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99036A" w14:textId="77777777" w:rsidR="00343D9B" w:rsidRDefault="00343D9B" w:rsidP="00343D9B">
      <w:pPr>
        <w:spacing w:line="480" w:lineRule="auto"/>
        <w:contextualSpacing/>
        <w:rPr>
          <w:ins w:id="0" w:author="Thar Adale" w:date="2020-07-16T19:53:00Z"/>
          <w:b/>
        </w:rPr>
      </w:pPr>
      <w:ins w:id="1" w:author="Thar Adale" w:date="2020-07-16T19:53:00Z">
        <w:r>
          <w:rPr>
            <w:b/>
          </w:rPr>
          <w:t>PEARSON’S COMPREHENSIVE MEDICAL CODING: A PATH TO SUCCESS 2/E</w:t>
        </w:r>
      </w:ins>
    </w:p>
    <w:p w14:paraId="3824E2DC" w14:textId="77777777" w:rsidR="00343D9B" w:rsidRDefault="00343D9B" w:rsidP="00343D9B">
      <w:pPr>
        <w:spacing w:line="480" w:lineRule="auto"/>
        <w:contextualSpacing/>
        <w:rPr>
          <w:ins w:id="2" w:author="Thar Adale" w:date="2020-07-16T19:53:00Z"/>
          <w:b/>
        </w:rPr>
      </w:pPr>
      <w:ins w:id="3" w:author="Thar Adale" w:date="2020-07-16T19:53:00Z">
        <w:r>
          <w:rPr>
            <w:b/>
          </w:rPr>
          <w:t>TEXTBOOK ANSWER KEY</w:t>
        </w:r>
      </w:ins>
    </w:p>
    <w:p w14:paraId="7A1FDFC5" w14:textId="77777777" w:rsidR="00343D9B" w:rsidRDefault="00343D9B" w:rsidP="00343D9B">
      <w:pPr>
        <w:spacing w:line="480" w:lineRule="auto"/>
        <w:contextualSpacing/>
        <w:rPr>
          <w:ins w:id="4" w:author="Thar Adale" w:date="2020-07-16T19:53:00Z"/>
          <w:b/>
        </w:rPr>
      </w:pPr>
      <w:ins w:id="5" w:author="Thar Adale" w:date="2020-07-16T19:53:00Z">
        <w:r>
          <w:rPr>
            <w:b/>
          </w:rPr>
          <w:t>CHAPTERS 1-24</w:t>
        </w:r>
      </w:ins>
    </w:p>
    <w:p w14:paraId="33D87E34" w14:textId="77777777" w:rsidR="00343D9B" w:rsidRDefault="00343D9B" w:rsidP="00343D9B">
      <w:pPr>
        <w:spacing w:line="480" w:lineRule="auto"/>
        <w:rPr>
          <w:ins w:id="6" w:author="Thar Adale" w:date="2020-07-16T19:53:00Z"/>
        </w:rPr>
      </w:pPr>
      <w:ins w:id="7" w:author="Thar Adale" w:date="2020-07-16T19:53:00Z">
        <w:r>
          <w:t>The words in parentheses ( ) following a code provide the Index entries for the Main Term and subterms of one coding path. Selections for additional characters in the Tabular List are listed after the subterms. Index entries vary among publishers.</w:t>
        </w:r>
      </w:ins>
    </w:p>
    <w:p w14:paraId="136E71A0" w14:textId="77777777" w:rsidR="00343D9B" w:rsidRPr="00FA796D" w:rsidRDefault="00343D9B" w:rsidP="00343D9B">
      <w:pPr>
        <w:spacing w:line="480" w:lineRule="auto"/>
        <w:contextualSpacing/>
        <w:rPr>
          <w:ins w:id="8" w:author="Thar Adale" w:date="2020-07-16T19:53:00Z"/>
        </w:rPr>
      </w:pPr>
      <w:ins w:id="9" w:author="Thar Adale" w:date="2020-07-16T19:53:00Z">
        <w:r w:rsidRPr="00FA796D">
          <w:t>To access the navigation pane</w:t>
        </w:r>
        <w:r>
          <w:t xml:space="preserve"> in Word</w:t>
        </w:r>
        <w:r w:rsidRPr="00FA796D">
          <w:t>, press Ctrl-F, then click on the left hand tab.</w:t>
        </w:r>
      </w:ins>
    </w:p>
    <w:p w14:paraId="0F09CDB6" w14:textId="77777777" w:rsidR="00343D9B" w:rsidRDefault="00343D9B" w:rsidP="00343D9B">
      <w:pPr>
        <w:spacing w:line="480" w:lineRule="auto"/>
        <w:rPr>
          <w:ins w:id="10" w:author="Thar Adale" w:date="2020-07-16T19:53:00Z"/>
        </w:rPr>
      </w:pPr>
    </w:p>
    <w:p w14:paraId="062576A5" w14:textId="77777777" w:rsidR="00343D9B" w:rsidRDefault="00343D9B" w:rsidP="00343D9B">
      <w:pPr>
        <w:spacing w:line="480" w:lineRule="auto"/>
        <w:contextualSpacing/>
        <w:rPr>
          <w:ins w:id="11" w:author="Thar Adale" w:date="2020-07-16T19:53:00Z"/>
          <w:b/>
        </w:rPr>
      </w:pPr>
    </w:p>
    <w:p w14:paraId="66453BE8" w14:textId="77777777" w:rsidR="00343D9B" w:rsidRDefault="00343D9B" w:rsidP="00343D9B">
      <w:pPr>
        <w:pStyle w:val="Heading1"/>
        <w:rPr>
          <w:ins w:id="12" w:author="Thar Adale" w:date="2020-07-16T19:53:00Z"/>
        </w:rPr>
      </w:pPr>
      <w:ins w:id="13" w:author="Thar Adale" w:date="2020-07-16T19:53:00Z">
        <w:r>
          <w:t xml:space="preserve">CHAPTER 1: </w:t>
        </w:r>
        <w:r w:rsidRPr="00215F97">
          <w:t xml:space="preserve">YOUR </w:t>
        </w:r>
        <w:r>
          <w:t xml:space="preserve">CODING </w:t>
        </w:r>
        <w:r w:rsidRPr="00215F97">
          <w:t xml:space="preserve">CAREER </w:t>
        </w:r>
      </w:ins>
    </w:p>
    <w:p w14:paraId="09181451" w14:textId="77777777" w:rsidR="00343D9B" w:rsidRPr="00FA796D" w:rsidRDefault="00343D9B" w:rsidP="00343D9B">
      <w:pPr>
        <w:keepNext/>
        <w:keepLines/>
        <w:spacing w:line="480" w:lineRule="auto"/>
        <w:outlineLvl w:val="1"/>
        <w:rPr>
          <w:ins w:id="14" w:author="Thar Adale" w:date="2020-07-16T19:53:00Z"/>
          <w:b/>
          <w:bCs/>
          <w:szCs w:val="26"/>
        </w:rPr>
      </w:pPr>
      <w:ins w:id="15" w:author="Thar Adale" w:date="2020-07-16T19:53:00Z">
        <w:r w:rsidRPr="00E1633A">
          <w:rPr>
            <w:b/>
            <w:bCs/>
            <w:szCs w:val="26"/>
          </w:rPr>
          <w:t>CODING PRACTICE</w:t>
        </w:r>
      </w:ins>
    </w:p>
    <w:p w14:paraId="7BD02384" w14:textId="77777777" w:rsidR="00343D9B" w:rsidRPr="00E1633A" w:rsidRDefault="00343D9B" w:rsidP="00343D9B">
      <w:pPr>
        <w:keepNext/>
        <w:keepLines/>
        <w:spacing w:line="480" w:lineRule="auto"/>
        <w:outlineLvl w:val="1"/>
        <w:rPr>
          <w:ins w:id="16" w:author="Thar Adale" w:date="2020-07-16T19:53:00Z"/>
          <w:b/>
          <w:bCs/>
          <w:szCs w:val="26"/>
        </w:rPr>
      </w:pPr>
      <w:ins w:id="17" w:author="Thar Adale" w:date="2020-07-16T19:53:00Z">
        <w:r w:rsidRPr="00E1633A">
          <w:rPr>
            <w:b/>
            <w:bCs/>
            <w:szCs w:val="26"/>
          </w:rPr>
          <w:t>Exercise 1.1 What Is Coding?</w:t>
        </w:r>
      </w:ins>
    </w:p>
    <w:p w14:paraId="7AEF72B7" w14:textId="77777777" w:rsidR="00343D9B" w:rsidRDefault="00343D9B" w:rsidP="00343D9B">
      <w:pPr>
        <w:spacing w:line="480" w:lineRule="auto"/>
        <w:contextualSpacing/>
        <w:rPr>
          <w:ins w:id="18" w:author="Thar Adale" w:date="2020-07-16T19:53:00Z"/>
        </w:rPr>
      </w:pPr>
      <w:ins w:id="19" w:author="Thar Adale" w:date="2020-07-16T19:53:00Z">
        <w:r>
          <w:t>1. Coding is the process of accurately assigning codes to verbal descriptions of patients’ conditions and the healthcare services provided to treat those conditions.</w:t>
        </w:r>
      </w:ins>
    </w:p>
    <w:p w14:paraId="4F10C8BF" w14:textId="77777777" w:rsidR="00343D9B" w:rsidRDefault="00343D9B" w:rsidP="00343D9B">
      <w:pPr>
        <w:spacing w:line="480" w:lineRule="auto"/>
        <w:contextualSpacing/>
        <w:rPr>
          <w:ins w:id="20" w:author="Thar Adale" w:date="2020-07-16T19:53:00Z"/>
        </w:rPr>
      </w:pPr>
      <w:ins w:id="21" w:author="Thar Adale" w:date="2020-07-16T19:53:00Z">
        <w:r>
          <w:t>2. Diagnosis codes describe patient illnesses, diseases, conditions, injuries, or other reason for seeking healthcare services. Procedure codes describe the services healthcare professionals provide to patients.</w:t>
        </w:r>
      </w:ins>
    </w:p>
    <w:p w14:paraId="51F22160" w14:textId="77777777" w:rsidR="00343D9B" w:rsidRDefault="00343D9B" w:rsidP="00343D9B">
      <w:pPr>
        <w:spacing w:line="480" w:lineRule="auto"/>
        <w:contextualSpacing/>
        <w:rPr>
          <w:ins w:id="22" w:author="Thar Adale" w:date="2020-07-16T19:53:00Z"/>
        </w:rPr>
      </w:pPr>
      <w:ins w:id="23" w:author="Thar Adale" w:date="2020-07-16T19:53:00Z">
        <w:r>
          <w:t>3. Abstract - determine which elements of the visit require codes</w:t>
        </w:r>
      </w:ins>
    </w:p>
    <w:p w14:paraId="50F73F7C" w14:textId="77777777" w:rsidR="00343D9B" w:rsidRDefault="00343D9B" w:rsidP="00343D9B">
      <w:pPr>
        <w:spacing w:line="480" w:lineRule="auto"/>
        <w:contextualSpacing/>
        <w:rPr>
          <w:ins w:id="24" w:author="Thar Adale" w:date="2020-07-16T19:53:00Z"/>
        </w:rPr>
      </w:pPr>
      <w:ins w:id="25" w:author="Thar Adale" w:date="2020-07-16T19:53:00Z">
        <w:r>
          <w:t>Assign – determine the codes that describe the patient’s condition and services</w:t>
        </w:r>
      </w:ins>
    </w:p>
    <w:p w14:paraId="384B4932" w14:textId="77777777" w:rsidR="00343D9B" w:rsidRDefault="00343D9B" w:rsidP="00343D9B">
      <w:pPr>
        <w:spacing w:line="480" w:lineRule="auto"/>
        <w:contextualSpacing/>
        <w:rPr>
          <w:ins w:id="26" w:author="Thar Adale" w:date="2020-07-16T19:53:00Z"/>
        </w:rPr>
      </w:pPr>
      <w:ins w:id="27" w:author="Thar Adale" w:date="2020-07-16T19:53:00Z">
        <w:r>
          <w:t>Arrange – sequence the codes in proper order</w:t>
        </w:r>
      </w:ins>
    </w:p>
    <w:p w14:paraId="3B43D224" w14:textId="77777777" w:rsidR="00343D9B" w:rsidRPr="00E1633A" w:rsidRDefault="00343D9B" w:rsidP="00343D9B">
      <w:pPr>
        <w:keepNext/>
        <w:keepLines/>
        <w:spacing w:line="480" w:lineRule="auto"/>
        <w:outlineLvl w:val="1"/>
        <w:rPr>
          <w:ins w:id="28" w:author="Thar Adale" w:date="2020-07-16T19:53:00Z"/>
          <w:b/>
          <w:bCs/>
          <w:szCs w:val="26"/>
        </w:rPr>
      </w:pPr>
      <w:ins w:id="29" w:author="Thar Adale" w:date="2020-07-16T19:53:00Z">
        <w:r w:rsidRPr="00E1633A">
          <w:rPr>
            <w:b/>
            <w:bCs/>
            <w:szCs w:val="26"/>
          </w:rPr>
          <w:t>Exercise 1.2 Understanding Patient Encounters</w:t>
        </w:r>
      </w:ins>
    </w:p>
    <w:p w14:paraId="33E173CA" w14:textId="77777777" w:rsidR="00343D9B" w:rsidRDefault="00343D9B" w:rsidP="00343D9B">
      <w:pPr>
        <w:spacing w:line="480" w:lineRule="auto"/>
        <w:contextualSpacing/>
        <w:rPr>
          <w:ins w:id="30" w:author="Thar Adale" w:date="2020-07-16T19:53:00Z"/>
        </w:rPr>
      </w:pPr>
      <w:ins w:id="31" w:author="Thar Adale" w:date="2020-07-16T19:53:00Z">
        <w:r>
          <w:t>1. after an encounter is completed</w:t>
        </w:r>
      </w:ins>
    </w:p>
    <w:p w14:paraId="6B23D583" w14:textId="77777777" w:rsidR="00343D9B" w:rsidRDefault="00343D9B" w:rsidP="00343D9B">
      <w:pPr>
        <w:spacing w:line="480" w:lineRule="auto"/>
        <w:contextualSpacing/>
        <w:rPr>
          <w:ins w:id="32" w:author="Thar Adale" w:date="2020-07-16T19:53:00Z"/>
        </w:rPr>
      </w:pPr>
      <w:ins w:id="33" w:author="Thar Adale" w:date="2020-07-16T19:53:00Z">
        <w:r>
          <w:t>2. diagnosis, treatment plan, documentation</w:t>
        </w:r>
      </w:ins>
    </w:p>
    <w:p w14:paraId="58C2E738" w14:textId="77777777" w:rsidR="00343D9B" w:rsidRDefault="00343D9B" w:rsidP="00343D9B">
      <w:pPr>
        <w:spacing w:line="480" w:lineRule="auto"/>
        <w:contextualSpacing/>
        <w:rPr>
          <w:ins w:id="34" w:author="Thar Adale" w:date="2020-07-16T19:53:00Z"/>
        </w:rPr>
      </w:pPr>
      <w:ins w:id="35" w:author="Thar Adale" w:date="2020-07-16T19:53:00Z">
        <w:r>
          <w:lastRenderedPageBreak/>
          <w:t>3. history, physical examination, testing</w:t>
        </w:r>
      </w:ins>
    </w:p>
    <w:p w14:paraId="482D2716" w14:textId="77777777" w:rsidR="00343D9B" w:rsidRPr="00E1633A" w:rsidRDefault="00343D9B" w:rsidP="00343D9B">
      <w:pPr>
        <w:keepNext/>
        <w:keepLines/>
        <w:spacing w:line="480" w:lineRule="auto"/>
        <w:outlineLvl w:val="1"/>
        <w:rPr>
          <w:ins w:id="36" w:author="Thar Adale" w:date="2020-07-16T19:53:00Z"/>
          <w:b/>
          <w:bCs/>
          <w:szCs w:val="26"/>
        </w:rPr>
      </w:pPr>
      <w:ins w:id="37" w:author="Thar Adale" w:date="2020-07-16T19:53:00Z">
        <w:r w:rsidRPr="00E1633A">
          <w:rPr>
            <w:b/>
            <w:bCs/>
            <w:szCs w:val="26"/>
          </w:rPr>
          <w:t>Exercise 1.3 Certification</w:t>
        </w:r>
      </w:ins>
    </w:p>
    <w:p w14:paraId="0741455F" w14:textId="77777777" w:rsidR="00343D9B" w:rsidRDefault="00343D9B" w:rsidP="00343D9B">
      <w:pPr>
        <w:spacing w:line="480" w:lineRule="auto"/>
        <w:contextualSpacing/>
        <w:rPr>
          <w:ins w:id="38" w:author="Thar Adale" w:date="2020-07-16T19:53:00Z"/>
        </w:rPr>
      </w:pPr>
      <w:ins w:id="39" w:author="Thar Adale" w:date="2020-07-16T19:53:00Z">
        <w:r>
          <w:t>1. Certification is a voluntary achievement which documents that a coder has attained a certain level of proficiency by passing a rigorous examination.</w:t>
        </w:r>
      </w:ins>
    </w:p>
    <w:p w14:paraId="6E0F00D6" w14:textId="77777777" w:rsidR="00343D9B" w:rsidRDefault="00343D9B" w:rsidP="00343D9B">
      <w:pPr>
        <w:spacing w:line="480" w:lineRule="auto"/>
        <w:contextualSpacing/>
        <w:rPr>
          <w:ins w:id="40" w:author="Thar Adale" w:date="2020-07-16T19:53:00Z"/>
        </w:rPr>
      </w:pPr>
      <w:ins w:id="41" w:author="Thar Adale" w:date="2020-07-16T19:53:00Z">
        <w:r>
          <w:t>2. CPC - Certified Professional Coder (physician office coding)</w:t>
        </w:r>
      </w:ins>
    </w:p>
    <w:p w14:paraId="509FFBD7" w14:textId="77777777" w:rsidR="00343D9B" w:rsidRDefault="00343D9B" w:rsidP="00343D9B">
      <w:pPr>
        <w:spacing w:line="480" w:lineRule="auto"/>
        <w:contextualSpacing/>
        <w:rPr>
          <w:ins w:id="42" w:author="Thar Adale" w:date="2020-07-16T19:53:00Z"/>
        </w:rPr>
      </w:pPr>
      <w:ins w:id="43" w:author="Thar Adale" w:date="2020-07-16T19:53:00Z">
        <w:r>
          <w:t xml:space="preserve">COC - </w:t>
        </w:r>
        <w:r w:rsidRPr="001D685C">
          <w:t>Certified Outpatient Coder</w:t>
        </w:r>
      </w:ins>
    </w:p>
    <w:p w14:paraId="248D48BD" w14:textId="77777777" w:rsidR="00343D9B" w:rsidRDefault="00343D9B" w:rsidP="00343D9B">
      <w:pPr>
        <w:spacing w:line="480" w:lineRule="auto"/>
        <w:contextualSpacing/>
        <w:rPr>
          <w:ins w:id="44" w:author="Thar Adale" w:date="2020-07-16T19:53:00Z"/>
        </w:rPr>
      </w:pPr>
      <w:ins w:id="45" w:author="Thar Adale" w:date="2020-07-16T19:53:00Z">
        <w:r>
          <w:t xml:space="preserve">CPC-P - </w:t>
        </w:r>
        <w:r w:rsidRPr="001D685C">
          <w:t>Certified Professional Coder-Payer</w:t>
        </w:r>
      </w:ins>
    </w:p>
    <w:p w14:paraId="5B2C4822" w14:textId="77777777" w:rsidR="00343D9B" w:rsidRDefault="00343D9B" w:rsidP="00343D9B">
      <w:pPr>
        <w:spacing w:line="480" w:lineRule="auto"/>
        <w:contextualSpacing/>
        <w:rPr>
          <w:ins w:id="46" w:author="Thar Adale" w:date="2020-07-16T19:53:00Z"/>
        </w:rPr>
      </w:pPr>
      <w:ins w:id="47" w:author="Thar Adale" w:date="2020-07-16T19:53:00Z">
        <w:r>
          <w:t xml:space="preserve">3. CCS – </w:t>
        </w:r>
        <w:r w:rsidRPr="00F40E75">
          <w:t>Certified Coding Specialist</w:t>
        </w:r>
        <w:r>
          <w:t xml:space="preserve"> (hospital inpatient and outpatient coding)</w:t>
        </w:r>
      </w:ins>
    </w:p>
    <w:p w14:paraId="4CD83983" w14:textId="77777777" w:rsidR="00343D9B" w:rsidRDefault="00343D9B" w:rsidP="00343D9B">
      <w:pPr>
        <w:spacing w:line="480" w:lineRule="auto"/>
        <w:contextualSpacing/>
        <w:rPr>
          <w:ins w:id="48" w:author="Thar Adale" w:date="2020-07-16T19:53:00Z"/>
        </w:rPr>
      </w:pPr>
      <w:ins w:id="49" w:author="Thar Adale" w:date="2020-07-16T19:53:00Z">
        <w:r>
          <w:t xml:space="preserve">CCS-P – </w:t>
        </w:r>
        <w:r w:rsidRPr="00F40E75">
          <w:t>Certified Coding Specialist-Physician</w:t>
        </w:r>
      </w:ins>
    </w:p>
    <w:p w14:paraId="1E23256B" w14:textId="77777777" w:rsidR="00343D9B" w:rsidRDefault="00343D9B" w:rsidP="00343D9B">
      <w:pPr>
        <w:spacing w:line="480" w:lineRule="auto"/>
        <w:contextualSpacing/>
        <w:rPr>
          <w:ins w:id="50" w:author="Thar Adale" w:date="2020-07-16T19:53:00Z"/>
        </w:rPr>
      </w:pPr>
      <w:ins w:id="51" w:author="Thar Adale" w:date="2020-07-16T19:53:00Z">
        <w:r>
          <w:t>CCA – Certified Coding Associate</w:t>
        </w:r>
      </w:ins>
    </w:p>
    <w:p w14:paraId="455F30A5" w14:textId="77777777" w:rsidR="00343D9B" w:rsidRPr="00E1633A" w:rsidRDefault="00343D9B" w:rsidP="00343D9B">
      <w:pPr>
        <w:keepNext/>
        <w:keepLines/>
        <w:spacing w:line="480" w:lineRule="auto"/>
        <w:outlineLvl w:val="1"/>
        <w:rPr>
          <w:ins w:id="52" w:author="Thar Adale" w:date="2020-07-16T19:53:00Z"/>
          <w:b/>
          <w:bCs/>
          <w:szCs w:val="26"/>
        </w:rPr>
      </w:pPr>
      <w:ins w:id="53" w:author="Thar Adale" w:date="2020-07-16T19:53:00Z">
        <w:r w:rsidRPr="00E1633A">
          <w:rPr>
            <w:b/>
            <w:bCs/>
            <w:szCs w:val="26"/>
          </w:rPr>
          <w:t>Exercise 1.4 Coding Careers</w:t>
        </w:r>
      </w:ins>
    </w:p>
    <w:p w14:paraId="6FD9FB50" w14:textId="77777777" w:rsidR="00343D9B" w:rsidRDefault="00343D9B" w:rsidP="00343D9B">
      <w:pPr>
        <w:spacing w:line="480" w:lineRule="auto"/>
        <w:contextualSpacing/>
        <w:rPr>
          <w:ins w:id="54" w:author="Thar Adale" w:date="2020-07-16T19:53:00Z"/>
        </w:rPr>
      </w:pPr>
      <w:ins w:id="55" w:author="Thar Adale" w:date="2020-07-16T19:53:00Z">
        <w:r>
          <w:t>1. Student answers will vary, so any item from Table 1-3 is acceptable.</w:t>
        </w:r>
      </w:ins>
    </w:p>
    <w:p w14:paraId="188B0FF2" w14:textId="77777777" w:rsidR="00343D9B" w:rsidRDefault="00343D9B" w:rsidP="00343D9B">
      <w:pPr>
        <w:spacing w:line="480" w:lineRule="auto"/>
        <w:contextualSpacing/>
        <w:rPr>
          <w:ins w:id="56" w:author="Thar Adale" w:date="2020-07-16T19:53:00Z"/>
        </w:rPr>
      </w:pPr>
      <w:ins w:id="57" w:author="Thar Adale" w:date="2020-07-16T19:53:00Z">
        <w:r>
          <w:t>2. Student answers will vary and should include the concept that payment for services from insurance companies is based a high degree of accuracy and productivity.</w:t>
        </w:r>
      </w:ins>
    </w:p>
    <w:p w14:paraId="29EF6F56" w14:textId="77777777" w:rsidR="00343D9B" w:rsidRDefault="00343D9B" w:rsidP="00343D9B">
      <w:pPr>
        <w:spacing w:line="480" w:lineRule="auto"/>
        <w:contextualSpacing/>
        <w:rPr>
          <w:ins w:id="58" w:author="Thar Adale" w:date="2020-07-16T19:53:00Z"/>
        </w:rPr>
      </w:pPr>
      <w:ins w:id="59" w:author="Thar Adale" w:date="2020-07-16T19:53:00Z">
        <w:r>
          <w:t>3. 30 to 40 words per minute (wpm) or 9,000 to 12,000 keystrokes per hour (ksph)</w:t>
        </w:r>
      </w:ins>
    </w:p>
    <w:p w14:paraId="618F0776" w14:textId="77777777" w:rsidR="00343D9B" w:rsidRDefault="00343D9B" w:rsidP="00343D9B">
      <w:pPr>
        <w:spacing w:line="480" w:lineRule="auto"/>
        <w:contextualSpacing/>
        <w:rPr>
          <w:ins w:id="60" w:author="Thar Adale" w:date="2020-07-16T19:53:00Z"/>
        </w:rPr>
      </w:pPr>
      <w:ins w:id="61" w:author="Thar Adale" w:date="2020-07-16T19:53:00Z">
        <w:r>
          <w:t xml:space="preserve">4. </w:t>
        </w:r>
        <w:r w:rsidRPr="007022CE">
          <w:t>Coders must be able to identify medical terms, a skill which includes breaking down unfamiliar words into a prefix, root, and suffix to define the meaning. It is not possible to code accurately without knowing the definition of medical terms used in clinical documentation.</w:t>
        </w:r>
      </w:ins>
    </w:p>
    <w:p w14:paraId="471E362C" w14:textId="77777777" w:rsidR="00343D9B" w:rsidRDefault="00343D9B" w:rsidP="00343D9B">
      <w:pPr>
        <w:keepNext/>
        <w:keepLines/>
        <w:spacing w:line="480" w:lineRule="auto"/>
        <w:outlineLvl w:val="1"/>
        <w:rPr>
          <w:ins w:id="62" w:author="Thar Adale" w:date="2020-07-16T19:53:00Z"/>
          <w:b/>
        </w:rPr>
      </w:pPr>
      <w:ins w:id="63" w:author="Thar Adale" w:date="2020-07-16T19:53:00Z">
        <w:r w:rsidRPr="00E1633A">
          <w:rPr>
            <w:b/>
            <w:bCs/>
            <w:szCs w:val="26"/>
          </w:rPr>
          <w:t>CONCEPT QUIZ</w:t>
        </w:r>
        <w:r w:rsidRPr="00471C7B">
          <w:rPr>
            <w:b/>
          </w:rPr>
          <w:t xml:space="preserve"> </w:t>
        </w:r>
      </w:ins>
    </w:p>
    <w:p w14:paraId="6D111CEF" w14:textId="77777777" w:rsidR="00343D9B" w:rsidRPr="00E1633A" w:rsidRDefault="00343D9B" w:rsidP="00343D9B">
      <w:pPr>
        <w:keepNext/>
        <w:keepLines/>
        <w:spacing w:line="480" w:lineRule="auto"/>
        <w:outlineLvl w:val="1"/>
        <w:rPr>
          <w:ins w:id="64" w:author="Thar Adale" w:date="2020-07-16T19:53:00Z"/>
          <w:b/>
          <w:bCs/>
          <w:szCs w:val="26"/>
        </w:rPr>
      </w:pPr>
      <w:ins w:id="65" w:author="Thar Adale" w:date="2020-07-16T19:53:00Z">
        <w:r w:rsidRPr="00E1633A">
          <w:rPr>
            <w:b/>
            <w:bCs/>
            <w:szCs w:val="26"/>
          </w:rPr>
          <w:t>Completion</w:t>
        </w:r>
      </w:ins>
    </w:p>
    <w:p w14:paraId="448FECB1" w14:textId="77777777" w:rsidR="00343D9B" w:rsidRDefault="00343D9B" w:rsidP="00343D9B">
      <w:pPr>
        <w:spacing w:line="480" w:lineRule="auto"/>
        <w:contextualSpacing/>
        <w:rPr>
          <w:ins w:id="66" w:author="Thar Adale" w:date="2020-07-16T19:53:00Z"/>
        </w:rPr>
      </w:pPr>
      <w:ins w:id="67" w:author="Thar Adale" w:date="2020-07-16T19:53:00Z">
        <w:r>
          <w:t>1.  Diagnosis</w:t>
        </w:r>
      </w:ins>
    </w:p>
    <w:p w14:paraId="6078237B" w14:textId="77777777" w:rsidR="00343D9B" w:rsidRDefault="00343D9B" w:rsidP="00343D9B">
      <w:pPr>
        <w:spacing w:line="480" w:lineRule="auto"/>
        <w:contextualSpacing/>
        <w:rPr>
          <w:ins w:id="68" w:author="Thar Adale" w:date="2020-07-16T19:53:00Z"/>
        </w:rPr>
      </w:pPr>
      <w:ins w:id="69" w:author="Thar Adale" w:date="2020-07-16T19:53:00Z">
        <w:r>
          <w:t>2.  abstract, assign, arrange (answers must be in this order)</w:t>
        </w:r>
      </w:ins>
    </w:p>
    <w:p w14:paraId="7BF61613" w14:textId="77777777" w:rsidR="00343D9B" w:rsidRDefault="00343D9B" w:rsidP="00343D9B">
      <w:pPr>
        <w:spacing w:line="480" w:lineRule="auto"/>
        <w:contextualSpacing/>
        <w:rPr>
          <w:ins w:id="70" w:author="Thar Adale" w:date="2020-07-16T19:53:00Z"/>
        </w:rPr>
      </w:pPr>
      <w:ins w:id="71" w:author="Thar Adale" w:date="2020-07-16T19:53:00Z">
        <w:r>
          <w:t xml:space="preserve">3.  outpatient </w:t>
        </w:r>
      </w:ins>
    </w:p>
    <w:p w14:paraId="2AB9C26D" w14:textId="77777777" w:rsidR="00343D9B" w:rsidRDefault="00343D9B" w:rsidP="00343D9B">
      <w:pPr>
        <w:spacing w:line="480" w:lineRule="auto"/>
        <w:contextualSpacing/>
        <w:rPr>
          <w:ins w:id="72" w:author="Thar Adale" w:date="2020-07-16T19:53:00Z"/>
        </w:rPr>
      </w:pPr>
      <w:ins w:id="73" w:author="Thar Adale" w:date="2020-07-16T19:53:00Z">
        <w:r>
          <w:lastRenderedPageBreak/>
          <w:t xml:space="preserve">4.  inpatient </w:t>
        </w:r>
      </w:ins>
    </w:p>
    <w:p w14:paraId="33649C40" w14:textId="77777777" w:rsidR="00343D9B" w:rsidRDefault="00343D9B" w:rsidP="00343D9B">
      <w:pPr>
        <w:spacing w:line="480" w:lineRule="auto"/>
        <w:contextualSpacing/>
        <w:rPr>
          <w:ins w:id="74" w:author="Thar Adale" w:date="2020-07-16T19:53:00Z"/>
        </w:rPr>
      </w:pPr>
      <w:ins w:id="75" w:author="Thar Adale" w:date="2020-07-16T19:53:00Z">
        <w:r>
          <w:t>5.  ancillary</w:t>
        </w:r>
      </w:ins>
    </w:p>
    <w:p w14:paraId="35CB161F" w14:textId="77777777" w:rsidR="00343D9B" w:rsidRDefault="00343D9B" w:rsidP="00343D9B">
      <w:pPr>
        <w:spacing w:line="480" w:lineRule="auto"/>
        <w:contextualSpacing/>
        <w:rPr>
          <w:ins w:id="76" w:author="Thar Adale" w:date="2020-07-16T19:53:00Z"/>
        </w:rPr>
      </w:pPr>
      <w:ins w:id="77" w:author="Thar Adale" w:date="2020-07-16T19:53:00Z">
        <w:r>
          <w:t>6.  attending</w:t>
        </w:r>
      </w:ins>
    </w:p>
    <w:p w14:paraId="4B1C790E" w14:textId="77777777" w:rsidR="00343D9B" w:rsidRDefault="00343D9B" w:rsidP="00343D9B">
      <w:pPr>
        <w:spacing w:line="480" w:lineRule="auto"/>
        <w:contextualSpacing/>
        <w:rPr>
          <w:ins w:id="78" w:author="Thar Adale" w:date="2020-07-16T19:53:00Z"/>
        </w:rPr>
      </w:pPr>
      <w:ins w:id="79" w:author="Thar Adale" w:date="2020-07-16T19:53:00Z">
        <w:r>
          <w:t>7.  career path</w:t>
        </w:r>
      </w:ins>
    </w:p>
    <w:p w14:paraId="1E5CE71A" w14:textId="77777777" w:rsidR="00343D9B" w:rsidRDefault="00343D9B" w:rsidP="00343D9B">
      <w:pPr>
        <w:spacing w:line="480" w:lineRule="auto"/>
        <w:contextualSpacing/>
        <w:rPr>
          <w:ins w:id="80" w:author="Thar Adale" w:date="2020-07-16T19:53:00Z"/>
        </w:rPr>
      </w:pPr>
      <w:ins w:id="81" w:author="Thar Adale" w:date="2020-07-16T19:53:00Z">
        <w:r>
          <w:t>8.  treatment</w:t>
        </w:r>
      </w:ins>
    </w:p>
    <w:p w14:paraId="6D1AA231" w14:textId="77777777" w:rsidR="00343D9B" w:rsidRDefault="00343D9B" w:rsidP="00343D9B">
      <w:pPr>
        <w:spacing w:line="480" w:lineRule="auto"/>
        <w:contextualSpacing/>
        <w:rPr>
          <w:ins w:id="82" w:author="Thar Adale" w:date="2020-07-16T19:53:00Z"/>
        </w:rPr>
      </w:pPr>
      <w:ins w:id="83" w:author="Thar Adale" w:date="2020-07-16T19:53:00Z">
        <w:r>
          <w:t>9.  query</w:t>
        </w:r>
      </w:ins>
    </w:p>
    <w:p w14:paraId="31CD1229" w14:textId="77777777" w:rsidR="00343D9B" w:rsidRDefault="00343D9B" w:rsidP="00343D9B">
      <w:pPr>
        <w:spacing w:line="480" w:lineRule="auto"/>
        <w:contextualSpacing/>
        <w:rPr>
          <w:ins w:id="84" w:author="Thar Adale" w:date="2020-07-16T19:53:00Z"/>
        </w:rPr>
      </w:pPr>
      <w:ins w:id="85" w:author="Thar Adale" w:date="2020-07-16T19:53:00Z">
        <w:r>
          <w:t>10.  Covered entities</w:t>
        </w:r>
      </w:ins>
    </w:p>
    <w:p w14:paraId="233E7927" w14:textId="77777777" w:rsidR="00343D9B" w:rsidRPr="00E1633A" w:rsidRDefault="00343D9B" w:rsidP="00343D9B">
      <w:pPr>
        <w:keepNext/>
        <w:keepLines/>
        <w:spacing w:line="480" w:lineRule="auto"/>
        <w:outlineLvl w:val="1"/>
        <w:rPr>
          <w:ins w:id="86" w:author="Thar Adale" w:date="2020-07-16T19:53:00Z"/>
          <w:b/>
          <w:bCs/>
          <w:szCs w:val="26"/>
        </w:rPr>
      </w:pPr>
      <w:ins w:id="87" w:author="Thar Adale" w:date="2020-07-16T19:53:00Z">
        <w:r w:rsidRPr="00E1633A">
          <w:rPr>
            <w:b/>
            <w:bCs/>
            <w:szCs w:val="26"/>
          </w:rPr>
          <w:t>Multiple Choice</w:t>
        </w:r>
      </w:ins>
    </w:p>
    <w:p w14:paraId="2EBA80DF" w14:textId="77777777" w:rsidR="00343D9B" w:rsidRDefault="00343D9B" w:rsidP="00343D9B">
      <w:pPr>
        <w:spacing w:line="480" w:lineRule="auto"/>
        <w:contextualSpacing/>
        <w:rPr>
          <w:ins w:id="88" w:author="Thar Adale" w:date="2020-07-16T19:53:00Z"/>
        </w:rPr>
      </w:pPr>
      <w:ins w:id="89" w:author="Thar Adale" w:date="2020-07-16T19:53:00Z">
        <w:r>
          <w:t>1.  C</w:t>
        </w:r>
      </w:ins>
    </w:p>
    <w:p w14:paraId="43EEAB3A" w14:textId="77777777" w:rsidR="00343D9B" w:rsidRDefault="00343D9B" w:rsidP="00343D9B">
      <w:pPr>
        <w:spacing w:line="480" w:lineRule="auto"/>
        <w:contextualSpacing/>
        <w:rPr>
          <w:ins w:id="90" w:author="Thar Adale" w:date="2020-07-16T19:53:00Z"/>
        </w:rPr>
      </w:pPr>
      <w:ins w:id="91" w:author="Thar Adale" w:date="2020-07-16T19:53:00Z">
        <w:r>
          <w:t>2.  D</w:t>
        </w:r>
      </w:ins>
    </w:p>
    <w:p w14:paraId="362B9D19" w14:textId="77777777" w:rsidR="00343D9B" w:rsidRDefault="00343D9B" w:rsidP="00343D9B">
      <w:pPr>
        <w:spacing w:line="480" w:lineRule="auto"/>
        <w:contextualSpacing/>
        <w:rPr>
          <w:ins w:id="92" w:author="Thar Adale" w:date="2020-07-16T19:53:00Z"/>
        </w:rPr>
      </w:pPr>
      <w:ins w:id="93" w:author="Thar Adale" w:date="2020-07-16T19:53:00Z">
        <w:r>
          <w:t>3.  B</w:t>
        </w:r>
      </w:ins>
    </w:p>
    <w:p w14:paraId="4236976E" w14:textId="77777777" w:rsidR="00343D9B" w:rsidRDefault="00343D9B" w:rsidP="00343D9B">
      <w:pPr>
        <w:spacing w:line="480" w:lineRule="auto"/>
        <w:contextualSpacing/>
        <w:rPr>
          <w:ins w:id="94" w:author="Thar Adale" w:date="2020-07-16T19:53:00Z"/>
        </w:rPr>
      </w:pPr>
      <w:ins w:id="95" w:author="Thar Adale" w:date="2020-07-16T19:53:00Z">
        <w:r>
          <w:t>4.  D</w:t>
        </w:r>
      </w:ins>
    </w:p>
    <w:p w14:paraId="435C3E83" w14:textId="77777777" w:rsidR="00343D9B" w:rsidRDefault="00343D9B" w:rsidP="00343D9B">
      <w:pPr>
        <w:spacing w:line="480" w:lineRule="auto"/>
        <w:contextualSpacing/>
        <w:rPr>
          <w:ins w:id="96" w:author="Thar Adale" w:date="2020-07-16T19:53:00Z"/>
        </w:rPr>
      </w:pPr>
      <w:ins w:id="97" w:author="Thar Adale" w:date="2020-07-16T19:53:00Z">
        <w:r>
          <w:t>5.  B</w:t>
        </w:r>
      </w:ins>
    </w:p>
    <w:p w14:paraId="44D7027A" w14:textId="77777777" w:rsidR="00343D9B" w:rsidRDefault="00343D9B" w:rsidP="00343D9B">
      <w:pPr>
        <w:spacing w:line="480" w:lineRule="auto"/>
        <w:contextualSpacing/>
        <w:rPr>
          <w:ins w:id="98" w:author="Thar Adale" w:date="2020-07-16T19:53:00Z"/>
        </w:rPr>
      </w:pPr>
      <w:ins w:id="99" w:author="Thar Adale" w:date="2020-07-16T19:53:00Z">
        <w:r>
          <w:t>6.  B</w:t>
        </w:r>
      </w:ins>
    </w:p>
    <w:p w14:paraId="0786E8D3" w14:textId="77777777" w:rsidR="00343D9B" w:rsidRDefault="00343D9B" w:rsidP="00343D9B">
      <w:pPr>
        <w:spacing w:line="480" w:lineRule="auto"/>
        <w:contextualSpacing/>
        <w:rPr>
          <w:ins w:id="100" w:author="Thar Adale" w:date="2020-07-16T19:53:00Z"/>
        </w:rPr>
      </w:pPr>
      <w:ins w:id="101" w:author="Thar Adale" w:date="2020-07-16T19:53:00Z">
        <w:r>
          <w:t>7.  A</w:t>
        </w:r>
      </w:ins>
    </w:p>
    <w:p w14:paraId="5D9EACB5" w14:textId="77777777" w:rsidR="00343D9B" w:rsidRDefault="00343D9B" w:rsidP="00343D9B">
      <w:pPr>
        <w:spacing w:line="480" w:lineRule="auto"/>
        <w:contextualSpacing/>
        <w:rPr>
          <w:ins w:id="102" w:author="Thar Adale" w:date="2020-07-16T19:53:00Z"/>
        </w:rPr>
      </w:pPr>
      <w:ins w:id="103" w:author="Thar Adale" w:date="2020-07-16T19:53:00Z">
        <w:r>
          <w:t>8.  B</w:t>
        </w:r>
      </w:ins>
    </w:p>
    <w:p w14:paraId="2B549597" w14:textId="77777777" w:rsidR="00343D9B" w:rsidRDefault="00343D9B" w:rsidP="00343D9B">
      <w:pPr>
        <w:spacing w:line="480" w:lineRule="auto"/>
        <w:contextualSpacing/>
        <w:rPr>
          <w:ins w:id="104" w:author="Thar Adale" w:date="2020-07-16T19:53:00Z"/>
        </w:rPr>
      </w:pPr>
      <w:ins w:id="105" w:author="Thar Adale" w:date="2020-07-16T19:53:00Z">
        <w:r>
          <w:t>9.  A</w:t>
        </w:r>
      </w:ins>
    </w:p>
    <w:p w14:paraId="66FB82AB" w14:textId="77777777" w:rsidR="00343D9B" w:rsidRDefault="00343D9B" w:rsidP="00343D9B">
      <w:pPr>
        <w:spacing w:line="480" w:lineRule="auto"/>
        <w:contextualSpacing/>
        <w:rPr>
          <w:ins w:id="106" w:author="Thar Adale" w:date="2020-07-16T19:53:00Z"/>
        </w:rPr>
      </w:pPr>
      <w:ins w:id="107" w:author="Thar Adale" w:date="2020-07-16T19:53:00Z">
        <w:r>
          <w:t>10.  A</w:t>
        </w:r>
      </w:ins>
    </w:p>
    <w:p w14:paraId="59D0B888" w14:textId="77777777" w:rsidR="00343D9B" w:rsidRDefault="00343D9B" w:rsidP="00343D9B">
      <w:pPr>
        <w:rPr>
          <w:ins w:id="108" w:author="Thar Adale" w:date="2020-07-16T19:53:00Z"/>
        </w:rPr>
      </w:pPr>
    </w:p>
    <w:p w14:paraId="37440E27" w14:textId="77777777" w:rsidR="00343D9B" w:rsidRDefault="00343D9B" w:rsidP="00343D9B">
      <w:pPr>
        <w:pStyle w:val="Heading1"/>
        <w:rPr>
          <w:ins w:id="109" w:author="Thar Adale" w:date="2020-07-16T19:53:00Z"/>
        </w:rPr>
      </w:pPr>
      <w:ins w:id="110" w:author="Thar Adale" w:date="2020-07-16T19:53:00Z">
        <w:r>
          <w:t xml:space="preserve">CHAPTER 2: </w:t>
        </w:r>
        <w:r w:rsidRPr="00465658">
          <w:t>CODING AND REIMBURSEMENT</w:t>
        </w:r>
      </w:ins>
    </w:p>
    <w:p w14:paraId="48DFB25A" w14:textId="77777777" w:rsidR="00343D9B" w:rsidRPr="00FA796D" w:rsidRDefault="00343D9B" w:rsidP="00343D9B">
      <w:pPr>
        <w:keepNext/>
        <w:keepLines/>
        <w:spacing w:line="480" w:lineRule="auto"/>
        <w:outlineLvl w:val="1"/>
        <w:rPr>
          <w:ins w:id="111" w:author="Thar Adale" w:date="2020-07-16T19:53:00Z"/>
          <w:b/>
          <w:bCs/>
          <w:szCs w:val="26"/>
        </w:rPr>
      </w:pPr>
      <w:ins w:id="112" w:author="Thar Adale" w:date="2020-07-16T19:53:00Z">
        <w:r w:rsidRPr="00E1633A">
          <w:rPr>
            <w:b/>
            <w:bCs/>
            <w:szCs w:val="26"/>
          </w:rPr>
          <w:t>CODING PRACTICE</w:t>
        </w:r>
      </w:ins>
    </w:p>
    <w:p w14:paraId="48CA0BC6" w14:textId="77777777" w:rsidR="00343D9B" w:rsidRPr="00E1633A" w:rsidRDefault="00343D9B" w:rsidP="00343D9B">
      <w:pPr>
        <w:keepNext/>
        <w:keepLines/>
        <w:spacing w:line="480" w:lineRule="auto"/>
        <w:outlineLvl w:val="1"/>
        <w:rPr>
          <w:ins w:id="113" w:author="Thar Adale" w:date="2020-07-16T19:53:00Z"/>
          <w:b/>
          <w:bCs/>
          <w:szCs w:val="26"/>
        </w:rPr>
      </w:pPr>
      <w:ins w:id="114" w:author="Thar Adale" w:date="2020-07-16T19:53:00Z">
        <w:r w:rsidRPr="00E1633A">
          <w:rPr>
            <w:b/>
            <w:bCs/>
            <w:szCs w:val="26"/>
          </w:rPr>
          <w:t>Exercise 2.1 Healthcare Payers</w:t>
        </w:r>
      </w:ins>
    </w:p>
    <w:p w14:paraId="0A32860C" w14:textId="77777777" w:rsidR="00343D9B" w:rsidRDefault="00343D9B" w:rsidP="00343D9B">
      <w:pPr>
        <w:spacing w:line="480" w:lineRule="auto"/>
        <w:contextualSpacing/>
        <w:rPr>
          <w:ins w:id="115" w:author="Thar Adale" w:date="2020-07-16T19:53:00Z"/>
        </w:rPr>
      </w:pPr>
      <w:ins w:id="116" w:author="Thar Adale" w:date="2020-07-16T19:53:00Z">
        <w:r>
          <w:t>1.  most people age 65 and over, people of any age with end stage renal disease (ESRD), and people with disabilities</w:t>
        </w:r>
      </w:ins>
    </w:p>
    <w:p w14:paraId="4F4D290A" w14:textId="77777777" w:rsidR="00343D9B" w:rsidRDefault="00343D9B" w:rsidP="00343D9B">
      <w:pPr>
        <w:spacing w:line="480" w:lineRule="auto"/>
        <w:contextualSpacing/>
        <w:rPr>
          <w:ins w:id="117" w:author="Thar Adale" w:date="2020-07-16T19:53:00Z"/>
        </w:rPr>
      </w:pPr>
      <w:ins w:id="118" w:author="Thar Adale" w:date="2020-07-16T19:53:00Z">
        <w:r>
          <w:lastRenderedPageBreak/>
          <w:t>2. low income families</w:t>
        </w:r>
      </w:ins>
    </w:p>
    <w:p w14:paraId="5E2C44B0" w14:textId="77777777" w:rsidR="00343D9B" w:rsidRDefault="00343D9B" w:rsidP="00343D9B">
      <w:pPr>
        <w:spacing w:line="480" w:lineRule="auto"/>
        <w:contextualSpacing/>
        <w:rPr>
          <w:ins w:id="119" w:author="Thar Adale" w:date="2020-07-16T19:53:00Z"/>
        </w:rPr>
      </w:pPr>
      <w:ins w:id="120" w:author="Thar Adale" w:date="2020-07-16T19:53:00Z">
        <w:r>
          <w:t>3. group, self-insured, individual</w:t>
        </w:r>
      </w:ins>
    </w:p>
    <w:p w14:paraId="63540EE5" w14:textId="77777777" w:rsidR="00343D9B" w:rsidRPr="00E1633A" w:rsidRDefault="00343D9B" w:rsidP="00343D9B">
      <w:pPr>
        <w:keepNext/>
        <w:keepLines/>
        <w:spacing w:line="480" w:lineRule="auto"/>
        <w:outlineLvl w:val="1"/>
        <w:rPr>
          <w:ins w:id="121" w:author="Thar Adale" w:date="2020-07-16T19:53:00Z"/>
          <w:b/>
          <w:bCs/>
          <w:szCs w:val="26"/>
        </w:rPr>
      </w:pPr>
      <w:ins w:id="122" w:author="Thar Adale" w:date="2020-07-16T19:53:00Z">
        <w:r w:rsidRPr="00E1633A">
          <w:rPr>
            <w:b/>
            <w:bCs/>
            <w:szCs w:val="26"/>
          </w:rPr>
          <w:t>Exercise 2.2 Documentation</w:t>
        </w:r>
      </w:ins>
    </w:p>
    <w:p w14:paraId="2ACC43CE" w14:textId="77777777" w:rsidR="00343D9B" w:rsidRDefault="00343D9B" w:rsidP="00343D9B">
      <w:pPr>
        <w:spacing w:line="480" w:lineRule="auto"/>
        <w:contextualSpacing/>
        <w:rPr>
          <w:ins w:id="123" w:author="Thar Adale" w:date="2020-07-16T19:53:00Z"/>
        </w:rPr>
      </w:pPr>
      <w:ins w:id="124" w:author="Thar Adale" w:date="2020-07-16T19:53:00Z">
        <w:r>
          <w:t>1.  establishing the medical need for services</w:t>
        </w:r>
      </w:ins>
    </w:p>
    <w:p w14:paraId="7951FCCA" w14:textId="77777777" w:rsidR="00343D9B" w:rsidRDefault="00343D9B" w:rsidP="00343D9B">
      <w:pPr>
        <w:spacing w:line="480" w:lineRule="auto"/>
        <w:contextualSpacing/>
        <w:rPr>
          <w:ins w:id="125" w:author="Thar Adale" w:date="2020-07-16T19:53:00Z"/>
        </w:rPr>
      </w:pPr>
      <w:ins w:id="126" w:author="Thar Adale" w:date="2020-07-16T19:53:00Z">
        <w:r>
          <w:t>2. Student answers will vary and should include three of the following: improve a patient’s condition, evidence-based practice, rendered by appropriate provider, least restrictive setting.</w:t>
        </w:r>
      </w:ins>
    </w:p>
    <w:p w14:paraId="595BD21C" w14:textId="77777777" w:rsidR="00343D9B" w:rsidRDefault="00343D9B" w:rsidP="00343D9B">
      <w:pPr>
        <w:spacing w:line="480" w:lineRule="auto"/>
        <w:contextualSpacing/>
        <w:rPr>
          <w:ins w:id="127" w:author="Thar Adale" w:date="2020-07-16T19:53:00Z"/>
        </w:rPr>
      </w:pPr>
      <w:ins w:id="128" w:author="Thar Adale" w:date="2020-07-16T19:53:00Z">
        <w:r>
          <w:t>3. The medical record is the comprehensive collection of all information on a patient at a particular facility. Progress notes are the record of a specific patient encounter.</w:t>
        </w:r>
      </w:ins>
    </w:p>
    <w:p w14:paraId="32985869" w14:textId="77777777" w:rsidR="00343D9B" w:rsidRPr="00E1633A" w:rsidRDefault="00343D9B" w:rsidP="00343D9B">
      <w:pPr>
        <w:keepNext/>
        <w:keepLines/>
        <w:spacing w:line="480" w:lineRule="auto"/>
        <w:outlineLvl w:val="1"/>
        <w:rPr>
          <w:ins w:id="129" w:author="Thar Adale" w:date="2020-07-16T19:53:00Z"/>
          <w:b/>
          <w:bCs/>
          <w:szCs w:val="26"/>
        </w:rPr>
      </w:pPr>
      <w:ins w:id="130" w:author="Thar Adale" w:date="2020-07-16T19:53:00Z">
        <w:r w:rsidRPr="00E1633A">
          <w:rPr>
            <w:b/>
            <w:bCs/>
            <w:szCs w:val="26"/>
          </w:rPr>
          <w:t>Exercise 2.3 Life Cycle Of An Insurance Claim</w:t>
        </w:r>
      </w:ins>
    </w:p>
    <w:p w14:paraId="19847EA0" w14:textId="77777777" w:rsidR="00343D9B" w:rsidRDefault="00343D9B" w:rsidP="00343D9B">
      <w:pPr>
        <w:spacing w:line="480" w:lineRule="auto"/>
        <w:contextualSpacing/>
        <w:rPr>
          <w:ins w:id="131" w:author="Thar Adale" w:date="2020-07-16T19:53:00Z"/>
        </w:rPr>
      </w:pPr>
      <w:ins w:id="132" w:author="Thar Adale" w:date="2020-07-16T19:53:00Z">
        <w:r>
          <w:t>1.  It is the time when providers begin collecting insurance information.</w:t>
        </w:r>
      </w:ins>
    </w:p>
    <w:p w14:paraId="0AFA88BC" w14:textId="77777777" w:rsidR="00343D9B" w:rsidRDefault="00343D9B" w:rsidP="00343D9B">
      <w:pPr>
        <w:spacing w:line="480" w:lineRule="auto"/>
        <w:contextualSpacing/>
        <w:rPr>
          <w:ins w:id="133" w:author="Thar Adale" w:date="2020-07-16T19:53:00Z"/>
        </w:rPr>
      </w:pPr>
      <w:ins w:id="134" w:author="Thar Adale" w:date="2020-07-16T19:53:00Z">
        <w:r>
          <w:t>2. The computer automatically determines which procedure codes are covered and how much the insurance company is obligated to pay, and then triggers the payment.</w:t>
        </w:r>
      </w:ins>
    </w:p>
    <w:p w14:paraId="485C4826" w14:textId="77777777" w:rsidR="00343D9B" w:rsidRDefault="00343D9B" w:rsidP="00343D9B">
      <w:pPr>
        <w:spacing w:line="480" w:lineRule="auto"/>
        <w:contextualSpacing/>
        <w:rPr>
          <w:ins w:id="135" w:author="Thar Adale" w:date="2020-07-16T19:53:00Z"/>
        </w:rPr>
      </w:pPr>
      <w:ins w:id="136" w:author="Thar Adale" w:date="2020-07-16T19:53:00Z">
        <w:r>
          <w:t>3. Student answers will vary and should include three of the following: Characters in a code are mistyped, creating an invalid code.</w:t>
        </w:r>
      </w:ins>
    </w:p>
    <w:p w14:paraId="1748A7F5" w14:textId="77777777" w:rsidR="00343D9B" w:rsidRDefault="00343D9B" w:rsidP="00343D9B">
      <w:pPr>
        <w:spacing w:line="480" w:lineRule="auto"/>
        <w:contextualSpacing/>
        <w:rPr>
          <w:ins w:id="137" w:author="Thar Adale" w:date="2020-07-16T19:53:00Z"/>
        </w:rPr>
      </w:pPr>
      <w:ins w:id="138" w:author="Thar Adale" w:date="2020-07-16T19:53:00Z">
        <w:r>
          <w:t xml:space="preserve">Codes have too many or too few characters. </w:t>
        </w:r>
      </w:ins>
    </w:p>
    <w:p w14:paraId="596026C9" w14:textId="77777777" w:rsidR="00343D9B" w:rsidRDefault="00343D9B" w:rsidP="00343D9B">
      <w:pPr>
        <w:spacing w:line="480" w:lineRule="auto"/>
        <w:contextualSpacing/>
        <w:rPr>
          <w:ins w:id="139" w:author="Thar Adale" w:date="2020-07-16T19:53:00Z"/>
        </w:rPr>
      </w:pPr>
      <w:ins w:id="140" w:author="Thar Adale" w:date="2020-07-16T19:53:00Z">
        <w:r>
          <w:t>Diagnosis does not match the procedure.</w:t>
        </w:r>
      </w:ins>
    </w:p>
    <w:p w14:paraId="58BCE37B" w14:textId="77777777" w:rsidR="00343D9B" w:rsidRDefault="00343D9B" w:rsidP="00343D9B">
      <w:pPr>
        <w:spacing w:line="480" w:lineRule="auto"/>
        <w:contextualSpacing/>
        <w:rPr>
          <w:ins w:id="141" w:author="Thar Adale" w:date="2020-07-16T19:53:00Z"/>
        </w:rPr>
      </w:pPr>
      <w:ins w:id="142" w:author="Thar Adale" w:date="2020-07-16T19:53:00Z">
        <w:r>
          <w:t xml:space="preserve">Codes are sequenced incorrectly. </w:t>
        </w:r>
      </w:ins>
    </w:p>
    <w:p w14:paraId="616FC631" w14:textId="77777777" w:rsidR="00343D9B" w:rsidRDefault="00343D9B" w:rsidP="00343D9B">
      <w:pPr>
        <w:spacing w:line="480" w:lineRule="auto"/>
        <w:contextualSpacing/>
        <w:rPr>
          <w:ins w:id="143" w:author="Thar Adale" w:date="2020-07-16T19:53:00Z"/>
        </w:rPr>
      </w:pPr>
      <w:ins w:id="144" w:author="Thar Adale" w:date="2020-07-16T19:53:00Z">
        <w:r>
          <w:t>Additional codes required by the Guidelines or Instructional Notes are missing.</w:t>
        </w:r>
      </w:ins>
    </w:p>
    <w:p w14:paraId="18131DD8" w14:textId="77777777" w:rsidR="00343D9B" w:rsidRDefault="00343D9B" w:rsidP="00343D9B">
      <w:pPr>
        <w:spacing w:line="480" w:lineRule="auto"/>
        <w:contextualSpacing/>
        <w:rPr>
          <w:ins w:id="145" w:author="Thar Adale" w:date="2020-07-16T19:53:00Z"/>
        </w:rPr>
      </w:pPr>
      <w:ins w:id="146" w:author="Thar Adale" w:date="2020-07-16T19:53:00Z">
        <w:r>
          <w:t>Patient age or gender does not match the diagnosis or procedure.</w:t>
        </w:r>
      </w:ins>
    </w:p>
    <w:p w14:paraId="306CAB5B" w14:textId="77777777" w:rsidR="00343D9B" w:rsidRPr="00753524" w:rsidRDefault="00343D9B" w:rsidP="00343D9B">
      <w:pPr>
        <w:spacing w:line="480" w:lineRule="auto"/>
        <w:contextualSpacing/>
        <w:rPr>
          <w:ins w:id="147" w:author="Thar Adale" w:date="2020-07-16T19:53:00Z"/>
        </w:rPr>
      </w:pPr>
      <w:ins w:id="148" w:author="Thar Adale" w:date="2020-07-16T19:53:00Z">
        <w:r w:rsidRPr="00753524">
          <w:t xml:space="preserve">The services described in one code are included (bundled) into another </w:t>
        </w:r>
        <w:r>
          <w:t xml:space="preserve">reported </w:t>
        </w:r>
        <w:r w:rsidRPr="00753524">
          <w:t xml:space="preserve">code. </w:t>
        </w:r>
      </w:ins>
    </w:p>
    <w:p w14:paraId="53F68B43" w14:textId="77777777" w:rsidR="00343D9B" w:rsidRDefault="00343D9B" w:rsidP="00343D9B">
      <w:pPr>
        <w:spacing w:line="480" w:lineRule="auto"/>
        <w:contextualSpacing/>
        <w:rPr>
          <w:ins w:id="149" w:author="Thar Adale" w:date="2020-07-16T19:53:00Z"/>
        </w:rPr>
      </w:pPr>
      <w:ins w:id="150" w:author="Thar Adale" w:date="2020-07-16T19:53:00Z">
        <w:r w:rsidRPr="00753524">
          <w:t>A CPT procedure code requires a modifier in order to be paid.</w:t>
        </w:r>
      </w:ins>
    </w:p>
    <w:p w14:paraId="344974F0" w14:textId="77777777" w:rsidR="00343D9B" w:rsidRDefault="00343D9B" w:rsidP="00343D9B">
      <w:pPr>
        <w:pStyle w:val="Heading2"/>
        <w:rPr>
          <w:ins w:id="151" w:author="Thar Adale" w:date="2020-07-16T19:53:00Z"/>
        </w:rPr>
      </w:pPr>
      <w:ins w:id="152" w:author="Thar Adale" w:date="2020-07-16T19:53:00Z">
        <w:r>
          <w:lastRenderedPageBreak/>
          <w:t>Exercise 2.4 Reimbursement Methods</w:t>
        </w:r>
      </w:ins>
    </w:p>
    <w:p w14:paraId="0117EEBD" w14:textId="77777777" w:rsidR="00343D9B" w:rsidRDefault="00343D9B" w:rsidP="00343D9B">
      <w:pPr>
        <w:spacing w:line="480" w:lineRule="auto"/>
        <w:contextualSpacing/>
        <w:rPr>
          <w:ins w:id="153" w:author="Thar Adale" w:date="2020-07-16T19:53:00Z"/>
        </w:rPr>
      </w:pPr>
      <w:ins w:id="154" w:author="Thar Adale" w:date="2020-07-16T19:53:00Z">
        <w:r>
          <w:t xml:space="preserve">1. </w:t>
        </w:r>
        <w:r w:rsidRPr="008463F3">
          <w:t>Negotiated fee schedule</w:t>
        </w:r>
        <w:r>
          <w:t xml:space="preserve"> is a fee schedule in which the payer specifies the percentage of the provider’s fee schedule it considers to be acceptable.</w:t>
        </w:r>
      </w:ins>
    </w:p>
    <w:p w14:paraId="0E2E6A15" w14:textId="77777777" w:rsidR="00343D9B" w:rsidRDefault="00343D9B" w:rsidP="00343D9B">
      <w:pPr>
        <w:spacing w:line="480" w:lineRule="auto"/>
        <w:contextualSpacing/>
        <w:rPr>
          <w:ins w:id="155" w:author="Thar Adale" w:date="2020-07-16T19:53:00Z"/>
        </w:rPr>
      </w:pPr>
      <w:ins w:id="156" w:author="Thar Adale" w:date="2020-07-16T19:53:00Z">
        <w:r>
          <w:t xml:space="preserve">2. </w:t>
        </w:r>
        <w:r w:rsidRPr="008463F3">
          <w:t>Prospective payment system</w:t>
        </w:r>
        <w:r>
          <w:t xml:space="preserve"> is a </w:t>
        </w:r>
        <w:r w:rsidRPr="009F3AF8">
          <w:t xml:space="preserve">reimbursement </w:t>
        </w:r>
        <w:r>
          <w:t xml:space="preserve">method </w:t>
        </w:r>
        <w:r w:rsidRPr="009F3AF8">
          <w:t>in which payment is made based o</w:t>
        </w:r>
        <w:r>
          <w:t>n a predetermined, fixed amount per case.</w:t>
        </w:r>
      </w:ins>
    </w:p>
    <w:p w14:paraId="25A85B8F" w14:textId="77777777" w:rsidR="00343D9B" w:rsidRDefault="00343D9B" w:rsidP="00343D9B">
      <w:pPr>
        <w:spacing w:line="480" w:lineRule="auto"/>
        <w:contextualSpacing/>
        <w:rPr>
          <w:ins w:id="157" w:author="Thar Adale" w:date="2020-07-16T19:53:00Z"/>
        </w:rPr>
      </w:pPr>
      <w:ins w:id="158" w:author="Thar Adale" w:date="2020-07-16T19:53:00Z">
        <w:r>
          <w:t>3.Capitation is  a prospective payment method in which physicians are paid a fixed amount per month for each member assigned to them, regardless of whether that person requests services.</w:t>
        </w:r>
      </w:ins>
    </w:p>
    <w:p w14:paraId="46CD3735" w14:textId="77777777" w:rsidR="00343D9B" w:rsidRDefault="00343D9B" w:rsidP="00343D9B">
      <w:pPr>
        <w:pStyle w:val="Heading2"/>
        <w:rPr>
          <w:ins w:id="159" w:author="Thar Adale" w:date="2020-07-16T19:53:00Z"/>
        </w:rPr>
      </w:pPr>
      <w:ins w:id="160" w:author="Thar Adale" w:date="2020-07-16T19:53:00Z">
        <w:r>
          <w:t>Exercise 2.5 Healthcare Claims</w:t>
        </w:r>
      </w:ins>
    </w:p>
    <w:p w14:paraId="49CBBB91" w14:textId="77777777" w:rsidR="00343D9B" w:rsidRDefault="00343D9B" w:rsidP="00343D9B">
      <w:pPr>
        <w:spacing w:line="480" w:lineRule="auto"/>
        <w:contextualSpacing/>
        <w:rPr>
          <w:ins w:id="161" w:author="Thar Adale" w:date="2020-07-16T19:53:00Z"/>
        </w:rPr>
      </w:pPr>
      <w:ins w:id="162" w:author="Thar Adale" w:date="2020-07-16T19:53:00Z">
        <w:r>
          <w:t xml:space="preserve">1. </w:t>
        </w:r>
        <w:r w:rsidRPr="008463F3">
          <w:t>Version 5010A1</w:t>
        </w:r>
        <w:r>
          <w:t xml:space="preserve"> is the current version of the electronic standards for healthcare transactions.</w:t>
        </w:r>
      </w:ins>
    </w:p>
    <w:p w14:paraId="27E77A9A" w14:textId="77777777" w:rsidR="00343D9B" w:rsidRDefault="00343D9B" w:rsidP="00343D9B">
      <w:pPr>
        <w:spacing w:line="480" w:lineRule="auto"/>
        <w:contextualSpacing/>
        <w:rPr>
          <w:ins w:id="163" w:author="Thar Adale" w:date="2020-07-16T19:53:00Z"/>
        </w:rPr>
      </w:pPr>
      <w:ins w:id="164" w:author="Thar Adale" w:date="2020-07-16T19:53:00Z">
        <w:r>
          <w:t xml:space="preserve">2. CMS-1500 </w:t>
        </w:r>
        <w:r w:rsidRPr="008463F3">
          <w:t>is used to bill physician services</w:t>
        </w:r>
        <w:r>
          <w:t>.</w:t>
        </w:r>
      </w:ins>
    </w:p>
    <w:p w14:paraId="76572003" w14:textId="77777777" w:rsidR="00343D9B" w:rsidRDefault="00343D9B" w:rsidP="00343D9B">
      <w:pPr>
        <w:spacing w:line="480" w:lineRule="auto"/>
        <w:contextualSpacing/>
        <w:rPr>
          <w:ins w:id="165" w:author="Thar Adale" w:date="2020-07-16T19:53:00Z"/>
        </w:rPr>
      </w:pPr>
      <w:ins w:id="166" w:author="Thar Adale" w:date="2020-07-16T19:53:00Z">
        <w:r>
          <w:t xml:space="preserve">3. 837P </w:t>
        </w:r>
        <w:r w:rsidRPr="008463F3">
          <w:t>is the electronic format used to bill physician services</w:t>
        </w:r>
        <w:r>
          <w:t>.</w:t>
        </w:r>
      </w:ins>
    </w:p>
    <w:p w14:paraId="07740A88" w14:textId="77777777" w:rsidR="00343D9B" w:rsidRDefault="00343D9B" w:rsidP="00343D9B">
      <w:pPr>
        <w:spacing w:line="480" w:lineRule="auto"/>
        <w:contextualSpacing/>
        <w:rPr>
          <w:ins w:id="167" w:author="Thar Adale" w:date="2020-07-16T19:53:00Z"/>
        </w:rPr>
      </w:pPr>
      <w:ins w:id="168" w:author="Thar Adale" w:date="2020-07-16T19:53:00Z">
        <w:r>
          <w:t xml:space="preserve">4. UB-04 or CMS-1450 is the </w:t>
        </w:r>
        <w:r w:rsidRPr="008463F3">
          <w:t>claim form used to bill inpatient hospital services</w:t>
        </w:r>
      </w:ins>
    </w:p>
    <w:p w14:paraId="09C4A534" w14:textId="77777777" w:rsidR="00343D9B" w:rsidRDefault="00343D9B" w:rsidP="00343D9B">
      <w:pPr>
        <w:spacing w:line="480" w:lineRule="auto"/>
        <w:contextualSpacing/>
        <w:rPr>
          <w:ins w:id="169" w:author="Thar Adale" w:date="2020-07-16T19:53:00Z"/>
        </w:rPr>
      </w:pPr>
      <w:ins w:id="170" w:author="Thar Adale" w:date="2020-07-16T19:53:00Z">
        <w:r>
          <w:t xml:space="preserve">5. 837I </w:t>
        </w:r>
        <w:r w:rsidRPr="008463F3">
          <w:t>is the electronic format used to b</w:t>
        </w:r>
        <w:r>
          <w:t>ill inpatient hospital services.</w:t>
        </w:r>
      </w:ins>
    </w:p>
    <w:p w14:paraId="58026C4B" w14:textId="77777777" w:rsidR="00343D9B" w:rsidRPr="00FA796D" w:rsidRDefault="00343D9B" w:rsidP="00343D9B">
      <w:pPr>
        <w:keepNext/>
        <w:keepLines/>
        <w:spacing w:line="480" w:lineRule="auto"/>
        <w:outlineLvl w:val="1"/>
        <w:rPr>
          <w:ins w:id="171" w:author="Thar Adale" w:date="2020-07-16T19:53:00Z"/>
          <w:b/>
          <w:bCs/>
          <w:szCs w:val="26"/>
        </w:rPr>
      </w:pPr>
      <w:ins w:id="172" w:author="Thar Adale" w:date="2020-07-16T19:53:00Z">
        <w:r w:rsidRPr="00E1633A">
          <w:rPr>
            <w:b/>
            <w:bCs/>
            <w:szCs w:val="26"/>
          </w:rPr>
          <w:t xml:space="preserve">Exercise </w:t>
        </w:r>
        <w:r w:rsidRPr="00FA796D">
          <w:rPr>
            <w:b/>
            <w:bCs/>
            <w:szCs w:val="26"/>
          </w:rPr>
          <w:t>2.</w:t>
        </w:r>
        <w:r>
          <w:rPr>
            <w:b/>
            <w:bCs/>
            <w:szCs w:val="26"/>
          </w:rPr>
          <w:t>6</w:t>
        </w:r>
        <w:r w:rsidRPr="00FA796D">
          <w:rPr>
            <w:b/>
            <w:bCs/>
            <w:szCs w:val="26"/>
          </w:rPr>
          <w:t xml:space="preserve"> Federal Compliance</w:t>
        </w:r>
      </w:ins>
    </w:p>
    <w:p w14:paraId="7001601F" w14:textId="77777777" w:rsidR="00343D9B" w:rsidRDefault="00343D9B" w:rsidP="00343D9B">
      <w:pPr>
        <w:spacing w:line="480" w:lineRule="auto"/>
        <w:contextualSpacing/>
        <w:rPr>
          <w:ins w:id="173" w:author="Thar Adale" w:date="2020-07-16T19:53:00Z"/>
        </w:rPr>
      </w:pPr>
      <w:ins w:id="174" w:author="Thar Adale" w:date="2020-07-16T19:53:00Z">
        <w:r>
          <w:t>1.  When providers are overpaid they are legally obligated to report the overpayment to Medicare, to refund the money, and may even have to pay interest on it.</w:t>
        </w:r>
      </w:ins>
    </w:p>
    <w:p w14:paraId="7FD16E28" w14:textId="77777777" w:rsidR="00343D9B" w:rsidRDefault="00343D9B" w:rsidP="00343D9B">
      <w:pPr>
        <w:spacing w:line="480" w:lineRule="auto"/>
        <w:contextualSpacing/>
        <w:rPr>
          <w:ins w:id="175" w:author="Thar Adale" w:date="2020-07-16T19:53:00Z"/>
        </w:rPr>
      </w:pPr>
      <w:ins w:id="176" w:author="Thar Adale" w:date="2020-07-16T19:53:00Z">
        <w:r>
          <w:t>2. Overcoding is coding for a more complex diagnosis or procedure than is documented</w:t>
        </w:r>
      </w:ins>
    </w:p>
    <w:p w14:paraId="207C0020" w14:textId="77777777" w:rsidR="00343D9B" w:rsidRDefault="00343D9B" w:rsidP="00343D9B">
      <w:pPr>
        <w:spacing w:line="480" w:lineRule="auto"/>
        <w:contextualSpacing/>
        <w:rPr>
          <w:ins w:id="177" w:author="Thar Adale" w:date="2020-07-16T19:53:00Z"/>
        </w:rPr>
      </w:pPr>
      <w:ins w:id="178" w:author="Thar Adale" w:date="2020-07-16T19:53:00Z">
        <w:r>
          <w:t>3. False Claims Act (FCA)</w:t>
        </w:r>
      </w:ins>
    </w:p>
    <w:p w14:paraId="501D8E63" w14:textId="77777777" w:rsidR="00343D9B" w:rsidRPr="00237906" w:rsidRDefault="00343D9B" w:rsidP="00343D9B">
      <w:pPr>
        <w:pStyle w:val="Heading2"/>
        <w:rPr>
          <w:ins w:id="179" w:author="Thar Adale" w:date="2020-07-16T19:53:00Z"/>
        </w:rPr>
      </w:pPr>
      <w:ins w:id="180" w:author="Thar Adale" w:date="2020-07-16T19:53:00Z">
        <w:r w:rsidRPr="00237906">
          <w:t>Exercise 2.7 Health Information Technology</w:t>
        </w:r>
      </w:ins>
    </w:p>
    <w:p w14:paraId="18EC3FBD" w14:textId="77777777" w:rsidR="00343D9B" w:rsidRPr="00237906" w:rsidRDefault="00343D9B" w:rsidP="00343D9B">
      <w:pPr>
        <w:spacing w:line="480" w:lineRule="auto"/>
        <w:rPr>
          <w:ins w:id="181" w:author="Thar Adale" w:date="2020-07-16T19:53:00Z"/>
          <w:b/>
        </w:rPr>
      </w:pPr>
      <w:ins w:id="182" w:author="Thar Adale" w:date="2020-07-16T19:53:00Z">
        <w:r w:rsidRPr="00237906">
          <w:t>1. Any five of the following are acceptable:</w:t>
        </w:r>
      </w:ins>
    </w:p>
    <w:p w14:paraId="3A55EBFC" w14:textId="77777777" w:rsidR="00343D9B" w:rsidRPr="00237906" w:rsidRDefault="00343D9B" w:rsidP="00343D9B">
      <w:pPr>
        <w:spacing w:line="480" w:lineRule="auto"/>
        <w:rPr>
          <w:ins w:id="183" w:author="Thar Adale" w:date="2020-07-16T19:53:00Z"/>
          <w:b/>
        </w:rPr>
      </w:pPr>
      <w:ins w:id="184" w:author="Thar Adale" w:date="2020-07-16T19:53:00Z">
        <w:r w:rsidRPr="00237906">
          <w:t>Code first</w:t>
        </w:r>
      </w:ins>
    </w:p>
    <w:p w14:paraId="0D4AF07A" w14:textId="77777777" w:rsidR="00343D9B" w:rsidRPr="00237906" w:rsidRDefault="00343D9B" w:rsidP="00343D9B">
      <w:pPr>
        <w:spacing w:line="480" w:lineRule="auto"/>
        <w:rPr>
          <w:ins w:id="185" w:author="Thar Adale" w:date="2020-07-16T19:53:00Z"/>
          <w:b/>
        </w:rPr>
      </w:pPr>
      <w:ins w:id="186" w:author="Thar Adale" w:date="2020-07-16T19:53:00Z">
        <w:r w:rsidRPr="00237906">
          <w:t xml:space="preserve">Diagnosis-procedure mismatch </w:t>
        </w:r>
      </w:ins>
    </w:p>
    <w:p w14:paraId="0EF82834" w14:textId="77777777" w:rsidR="00343D9B" w:rsidRPr="00237906" w:rsidRDefault="00343D9B" w:rsidP="00343D9B">
      <w:pPr>
        <w:spacing w:line="480" w:lineRule="auto"/>
        <w:rPr>
          <w:ins w:id="187" w:author="Thar Adale" w:date="2020-07-16T19:53:00Z"/>
          <w:b/>
        </w:rPr>
      </w:pPr>
      <w:ins w:id="188" w:author="Thar Adale" w:date="2020-07-16T19:53:00Z">
        <w:r w:rsidRPr="00237906">
          <w:t>Invalid characters (I and O in PCS)</w:t>
        </w:r>
      </w:ins>
    </w:p>
    <w:p w14:paraId="612B08FD" w14:textId="77777777" w:rsidR="00343D9B" w:rsidRPr="00237906" w:rsidRDefault="00343D9B" w:rsidP="00343D9B">
      <w:pPr>
        <w:spacing w:line="480" w:lineRule="auto"/>
        <w:rPr>
          <w:ins w:id="189" w:author="Thar Adale" w:date="2020-07-16T19:53:00Z"/>
          <w:b/>
        </w:rPr>
      </w:pPr>
      <w:ins w:id="190" w:author="Thar Adale" w:date="2020-07-16T19:53:00Z">
        <w:r w:rsidRPr="00237906">
          <w:lastRenderedPageBreak/>
          <w:t>Manifestation codes</w:t>
        </w:r>
      </w:ins>
    </w:p>
    <w:p w14:paraId="4B04B14B" w14:textId="77777777" w:rsidR="00343D9B" w:rsidRPr="00237906" w:rsidRDefault="00343D9B" w:rsidP="00343D9B">
      <w:pPr>
        <w:spacing w:line="480" w:lineRule="auto"/>
        <w:rPr>
          <w:ins w:id="191" w:author="Thar Adale" w:date="2020-07-16T19:53:00Z"/>
          <w:b/>
        </w:rPr>
      </w:pPr>
      <w:ins w:id="192" w:author="Thar Adale" w:date="2020-07-16T19:53:00Z">
        <w:r w:rsidRPr="00237906">
          <w:t>Medicare medical necessity</w:t>
        </w:r>
      </w:ins>
    </w:p>
    <w:p w14:paraId="0E126CDB" w14:textId="77777777" w:rsidR="00343D9B" w:rsidRPr="00237906" w:rsidRDefault="00343D9B" w:rsidP="00343D9B">
      <w:pPr>
        <w:spacing w:line="480" w:lineRule="auto"/>
        <w:rPr>
          <w:ins w:id="193" w:author="Thar Adale" w:date="2020-07-16T19:53:00Z"/>
          <w:b/>
        </w:rPr>
      </w:pPr>
      <w:ins w:id="194" w:author="Thar Adale" w:date="2020-07-16T19:53:00Z">
        <w:r w:rsidRPr="00237906">
          <w:t xml:space="preserve">Mutually exclusive diagnoses </w:t>
        </w:r>
      </w:ins>
    </w:p>
    <w:p w14:paraId="73E6C288" w14:textId="77777777" w:rsidR="00343D9B" w:rsidRPr="00237906" w:rsidRDefault="00343D9B" w:rsidP="00343D9B">
      <w:pPr>
        <w:spacing w:line="480" w:lineRule="auto"/>
        <w:rPr>
          <w:ins w:id="195" w:author="Thar Adale" w:date="2020-07-16T19:53:00Z"/>
          <w:b/>
        </w:rPr>
      </w:pPr>
      <w:ins w:id="196" w:author="Thar Adale" w:date="2020-07-16T19:53:00Z">
        <w:r w:rsidRPr="00237906">
          <w:t>Mutually exclusive procedures</w:t>
        </w:r>
      </w:ins>
    </w:p>
    <w:p w14:paraId="76C1C55A" w14:textId="77777777" w:rsidR="00343D9B" w:rsidRPr="00237906" w:rsidRDefault="00343D9B" w:rsidP="00343D9B">
      <w:pPr>
        <w:spacing w:line="480" w:lineRule="auto"/>
        <w:rPr>
          <w:ins w:id="197" w:author="Thar Adale" w:date="2020-07-16T19:53:00Z"/>
          <w:b/>
        </w:rPr>
      </w:pPr>
      <w:ins w:id="198" w:author="Thar Adale" w:date="2020-07-16T19:53:00Z">
        <w:r w:rsidRPr="00237906">
          <w:t>Patient age</w:t>
        </w:r>
      </w:ins>
    </w:p>
    <w:p w14:paraId="02BD07E8" w14:textId="77777777" w:rsidR="00343D9B" w:rsidRPr="00237906" w:rsidRDefault="00343D9B" w:rsidP="00343D9B">
      <w:pPr>
        <w:spacing w:line="480" w:lineRule="auto"/>
        <w:rPr>
          <w:ins w:id="199" w:author="Thar Adale" w:date="2020-07-16T19:53:00Z"/>
          <w:b/>
        </w:rPr>
      </w:pPr>
      <w:ins w:id="200" w:author="Thar Adale" w:date="2020-07-16T19:53:00Z">
        <w:r w:rsidRPr="00237906">
          <w:t>Patient gender</w:t>
        </w:r>
      </w:ins>
    </w:p>
    <w:p w14:paraId="28E50CA6" w14:textId="77777777" w:rsidR="00343D9B" w:rsidRPr="00237906" w:rsidRDefault="00343D9B" w:rsidP="00343D9B">
      <w:pPr>
        <w:spacing w:line="480" w:lineRule="auto"/>
        <w:rPr>
          <w:ins w:id="201" w:author="Thar Adale" w:date="2020-07-16T19:53:00Z"/>
          <w:b/>
        </w:rPr>
      </w:pPr>
      <w:ins w:id="202" w:author="Thar Adale" w:date="2020-07-16T19:53:00Z">
        <w:r w:rsidRPr="00237906">
          <w:t>Seven characters required (PCS)</w:t>
        </w:r>
      </w:ins>
    </w:p>
    <w:p w14:paraId="76230D14" w14:textId="77777777" w:rsidR="00343D9B" w:rsidRPr="00237906" w:rsidRDefault="00343D9B" w:rsidP="00343D9B">
      <w:pPr>
        <w:spacing w:line="480" w:lineRule="auto"/>
        <w:rPr>
          <w:ins w:id="203" w:author="Thar Adale" w:date="2020-07-16T19:53:00Z"/>
          <w:b/>
        </w:rPr>
      </w:pPr>
      <w:ins w:id="204" w:author="Thar Adale" w:date="2020-07-16T19:53:00Z">
        <w:r w:rsidRPr="00237906">
          <w:t>Unacceptable principal diagnosis</w:t>
        </w:r>
      </w:ins>
    </w:p>
    <w:p w14:paraId="39B9A1C4" w14:textId="77777777" w:rsidR="00343D9B" w:rsidRPr="00237906" w:rsidRDefault="00343D9B" w:rsidP="00343D9B">
      <w:pPr>
        <w:spacing w:line="480" w:lineRule="auto"/>
        <w:rPr>
          <w:ins w:id="205" w:author="Thar Adale" w:date="2020-07-16T19:53:00Z"/>
          <w:b/>
        </w:rPr>
      </w:pPr>
      <w:ins w:id="206" w:author="Thar Adale" w:date="2020-07-16T19:53:00Z">
        <w:r w:rsidRPr="00237906">
          <w:t>Use additional code</w:t>
        </w:r>
      </w:ins>
    </w:p>
    <w:p w14:paraId="217FAC74" w14:textId="77777777" w:rsidR="00343D9B" w:rsidRPr="00237906" w:rsidRDefault="00343D9B" w:rsidP="00343D9B">
      <w:pPr>
        <w:spacing w:line="480" w:lineRule="auto"/>
        <w:rPr>
          <w:ins w:id="207" w:author="Thar Adale" w:date="2020-07-16T19:53:00Z"/>
          <w:b/>
        </w:rPr>
      </w:pPr>
      <w:ins w:id="208" w:author="Thar Adale" w:date="2020-07-16T19:53:00Z">
        <w:r w:rsidRPr="00237906">
          <w:t>Use additional digit(s)</w:t>
        </w:r>
      </w:ins>
    </w:p>
    <w:p w14:paraId="3A07A639" w14:textId="77777777" w:rsidR="00343D9B" w:rsidRPr="00237906" w:rsidRDefault="00343D9B" w:rsidP="00343D9B">
      <w:pPr>
        <w:spacing w:line="480" w:lineRule="auto"/>
        <w:rPr>
          <w:ins w:id="209" w:author="Thar Adale" w:date="2020-07-16T19:53:00Z"/>
          <w:b/>
        </w:rPr>
      </w:pPr>
      <w:ins w:id="210" w:author="Thar Adale" w:date="2020-07-16T19:53:00Z">
        <w:r w:rsidRPr="00237906">
          <w:t>2.</w:t>
        </w:r>
        <w:r w:rsidRPr="00237906">
          <w:tab/>
          <w:t>Student answers will vary but should include the concept that coders need to understand what information they must give the software in order for it to provide accurate feedback. An untrained user can make coding errors with an encoder, just as they would using the physical manuals.</w:t>
        </w:r>
      </w:ins>
    </w:p>
    <w:p w14:paraId="5280A881" w14:textId="77777777" w:rsidR="00343D9B" w:rsidRPr="00237906" w:rsidRDefault="00343D9B" w:rsidP="00343D9B">
      <w:pPr>
        <w:spacing w:line="480" w:lineRule="auto"/>
        <w:rPr>
          <w:ins w:id="211" w:author="Thar Adale" w:date="2020-07-16T19:53:00Z"/>
          <w:b/>
        </w:rPr>
      </w:pPr>
      <w:ins w:id="212" w:author="Thar Adale" w:date="2020-07-16T19:53:00Z">
        <w:r w:rsidRPr="00237906">
          <w:t>3.</w:t>
        </w:r>
        <w:r w:rsidRPr="00237906">
          <w:tab/>
          <w:t xml:space="preserve">Student answers will vary but should resemble the following examples: </w:t>
        </w:r>
      </w:ins>
    </w:p>
    <w:p w14:paraId="2CCD47DD" w14:textId="77777777" w:rsidR="00343D9B" w:rsidRPr="00237906" w:rsidRDefault="00343D9B" w:rsidP="00343D9B">
      <w:pPr>
        <w:spacing w:line="480" w:lineRule="auto"/>
        <w:rPr>
          <w:ins w:id="213" w:author="Thar Adale" w:date="2020-07-16T19:53:00Z"/>
          <w:b/>
        </w:rPr>
      </w:pPr>
      <w:ins w:id="214" w:author="Thar Adale" w:date="2020-07-16T19:53:00Z">
        <w:r w:rsidRPr="00237906">
          <w:t xml:space="preserve">A physician can view medications prescribed by other providers to avoid duplication or medication interactions. </w:t>
        </w:r>
      </w:ins>
    </w:p>
    <w:p w14:paraId="5A4AAB72" w14:textId="77777777" w:rsidR="00343D9B" w:rsidRPr="00237906" w:rsidRDefault="00343D9B" w:rsidP="00343D9B">
      <w:pPr>
        <w:spacing w:line="480" w:lineRule="auto"/>
        <w:rPr>
          <w:ins w:id="215" w:author="Thar Adale" w:date="2020-07-16T19:53:00Z"/>
          <w:b/>
        </w:rPr>
      </w:pPr>
      <w:ins w:id="216" w:author="Thar Adale" w:date="2020-07-16T19:53:00Z">
        <w:r w:rsidRPr="00237906">
          <w:t xml:space="preserve">An emergency department can access a patient’s medical history to more quickly identify a problem. </w:t>
        </w:r>
      </w:ins>
    </w:p>
    <w:p w14:paraId="7DA01D29" w14:textId="77777777" w:rsidR="00343D9B" w:rsidRPr="00237906" w:rsidRDefault="00343D9B" w:rsidP="00343D9B">
      <w:pPr>
        <w:spacing w:line="480" w:lineRule="auto"/>
        <w:rPr>
          <w:ins w:id="217" w:author="Thar Adale" w:date="2020-07-16T19:53:00Z"/>
          <w:b/>
        </w:rPr>
      </w:pPr>
      <w:ins w:id="218" w:author="Thar Adale" w:date="2020-07-16T19:53:00Z">
        <w:r w:rsidRPr="00237906">
          <w:t>A provider can access imaging studies that may help explain the progression of a patient’s condition.</w:t>
        </w:r>
      </w:ins>
    </w:p>
    <w:p w14:paraId="028BAB8E" w14:textId="77777777" w:rsidR="00343D9B" w:rsidRPr="00237906" w:rsidRDefault="00343D9B" w:rsidP="00343D9B">
      <w:pPr>
        <w:spacing w:line="480" w:lineRule="auto"/>
        <w:rPr>
          <w:ins w:id="219" w:author="Thar Adale" w:date="2020-07-16T19:53:00Z"/>
          <w:b/>
        </w:rPr>
      </w:pPr>
      <w:ins w:id="220" w:author="Thar Adale" w:date="2020-07-16T19:53:00Z">
        <w:r w:rsidRPr="00237906">
          <w:t>4.</w:t>
        </w:r>
        <w:r w:rsidRPr="00237906">
          <w:tab/>
        </w:r>
        <w:r>
          <w:t>An encoder</w:t>
        </w:r>
        <w:r w:rsidRPr="00237906">
          <w:t xml:space="preserve"> require</w:t>
        </w:r>
        <w:r>
          <w:t>s</w:t>
        </w:r>
        <w:r w:rsidRPr="00237906">
          <w:t xml:space="preserve"> people to conduct an electronic search for each individual code to be assigned, whereas CAC automatically generates codes based on documentation.</w:t>
        </w:r>
      </w:ins>
    </w:p>
    <w:p w14:paraId="43410B3A" w14:textId="77777777" w:rsidR="00343D9B" w:rsidRDefault="00343D9B" w:rsidP="00343D9B">
      <w:pPr>
        <w:spacing w:line="480" w:lineRule="auto"/>
        <w:contextualSpacing/>
        <w:rPr>
          <w:ins w:id="221" w:author="Thar Adale" w:date="2020-07-16T19:53:00Z"/>
        </w:rPr>
      </w:pPr>
      <w:ins w:id="222" w:author="Thar Adale" w:date="2020-07-16T19:53:00Z">
        <w:r w:rsidRPr="00237906">
          <w:lastRenderedPageBreak/>
          <w:t>5.</w:t>
        </w:r>
        <w:r w:rsidRPr="00237906">
          <w:tab/>
          <w:t>Student answers will vary but should include the concept that technology elevates coders’ professionalism and enables them to focus on tasks requiring judgment and critical thinking, while computers assist them with the repetitive tasks.</w:t>
        </w:r>
      </w:ins>
    </w:p>
    <w:p w14:paraId="31588318" w14:textId="77777777" w:rsidR="00343D9B" w:rsidRPr="00E1633A" w:rsidRDefault="00343D9B" w:rsidP="00343D9B">
      <w:pPr>
        <w:keepNext/>
        <w:keepLines/>
        <w:spacing w:line="480" w:lineRule="auto"/>
        <w:outlineLvl w:val="1"/>
        <w:rPr>
          <w:ins w:id="223" w:author="Thar Adale" w:date="2020-07-16T19:53:00Z"/>
          <w:b/>
          <w:bCs/>
          <w:szCs w:val="26"/>
        </w:rPr>
      </w:pPr>
      <w:ins w:id="224" w:author="Thar Adale" w:date="2020-07-16T19:53:00Z">
        <w:r w:rsidRPr="00E1633A">
          <w:rPr>
            <w:b/>
            <w:bCs/>
            <w:szCs w:val="26"/>
          </w:rPr>
          <w:t>CONCEPT QUIZ</w:t>
        </w:r>
      </w:ins>
    </w:p>
    <w:p w14:paraId="2BAA0417" w14:textId="77777777" w:rsidR="00343D9B" w:rsidRPr="00E1633A" w:rsidRDefault="00343D9B" w:rsidP="00343D9B">
      <w:pPr>
        <w:keepNext/>
        <w:keepLines/>
        <w:spacing w:line="480" w:lineRule="auto"/>
        <w:outlineLvl w:val="1"/>
        <w:rPr>
          <w:ins w:id="225" w:author="Thar Adale" w:date="2020-07-16T19:53:00Z"/>
          <w:b/>
          <w:bCs/>
          <w:szCs w:val="26"/>
        </w:rPr>
      </w:pPr>
      <w:ins w:id="226" w:author="Thar Adale" w:date="2020-07-16T19:53:00Z">
        <w:r w:rsidRPr="00E1633A">
          <w:rPr>
            <w:b/>
            <w:bCs/>
            <w:szCs w:val="26"/>
          </w:rPr>
          <w:t xml:space="preserve"> Completion</w:t>
        </w:r>
      </w:ins>
    </w:p>
    <w:p w14:paraId="346BAE10" w14:textId="77777777" w:rsidR="00343D9B" w:rsidRDefault="00343D9B" w:rsidP="00343D9B">
      <w:pPr>
        <w:spacing w:line="480" w:lineRule="auto"/>
        <w:contextualSpacing/>
        <w:rPr>
          <w:ins w:id="227" w:author="Thar Adale" w:date="2020-07-16T19:53:00Z"/>
        </w:rPr>
      </w:pPr>
      <w:ins w:id="228" w:author="Thar Adale" w:date="2020-07-16T19:53:00Z">
        <w:r>
          <w:t>1.  Part A</w:t>
        </w:r>
      </w:ins>
    </w:p>
    <w:p w14:paraId="22016F23" w14:textId="77777777" w:rsidR="00343D9B" w:rsidRDefault="00343D9B" w:rsidP="00343D9B">
      <w:pPr>
        <w:spacing w:line="480" w:lineRule="auto"/>
        <w:contextualSpacing/>
        <w:rPr>
          <w:ins w:id="229" w:author="Thar Adale" w:date="2020-07-16T19:53:00Z"/>
        </w:rPr>
      </w:pPr>
      <w:ins w:id="230" w:author="Thar Adale" w:date="2020-07-16T19:53:00Z">
        <w:r>
          <w:t>2.  Medigap</w:t>
        </w:r>
      </w:ins>
    </w:p>
    <w:p w14:paraId="2C114498" w14:textId="77777777" w:rsidR="00343D9B" w:rsidRDefault="00343D9B" w:rsidP="00343D9B">
      <w:pPr>
        <w:spacing w:line="480" w:lineRule="auto"/>
        <w:contextualSpacing/>
        <w:rPr>
          <w:ins w:id="231" w:author="Thar Adale" w:date="2020-07-16T19:53:00Z"/>
        </w:rPr>
      </w:pPr>
      <w:ins w:id="232" w:author="Thar Adale" w:date="2020-07-16T19:53:00Z">
        <w:r>
          <w:t>3.  TC (Tricare)</w:t>
        </w:r>
      </w:ins>
    </w:p>
    <w:p w14:paraId="2D813B82" w14:textId="77777777" w:rsidR="00343D9B" w:rsidRDefault="00343D9B" w:rsidP="00343D9B">
      <w:pPr>
        <w:spacing w:line="480" w:lineRule="auto"/>
        <w:contextualSpacing/>
        <w:rPr>
          <w:ins w:id="233" w:author="Thar Adale" w:date="2020-07-16T19:53:00Z"/>
        </w:rPr>
      </w:pPr>
      <w:ins w:id="234" w:author="Thar Adale" w:date="2020-07-16T19:53:00Z">
        <w:r>
          <w:t>4.  Family history</w:t>
        </w:r>
      </w:ins>
    </w:p>
    <w:p w14:paraId="51D4BE38" w14:textId="77777777" w:rsidR="00343D9B" w:rsidRDefault="00343D9B" w:rsidP="00343D9B">
      <w:pPr>
        <w:spacing w:line="480" w:lineRule="auto"/>
        <w:contextualSpacing/>
        <w:rPr>
          <w:ins w:id="235" w:author="Thar Adale" w:date="2020-07-16T19:53:00Z"/>
        </w:rPr>
      </w:pPr>
      <w:ins w:id="236" w:author="Thar Adale" w:date="2020-07-16T19:53:00Z">
        <w:r>
          <w:t>5.  DRG</w:t>
        </w:r>
      </w:ins>
    </w:p>
    <w:p w14:paraId="69925BEF" w14:textId="77777777" w:rsidR="00343D9B" w:rsidRDefault="00343D9B" w:rsidP="00343D9B">
      <w:pPr>
        <w:spacing w:line="480" w:lineRule="auto"/>
        <w:contextualSpacing/>
        <w:rPr>
          <w:ins w:id="237" w:author="Thar Adale" w:date="2020-07-16T19:53:00Z"/>
        </w:rPr>
      </w:pPr>
      <w:ins w:id="238" w:author="Thar Adale" w:date="2020-07-16T19:53:00Z">
        <w:r>
          <w:t>6. RA</w:t>
        </w:r>
      </w:ins>
    </w:p>
    <w:p w14:paraId="2EDDC7C0" w14:textId="77777777" w:rsidR="00343D9B" w:rsidRDefault="00343D9B" w:rsidP="00343D9B">
      <w:pPr>
        <w:spacing w:line="480" w:lineRule="auto"/>
        <w:contextualSpacing/>
        <w:rPr>
          <w:ins w:id="239" w:author="Thar Adale" w:date="2020-07-16T19:53:00Z"/>
        </w:rPr>
      </w:pPr>
      <w:ins w:id="240" w:author="Thar Adale" w:date="2020-07-16T19:53:00Z">
        <w:r>
          <w:t>7.  Fraud</w:t>
        </w:r>
      </w:ins>
    </w:p>
    <w:p w14:paraId="0D44E81F" w14:textId="77777777" w:rsidR="00343D9B" w:rsidRDefault="00343D9B" w:rsidP="00343D9B">
      <w:pPr>
        <w:spacing w:line="480" w:lineRule="auto"/>
        <w:contextualSpacing/>
        <w:rPr>
          <w:ins w:id="241" w:author="Thar Adale" w:date="2020-07-16T19:53:00Z"/>
        </w:rPr>
      </w:pPr>
      <w:ins w:id="242" w:author="Thar Adale" w:date="2020-07-16T19:53:00Z">
        <w:r>
          <w:t>8.  Abuse</w:t>
        </w:r>
      </w:ins>
    </w:p>
    <w:p w14:paraId="278998CC" w14:textId="77777777" w:rsidR="00343D9B" w:rsidRDefault="00343D9B" w:rsidP="00343D9B">
      <w:pPr>
        <w:spacing w:line="480" w:lineRule="auto"/>
        <w:contextualSpacing/>
        <w:rPr>
          <w:ins w:id="243" w:author="Thar Adale" w:date="2020-07-16T19:53:00Z"/>
        </w:rPr>
      </w:pPr>
      <w:ins w:id="244" w:author="Thar Adale" w:date="2020-07-16T19:53:00Z">
        <w:r>
          <w:t>9.  OIG</w:t>
        </w:r>
      </w:ins>
    </w:p>
    <w:p w14:paraId="64B7920A" w14:textId="77777777" w:rsidR="00343D9B" w:rsidRDefault="00343D9B" w:rsidP="00343D9B">
      <w:pPr>
        <w:spacing w:line="480" w:lineRule="auto"/>
        <w:contextualSpacing/>
        <w:rPr>
          <w:ins w:id="245" w:author="Thar Adale" w:date="2020-07-16T19:53:00Z"/>
        </w:rPr>
      </w:pPr>
      <w:ins w:id="246" w:author="Thar Adale" w:date="2020-07-16T19:53:00Z">
        <w:r>
          <w:t>10.  compliance</w:t>
        </w:r>
      </w:ins>
    </w:p>
    <w:p w14:paraId="716A71DB" w14:textId="77777777" w:rsidR="00343D9B" w:rsidRPr="00E1633A" w:rsidRDefault="00343D9B" w:rsidP="00343D9B">
      <w:pPr>
        <w:keepNext/>
        <w:keepLines/>
        <w:spacing w:line="480" w:lineRule="auto"/>
        <w:outlineLvl w:val="1"/>
        <w:rPr>
          <w:ins w:id="247" w:author="Thar Adale" w:date="2020-07-16T19:53:00Z"/>
          <w:b/>
          <w:bCs/>
          <w:szCs w:val="26"/>
        </w:rPr>
      </w:pPr>
      <w:ins w:id="248" w:author="Thar Adale" w:date="2020-07-16T19:53:00Z">
        <w:r w:rsidRPr="00E1633A">
          <w:rPr>
            <w:b/>
            <w:bCs/>
            <w:szCs w:val="26"/>
          </w:rPr>
          <w:t>Multiple Choice</w:t>
        </w:r>
      </w:ins>
    </w:p>
    <w:p w14:paraId="1B9ED1CD" w14:textId="77777777" w:rsidR="00343D9B" w:rsidRDefault="00343D9B" w:rsidP="00343D9B">
      <w:pPr>
        <w:spacing w:line="480" w:lineRule="auto"/>
        <w:contextualSpacing/>
        <w:rPr>
          <w:ins w:id="249" w:author="Thar Adale" w:date="2020-07-16T19:53:00Z"/>
        </w:rPr>
      </w:pPr>
      <w:ins w:id="250" w:author="Thar Adale" w:date="2020-07-16T19:53:00Z">
        <w:r>
          <w:t>1.  A</w:t>
        </w:r>
      </w:ins>
    </w:p>
    <w:p w14:paraId="36E36709" w14:textId="77777777" w:rsidR="00343D9B" w:rsidRDefault="00343D9B" w:rsidP="00343D9B">
      <w:pPr>
        <w:spacing w:line="480" w:lineRule="auto"/>
        <w:contextualSpacing/>
        <w:rPr>
          <w:ins w:id="251" w:author="Thar Adale" w:date="2020-07-16T19:53:00Z"/>
        </w:rPr>
      </w:pPr>
      <w:ins w:id="252" w:author="Thar Adale" w:date="2020-07-16T19:53:00Z">
        <w:r>
          <w:t>2.  B</w:t>
        </w:r>
      </w:ins>
    </w:p>
    <w:p w14:paraId="4CF49BA3" w14:textId="77777777" w:rsidR="00343D9B" w:rsidRDefault="00343D9B" w:rsidP="00343D9B">
      <w:pPr>
        <w:spacing w:line="480" w:lineRule="auto"/>
        <w:contextualSpacing/>
        <w:rPr>
          <w:ins w:id="253" w:author="Thar Adale" w:date="2020-07-16T19:53:00Z"/>
        </w:rPr>
      </w:pPr>
      <w:ins w:id="254" w:author="Thar Adale" w:date="2020-07-16T19:53:00Z">
        <w:r>
          <w:t>3.  D</w:t>
        </w:r>
      </w:ins>
    </w:p>
    <w:p w14:paraId="5F038E1C" w14:textId="77777777" w:rsidR="00343D9B" w:rsidRDefault="00343D9B" w:rsidP="00343D9B">
      <w:pPr>
        <w:spacing w:line="480" w:lineRule="auto"/>
        <w:contextualSpacing/>
        <w:rPr>
          <w:ins w:id="255" w:author="Thar Adale" w:date="2020-07-16T19:53:00Z"/>
        </w:rPr>
      </w:pPr>
      <w:ins w:id="256" w:author="Thar Adale" w:date="2020-07-16T19:53:00Z">
        <w:r>
          <w:t>4.  A</w:t>
        </w:r>
      </w:ins>
    </w:p>
    <w:p w14:paraId="266FB678" w14:textId="77777777" w:rsidR="00343D9B" w:rsidRDefault="00343D9B" w:rsidP="00343D9B">
      <w:pPr>
        <w:spacing w:line="480" w:lineRule="auto"/>
        <w:contextualSpacing/>
        <w:rPr>
          <w:ins w:id="257" w:author="Thar Adale" w:date="2020-07-16T19:53:00Z"/>
        </w:rPr>
      </w:pPr>
      <w:ins w:id="258" w:author="Thar Adale" w:date="2020-07-16T19:53:00Z">
        <w:r>
          <w:t>5.  A</w:t>
        </w:r>
      </w:ins>
    </w:p>
    <w:p w14:paraId="26B7DB75" w14:textId="77777777" w:rsidR="00343D9B" w:rsidRDefault="00343D9B" w:rsidP="00343D9B">
      <w:pPr>
        <w:spacing w:line="480" w:lineRule="auto"/>
        <w:contextualSpacing/>
        <w:rPr>
          <w:ins w:id="259" w:author="Thar Adale" w:date="2020-07-16T19:53:00Z"/>
        </w:rPr>
      </w:pPr>
      <w:ins w:id="260" w:author="Thar Adale" w:date="2020-07-16T19:53:00Z">
        <w:r>
          <w:t>6.  C</w:t>
        </w:r>
      </w:ins>
    </w:p>
    <w:p w14:paraId="766AE461" w14:textId="77777777" w:rsidR="00343D9B" w:rsidRDefault="00343D9B" w:rsidP="00343D9B">
      <w:pPr>
        <w:spacing w:line="480" w:lineRule="auto"/>
        <w:contextualSpacing/>
        <w:rPr>
          <w:ins w:id="261" w:author="Thar Adale" w:date="2020-07-16T19:53:00Z"/>
        </w:rPr>
      </w:pPr>
      <w:ins w:id="262" w:author="Thar Adale" w:date="2020-07-16T19:53:00Z">
        <w:r>
          <w:t>7.  A</w:t>
        </w:r>
      </w:ins>
    </w:p>
    <w:p w14:paraId="7DC84503" w14:textId="77777777" w:rsidR="00343D9B" w:rsidRDefault="00343D9B" w:rsidP="00343D9B">
      <w:pPr>
        <w:spacing w:line="480" w:lineRule="auto"/>
        <w:contextualSpacing/>
        <w:rPr>
          <w:ins w:id="263" w:author="Thar Adale" w:date="2020-07-16T19:53:00Z"/>
        </w:rPr>
      </w:pPr>
      <w:ins w:id="264" w:author="Thar Adale" w:date="2020-07-16T19:53:00Z">
        <w:r>
          <w:lastRenderedPageBreak/>
          <w:t>8.  C</w:t>
        </w:r>
      </w:ins>
    </w:p>
    <w:p w14:paraId="070C73F6" w14:textId="77777777" w:rsidR="00343D9B" w:rsidRDefault="00343D9B" w:rsidP="00343D9B">
      <w:pPr>
        <w:spacing w:line="480" w:lineRule="auto"/>
        <w:contextualSpacing/>
        <w:rPr>
          <w:ins w:id="265" w:author="Thar Adale" w:date="2020-07-16T19:53:00Z"/>
        </w:rPr>
      </w:pPr>
      <w:ins w:id="266" w:author="Thar Adale" w:date="2020-07-16T19:53:00Z">
        <w:r>
          <w:t>9. C</w:t>
        </w:r>
      </w:ins>
    </w:p>
    <w:p w14:paraId="03C95F31" w14:textId="77777777" w:rsidR="00343D9B" w:rsidRDefault="00343D9B" w:rsidP="00343D9B">
      <w:pPr>
        <w:spacing w:line="480" w:lineRule="auto"/>
        <w:contextualSpacing/>
        <w:rPr>
          <w:ins w:id="267" w:author="Thar Adale" w:date="2020-07-16T19:53:00Z"/>
        </w:rPr>
      </w:pPr>
      <w:ins w:id="268" w:author="Thar Adale" w:date="2020-07-16T19:53:00Z">
        <w:r>
          <w:t>10.  B</w:t>
        </w:r>
      </w:ins>
    </w:p>
    <w:p w14:paraId="08506741" w14:textId="5C6FCF48" w:rsidR="00B56C7B" w:rsidDel="00343D9B" w:rsidRDefault="00B56C7B" w:rsidP="00215F97">
      <w:pPr>
        <w:spacing w:line="480" w:lineRule="auto"/>
        <w:contextualSpacing/>
        <w:rPr>
          <w:del w:id="269" w:author="Thar Adale" w:date="2020-07-16T19:53:00Z"/>
          <w:b/>
        </w:rPr>
      </w:pPr>
      <w:del w:id="270" w:author="Thar Adale" w:date="2020-07-16T19:53:00Z">
        <w:r w:rsidDel="00343D9B">
          <w:rPr>
            <w:b/>
          </w:rPr>
          <w:delText>PEARSON’S COMPREHENSIVE MEDICAL CODING: A PATH TO SUCCESS</w:delText>
        </w:r>
        <w:r w:rsidR="007022CE" w:rsidDel="00343D9B">
          <w:rPr>
            <w:b/>
          </w:rPr>
          <w:delText xml:space="preserve"> 2/E</w:delText>
        </w:r>
      </w:del>
    </w:p>
    <w:p w14:paraId="0F95D19A" w14:textId="075B1202" w:rsidR="00B56C7B" w:rsidDel="00343D9B" w:rsidRDefault="00B56C7B" w:rsidP="00215F97">
      <w:pPr>
        <w:spacing w:line="480" w:lineRule="auto"/>
        <w:contextualSpacing/>
        <w:rPr>
          <w:del w:id="271" w:author="Thar Adale" w:date="2020-07-16T19:53:00Z"/>
          <w:b/>
        </w:rPr>
      </w:pPr>
      <w:del w:id="272" w:author="Thar Adale" w:date="2020-07-16T19:53:00Z">
        <w:r w:rsidDel="00343D9B">
          <w:rPr>
            <w:b/>
          </w:rPr>
          <w:delText>TEXTBOOK ANSWER KEY</w:delText>
        </w:r>
      </w:del>
    </w:p>
    <w:p w14:paraId="0196C223" w14:textId="55D24B64" w:rsidR="00576C6C" w:rsidDel="00343D9B" w:rsidRDefault="00576C6C" w:rsidP="00215F97">
      <w:pPr>
        <w:spacing w:line="480" w:lineRule="auto"/>
        <w:contextualSpacing/>
        <w:rPr>
          <w:del w:id="273" w:author="Thar Adale" w:date="2020-07-16T19:53:00Z"/>
          <w:b/>
        </w:rPr>
      </w:pPr>
      <w:del w:id="274" w:author="Thar Adale" w:date="2020-07-16T19:53:00Z">
        <w:r w:rsidDel="00343D9B">
          <w:rPr>
            <w:b/>
          </w:rPr>
          <w:delText>CHAPTERS 1-</w:delText>
        </w:r>
        <w:r w:rsidR="00C46302" w:rsidDel="00343D9B">
          <w:rPr>
            <w:b/>
          </w:rPr>
          <w:delText>2</w:delText>
        </w:r>
        <w:r w:rsidR="00A8407C" w:rsidDel="00343D9B">
          <w:rPr>
            <w:b/>
          </w:rPr>
          <w:delText>4</w:delText>
        </w:r>
      </w:del>
    </w:p>
    <w:p w14:paraId="0FA26D3E" w14:textId="3565FDB3" w:rsidR="00685103" w:rsidDel="00343D9B" w:rsidRDefault="00685103" w:rsidP="00685103">
      <w:pPr>
        <w:spacing w:line="480" w:lineRule="auto"/>
        <w:rPr>
          <w:del w:id="275" w:author="Thar Adale" w:date="2020-07-16T19:53:00Z"/>
        </w:rPr>
      </w:pPr>
      <w:del w:id="276" w:author="Thar Adale" w:date="2020-07-16T19:53:00Z">
        <w:r w:rsidDel="00343D9B">
          <w:delText>The words in parentheses ( ) following a code provide the Index entries for the Main Term and subterms of one coding path. Selections for additional characters in the Tabular List are listed after the subterms.</w:delText>
        </w:r>
        <w:r w:rsidR="00AF6C38" w:rsidDel="00343D9B">
          <w:delText xml:space="preserve"> Index entries vary among publishers.</w:delText>
        </w:r>
      </w:del>
    </w:p>
    <w:p w14:paraId="6545A3A9" w14:textId="53086EC3" w:rsidR="0036295E" w:rsidRPr="00FA796D" w:rsidDel="00343D9B" w:rsidRDefault="0036295E" w:rsidP="0036295E">
      <w:pPr>
        <w:spacing w:line="480" w:lineRule="auto"/>
        <w:contextualSpacing/>
        <w:rPr>
          <w:del w:id="277" w:author="Thar Adale" w:date="2020-07-16T19:53:00Z"/>
        </w:rPr>
      </w:pPr>
      <w:del w:id="278" w:author="Thar Adale" w:date="2020-07-16T19:53:00Z">
        <w:r w:rsidRPr="00FA796D" w:rsidDel="00343D9B">
          <w:delText>To access the navigation pane</w:delText>
        </w:r>
        <w:r w:rsidDel="00343D9B">
          <w:delText xml:space="preserve"> in Word</w:delText>
        </w:r>
        <w:r w:rsidRPr="00FA796D" w:rsidDel="00343D9B">
          <w:delText>, press Ctrl-F, then click on the left hand tab.</w:delText>
        </w:r>
      </w:del>
    </w:p>
    <w:p w14:paraId="3BA48251" w14:textId="058DFE31" w:rsidR="0036295E" w:rsidDel="00343D9B" w:rsidRDefault="0036295E" w:rsidP="00685103">
      <w:pPr>
        <w:spacing w:line="480" w:lineRule="auto"/>
        <w:rPr>
          <w:del w:id="279" w:author="Thar Adale" w:date="2020-07-16T19:53:00Z"/>
        </w:rPr>
      </w:pPr>
    </w:p>
    <w:p w14:paraId="31283F95" w14:textId="335D5EFD" w:rsidR="00B56C7B" w:rsidDel="00343D9B" w:rsidRDefault="00B56C7B" w:rsidP="00215F97">
      <w:pPr>
        <w:spacing w:line="480" w:lineRule="auto"/>
        <w:contextualSpacing/>
        <w:rPr>
          <w:del w:id="280" w:author="Thar Adale" w:date="2020-07-16T19:53:00Z"/>
          <w:b/>
        </w:rPr>
      </w:pPr>
    </w:p>
    <w:p w14:paraId="701C0F04" w14:textId="63EE3216" w:rsidR="00215F97" w:rsidDel="00343D9B" w:rsidRDefault="00215F97" w:rsidP="00B56C7B">
      <w:pPr>
        <w:pStyle w:val="Heading1"/>
        <w:rPr>
          <w:del w:id="281" w:author="Thar Adale" w:date="2020-07-16T19:53:00Z"/>
        </w:rPr>
      </w:pPr>
      <w:del w:id="282" w:author="Thar Adale" w:date="2020-07-16T19:53:00Z">
        <w:r w:rsidDel="00343D9B">
          <w:delText>CHAPTER 1</w:delText>
        </w:r>
        <w:r w:rsidR="00295403" w:rsidDel="00343D9B">
          <w:delText>:</w:delText>
        </w:r>
        <w:r w:rsidDel="00343D9B">
          <w:delText xml:space="preserve"> </w:delText>
        </w:r>
        <w:r w:rsidR="00A975E0" w:rsidRPr="00215F97" w:rsidDel="00343D9B">
          <w:delText xml:space="preserve">YOUR </w:delText>
        </w:r>
        <w:r w:rsidR="00A24D42" w:rsidDel="00343D9B">
          <w:delText xml:space="preserve">CODING </w:delText>
        </w:r>
        <w:r w:rsidR="00A975E0" w:rsidRPr="00215F97" w:rsidDel="00343D9B">
          <w:delText xml:space="preserve">CAREER </w:delText>
        </w:r>
      </w:del>
    </w:p>
    <w:p w14:paraId="7F790F20" w14:textId="792BD9DC" w:rsidR="00215F97" w:rsidRPr="00FA796D" w:rsidDel="00343D9B" w:rsidRDefault="00213002" w:rsidP="00FA796D">
      <w:pPr>
        <w:keepNext/>
        <w:keepLines/>
        <w:spacing w:line="480" w:lineRule="auto"/>
        <w:outlineLvl w:val="1"/>
        <w:rPr>
          <w:del w:id="283" w:author="Thar Adale" w:date="2020-07-16T19:53:00Z"/>
          <w:b/>
          <w:bCs/>
          <w:szCs w:val="26"/>
        </w:rPr>
      </w:pPr>
      <w:del w:id="284" w:author="Thar Adale" w:date="2020-07-16T19:53:00Z">
        <w:r w:rsidRPr="00E1633A" w:rsidDel="00343D9B">
          <w:rPr>
            <w:b/>
            <w:bCs/>
            <w:szCs w:val="26"/>
          </w:rPr>
          <w:delText>CODING PRACTICE</w:delText>
        </w:r>
      </w:del>
    </w:p>
    <w:p w14:paraId="6246366F" w14:textId="1A58AE34" w:rsidR="00215F97" w:rsidRPr="00E1633A" w:rsidDel="00343D9B" w:rsidRDefault="00215F97" w:rsidP="00FA796D">
      <w:pPr>
        <w:keepNext/>
        <w:keepLines/>
        <w:spacing w:line="480" w:lineRule="auto"/>
        <w:outlineLvl w:val="1"/>
        <w:rPr>
          <w:del w:id="285" w:author="Thar Adale" w:date="2020-07-16T19:53:00Z"/>
          <w:b/>
          <w:bCs/>
          <w:szCs w:val="26"/>
        </w:rPr>
      </w:pPr>
      <w:del w:id="286" w:author="Thar Adale" w:date="2020-07-16T19:53:00Z">
        <w:r w:rsidRPr="00E1633A" w:rsidDel="00343D9B">
          <w:rPr>
            <w:b/>
            <w:bCs/>
            <w:szCs w:val="26"/>
          </w:rPr>
          <w:delText>Exercise 1.1 What Is Coding?</w:delText>
        </w:r>
      </w:del>
    </w:p>
    <w:p w14:paraId="3AA32B3F" w14:textId="79BB64C3" w:rsidR="00215F97" w:rsidDel="00343D9B" w:rsidRDefault="00215F97" w:rsidP="00215F97">
      <w:pPr>
        <w:spacing w:line="480" w:lineRule="auto"/>
        <w:contextualSpacing/>
        <w:rPr>
          <w:del w:id="287" w:author="Thar Adale" w:date="2020-07-16T19:53:00Z"/>
        </w:rPr>
      </w:pPr>
      <w:del w:id="288" w:author="Thar Adale" w:date="2020-07-16T19:53:00Z">
        <w:r w:rsidDel="00343D9B">
          <w:delText>1. Coding is the process of accurately assigning codes to verbal descriptions of patients’ conditions and the healthcare services provided to treat those conditions.</w:delText>
        </w:r>
      </w:del>
    </w:p>
    <w:p w14:paraId="20BEF172" w14:textId="5F4952BF" w:rsidR="00215F97" w:rsidDel="00343D9B" w:rsidRDefault="00215F97" w:rsidP="00215F97">
      <w:pPr>
        <w:spacing w:line="480" w:lineRule="auto"/>
        <w:contextualSpacing/>
        <w:rPr>
          <w:del w:id="289" w:author="Thar Adale" w:date="2020-07-16T19:53:00Z"/>
        </w:rPr>
      </w:pPr>
      <w:del w:id="290" w:author="Thar Adale" w:date="2020-07-16T19:53:00Z">
        <w:r w:rsidDel="00343D9B">
          <w:delText>2. Diagnosis codes describe patient illnesses, diseases, conditions, injuries, or other reason for seeking healthcare services. Procedure codes describe the services healthcare professionals provide to patients.</w:delText>
        </w:r>
      </w:del>
    </w:p>
    <w:p w14:paraId="584168EC" w14:textId="43150446" w:rsidR="00215F97" w:rsidDel="00343D9B" w:rsidRDefault="00215F97" w:rsidP="00215F97">
      <w:pPr>
        <w:spacing w:line="480" w:lineRule="auto"/>
        <w:contextualSpacing/>
        <w:rPr>
          <w:del w:id="291" w:author="Thar Adale" w:date="2020-07-16T19:53:00Z"/>
        </w:rPr>
      </w:pPr>
      <w:del w:id="292" w:author="Thar Adale" w:date="2020-07-16T19:53:00Z">
        <w:r w:rsidDel="00343D9B">
          <w:delText>3. Abstract - determine which elements of the visit require codes</w:delText>
        </w:r>
      </w:del>
    </w:p>
    <w:p w14:paraId="6062FCA6" w14:textId="489B2E4D" w:rsidR="00215F97" w:rsidDel="00343D9B" w:rsidRDefault="00215F97" w:rsidP="00215F97">
      <w:pPr>
        <w:spacing w:line="480" w:lineRule="auto"/>
        <w:contextualSpacing/>
        <w:rPr>
          <w:del w:id="293" w:author="Thar Adale" w:date="2020-07-16T19:53:00Z"/>
        </w:rPr>
      </w:pPr>
      <w:del w:id="294" w:author="Thar Adale" w:date="2020-07-16T19:53:00Z">
        <w:r w:rsidDel="00343D9B">
          <w:delText>Assign – determine the codes that describe the patient’s condition and services</w:delText>
        </w:r>
      </w:del>
    </w:p>
    <w:p w14:paraId="5083611E" w14:textId="7947528C" w:rsidR="00215F97" w:rsidDel="00343D9B" w:rsidRDefault="00215F97" w:rsidP="00215F97">
      <w:pPr>
        <w:spacing w:line="480" w:lineRule="auto"/>
        <w:contextualSpacing/>
        <w:rPr>
          <w:del w:id="295" w:author="Thar Adale" w:date="2020-07-16T19:53:00Z"/>
        </w:rPr>
      </w:pPr>
      <w:del w:id="296" w:author="Thar Adale" w:date="2020-07-16T19:53:00Z">
        <w:r w:rsidDel="00343D9B">
          <w:delText>Arrange – sequence the codes in proper order</w:delText>
        </w:r>
      </w:del>
    </w:p>
    <w:p w14:paraId="5B319C8E" w14:textId="0E4CFE7E" w:rsidR="00215F97" w:rsidRPr="00E1633A" w:rsidDel="00343D9B" w:rsidRDefault="00215F97" w:rsidP="00FA796D">
      <w:pPr>
        <w:keepNext/>
        <w:keepLines/>
        <w:spacing w:line="480" w:lineRule="auto"/>
        <w:outlineLvl w:val="1"/>
        <w:rPr>
          <w:del w:id="297" w:author="Thar Adale" w:date="2020-07-16T19:53:00Z"/>
          <w:b/>
          <w:bCs/>
          <w:szCs w:val="26"/>
        </w:rPr>
      </w:pPr>
      <w:del w:id="298" w:author="Thar Adale" w:date="2020-07-16T19:53:00Z">
        <w:r w:rsidRPr="00E1633A" w:rsidDel="00343D9B">
          <w:rPr>
            <w:b/>
            <w:bCs/>
            <w:szCs w:val="26"/>
          </w:rPr>
          <w:delText>Exercise 1.2 Understanding Patient Encounters</w:delText>
        </w:r>
      </w:del>
    </w:p>
    <w:p w14:paraId="194FD991" w14:textId="3C8F766D" w:rsidR="00215F97" w:rsidDel="00343D9B" w:rsidRDefault="00215F97" w:rsidP="00215F97">
      <w:pPr>
        <w:spacing w:line="480" w:lineRule="auto"/>
        <w:contextualSpacing/>
        <w:rPr>
          <w:del w:id="299" w:author="Thar Adale" w:date="2020-07-16T19:53:00Z"/>
        </w:rPr>
      </w:pPr>
      <w:del w:id="300" w:author="Thar Adale" w:date="2020-07-16T19:53:00Z">
        <w:r w:rsidDel="00343D9B">
          <w:delText>1. after an encounter is completed</w:delText>
        </w:r>
      </w:del>
    </w:p>
    <w:p w14:paraId="275A4B52" w14:textId="4B67A85E" w:rsidR="00215F97" w:rsidDel="00343D9B" w:rsidRDefault="00215F97" w:rsidP="00215F97">
      <w:pPr>
        <w:spacing w:line="480" w:lineRule="auto"/>
        <w:contextualSpacing/>
        <w:rPr>
          <w:del w:id="301" w:author="Thar Adale" w:date="2020-07-16T19:53:00Z"/>
        </w:rPr>
      </w:pPr>
      <w:del w:id="302" w:author="Thar Adale" w:date="2020-07-16T19:53:00Z">
        <w:r w:rsidDel="00343D9B">
          <w:delText>2. diagnosis, treatment plan, documentation</w:delText>
        </w:r>
      </w:del>
    </w:p>
    <w:p w14:paraId="4E0852BE" w14:textId="662DDCBD" w:rsidR="00215F97" w:rsidDel="00343D9B" w:rsidRDefault="00215F97" w:rsidP="00215F97">
      <w:pPr>
        <w:spacing w:line="480" w:lineRule="auto"/>
        <w:contextualSpacing/>
        <w:rPr>
          <w:del w:id="303" w:author="Thar Adale" w:date="2020-07-16T19:53:00Z"/>
        </w:rPr>
      </w:pPr>
      <w:del w:id="304" w:author="Thar Adale" w:date="2020-07-16T19:53:00Z">
        <w:r w:rsidDel="00343D9B">
          <w:delText xml:space="preserve">3. history, </w:delText>
        </w:r>
        <w:r w:rsidR="00F04546" w:rsidDel="00343D9B">
          <w:delText xml:space="preserve">physical </w:delText>
        </w:r>
        <w:r w:rsidDel="00343D9B">
          <w:delText>examination, testing</w:delText>
        </w:r>
      </w:del>
    </w:p>
    <w:p w14:paraId="305B2794" w14:textId="00976E92" w:rsidR="00215F97" w:rsidRPr="00E1633A" w:rsidDel="00343D9B" w:rsidRDefault="00215F97" w:rsidP="00FA796D">
      <w:pPr>
        <w:keepNext/>
        <w:keepLines/>
        <w:spacing w:line="480" w:lineRule="auto"/>
        <w:outlineLvl w:val="1"/>
        <w:rPr>
          <w:del w:id="305" w:author="Thar Adale" w:date="2020-07-16T19:53:00Z"/>
          <w:b/>
          <w:bCs/>
          <w:szCs w:val="26"/>
        </w:rPr>
      </w:pPr>
      <w:del w:id="306" w:author="Thar Adale" w:date="2020-07-16T19:53:00Z">
        <w:r w:rsidRPr="00E1633A" w:rsidDel="00343D9B">
          <w:rPr>
            <w:b/>
            <w:bCs/>
            <w:szCs w:val="26"/>
          </w:rPr>
          <w:delText>Exercise 1.3 Certification</w:delText>
        </w:r>
      </w:del>
    </w:p>
    <w:p w14:paraId="340A2977" w14:textId="6FEE82AA" w:rsidR="00215F97" w:rsidDel="00343D9B" w:rsidRDefault="00215F97" w:rsidP="00215F97">
      <w:pPr>
        <w:spacing w:line="480" w:lineRule="auto"/>
        <w:contextualSpacing/>
        <w:rPr>
          <w:del w:id="307" w:author="Thar Adale" w:date="2020-07-16T19:53:00Z"/>
        </w:rPr>
      </w:pPr>
      <w:del w:id="308" w:author="Thar Adale" w:date="2020-07-16T19:53:00Z">
        <w:r w:rsidDel="00343D9B">
          <w:delText>1. Certification is a voluntary achievement which documents that a coder has attained a certain level of proficiency by passing a rigorous examination.</w:delText>
        </w:r>
      </w:del>
    </w:p>
    <w:p w14:paraId="04E585C3" w14:textId="6A377872" w:rsidR="00215F97" w:rsidDel="00343D9B" w:rsidRDefault="00215F97" w:rsidP="00215F97">
      <w:pPr>
        <w:spacing w:line="480" w:lineRule="auto"/>
        <w:contextualSpacing/>
        <w:rPr>
          <w:del w:id="309" w:author="Thar Adale" w:date="2020-07-16T19:53:00Z"/>
        </w:rPr>
      </w:pPr>
      <w:del w:id="310" w:author="Thar Adale" w:date="2020-07-16T19:53:00Z">
        <w:r w:rsidDel="00343D9B">
          <w:delText xml:space="preserve">2. CPC - </w:delText>
        </w:r>
        <w:r w:rsidR="001D685C" w:rsidDel="00343D9B">
          <w:delText>Certified Professional Coder</w:delText>
        </w:r>
        <w:r w:rsidR="00F40E75" w:rsidDel="00343D9B">
          <w:delText xml:space="preserve"> (</w:delText>
        </w:r>
        <w:r w:rsidDel="00343D9B">
          <w:delText>physician office coding</w:delText>
        </w:r>
        <w:r w:rsidR="00F40E75" w:rsidDel="00343D9B">
          <w:delText>)</w:delText>
        </w:r>
      </w:del>
    </w:p>
    <w:p w14:paraId="744940E9" w14:textId="4EA58DB3" w:rsidR="00215F97" w:rsidDel="00343D9B" w:rsidRDefault="00215F97" w:rsidP="00215F97">
      <w:pPr>
        <w:spacing w:line="480" w:lineRule="auto"/>
        <w:contextualSpacing/>
        <w:rPr>
          <w:del w:id="311" w:author="Thar Adale" w:date="2020-07-16T19:53:00Z"/>
        </w:rPr>
      </w:pPr>
      <w:del w:id="312" w:author="Thar Adale" w:date="2020-07-16T19:53:00Z">
        <w:r w:rsidDel="00343D9B">
          <w:delText>C</w:delText>
        </w:r>
        <w:r w:rsidR="001D685C" w:rsidDel="00343D9B">
          <w:delText>OC</w:delText>
        </w:r>
        <w:r w:rsidDel="00343D9B">
          <w:delText xml:space="preserve"> - </w:delText>
        </w:r>
        <w:r w:rsidR="001D685C" w:rsidRPr="001D685C" w:rsidDel="00343D9B">
          <w:delText>Certified Outpatient Coder</w:delText>
        </w:r>
      </w:del>
    </w:p>
    <w:p w14:paraId="394C17E4" w14:textId="447CD17D" w:rsidR="00215F97" w:rsidDel="00343D9B" w:rsidRDefault="00215F97" w:rsidP="00215F97">
      <w:pPr>
        <w:spacing w:line="480" w:lineRule="auto"/>
        <w:contextualSpacing/>
        <w:rPr>
          <w:del w:id="313" w:author="Thar Adale" w:date="2020-07-16T19:53:00Z"/>
        </w:rPr>
      </w:pPr>
      <w:del w:id="314" w:author="Thar Adale" w:date="2020-07-16T19:53:00Z">
        <w:r w:rsidDel="00343D9B">
          <w:delText xml:space="preserve">CPC-P - </w:delText>
        </w:r>
        <w:r w:rsidR="001D685C" w:rsidRPr="001D685C" w:rsidDel="00343D9B">
          <w:delText>Certified Professional Coder-Payer</w:delText>
        </w:r>
      </w:del>
    </w:p>
    <w:p w14:paraId="373D5960" w14:textId="27167953" w:rsidR="00215F97" w:rsidDel="00343D9B" w:rsidRDefault="00215F97" w:rsidP="00215F97">
      <w:pPr>
        <w:spacing w:line="480" w:lineRule="auto"/>
        <w:contextualSpacing/>
        <w:rPr>
          <w:del w:id="315" w:author="Thar Adale" w:date="2020-07-16T19:53:00Z"/>
        </w:rPr>
      </w:pPr>
      <w:del w:id="316" w:author="Thar Adale" w:date="2020-07-16T19:53:00Z">
        <w:r w:rsidDel="00343D9B">
          <w:delText xml:space="preserve">3. CCS – </w:delText>
        </w:r>
        <w:r w:rsidR="00F40E75" w:rsidRPr="00F40E75" w:rsidDel="00343D9B">
          <w:delText>Certified Coding Specialist</w:delText>
        </w:r>
        <w:r w:rsidR="00F40E75" w:rsidDel="00343D9B">
          <w:delText xml:space="preserve"> (</w:delText>
        </w:r>
        <w:r w:rsidDel="00343D9B">
          <w:delText>hospital inpatient and outpatient coding</w:delText>
        </w:r>
        <w:r w:rsidR="00F40E75" w:rsidDel="00343D9B">
          <w:delText>)</w:delText>
        </w:r>
      </w:del>
    </w:p>
    <w:p w14:paraId="479A7FA8" w14:textId="5C29B42B" w:rsidR="00215F97" w:rsidDel="00343D9B" w:rsidRDefault="00215F97" w:rsidP="00215F97">
      <w:pPr>
        <w:spacing w:line="480" w:lineRule="auto"/>
        <w:contextualSpacing/>
        <w:rPr>
          <w:del w:id="317" w:author="Thar Adale" w:date="2020-07-16T19:53:00Z"/>
        </w:rPr>
      </w:pPr>
      <w:del w:id="318" w:author="Thar Adale" w:date="2020-07-16T19:53:00Z">
        <w:r w:rsidDel="00343D9B">
          <w:delText xml:space="preserve">CCS-P – </w:delText>
        </w:r>
        <w:r w:rsidR="00F40E75" w:rsidRPr="00F40E75" w:rsidDel="00343D9B">
          <w:delText>Certified Coding Specialist-Physician</w:delText>
        </w:r>
      </w:del>
    </w:p>
    <w:p w14:paraId="0D202A53" w14:textId="5241436B" w:rsidR="00215F97" w:rsidDel="00343D9B" w:rsidRDefault="00215F97" w:rsidP="00F40E75">
      <w:pPr>
        <w:spacing w:line="480" w:lineRule="auto"/>
        <w:contextualSpacing/>
        <w:rPr>
          <w:del w:id="319" w:author="Thar Adale" w:date="2020-07-16T19:53:00Z"/>
        </w:rPr>
      </w:pPr>
      <w:del w:id="320" w:author="Thar Adale" w:date="2020-07-16T19:53:00Z">
        <w:r w:rsidDel="00343D9B">
          <w:delText xml:space="preserve">CCA – </w:delText>
        </w:r>
        <w:r w:rsidR="00F40E75" w:rsidDel="00343D9B">
          <w:delText>Certified Coding Associate</w:delText>
        </w:r>
      </w:del>
    </w:p>
    <w:p w14:paraId="260460E9" w14:textId="023F6641" w:rsidR="00215F97" w:rsidRPr="00E1633A" w:rsidDel="00343D9B" w:rsidRDefault="00215F97" w:rsidP="00FA796D">
      <w:pPr>
        <w:keepNext/>
        <w:keepLines/>
        <w:spacing w:line="480" w:lineRule="auto"/>
        <w:outlineLvl w:val="1"/>
        <w:rPr>
          <w:del w:id="321" w:author="Thar Adale" w:date="2020-07-16T19:53:00Z"/>
          <w:b/>
          <w:bCs/>
          <w:szCs w:val="26"/>
        </w:rPr>
      </w:pPr>
      <w:del w:id="322" w:author="Thar Adale" w:date="2020-07-16T19:53:00Z">
        <w:r w:rsidRPr="00E1633A" w:rsidDel="00343D9B">
          <w:rPr>
            <w:b/>
            <w:bCs/>
            <w:szCs w:val="26"/>
          </w:rPr>
          <w:delText>Exercise 1.4 Coding Careers</w:delText>
        </w:r>
      </w:del>
    </w:p>
    <w:p w14:paraId="11068B50" w14:textId="78BA713F" w:rsidR="00215F97" w:rsidDel="00343D9B" w:rsidRDefault="00215F97" w:rsidP="00215F97">
      <w:pPr>
        <w:spacing w:line="480" w:lineRule="auto"/>
        <w:contextualSpacing/>
        <w:rPr>
          <w:del w:id="323" w:author="Thar Adale" w:date="2020-07-16T19:53:00Z"/>
        </w:rPr>
      </w:pPr>
      <w:del w:id="324" w:author="Thar Adale" w:date="2020-07-16T19:53:00Z">
        <w:r w:rsidDel="00343D9B">
          <w:delText>1. Student answers will vary, so any item from Table 1-3 is acceptable.</w:delText>
        </w:r>
      </w:del>
    </w:p>
    <w:p w14:paraId="431B262C" w14:textId="0207358F" w:rsidR="00215F97" w:rsidDel="00343D9B" w:rsidRDefault="00215F97" w:rsidP="00215F97">
      <w:pPr>
        <w:spacing w:line="480" w:lineRule="auto"/>
        <w:contextualSpacing/>
        <w:rPr>
          <w:del w:id="325" w:author="Thar Adale" w:date="2020-07-16T19:53:00Z"/>
        </w:rPr>
      </w:pPr>
      <w:del w:id="326" w:author="Thar Adale" w:date="2020-07-16T19:53:00Z">
        <w:r w:rsidDel="00343D9B">
          <w:delText>2. Student answers will vary and should include the concept that payment for services from insurance companies is based a high degree of accuracy and productivity.</w:delText>
        </w:r>
      </w:del>
    </w:p>
    <w:p w14:paraId="039442F9" w14:textId="694F3BB2" w:rsidR="00215F97" w:rsidDel="00343D9B" w:rsidRDefault="00215F97" w:rsidP="00215F97">
      <w:pPr>
        <w:spacing w:line="480" w:lineRule="auto"/>
        <w:contextualSpacing/>
        <w:rPr>
          <w:del w:id="327" w:author="Thar Adale" w:date="2020-07-16T19:53:00Z"/>
        </w:rPr>
      </w:pPr>
      <w:del w:id="328" w:author="Thar Adale" w:date="2020-07-16T19:53:00Z">
        <w:r w:rsidDel="00343D9B">
          <w:delText>3. 30 to 40 words per minute (wpm) or 9,000 to 12,000 keystrokes per hour (ksph)</w:delText>
        </w:r>
      </w:del>
    </w:p>
    <w:p w14:paraId="69DA0DE4" w14:textId="0904203B" w:rsidR="007022CE" w:rsidDel="00343D9B" w:rsidRDefault="007022CE" w:rsidP="00215F97">
      <w:pPr>
        <w:spacing w:line="480" w:lineRule="auto"/>
        <w:contextualSpacing/>
        <w:rPr>
          <w:del w:id="329" w:author="Thar Adale" w:date="2020-07-16T19:53:00Z"/>
        </w:rPr>
      </w:pPr>
      <w:del w:id="330" w:author="Thar Adale" w:date="2020-07-16T19:53:00Z">
        <w:r w:rsidDel="00343D9B">
          <w:delText xml:space="preserve">4. </w:delText>
        </w:r>
        <w:r w:rsidRPr="007022CE" w:rsidDel="00343D9B">
          <w:delText>Coders must be able to identify medical terms, a skill which includes breaking down unfamiliar words into a prefix, root, and suffix to define the meaning. It is not possible to code accurately without knowing the definition of medical terms used in clinical documentation.</w:delText>
        </w:r>
      </w:del>
    </w:p>
    <w:p w14:paraId="6D53CFF2" w14:textId="041E0FC8" w:rsidR="00213002" w:rsidDel="00343D9B" w:rsidRDefault="00213002" w:rsidP="00FA796D">
      <w:pPr>
        <w:keepNext/>
        <w:keepLines/>
        <w:spacing w:line="480" w:lineRule="auto"/>
        <w:outlineLvl w:val="1"/>
        <w:rPr>
          <w:del w:id="331" w:author="Thar Adale" w:date="2020-07-16T19:53:00Z"/>
          <w:b/>
        </w:rPr>
      </w:pPr>
      <w:del w:id="332" w:author="Thar Adale" w:date="2020-07-16T19:53:00Z">
        <w:r w:rsidRPr="00E1633A" w:rsidDel="00343D9B">
          <w:rPr>
            <w:b/>
            <w:bCs/>
            <w:szCs w:val="26"/>
          </w:rPr>
          <w:delText>CONCEPT QUIZ</w:delText>
        </w:r>
        <w:r w:rsidR="00215F97" w:rsidRPr="00471C7B" w:rsidDel="00343D9B">
          <w:rPr>
            <w:b/>
          </w:rPr>
          <w:delText xml:space="preserve"> </w:delText>
        </w:r>
      </w:del>
    </w:p>
    <w:p w14:paraId="435D7B3D" w14:textId="6AA7E577" w:rsidR="00215F97" w:rsidRPr="00E1633A" w:rsidDel="00343D9B" w:rsidRDefault="00215F97" w:rsidP="00FA796D">
      <w:pPr>
        <w:keepNext/>
        <w:keepLines/>
        <w:spacing w:line="480" w:lineRule="auto"/>
        <w:outlineLvl w:val="1"/>
        <w:rPr>
          <w:del w:id="333" w:author="Thar Adale" w:date="2020-07-16T19:53:00Z"/>
          <w:b/>
          <w:bCs/>
          <w:szCs w:val="26"/>
        </w:rPr>
      </w:pPr>
      <w:del w:id="334" w:author="Thar Adale" w:date="2020-07-16T19:53:00Z">
        <w:r w:rsidRPr="00E1633A" w:rsidDel="00343D9B">
          <w:rPr>
            <w:b/>
            <w:bCs/>
            <w:szCs w:val="26"/>
          </w:rPr>
          <w:delText>Completion</w:delText>
        </w:r>
      </w:del>
    </w:p>
    <w:p w14:paraId="744DA49B" w14:textId="11BF30F2" w:rsidR="00215F97" w:rsidDel="00343D9B" w:rsidRDefault="00215F97" w:rsidP="00215F97">
      <w:pPr>
        <w:spacing w:line="480" w:lineRule="auto"/>
        <w:contextualSpacing/>
        <w:rPr>
          <w:del w:id="335" w:author="Thar Adale" w:date="2020-07-16T19:53:00Z"/>
        </w:rPr>
      </w:pPr>
      <w:del w:id="336" w:author="Thar Adale" w:date="2020-07-16T19:53:00Z">
        <w:r w:rsidDel="00343D9B">
          <w:delText>1.  Diagnosis</w:delText>
        </w:r>
      </w:del>
    </w:p>
    <w:p w14:paraId="61B0B928" w14:textId="26025A2A" w:rsidR="00215F97" w:rsidDel="00343D9B" w:rsidRDefault="00215F97" w:rsidP="00215F97">
      <w:pPr>
        <w:spacing w:line="480" w:lineRule="auto"/>
        <w:contextualSpacing/>
        <w:rPr>
          <w:del w:id="337" w:author="Thar Adale" w:date="2020-07-16T19:53:00Z"/>
        </w:rPr>
      </w:pPr>
      <w:del w:id="338" w:author="Thar Adale" w:date="2020-07-16T19:53:00Z">
        <w:r w:rsidDel="00343D9B">
          <w:delText>2.  abstract, assign, arrange (answers must be in this order)</w:delText>
        </w:r>
      </w:del>
    </w:p>
    <w:p w14:paraId="53BC0E45" w14:textId="2D35CAE9" w:rsidR="00215F97" w:rsidDel="00343D9B" w:rsidRDefault="00215F97" w:rsidP="00215F97">
      <w:pPr>
        <w:spacing w:line="480" w:lineRule="auto"/>
        <w:contextualSpacing/>
        <w:rPr>
          <w:del w:id="339" w:author="Thar Adale" w:date="2020-07-16T19:53:00Z"/>
        </w:rPr>
      </w:pPr>
      <w:del w:id="340" w:author="Thar Adale" w:date="2020-07-16T19:53:00Z">
        <w:r w:rsidDel="00343D9B">
          <w:delText xml:space="preserve">3.  </w:delText>
        </w:r>
        <w:r w:rsidR="001D685C" w:rsidDel="00343D9B">
          <w:delText xml:space="preserve">outpatient </w:delText>
        </w:r>
      </w:del>
    </w:p>
    <w:p w14:paraId="707C45A1" w14:textId="39552B81" w:rsidR="00215F97" w:rsidDel="00343D9B" w:rsidRDefault="00215F97" w:rsidP="00215F97">
      <w:pPr>
        <w:spacing w:line="480" w:lineRule="auto"/>
        <w:contextualSpacing/>
        <w:rPr>
          <w:del w:id="341" w:author="Thar Adale" w:date="2020-07-16T19:53:00Z"/>
        </w:rPr>
      </w:pPr>
      <w:del w:id="342" w:author="Thar Adale" w:date="2020-07-16T19:53:00Z">
        <w:r w:rsidDel="00343D9B">
          <w:delText xml:space="preserve">4.  </w:delText>
        </w:r>
        <w:r w:rsidR="001D685C" w:rsidDel="00343D9B">
          <w:delText xml:space="preserve">inpatient </w:delText>
        </w:r>
      </w:del>
    </w:p>
    <w:p w14:paraId="6A882626" w14:textId="24D613C5" w:rsidR="00215F97" w:rsidDel="00343D9B" w:rsidRDefault="00215F97" w:rsidP="00215F97">
      <w:pPr>
        <w:spacing w:line="480" w:lineRule="auto"/>
        <w:contextualSpacing/>
        <w:rPr>
          <w:del w:id="343" w:author="Thar Adale" w:date="2020-07-16T19:53:00Z"/>
        </w:rPr>
      </w:pPr>
      <w:del w:id="344" w:author="Thar Adale" w:date="2020-07-16T19:53:00Z">
        <w:r w:rsidDel="00343D9B">
          <w:delText xml:space="preserve">5.  </w:delText>
        </w:r>
        <w:r w:rsidR="001D685C" w:rsidDel="00343D9B">
          <w:delText>ancillary</w:delText>
        </w:r>
      </w:del>
    </w:p>
    <w:p w14:paraId="042C78F8" w14:textId="650ADFBE" w:rsidR="00215F97" w:rsidDel="00343D9B" w:rsidRDefault="00215F97" w:rsidP="00215F97">
      <w:pPr>
        <w:spacing w:line="480" w:lineRule="auto"/>
        <w:contextualSpacing/>
        <w:rPr>
          <w:del w:id="345" w:author="Thar Adale" w:date="2020-07-16T19:53:00Z"/>
        </w:rPr>
      </w:pPr>
      <w:del w:id="346" w:author="Thar Adale" w:date="2020-07-16T19:53:00Z">
        <w:r w:rsidDel="00343D9B">
          <w:delText>6.  attending</w:delText>
        </w:r>
      </w:del>
    </w:p>
    <w:p w14:paraId="39296A8E" w14:textId="59326953" w:rsidR="00215F97" w:rsidDel="00343D9B" w:rsidRDefault="00215F97" w:rsidP="00215F97">
      <w:pPr>
        <w:spacing w:line="480" w:lineRule="auto"/>
        <w:contextualSpacing/>
        <w:rPr>
          <w:del w:id="347" w:author="Thar Adale" w:date="2020-07-16T19:53:00Z"/>
        </w:rPr>
      </w:pPr>
      <w:del w:id="348" w:author="Thar Adale" w:date="2020-07-16T19:53:00Z">
        <w:r w:rsidDel="00343D9B">
          <w:delText>7.  career path</w:delText>
        </w:r>
      </w:del>
    </w:p>
    <w:p w14:paraId="04E9A6BA" w14:textId="4F11ECC0" w:rsidR="00215F97" w:rsidDel="00343D9B" w:rsidRDefault="00215F97" w:rsidP="00215F97">
      <w:pPr>
        <w:spacing w:line="480" w:lineRule="auto"/>
        <w:contextualSpacing/>
        <w:rPr>
          <w:del w:id="349" w:author="Thar Adale" w:date="2020-07-16T19:53:00Z"/>
        </w:rPr>
      </w:pPr>
      <w:del w:id="350" w:author="Thar Adale" w:date="2020-07-16T19:53:00Z">
        <w:r w:rsidDel="00343D9B">
          <w:delText>8.  treatment</w:delText>
        </w:r>
      </w:del>
    </w:p>
    <w:p w14:paraId="12ADD895" w14:textId="181F1B76" w:rsidR="00215F97" w:rsidDel="00343D9B" w:rsidRDefault="00215F97" w:rsidP="00215F97">
      <w:pPr>
        <w:spacing w:line="480" w:lineRule="auto"/>
        <w:contextualSpacing/>
        <w:rPr>
          <w:del w:id="351" w:author="Thar Adale" w:date="2020-07-16T19:53:00Z"/>
        </w:rPr>
      </w:pPr>
      <w:del w:id="352" w:author="Thar Adale" w:date="2020-07-16T19:53:00Z">
        <w:r w:rsidDel="00343D9B">
          <w:delText>9.  query</w:delText>
        </w:r>
      </w:del>
    </w:p>
    <w:p w14:paraId="325A89A5" w14:textId="2530E70A" w:rsidR="00215F97" w:rsidDel="00343D9B" w:rsidRDefault="00215F97" w:rsidP="00215F97">
      <w:pPr>
        <w:spacing w:line="480" w:lineRule="auto"/>
        <w:contextualSpacing/>
        <w:rPr>
          <w:del w:id="353" w:author="Thar Adale" w:date="2020-07-16T19:53:00Z"/>
        </w:rPr>
      </w:pPr>
      <w:del w:id="354" w:author="Thar Adale" w:date="2020-07-16T19:53:00Z">
        <w:r w:rsidDel="00343D9B">
          <w:delText xml:space="preserve">10.  </w:delText>
        </w:r>
        <w:r w:rsidR="00B51F75" w:rsidDel="00343D9B">
          <w:delText>Covered entities</w:delText>
        </w:r>
      </w:del>
    </w:p>
    <w:p w14:paraId="565F5DA6" w14:textId="37000D31" w:rsidR="00215F97" w:rsidRPr="00E1633A" w:rsidDel="00343D9B" w:rsidRDefault="00215F97" w:rsidP="00FA796D">
      <w:pPr>
        <w:keepNext/>
        <w:keepLines/>
        <w:spacing w:line="480" w:lineRule="auto"/>
        <w:outlineLvl w:val="1"/>
        <w:rPr>
          <w:del w:id="355" w:author="Thar Adale" w:date="2020-07-16T19:53:00Z"/>
          <w:b/>
          <w:bCs/>
          <w:szCs w:val="26"/>
        </w:rPr>
      </w:pPr>
      <w:del w:id="356" w:author="Thar Adale" w:date="2020-07-16T19:53:00Z">
        <w:r w:rsidRPr="00E1633A" w:rsidDel="00343D9B">
          <w:rPr>
            <w:b/>
            <w:bCs/>
            <w:szCs w:val="26"/>
          </w:rPr>
          <w:delText>Multiple Choice</w:delText>
        </w:r>
      </w:del>
    </w:p>
    <w:p w14:paraId="239899ED" w14:textId="5A22A13E" w:rsidR="00215F97" w:rsidDel="00343D9B" w:rsidRDefault="00215F97" w:rsidP="00215F97">
      <w:pPr>
        <w:spacing w:line="480" w:lineRule="auto"/>
        <w:contextualSpacing/>
        <w:rPr>
          <w:del w:id="357" w:author="Thar Adale" w:date="2020-07-16T19:53:00Z"/>
        </w:rPr>
      </w:pPr>
      <w:del w:id="358" w:author="Thar Adale" w:date="2020-07-16T19:53:00Z">
        <w:r w:rsidDel="00343D9B">
          <w:delText>1.  C</w:delText>
        </w:r>
      </w:del>
    </w:p>
    <w:p w14:paraId="3055CCCD" w14:textId="33E0F80C" w:rsidR="00215F97" w:rsidDel="00343D9B" w:rsidRDefault="00215F97" w:rsidP="00215F97">
      <w:pPr>
        <w:spacing w:line="480" w:lineRule="auto"/>
        <w:contextualSpacing/>
        <w:rPr>
          <w:del w:id="359" w:author="Thar Adale" w:date="2020-07-16T19:53:00Z"/>
        </w:rPr>
      </w:pPr>
      <w:del w:id="360" w:author="Thar Adale" w:date="2020-07-16T19:53:00Z">
        <w:r w:rsidDel="00343D9B">
          <w:delText>2.  D</w:delText>
        </w:r>
      </w:del>
    </w:p>
    <w:p w14:paraId="669E94AF" w14:textId="7743F681" w:rsidR="00215F97" w:rsidDel="00343D9B" w:rsidRDefault="00215F97" w:rsidP="00215F97">
      <w:pPr>
        <w:spacing w:line="480" w:lineRule="auto"/>
        <w:contextualSpacing/>
        <w:rPr>
          <w:del w:id="361" w:author="Thar Adale" w:date="2020-07-16T19:53:00Z"/>
        </w:rPr>
      </w:pPr>
      <w:del w:id="362" w:author="Thar Adale" w:date="2020-07-16T19:53:00Z">
        <w:r w:rsidDel="00343D9B">
          <w:delText>3.  B</w:delText>
        </w:r>
      </w:del>
    </w:p>
    <w:p w14:paraId="6CBAF0F6" w14:textId="1EE79398" w:rsidR="00215F97" w:rsidDel="00343D9B" w:rsidRDefault="00215F97" w:rsidP="00215F97">
      <w:pPr>
        <w:spacing w:line="480" w:lineRule="auto"/>
        <w:contextualSpacing/>
        <w:rPr>
          <w:del w:id="363" w:author="Thar Adale" w:date="2020-07-16T19:53:00Z"/>
        </w:rPr>
      </w:pPr>
      <w:del w:id="364" w:author="Thar Adale" w:date="2020-07-16T19:53:00Z">
        <w:r w:rsidDel="00343D9B">
          <w:delText>4.  D</w:delText>
        </w:r>
      </w:del>
    </w:p>
    <w:p w14:paraId="5ABB0314" w14:textId="27F567FF" w:rsidR="00215F97" w:rsidDel="00343D9B" w:rsidRDefault="00215F97" w:rsidP="00215F97">
      <w:pPr>
        <w:spacing w:line="480" w:lineRule="auto"/>
        <w:contextualSpacing/>
        <w:rPr>
          <w:del w:id="365" w:author="Thar Adale" w:date="2020-07-16T19:53:00Z"/>
        </w:rPr>
      </w:pPr>
      <w:del w:id="366" w:author="Thar Adale" w:date="2020-07-16T19:53:00Z">
        <w:r w:rsidDel="00343D9B">
          <w:delText>5.  B</w:delText>
        </w:r>
      </w:del>
    </w:p>
    <w:p w14:paraId="5371FDE4" w14:textId="72FC1492" w:rsidR="00215F97" w:rsidDel="00343D9B" w:rsidRDefault="00215F97" w:rsidP="00215F97">
      <w:pPr>
        <w:spacing w:line="480" w:lineRule="auto"/>
        <w:contextualSpacing/>
        <w:rPr>
          <w:del w:id="367" w:author="Thar Adale" w:date="2020-07-16T19:53:00Z"/>
        </w:rPr>
      </w:pPr>
      <w:del w:id="368" w:author="Thar Adale" w:date="2020-07-16T19:53:00Z">
        <w:r w:rsidDel="00343D9B">
          <w:delText>6.  B</w:delText>
        </w:r>
      </w:del>
    </w:p>
    <w:p w14:paraId="5725F5AF" w14:textId="73EE60A6" w:rsidR="00215F97" w:rsidDel="00343D9B" w:rsidRDefault="00215F97" w:rsidP="00215F97">
      <w:pPr>
        <w:spacing w:line="480" w:lineRule="auto"/>
        <w:contextualSpacing/>
        <w:rPr>
          <w:del w:id="369" w:author="Thar Adale" w:date="2020-07-16T19:53:00Z"/>
        </w:rPr>
      </w:pPr>
      <w:del w:id="370" w:author="Thar Adale" w:date="2020-07-16T19:53:00Z">
        <w:r w:rsidDel="00343D9B">
          <w:delText>7.  A</w:delText>
        </w:r>
      </w:del>
    </w:p>
    <w:p w14:paraId="664F1CF4" w14:textId="37B0C9A1" w:rsidR="00215F97" w:rsidDel="00343D9B" w:rsidRDefault="00215F97" w:rsidP="00215F97">
      <w:pPr>
        <w:spacing w:line="480" w:lineRule="auto"/>
        <w:contextualSpacing/>
        <w:rPr>
          <w:del w:id="371" w:author="Thar Adale" w:date="2020-07-16T19:53:00Z"/>
        </w:rPr>
      </w:pPr>
      <w:del w:id="372" w:author="Thar Adale" w:date="2020-07-16T19:53:00Z">
        <w:r w:rsidDel="00343D9B">
          <w:delText>8.  B</w:delText>
        </w:r>
      </w:del>
    </w:p>
    <w:p w14:paraId="0416A971" w14:textId="2A5E251C" w:rsidR="00215F97" w:rsidDel="00343D9B" w:rsidRDefault="00215F97" w:rsidP="00215F97">
      <w:pPr>
        <w:spacing w:line="480" w:lineRule="auto"/>
        <w:contextualSpacing/>
        <w:rPr>
          <w:del w:id="373" w:author="Thar Adale" w:date="2020-07-16T19:53:00Z"/>
        </w:rPr>
      </w:pPr>
      <w:del w:id="374" w:author="Thar Adale" w:date="2020-07-16T19:53:00Z">
        <w:r w:rsidDel="00343D9B">
          <w:delText>9.  A</w:delText>
        </w:r>
      </w:del>
    </w:p>
    <w:p w14:paraId="746EFDA2" w14:textId="57E991C5" w:rsidR="00215F97" w:rsidDel="00343D9B" w:rsidRDefault="00215F97" w:rsidP="00215F97">
      <w:pPr>
        <w:spacing w:line="480" w:lineRule="auto"/>
        <w:contextualSpacing/>
        <w:rPr>
          <w:del w:id="375" w:author="Thar Adale" w:date="2020-07-16T19:53:00Z"/>
        </w:rPr>
      </w:pPr>
      <w:del w:id="376" w:author="Thar Adale" w:date="2020-07-16T19:53:00Z">
        <w:r w:rsidDel="00343D9B">
          <w:delText>10.  A</w:delText>
        </w:r>
      </w:del>
    </w:p>
    <w:p w14:paraId="610528C9" w14:textId="368A18B2" w:rsidR="002A3D4F" w:rsidDel="00343D9B" w:rsidRDefault="002A3D4F" w:rsidP="008354F4">
      <w:pPr>
        <w:rPr>
          <w:del w:id="377" w:author="Thar Adale" w:date="2020-07-16T19:53:00Z"/>
        </w:rPr>
      </w:pPr>
    </w:p>
    <w:p w14:paraId="1DFA8774" w14:textId="72131FFD" w:rsidR="008354F4" w:rsidDel="00343D9B" w:rsidRDefault="008354F4" w:rsidP="008354F4">
      <w:pPr>
        <w:pStyle w:val="Heading1"/>
        <w:rPr>
          <w:del w:id="378" w:author="Thar Adale" w:date="2020-07-16T19:53:00Z"/>
        </w:rPr>
      </w:pPr>
      <w:del w:id="379" w:author="Thar Adale" w:date="2020-07-16T19:53:00Z">
        <w:r w:rsidDel="00343D9B">
          <w:delText>CHAPTER 2</w:delText>
        </w:r>
        <w:r w:rsidR="00A975E0" w:rsidDel="00343D9B">
          <w:delText xml:space="preserve">: </w:delText>
        </w:r>
        <w:r w:rsidR="00A975E0" w:rsidRPr="00465658" w:rsidDel="00343D9B">
          <w:delText>CODING AND REIMBURSEMENT</w:delText>
        </w:r>
      </w:del>
    </w:p>
    <w:p w14:paraId="2F2B3E37" w14:textId="5B77802D" w:rsidR="008354F4" w:rsidRPr="00FA796D" w:rsidDel="00343D9B" w:rsidRDefault="008354F4" w:rsidP="00FA796D">
      <w:pPr>
        <w:keepNext/>
        <w:keepLines/>
        <w:spacing w:line="480" w:lineRule="auto"/>
        <w:outlineLvl w:val="1"/>
        <w:rPr>
          <w:del w:id="380" w:author="Thar Adale" w:date="2020-07-16T19:53:00Z"/>
          <w:b/>
          <w:bCs/>
          <w:szCs w:val="26"/>
        </w:rPr>
      </w:pPr>
      <w:del w:id="381" w:author="Thar Adale" w:date="2020-07-16T19:53:00Z">
        <w:r w:rsidRPr="00E1633A" w:rsidDel="00343D9B">
          <w:rPr>
            <w:b/>
            <w:bCs/>
            <w:szCs w:val="26"/>
          </w:rPr>
          <w:delText>CODING PRACTICE</w:delText>
        </w:r>
      </w:del>
    </w:p>
    <w:p w14:paraId="28FE8BFD" w14:textId="677CB3EC" w:rsidR="008354F4" w:rsidRPr="00E1633A" w:rsidDel="00343D9B" w:rsidRDefault="008354F4" w:rsidP="00FA796D">
      <w:pPr>
        <w:keepNext/>
        <w:keepLines/>
        <w:spacing w:line="480" w:lineRule="auto"/>
        <w:outlineLvl w:val="1"/>
        <w:rPr>
          <w:del w:id="382" w:author="Thar Adale" w:date="2020-07-16T19:53:00Z"/>
          <w:b/>
          <w:bCs/>
          <w:szCs w:val="26"/>
        </w:rPr>
      </w:pPr>
      <w:del w:id="383" w:author="Thar Adale" w:date="2020-07-16T19:53:00Z">
        <w:r w:rsidRPr="00E1633A" w:rsidDel="00343D9B">
          <w:rPr>
            <w:b/>
            <w:bCs/>
            <w:szCs w:val="26"/>
          </w:rPr>
          <w:delText>Exercise 2.1 Healthcare Payers</w:delText>
        </w:r>
      </w:del>
    </w:p>
    <w:p w14:paraId="484D31BE" w14:textId="038F46B2" w:rsidR="008354F4" w:rsidDel="00343D9B" w:rsidRDefault="008354F4" w:rsidP="00685103">
      <w:pPr>
        <w:spacing w:line="480" w:lineRule="auto"/>
        <w:contextualSpacing/>
        <w:rPr>
          <w:del w:id="384" w:author="Thar Adale" w:date="2020-07-16T19:53:00Z"/>
        </w:rPr>
      </w:pPr>
      <w:del w:id="385" w:author="Thar Adale" w:date="2020-07-16T19:53:00Z">
        <w:r w:rsidDel="00343D9B">
          <w:delText>1.  most people age 65 and over, people of any age with end stage renal disease (ESRD), and people with disabilities</w:delText>
        </w:r>
      </w:del>
    </w:p>
    <w:p w14:paraId="547A0EC7" w14:textId="1C30D3BC" w:rsidR="008354F4" w:rsidDel="00343D9B" w:rsidRDefault="008354F4" w:rsidP="00685103">
      <w:pPr>
        <w:spacing w:line="480" w:lineRule="auto"/>
        <w:contextualSpacing/>
        <w:rPr>
          <w:del w:id="386" w:author="Thar Adale" w:date="2020-07-16T19:53:00Z"/>
        </w:rPr>
      </w:pPr>
      <w:del w:id="387" w:author="Thar Adale" w:date="2020-07-16T19:53:00Z">
        <w:r w:rsidDel="00343D9B">
          <w:delText>2. low income families</w:delText>
        </w:r>
      </w:del>
    </w:p>
    <w:p w14:paraId="6995D071" w14:textId="29C3775B" w:rsidR="008354F4" w:rsidDel="00343D9B" w:rsidRDefault="008354F4" w:rsidP="00685103">
      <w:pPr>
        <w:spacing w:line="480" w:lineRule="auto"/>
        <w:contextualSpacing/>
        <w:rPr>
          <w:del w:id="388" w:author="Thar Adale" w:date="2020-07-16T19:53:00Z"/>
        </w:rPr>
      </w:pPr>
      <w:del w:id="389" w:author="Thar Adale" w:date="2020-07-16T19:53:00Z">
        <w:r w:rsidDel="00343D9B">
          <w:delText>3. group, self-insured, individual</w:delText>
        </w:r>
      </w:del>
    </w:p>
    <w:p w14:paraId="336A6B53" w14:textId="422E1F63" w:rsidR="008354F4" w:rsidRPr="00E1633A" w:rsidDel="00343D9B" w:rsidRDefault="008354F4" w:rsidP="00FA796D">
      <w:pPr>
        <w:keepNext/>
        <w:keepLines/>
        <w:spacing w:line="480" w:lineRule="auto"/>
        <w:outlineLvl w:val="1"/>
        <w:rPr>
          <w:del w:id="390" w:author="Thar Adale" w:date="2020-07-16T19:53:00Z"/>
          <w:b/>
          <w:bCs/>
          <w:szCs w:val="26"/>
        </w:rPr>
      </w:pPr>
      <w:del w:id="391" w:author="Thar Adale" w:date="2020-07-16T19:53:00Z">
        <w:r w:rsidRPr="00E1633A" w:rsidDel="00343D9B">
          <w:rPr>
            <w:b/>
            <w:bCs/>
            <w:szCs w:val="26"/>
          </w:rPr>
          <w:delText>Exercise 2.2 Documentation</w:delText>
        </w:r>
      </w:del>
    </w:p>
    <w:p w14:paraId="14A414B0" w14:textId="31B2B883" w:rsidR="008354F4" w:rsidDel="00343D9B" w:rsidRDefault="008354F4" w:rsidP="00685103">
      <w:pPr>
        <w:spacing w:line="480" w:lineRule="auto"/>
        <w:contextualSpacing/>
        <w:rPr>
          <w:del w:id="392" w:author="Thar Adale" w:date="2020-07-16T19:53:00Z"/>
        </w:rPr>
      </w:pPr>
      <w:del w:id="393" w:author="Thar Adale" w:date="2020-07-16T19:53:00Z">
        <w:r w:rsidDel="00343D9B">
          <w:delText>1.  establishing the medical need for services</w:delText>
        </w:r>
      </w:del>
    </w:p>
    <w:p w14:paraId="75BA6CFD" w14:textId="26AB110E" w:rsidR="008354F4" w:rsidDel="00343D9B" w:rsidRDefault="008354F4" w:rsidP="00685103">
      <w:pPr>
        <w:spacing w:line="480" w:lineRule="auto"/>
        <w:contextualSpacing/>
        <w:rPr>
          <w:del w:id="394" w:author="Thar Adale" w:date="2020-07-16T19:53:00Z"/>
        </w:rPr>
      </w:pPr>
      <w:del w:id="395" w:author="Thar Adale" w:date="2020-07-16T19:53:00Z">
        <w:r w:rsidDel="00343D9B">
          <w:delText>2. Student answers will vary and should include three of the following: improve a patient’s condition, evidence-based practice, rendered by appropriate provider, least restrictive setting.</w:delText>
        </w:r>
      </w:del>
    </w:p>
    <w:p w14:paraId="0BF429F0" w14:textId="5E3779F5" w:rsidR="008354F4" w:rsidDel="00343D9B" w:rsidRDefault="008354F4" w:rsidP="00685103">
      <w:pPr>
        <w:spacing w:line="480" w:lineRule="auto"/>
        <w:contextualSpacing/>
        <w:rPr>
          <w:del w:id="396" w:author="Thar Adale" w:date="2020-07-16T19:53:00Z"/>
        </w:rPr>
      </w:pPr>
      <w:del w:id="397" w:author="Thar Adale" w:date="2020-07-16T19:53:00Z">
        <w:r w:rsidDel="00343D9B">
          <w:delText>3. The medical record is the comprehensive collection of all information on a patient at a particular facility. Progress notes are the record of a specific patient encounter.</w:delText>
        </w:r>
      </w:del>
    </w:p>
    <w:p w14:paraId="30F991C3" w14:textId="0CAAFE8F" w:rsidR="008354F4" w:rsidRPr="00E1633A" w:rsidDel="00343D9B" w:rsidRDefault="008354F4" w:rsidP="00FA796D">
      <w:pPr>
        <w:keepNext/>
        <w:keepLines/>
        <w:spacing w:line="480" w:lineRule="auto"/>
        <w:outlineLvl w:val="1"/>
        <w:rPr>
          <w:del w:id="398" w:author="Thar Adale" w:date="2020-07-16T19:53:00Z"/>
          <w:b/>
          <w:bCs/>
          <w:szCs w:val="26"/>
        </w:rPr>
      </w:pPr>
      <w:del w:id="399" w:author="Thar Adale" w:date="2020-07-16T19:53:00Z">
        <w:r w:rsidRPr="00E1633A" w:rsidDel="00343D9B">
          <w:rPr>
            <w:b/>
            <w:bCs/>
            <w:szCs w:val="26"/>
          </w:rPr>
          <w:delText>Exercise 2.3 Life Cycle Of An Insurance Claim</w:delText>
        </w:r>
      </w:del>
    </w:p>
    <w:p w14:paraId="7159BACE" w14:textId="3844DCE0" w:rsidR="008354F4" w:rsidDel="00343D9B" w:rsidRDefault="008354F4" w:rsidP="00685103">
      <w:pPr>
        <w:spacing w:line="480" w:lineRule="auto"/>
        <w:contextualSpacing/>
        <w:rPr>
          <w:del w:id="400" w:author="Thar Adale" w:date="2020-07-16T19:53:00Z"/>
        </w:rPr>
      </w:pPr>
      <w:del w:id="401" w:author="Thar Adale" w:date="2020-07-16T19:53:00Z">
        <w:r w:rsidDel="00343D9B">
          <w:delText>1.  It is the time when providers begin collecting insurance information.</w:delText>
        </w:r>
      </w:del>
    </w:p>
    <w:p w14:paraId="1A60704B" w14:textId="70149D6D" w:rsidR="008354F4" w:rsidDel="00343D9B" w:rsidRDefault="008354F4" w:rsidP="00685103">
      <w:pPr>
        <w:spacing w:line="480" w:lineRule="auto"/>
        <w:contextualSpacing/>
        <w:rPr>
          <w:del w:id="402" w:author="Thar Adale" w:date="2020-07-16T19:53:00Z"/>
        </w:rPr>
      </w:pPr>
      <w:del w:id="403" w:author="Thar Adale" w:date="2020-07-16T19:53:00Z">
        <w:r w:rsidDel="00343D9B">
          <w:delText>2. The computer automatically determines which procedure codes are covered and how much the insurance company is obligated to pay, and then triggers the payment.</w:delText>
        </w:r>
      </w:del>
    </w:p>
    <w:p w14:paraId="00C09FAD" w14:textId="28B5253A" w:rsidR="008354F4" w:rsidDel="00343D9B" w:rsidRDefault="008354F4" w:rsidP="00685103">
      <w:pPr>
        <w:spacing w:line="480" w:lineRule="auto"/>
        <w:contextualSpacing/>
        <w:rPr>
          <w:del w:id="404" w:author="Thar Adale" w:date="2020-07-16T19:53:00Z"/>
        </w:rPr>
      </w:pPr>
      <w:del w:id="405" w:author="Thar Adale" w:date="2020-07-16T19:53:00Z">
        <w:r w:rsidDel="00343D9B">
          <w:delText>3. Student answers will vary and should include three of the following: Characters in a code are mistyped, creating an invalid code.</w:delText>
        </w:r>
      </w:del>
    </w:p>
    <w:p w14:paraId="78BA6CB0" w14:textId="6F272C8D" w:rsidR="008354F4" w:rsidDel="00343D9B" w:rsidRDefault="008354F4" w:rsidP="00685103">
      <w:pPr>
        <w:spacing w:line="480" w:lineRule="auto"/>
        <w:contextualSpacing/>
        <w:rPr>
          <w:del w:id="406" w:author="Thar Adale" w:date="2020-07-16T19:53:00Z"/>
        </w:rPr>
      </w:pPr>
      <w:del w:id="407" w:author="Thar Adale" w:date="2020-07-16T19:53:00Z">
        <w:r w:rsidDel="00343D9B">
          <w:delText xml:space="preserve">Codes have too many or too few characters. </w:delText>
        </w:r>
      </w:del>
    </w:p>
    <w:p w14:paraId="22E888A9" w14:textId="46D58117" w:rsidR="008354F4" w:rsidDel="00343D9B" w:rsidRDefault="008354F4" w:rsidP="00685103">
      <w:pPr>
        <w:spacing w:line="480" w:lineRule="auto"/>
        <w:contextualSpacing/>
        <w:rPr>
          <w:del w:id="408" w:author="Thar Adale" w:date="2020-07-16T19:53:00Z"/>
        </w:rPr>
      </w:pPr>
      <w:del w:id="409" w:author="Thar Adale" w:date="2020-07-16T19:53:00Z">
        <w:r w:rsidDel="00343D9B">
          <w:delText>Diagnosis does not match the procedure.</w:delText>
        </w:r>
      </w:del>
    </w:p>
    <w:p w14:paraId="4DCF8FFD" w14:textId="564A0A4E" w:rsidR="008354F4" w:rsidDel="00343D9B" w:rsidRDefault="008354F4" w:rsidP="00685103">
      <w:pPr>
        <w:spacing w:line="480" w:lineRule="auto"/>
        <w:contextualSpacing/>
        <w:rPr>
          <w:del w:id="410" w:author="Thar Adale" w:date="2020-07-16T19:53:00Z"/>
        </w:rPr>
      </w:pPr>
      <w:del w:id="411" w:author="Thar Adale" w:date="2020-07-16T19:53:00Z">
        <w:r w:rsidDel="00343D9B">
          <w:delText xml:space="preserve">Codes are sequenced incorrectly. </w:delText>
        </w:r>
      </w:del>
    </w:p>
    <w:p w14:paraId="2ED3B986" w14:textId="75F517EA" w:rsidR="008354F4" w:rsidDel="00343D9B" w:rsidRDefault="008354F4" w:rsidP="00685103">
      <w:pPr>
        <w:spacing w:line="480" w:lineRule="auto"/>
        <w:contextualSpacing/>
        <w:rPr>
          <w:del w:id="412" w:author="Thar Adale" w:date="2020-07-16T19:53:00Z"/>
        </w:rPr>
      </w:pPr>
      <w:del w:id="413" w:author="Thar Adale" w:date="2020-07-16T19:53:00Z">
        <w:r w:rsidDel="00343D9B">
          <w:delText>Additional codes required by the Guidelines or Instructional Notes are missing.</w:delText>
        </w:r>
      </w:del>
    </w:p>
    <w:p w14:paraId="0B8110A4" w14:textId="55C32DA4" w:rsidR="008354F4" w:rsidDel="00343D9B" w:rsidRDefault="008354F4" w:rsidP="00685103">
      <w:pPr>
        <w:spacing w:line="480" w:lineRule="auto"/>
        <w:contextualSpacing/>
        <w:rPr>
          <w:del w:id="414" w:author="Thar Adale" w:date="2020-07-16T19:53:00Z"/>
        </w:rPr>
      </w:pPr>
      <w:del w:id="415" w:author="Thar Adale" w:date="2020-07-16T19:53:00Z">
        <w:r w:rsidDel="00343D9B">
          <w:delText>Patient age or gender does not match the diagnosis or procedure.</w:delText>
        </w:r>
      </w:del>
    </w:p>
    <w:p w14:paraId="71681793" w14:textId="45E2E85B" w:rsidR="008354F4" w:rsidRPr="00753524" w:rsidDel="00343D9B" w:rsidRDefault="008354F4" w:rsidP="00685103">
      <w:pPr>
        <w:spacing w:line="480" w:lineRule="auto"/>
        <w:contextualSpacing/>
        <w:rPr>
          <w:del w:id="416" w:author="Thar Adale" w:date="2020-07-16T19:53:00Z"/>
        </w:rPr>
      </w:pPr>
      <w:del w:id="417" w:author="Thar Adale" w:date="2020-07-16T19:53:00Z">
        <w:r w:rsidRPr="00753524" w:rsidDel="00343D9B">
          <w:delText xml:space="preserve">The services described in one code are included (bundled) into another </w:delText>
        </w:r>
        <w:r w:rsidDel="00343D9B">
          <w:delText xml:space="preserve">reported </w:delText>
        </w:r>
        <w:r w:rsidRPr="00753524" w:rsidDel="00343D9B">
          <w:delText xml:space="preserve">code. </w:delText>
        </w:r>
      </w:del>
    </w:p>
    <w:p w14:paraId="415D64DA" w14:textId="5BE63CE9" w:rsidR="008354F4" w:rsidDel="00343D9B" w:rsidRDefault="008354F4" w:rsidP="00685103">
      <w:pPr>
        <w:spacing w:line="480" w:lineRule="auto"/>
        <w:contextualSpacing/>
        <w:rPr>
          <w:del w:id="418" w:author="Thar Adale" w:date="2020-07-16T19:53:00Z"/>
        </w:rPr>
      </w:pPr>
      <w:del w:id="419" w:author="Thar Adale" w:date="2020-07-16T19:53:00Z">
        <w:r w:rsidRPr="00753524" w:rsidDel="00343D9B">
          <w:delText>A CPT procedure code requires a modifier in order to be paid.</w:delText>
        </w:r>
      </w:del>
    </w:p>
    <w:p w14:paraId="36F2E22D" w14:textId="7A660269" w:rsidR="00D46BBB" w:rsidDel="00343D9B" w:rsidRDefault="00D46BBB" w:rsidP="00237906">
      <w:pPr>
        <w:pStyle w:val="Heading2"/>
        <w:rPr>
          <w:del w:id="420" w:author="Thar Adale" w:date="2020-07-16T19:53:00Z"/>
        </w:rPr>
      </w:pPr>
      <w:del w:id="421" w:author="Thar Adale" w:date="2020-07-16T19:53:00Z">
        <w:r w:rsidDel="00343D9B">
          <w:delText>Exercise 2.4 Reimbursement Methods</w:delText>
        </w:r>
      </w:del>
    </w:p>
    <w:p w14:paraId="1EDBB02A" w14:textId="3F11205F" w:rsidR="00D46BBB" w:rsidDel="00343D9B" w:rsidRDefault="00D46BBB" w:rsidP="00685103">
      <w:pPr>
        <w:spacing w:line="480" w:lineRule="auto"/>
        <w:contextualSpacing/>
        <w:rPr>
          <w:del w:id="422" w:author="Thar Adale" w:date="2020-07-16T19:53:00Z"/>
        </w:rPr>
      </w:pPr>
      <w:del w:id="423" w:author="Thar Adale" w:date="2020-07-16T19:53:00Z">
        <w:r w:rsidDel="00343D9B">
          <w:delText xml:space="preserve">1. </w:delText>
        </w:r>
        <w:r w:rsidR="008463F3" w:rsidRPr="008463F3" w:rsidDel="00343D9B">
          <w:delText>Negotiated fee schedule</w:delText>
        </w:r>
        <w:r w:rsidR="008463F3" w:rsidDel="00343D9B">
          <w:delText xml:space="preserve"> is </w:delText>
        </w:r>
        <w:r w:rsidDel="00343D9B">
          <w:delText>a fee schedule in which the payer specifies the percentage of the provider’s fee schedule it considers to be acceptable</w:delText>
        </w:r>
        <w:r w:rsidR="008463F3" w:rsidDel="00343D9B">
          <w:delText>.</w:delText>
        </w:r>
      </w:del>
    </w:p>
    <w:p w14:paraId="6D021099" w14:textId="245AB87D" w:rsidR="00D46BBB" w:rsidDel="00343D9B" w:rsidRDefault="00D46BBB" w:rsidP="00685103">
      <w:pPr>
        <w:spacing w:line="480" w:lineRule="auto"/>
        <w:contextualSpacing/>
        <w:rPr>
          <w:del w:id="424" w:author="Thar Adale" w:date="2020-07-16T19:53:00Z"/>
        </w:rPr>
      </w:pPr>
      <w:del w:id="425" w:author="Thar Adale" w:date="2020-07-16T19:53:00Z">
        <w:r w:rsidDel="00343D9B">
          <w:delText xml:space="preserve">2. </w:delText>
        </w:r>
        <w:r w:rsidR="008463F3" w:rsidRPr="008463F3" w:rsidDel="00343D9B">
          <w:delText>Prospective payment system</w:delText>
        </w:r>
        <w:r w:rsidR="008463F3" w:rsidDel="00343D9B">
          <w:delText xml:space="preserve"> is </w:delText>
        </w:r>
        <w:r w:rsidDel="00343D9B">
          <w:delText xml:space="preserve">a </w:delText>
        </w:r>
        <w:r w:rsidRPr="009F3AF8" w:rsidDel="00343D9B">
          <w:delText xml:space="preserve">reimbursement </w:delText>
        </w:r>
        <w:r w:rsidDel="00343D9B">
          <w:delText xml:space="preserve">method </w:delText>
        </w:r>
        <w:r w:rsidRPr="009F3AF8" w:rsidDel="00343D9B">
          <w:delText>in which payment is made based o</w:delText>
        </w:r>
        <w:r w:rsidDel="00343D9B">
          <w:delText>n a predetermined, fixed amount per case</w:delText>
        </w:r>
        <w:r w:rsidR="008463F3" w:rsidDel="00343D9B">
          <w:delText>.</w:delText>
        </w:r>
      </w:del>
    </w:p>
    <w:p w14:paraId="0343B984" w14:textId="0B85B675" w:rsidR="00D46BBB" w:rsidDel="00343D9B" w:rsidRDefault="00D46BBB" w:rsidP="00685103">
      <w:pPr>
        <w:spacing w:line="480" w:lineRule="auto"/>
        <w:contextualSpacing/>
        <w:rPr>
          <w:del w:id="426" w:author="Thar Adale" w:date="2020-07-16T19:53:00Z"/>
        </w:rPr>
      </w:pPr>
      <w:del w:id="427" w:author="Thar Adale" w:date="2020-07-16T19:53:00Z">
        <w:r w:rsidDel="00343D9B">
          <w:delText>3.</w:delText>
        </w:r>
        <w:r w:rsidR="008463F3" w:rsidDel="00343D9B">
          <w:delText xml:space="preserve">Capitation is </w:delText>
        </w:r>
        <w:r w:rsidDel="00343D9B">
          <w:delText xml:space="preserve"> a prospective payment method in which physicians are paid a fixed amount per month for each member assigned to them, regardless of whether that person requests services</w:delText>
        </w:r>
        <w:r w:rsidR="008463F3" w:rsidDel="00343D9B">
          <w:delText>.</w:delText>
        </w:r>
      </w:del>
    </w:p>
    <w:p w14:paraId="5830C136" w14:textId="7DBD15B3" w:rsidR="00D46BBB" w:rsidDel="00343D9B" w:rsidRDefault="00D46BBB" w:rsidP="00237906">
      <w:pPr>
        <w:pStyle w:val="Heading2"/>
        <w:rPr>
          <w:del w:id="428" w:author="Thar Adale" w:date="2020-07-16T19:53:00Z"/>
        </w:rPr>
      </w:pPr>
      <w:del w:id="429" w:author="Thar Adale" w:date="2020-07-16T19:53:00Z">
        <w:r w:rsidDel="00343D9B">
          <w:delText>Exercise 2.5 Healthcare Claims</w:delText>
        </w:r>
      </w:del>
    </w:p>
    <w:p w14:paraId="617120AA" w14:textId="28DFEFFA" w:rsidR="00D46BBB" w:rsidDel="00343D9B" w:rsidRDefault="00D46BBB" w:rsidP="00685103">
      <w:pPr>
        <w:spacing w:line="480" w:lineRule="auto"/>
        <w:contextualSpacing/>
        <w:rPr>
          <w:del w:id="430" w:author="Thar Adale" w:date="2020-07-16T19:53:00Z"/>
        </w:rPr>
      </w:pPr>
      <w:del w:id="431" w:author="Thar Adale" w:date="2020-07-16T19:53:00Z">
        <w:r w:rsidDel="00343D9B">
          <w:delText xml:space="preserve">1. </w:delText>
        </w:r>
        <w:r w:rsidR="008463F3" w:rsidRPr="008463F3" w:rsidDel="00343D9B">
          <w:delText>Version 5010A1</w:delText>
        </w:r>
        <w:r w:rsidR="008463F3" w:rsidDel="00343D9B">
          <w:delText xml:space="preserve"> is </w:delText>
        </w:r>
        <w:r w:rsidDel="00343D9B">
          <w:delText>the current version of the electronic standards for healthcare transactions</w:delText>
        </w:r>
        <w:r w:rsidR="008463F3" w:rsidDel="00343D9B">
          <w:delText>.</w:delText>
        </w:r>
      </w:del>
    </w:p>
    <w:p w14:paraId="4BFF07C1" w14:textId="5C49AFB8" w:rsidR="00D46BBB" w:rsidDel="00343D9B" w:rsidRDefault="00D46BBB" w:rsidP="00685103">
      <w:pPr>
        <w:spacing w:line="480" w:lineRule="auto"/>
        <w:contextualSpacing/>
        <w:rPr>
          <w:del w:id="432" w:author="Thar Adale" w:date="2020-07-16T19:53:00Z"/>
        </w:rPr>
      </w:pPr>
      <w:del w:id="433" w:author="Thar Adale" w:date="2020-07-16T19:53:00Z">
        <w:r w:rsidDel="00343D9B">
          <w:delText>2. CMS-1500</w:delText>
        </w:r>
        <w:r w:rsidR="008463F3" w:rsidDel="00343D9B">
          <w:delText xml:space="preserve"> </w:delText>
        </w:r>
        <w:r w:rsidR="008463F3" w:rsidRPr="008463F3" w:rsidDel="00343D9B">
          <w:delText>is used to bill physician services</w:delText>
        </w:r>
        <w:r w:rsidR="008463F3" w:rsidDel="00343D9B">
          <w:delText>.</w:delText>
        </w:r>
      </w:del>
    </w:p>
    <w:p w14:paraId="11D94378" w14:textId="096EB265" w:rsidR="00D46BBB" w:rsidDel="00343D9B" w:rsidRDefault="00D46BBB" w:rsidP="00685103">
      <w:pPr>
        <w:spacing w:line="480" w:lineRule="auto"/>
        <w:contextualSpacing/>
        <w:rPr>
          <w:del w:id="434" w:author="Thar Adale" w:date="2020-07-16T19:53:00Z"/>
        </w:rPr>
      </w:pPr>
      <w:del w:id="435" w:author="Thar Adale" w:date="2020-07-16T19:53:00Z">
        <w:r w:rsidDel="00343D9B">
          <w:delText>3. 837P</w:delText>
        </w:r>
        <w:r w:rsidR="008463F3" w:rsidDel="00343D9B">
          <w:delText xml:space="preserve"> </w:delText>
        </w:r>
        <w:r w:rsidR="008463F3" w:rsidRPr="008463F3" w:rsidDel="00343D9B">
          <w:delText>is the electronic format used to bill physician services</w:delText>
        </w:r>
        <w:r w:rsidR="008463F3" w:rsidDel="00343D9B">
          <w:delText>.</w:delText>
        </w:r>
      </w:del>
    </w:p>
    <w:p w14:paraId="56FE0997" w14:textId="08EA9A29" w:rsidR="00D46BBB" w:rsidDel="00343D9B" w:rsidRDefault="00D46BBB" w:rsidP="00685103">
      <w:pPr>
        <w:spacing w:line="480" w:lineRule="auto"/>
        <w:contextualSpacing/>
        <w:rPr>
          <w:del w:id="436" w:author="Thar Adale" w:date="2020-07-16T19:53:00Z"/>
        </w:rPr>
      </w:pPr>
      <w:del w:id="437" w:author="Thar Adale" w:date="2020-07-16T19:53:00Z">
        <w:r w:rsidDel="00343D9B">
          <w:delText>4. UB-04 or CMS-1450</w:delText>
        </w:r>
        <w:r w:rsidR="008463F3" w:rsidDel="00343D9B">
          <w:delText xml:space="preserve"> is the </w:delText>
        </w:r>
        <w:r w:rsidR="008463F3" w:rsidRPr="008463F3" w:rsidDel="00343D9B">
          <w:delText>claim form used to bill inpatient hospital services</w:delText>
        </w:r>
      </w:del>
    </w:p>
    <w:p w14:paraId="6AC2CC21" w14:textId="0808021A" w:rsidR="00D46BBB" w:rsidDel="00343D9B" w:rsidRDefault="00D46BBB" w:rsidP="00685103">
      <w:pPr>
        <w:spacing w:line="480" w:lineRule="auto"/>
        <w:contextualSpacing/>
        <w:rPr>
          <w:del w:id="438" w:author="Thar Adale" w:date="2020-07-16T19:53:00Z"/>
        </w:rPr>
      </w:pPr>
      <w:del w:id="439" w:author="Thar Adale" w:date="2020-07-16T19:53:00Z">
        <w:r w:rsidDel="00343D9B">
          <w:delText>5. 837I</w:delText>
        </w:r>
        <w:r w:rsidR="008463F3" w:rsidDel="00343D9B">
          <w:delText xml:space="preserve"> </w:delText>
        </w:r>
        <w:r w:rsidR="008463F3" w:rsidRPr="008463F3" w:rsidDel="00343D9B">
          <w:delText>is the electronic format used to b</w:delText>
        </w:r>
        <w:r w:rsidR="008463F3" w:rsidDel="00343D9B">
          <w:delText>ill inpatient hospital services.</w:delText>
        </w:r>
      </w:del>
    </w:p>
    <w:p w14:paraId="4E1E0BDE" w14:textId="4B32E674" w:rsidR="008354F4" w:rsidRPr="00FA796D" w:rsidDel="00343D9B" w:rsidRDefault="008354F4" w:rsidP="00FA796D">
      <w:pPr>
        <w:keepNext/>
        <w:keepLines/>
        <w:spacing w:line="480" w:lineRule="auto"/>
        <w:outlineLvl w:val="1"/>
        <w:rPr>
          <w:del w:id="440" w:author="Thar Adale" w:date="2020-07-16T19:53:00Z"/>
          <w:b/>
          <w:bCs/>
          <w:szCs w:val="26"/>
        </w:rPr>
      </w:pPr>
      <w:del w:id="441" w:author="Thar Adale" w:date="2020-07-16T19:53:00Z">
        <w:r w:rsidRPr="00E1633A" w:rsidDel="00343D9B">
          <w:rPr>
            <w:b/>
            <w:bCs/>
            <w:szCs w:val="26"/>
          </w:rPr>
          <w:delText xml:space="preserve">Exercise </w:delText>
        </w:r>
        <w:r w:rsidRPr="00FA796D" w:rsidDel="00343D9B">
          <w:rPr>
            <w:b/>
            <w:bCs/>
            <w:szCs w:val="26"/>
          </w:rPr>
          <w:delText>2.</w:delText>
        </w:r>
        <w:r w:rsidR="00D46BBB" w:rsidDel="00343D9B">
          <w:rPr>
            <w:b/>
            <w:bCs/>
            <w:szCs w:val="26"/>
          </w:rPr>
          <w:delText>6</w:delText>
        </w:r>
        <w:r w:rsidR="00D46BBB" w:rsidRPr="00FA796D" w:rsidDel="00343D9B">
          <w:rPr>
            <w:b/>
            <w:bCs/>
            <w:szCs w:val="26"/>
          </w:rPr>
          <w:delText xml:space="preserve"> </w:delText>
        </w:r>
        <w:r w:rsidRPr="00FA796D" w:rsidDel="00343D9B">
          <w:rPr>
            <w:b/>
            <w:bCs/>
            <w:szCs w:val="26"/>
          </w:rPr>
          <w:delText>Federal Compliance</w:delText>
        </w:r>
      </w:del>
    </w:p>
    <w:p w14:paraId="71BA237B" w14:textId="2B248ED0" w:rsidR="008354F4" w:rsidDel="00343D9B" w:rsidRDefault="008354F4" w:rsidP="00685103">
      <w:pPr>
        <w:spacing w:line="480" w:lineRule="auto"/>
        <w:contextualSpacing/>
        <w:rPr>
          <w:del w:id="442" w:author="Thar Adale" w:date="2020-07-16T19:53:00Z"/>
        </w:rPr>
      </w:pPr>
      <w:del w:id="443" w:author="Thar Adale" w:date="2020-07-16T19:53:00Z">
        <w:r w:rsidDel="00343D9B">
          <w:delText>1.  When providers are overpaid they are legally obligated to report the overpayment to Medicare, to refund the money, and may even have to pay interest on it.</w:delText>
        </w:r>
      </w:del>
    </w:p>
    <w:p w14:paraId="0CF00BBD" w14:textId="36DACF27" w:rsidR="008354F4" w:rsidDel="00343D9B" w:rsidRDefault="008354F4" w:rsidP="00685103">
      <w:pPr>
        <w:spacing w:line="480" w:lineRule="auto"/>
        <w:contextualSpacing/>
        <w:rPr>
          <w:del w:id="444" w:author="Thar Adale" w:date="2020-07-16T19:53:00Z"/>
        </w:rPr>
      </w:pPr>
      <w:del w:id="445" w:author="Thar Adale" w:date="2020-07-16T19:53:00Z">
        <w:r w:rsidDel="00343D9B">
          <w:delText xml:space="preserve">2. </w:delText>
        </w:r>
        <w:r w:rsidR="008463F3" w:rsidDel="00343D9B">
          <w:delText xml:space="preserve">Overcoding is </w:delText>
        </w:r>
        <w:r w:rsidDel="00343D9B">
          <w:delText>coding for a more complex diagnosis or procedure than is documented</w:delText>
        </w:r>
      </w:del>
    </w:p>
    <w:p w14:paraId="6FFF146B" w14:textId="4193558D" w:rsidR="008354F4" w:rsidDel="00343D9B" w:rsidRDefault="008354F4" w:rsidP="00685103">
      <w:pPr>
        <w:spacing w:line="480" w:lineRule="auto"/>
        <w:contextualSpacing/>
        <w:rPr>
          <w:del w:id="446" w:author="Thar Adale" w:date="2020-07-16T19:53:00Z"/>
        </w:rPr>
      </w:pPr>
      <w:del w:id="447" w:author="Thar Adale" w:date="2020-07-16T19:53:00Z">
        <w:r w:rsidDel="00343D9B">
          <w:delText>3. False Claims Act (FCA)</w:delText>
        </w:r>
      </w:del>
    </w:p>
    <w:p w14:paraId="27BF4702" w14:textId="2D3DEFD4" w:rsidR="009E2D7E" w:rsidRPr="00237906" w:rsidDel="00343D9B" w:rsidRDefault="009E2D7E" w:rsidP="009E2D7E">
      <w:pPr>
        <w:pStyle w:val="Heading2"/>
        <w:rPr>
          <w:del w:id="448" w:author="Thar Adale" w:date="2020-07-16T19:53:00Z"/>
        </w:rPr>
      </w:pPr>
      <w:del w:id="449" w:author="Thar Adale" w:date="2020-07-16T19:53:00Z">
        <w:r w:rsidRPr="00237906" w:rsidDel="00343D9B">
          <w:delText>Exercise 2.7 Health Information Technology</w:delText>
        </w:r>
      </w:del>
    </w:p>
    <w:p w14:paraId="7013CE32" w14:textId="26E852E4" w:rsidR="009E2D7E" w:rsidRPr="00237906" w:rsidDel="00343D9B" w:rsidRDefault="009E2D7E">
      <w:pPr>
        <w:spacing w:line="480" w:lineRule="auto"/>
        <w:rPr>
          <w:del w:id="450" w:author="Thar Adale" w:date="2020-07-16T19:53:00Z"/>
          <w:b/>
        </w:rPr>
      </w:pPr>
      <w:del w:id="451" w:author="Thar Adale" w:date="2020-07-16T19:53:00Z">
        <w:r w:rsidRPr="00237906" w:rsidDel="00343D9B">
          <w:delText>1. Any five of the following are acceptable:</w:delText>
        </w:r>
      </w:del>
    </w:p>
    <w:p w14:paraId="42DA5664" w14:textId="337D968A" w:rsidR="009E2D7E" w:rsidRPr="00237906" w:rsidDel="00343D9B" w:rsidRDefault="009E2D7E" w:rsidP="009E2D7E">
      <w:pPr>
        <w:spacing w:line="480" w:lineRule="auto"/>
        <w:rPr>
          <w:del w:id="452" w:author="Thar Adale" w:date="2020-07-16T19:53:00Z"/>
          <w:b/>
        </w:rPr>
      </w:pPr>
      <w:del w:id="453" w:author="Thar Adale" w:date="2020-07-16T19:53:00Z">
        <w:r w:rsidRPr="00237906" w:rsidDel="00343D9B">
          <w:delText>Code first</w:delText>
        </w:r>
      </w:del>
    </w:p>
    <w:p w14:paraId="4D31087A" w14:textId="7B5C25D2" w:rsidR="009E2D7E" w:rsidRPr="00237906" w:rsidDel="00343D9B" w:rsidRDefault="009E2D7E" w:rsidP="009E2D7E">
      <w:pPr>
        <w:spacing w:line="480" w:lineRule="auto"/>
        <w:rPr>
          <w:del w:id="454" w:author="Thar Adale" w:date="2020-07-16T19:53:00Z"/>
          <w:b/>
        </w:rPr>
      </w:pPr>
      <w:del w:id="455" w:author="Thar Adale" w:date="2020-07-16T19:53:00Z">
        <w:r w:rsidRPr="00237906" w:rsidDel="00343D9B">
          <w:delText xml:space="preserve">Diagnosis-procedure mismatch </w:delText>
        </w:r>
      </w:del>
    </w:p>
    <w:p w14:paraId="6D1F1B77" w14:textId="1256D1CC" w:rsidR="009E2D7E" w:rsidRPr="00237906" w:rsidDel="00343D9B" w:rsidRDefault="009E2D7E" w:rsidP="009E2D7E">
      <w:pPr>
        <w:spacing w:line="480" w:lineRule="auto"/>
        <w:rPr>
          <w:del w:id="456" w:author="Thar Adale" w:date="2020-07-16T19:53:00Z"/>
          <w:b/>
        </w:rPr>
      </w:pPr>
      <w:del w:id="457" w:author="Thar Adale" w:date="2020-07-16T19:53:00Z">
        <w:r w:rsidRPr="00237906" w:rsidDel="00343D9B">
          <w:delText>Invalid characters (I and O in PCS)</w:delText>
        </w:r>
      </w:del>
    </w:p>
    <w:p w14:paraId="5D6D9AB1" w14:textId="56EBEF7F" w:rsidR="009E2D7E" w:rsidRPr="00237906" w:rsidDel="00343D9B" w:rsidRDefault="009E2D7E" w:rsidP="009E2D7E">
      <w:pPr>
        <w:spacing w:line="480" w:lineRule="auto"/>
        <w:rPr>
          <w:del w:id="458" w:author="Thar Adale" w:date="2020-07-16T19:53:00Z"/>
          <w:b/>
        </w:rPr>
      </w:pPr>
      <w:del w:id="459" w:author="Thar Adale" w:date="2020-07-16T19:53:00Z">
        <w:r w:rsidRPr="00237906" w:rsidDel="00343D9B">
          <w:delText>Manifestation codes</w:delText>
        </w:r>
      </w:del>
    </w:p>
    <w:p w14:paraId="50D458E2" w14:textId="701E1528" w:rsidR="009E2D7E" w:rsidRPr="00237906" w:rsidDel="00343D9B" w:rsidRDefault="009E2D7E" w:rsidP="009E2D7E">
      <w:pPr>
        <w:spacing w:line="480" w:lineRule="auto"/>
        <w:rPr>
          <w:del w:id="460" w:author="Thar Adale" w:date="2020-07-16T19:53:00Z"/>
          <w:b/>
        </w:rPr>
      </w:pPr>
      <w:del w:id="461" w:author="Thar Adale" w:date="2020-07-16T19:53:00Z">
        <w:r w:rsidRPr="00237906" w:rsidDel="00343D9B">
          <w:delText>Medicare medical necessity</w:delText>
        </w:r>
      </w:del>
    </w:p>
    <w:p w14:paraId="7D62B51B" w14:textId="2634170D" w:rsidR="009E2D7E" w:rsidRPr="00237906" w:rsidDel="00343D9B" w:rsidRDefault="009E2D7E" w:rsidP="009E2D7E">
      <w:pPr>
        <w:spacing w:line="480" w:lineRule="auto"/>
        <w:rPr>
          <w:del w:id="462" w:author="Thar Adale" w:date="2020-07-16T19:53:00Z"/>
          <w:b/>
        </w:rPr>
      </w:pPr>
      <w:del w:id="463" w:author="Thar Adale" w:date="2020-07-16T19:53:00Z">
        <w:r w:rsidRPr="00237906" w:rsidDel="00343D9B">
          <w:delText xml:space="preserve">Mutually exclusive diagnoses </w:delText>
        </w:r>
      </w:del>
    </w:p>
    <w:p w14:paraId="4ECAD94C" w14:textId="39C36980" w:rsidR="009E2D7E" w:rsidRPr="00237906" w:rsidDel="00343D9B" w:rsidRDefault="009E2D7E" w:rsidP="009E2D7E">
      <w:pPr>
        <w:spacing w:line="480" w:lineRule="auto"/>
        <w:rPr>
          <w:del w:id="464" w:author="Thar Adale" w:date="2020-07-16T19:53:00Z"/>
          <w:b/>
        </w:rPr>
      </w:pPr>
      <w:del w:id="465" w:author="Thar Adale" w:date="2020-07-16T19:53:00Z">
        <w:r w:rsidRPr="00237906" w:rsidDel="00343D9B">
          <w:delText>Mutually exclusive procedures</w:delText>
        </w:r>
      </w:del>
    </w:p>
    <w:p w14:paraId="56FF28A0" w14:textId="2C7A98CE" w:rsidR="009E2D7E" w:rsidRPr="00237906" w:rsidDel="00343D9B" w:rsidRDefault="009E2D7E" w:rsidP="009E2D7E">
      <w:pPr>
        <w:spacing w:line="480" w:lineRule="auto"/>
        <w:rPr>
          <w:del w:id="466" w:author="Thar Adale" w:date="2020-07-16T19:53:00Z"/>
          <w:b/>
        </w:rPr>
      </w:pPr>
      <w:del w:id="467" w:author="Thar Adale" w:date="2020-07-16T19:53:00Z">
        <w:r w:rsidRPr="00237906" w:rsidDel="00343D9B">
          <w:delText>Patient age</w:delText>
        </w:r>
      </w:del>
    </w:p>
    <w:p w14:paraId="15C6712C" w14:textId="4C5F1F34" w:rsidR="009E2D7E" w:rsidRPr="00237906" w:rsidDel="00343D9B" w:rsidRDefault="009E2D7E" w:rsidP="009E2D7E">
      <w:pPr>
        <w:spacing w:line="480" w:lineRule="auto"/>
        <w:rPr>
          <w:del w:id="468" w:author="Thar Adale" w:date="2020-07-16T19:53:00Z"/>
          <w:b/>
        </w:rPr>
      </w:pPr>
      <w:del w:id="469" w:author="Thar Adale" w:date="2020-07-16T19:53:00Z">
        <w:r w:rsidRPr="00237906" w:rsidDel="00343D9B">
          <w:delText>Patient gender</w:delText>
        </w:r>
      </w:del>
    </w:p>
    <w:p w14:paraId="78F05FCD" w14:textId="52B28CB1" w:rsidR="009E2D7E" w:rsidRPr="00237906" w:rsidDel="00343D9B" w:rsidRDefault="009E2D7E" w:rsidP="009E2D7E">
      <w:pPr>
        <w:spacing w:line="480" w:lineRule="auto"/>
        <w:rPr>
          <w:del w:id="470" w:author="Thar Adale" w:date="2020-07-16T19:53:00Z"/>
          <w:b/>
        </w:rPr>
      </w:pPr>
      <w:del w:id="471" w:author="Thar Adale" w:date="2020-07-16T19:53:00Z">
        <w:r w:rsidRPr="00237906" w:rsidDel="00343D9B">
          <w:delText>Seven characters required (PCS)</w:delText>
        </w:r>
      </w:del>
    </w:p>
    <w:p w14:paraId="38982BDE" w14:textId="06486A71" w:rsidR="009E2D7E" w:rsidRPr="00237906" w:rsidDel="00343D9B" w:rsidRDefault="009E2D7E" w:rsidP="009E2D7E">
      <w:pPr>
        <w:spacing w:line="480" w:lineRule="auto"/>
        <w:rPr>
          <w:del w:id="472" w:author="Thar Adale" w:date="2020-07-16T19:53:00Z"/>
          <w:b/>
        </w:rPr>
      </w:pPr>
      <w:del w:id="473" w:author="Thar Adale" w:date="2020-07-16T19:53:00Z">
        <w:r w:rsidRPr="00237906" w:rsidDel="00343D9B">
          <w:delText>Unacceptable principal diagnosis</w:delText>
        </w:r>
      </w:del>
    </w:p>
    <w:p w14:paraId="40D7A8CF" w14:textId="54DD6E6C" w:rsidR="009E2D7E" w:rsidRPr="00237906" w:rsidDel="00343D9B" w:rsidRDefault="009E2D7E" w:rsidP="009E2D7E">
      <w:pPr>
        <w:spacing w:line="480" w:lineRule="auto"/>
        <w:rPr>
          <w:del w:id="474" w:author="Thar Adale" w:date="2020-07-16T19:53:00Z"/>
          <w:b/>
        </w:rPr>
      </w:pPr>
      <w:del w:id="475" w:author="Thar Adale" w:date="2020-07-16T19:53:00Z">
        <w:r w:rsidRPr="00237906" w:rsidDel="00343D9B">
          <w:delText>Use additional code</w:delText>
        </w:r>
      </w:del>
    </w:p>
    <w:p w14:paraId="2C73D9C7" w14:textId="742B34BE" w:rsidR="009E2D7E" w:rsidRPr="00237906" w:rsidDel="00343D9B" w:rsidRDefault="009E2D7E" w:rsidP="009E2D7E">
      <w:pPr>
        <w:spacing w:line="480" w:lineRule="auto"/>
        <w:rPr>
          <w:del w:id="476" w:author="Thar Adale" w:date="2020-07-16T19:53:00Z"/>
          <w:b/>
        </w:rPr>
      </w:pPr>
      <w:del w:id="477" w:author="Thar Adale" w:date="2020-07-16T19:53:00Z">
        <w:r w:rsidRPr="00237906" w:rsidDel="00343D9B">
          <w:delText>Use additional digit(s)</w:delText>
        </w:r>
      </w:del>
    </w:p>
    <w:p w14:paraId="73767331" w14:textId="5BC9A585" w:rsidR="009E2D7E" w:rsidRPr="00237906" w:rsidDel="00343D9B" w:rsidRDefault="009E2D7E" w:rsidP="009E2D7E">
      <w:pPr>
        <w:spacing w:line="480" w:lineRule="auto"/>
        <w:rPr>
          <w:del w:id="478" w:author="Thar Adale" w:date="2020-07-16T19:53:00Z"/>
          <w:b/>
        </w:rPr>
      </w:pPr>
      <w:del w:id="479" w:author="Thar Adale" w:date="2020-07-16T19:53:00Z">
        <w:r w:rsidRPr="00237906" w:rsidDel="00343D9B">
          <w:delText>2.</w:delText>
        </w:r>
        <w:r w:rsidRPr="00237906" w:rsidDel="00343D9B">
          <w:tab/>
          <w:delText>Student answers will vary but should include the concept that coders need to understand what information they must give the software in order for it to provide accurate feedback. An untrained user can make coding errors with an encoder, just as they would using the physical manuals.</w:delText>
        </w:r>
      </w:del>
    </w:p>
    <w:p w14:paraId="222E1F15" w14:textId="62137F91" w:rsidR="009E2D7E" w:rsidRPr="00237906" w:rsidDel="00343D9B" w:rsidRDefault="009E2D7E" w:rsidP="009E2D7E">
      <w:pPr>
        <w:spacing w:line="480" w:lineRule="auto"/>
        <w:rPr>
          <w:del w:id="480" w:author="Thar Adale" w:date="2020-07-16T19:53:00Z"/>
          <w:b/>
        </w:rPr>
      </w:pPr>
      <w:del w:id="481" w:author="Thar Adale" w:date="2020-07-16T19:53:00Z">
        <w:r w:rsidRPr="00237906" w:rsidDel="00343D9B">
          <w:delText>3.</w:delText>
        </w:r>
        <w:r w:rsidRPr="00237906" w:rsidDel="00343D9B">
          <w:tab/>
          <w:delText xml:space="preserve">Student answers will vary but should resemble the following examples: </w:delText>
        </w:r>
      </w:del>
    </w:p>
    <w:p w14:paraId="5E6B1AE7" w14:textId="43EA4463" w:rsidR="009E2D7E" w:rsidRPr="00237906" w:rsidDel="00343D9B" w:rsidRDefault="009E2D7E" w:rsidP="009E2D7E">
      <w:pPr>
        <w:spacing w:line="480" w:lineRule="auto"/>
        <w:rPr>
          <w:del w:id="482" w:author="Thar Adale" w:date="2020-07-16T19:53:00Z"/>
          <w:b/>
        </w:rPr>
      </w:pPr>
      <w:del w:id="483" w:author="Thar Adale" w:date="2020-07-16T19:53:00Z">
        <w:r w:rsidRPr="00237906" w:rsidDel="00343D9B">
          <w:delText xml:space="preserve">A physician can view medications prescribed by other providers to avoid duplication or medication interactions. </w:delText>
        </w:r>
      </w:del>
    </w:p>
    <w:p w14:paraId="4DF40B8D" w14:textId="7B7B0A18" w:rsidR="009E2D7E" w:rsidRPr="00237906" w:rsidDel="00343D9B" w:rsidRDefault="009E2D7E" w:rsidP="009E2D7E">
      <w:pPr>
        <w:spacing w:line="480" w:lineRule="auto"/>
        <w:rPr>
          <w:del w:id="484" w:author="Thar Adale" w:date="2020-07-16T19:53:00Z"/>
          <w:b/>
        </w:rPr>
      </w:pPr>
      <w:del w:id="485" w:author="Thar Adale" w:date="2020-07-16T19:53:00Z">
        <w:r w:rsidRPr="00237906" w:rsidDel="00343D9B">
          <w:delText xml:space="preserve">An emergency department can access a patient’s medical history to more quickly identify a problem. </w:delText>
        </w:r>
      </w:del>
    </w:p>
    <w:p w14:paraId="266BEED3" w14:textId="28792DD3" w:rsidR="009E2D7E" w:rsidRPr="00237906" w:rsidDel="00343D9B" w:rsidRDefault="009E2D7E" w:rsidP="009E2D7E">
      <w:pPr>
        <w:spacing w:line="480" w:lineRule="auto"/>
        <w:rPr>
          <w:del w:id="486" w:author="Thar Adale" w:date="2020-07-16T19:53:00Z"/>
          <w:b/>
        </w:rPr>
      </w:pPr>
      <w:del w:id="487" w:author="Thar Adale" w:date="2020-07-16T19:53:00Z">
        <w:r w:rsidRPr="00237906" w:rsidDel="00343D9B">
          <w:delText>A provider can access imaging studies that may help explain the progression of a patient’s condition.</w:delText>
        </w:r>
      </w:del>
    </w:p>
    <w:p w14:paraId="15B5DCE3" w14:textId="3BCA110A" w:rsidR="009E2D7E" w:rsidRPr="00237906" w:rsidDel="00343D9B" w:rsidRDefault="009E2D7E" w:rsidP="009E2D7E">
      <w:pPr>
        <w:spacing w:line="480" w:lineRule="auto"/>
        <w:rPr>
          <w:del w:id="488" w:author="Thar Adale" w:date="2020-07-16T19:53:00Z"/>
          <w:b/>
        </w:rPr>
      </w:pPr>
      <w:del w:id="489" w:author="Thar Adale" w:date="2020-07-16T19:53:00Z">
        <w:r w:rsidRPr="00237906" w:rsidDel="00343D9B">
          <w:delText>4.</w:delText>
        </w:r>
        <w:r w:rsidRPr="00237906" w:rsidDel="00343D9B">
          <w:tab/>
        </w:r>
        <w:r w:rsidR="0087284C" w:rsidDel="00343D9B">
          <w:delText>An encoder</w:delText>
        </w:r>
        <w:r w:rsidRPr="00237906" w:rsidDel="00343D9B">
          <w:delText xml:space="preserve"> require</w:delText>
        </w:r>
        <w:r w:rsidR="0087284C" w:rsidDel="00343D9B">
          <w:delText>s</w:delText>
        </w:r>
        <w:r w:rsidRPr="00237906" w:rsidDel="00343D9B">
          <w:delText xml:space="preserve"> people to conduct an electronic search for each individual code to be assigned, whereas CAC automatically generates codes based on documentation.</w:delText>
        </w:r>
      </w:del>
    </w:p>
    <w:p w14:paraId="7CE7A7D5" w14:textId="7328BCB0" w:rsidR="009E2D7E" w:rsidDel="00343D9B" w:rsidRDefault="009E2D7E" w:rsidP="009E2D7E">
      <w:pPr>
        <w:spacing w:line="480" w:lineRule="auto"/>
        <w:contextualSpacing/>
        <w:rPr>
          <w:del w:id="490" w:author="Thar Adale" w:date="2020-07-16T19:53:00Z"/>
        </w:rPr>
      </w:pPr>
      <w:del w:id="491" w:author="Thar Adale" w:date="2020-07-16T19:53:00Z">
        <w:r w:rsidRPr="00237906" w:rsidDel="00343D9B">
          <w:delText>5.</w:delText>
        </w:r>
        <w:r w:rsidRPr="00237906" w:rsidDel="00343D9B">
          <w:tab/>
          <w:delText>Student answers will vary but should include the concept that technology elevates coders’ professionalism and enables them to focus on tasks requiring judgment and critical thinking, while computers assist them with the repetitive tasks.</w:delText>
        </w:r>
      </w:del>
    </w:p>
    <w:p w14:paraId="5E1E9F7F" w14:textId="11C999DE" w:rsidR="008354F4" w:rsidRPr="00E1633A" w:rsidDel="00343D9B" w:rsidRDefault="008354F4" w:rsidP="00FA796D">
      <w:pPr>
        <w:keepNext/>
        <w:keepLines/>
        <w:spacing w:line="480" w:lineRule="auto"/>
        <w:outlineLvl w:val="1"/>
        <w:rPr>
          <w:del w:id="492" w:author="Thar Adale" w:date="2020-07-16T19:53:00Z"/>
          <w:b/>
          <w:bCs/>
          <w:szCs w:val="26"/>
        </w:rPr>
      </w:pPr>
      <w:del w:id="493" w:author="Thar Adale" w:date="2020-07-16T19:53:00Z">
        <w:r w:rsidRPr="00E1633A" w:rsidDel="00343D9B">
          <w:rPr>
            <w:b/>
            <w:bCs/>
            <w:szCs w:val="26"/>
          </w:rPr>
          <w:delText>CONCEPT QUIZ</w:delText>
        </w:r>
      </w:del>
    </w:p>
    <w:p w14:paraId="57D9B48F" w14:textId="413D5D06" w:rsidR="008354F4" w:rsidRPr="00E1633A" w:rsidDel="00343D9B" w:rsidRDefault="008354F4" w:rsidP="00FA796D">
      <w:pPr>
        <w:keepNext/>
        <w:keepLines/>
        <w:spacing w:line="480" w:lineRule="auto"/>
        <w:outlineLvl w:val="1"/>
        <w:rPr>
          <w:del w:id="494" w:author="Thar Adale" w:date="2020-07-16T19:53:00Z"/>
          <w:b/>
          <w:bCs/>
          <w:szCs w:val="26"/>
        </w:rPr>
      </w:pPr>
      <w:del w:id="495" w:author="Thar Adale" w:date="2020-07-16T19:53:00Z">
        <w:r w:rsidRPr="00E1633A" w:rsidDel="00343D9B">
          <w:rPr>
            <w:b/>
            <w:bCs/>
            <w:szCs w:val="26"/>
          </w:rPr>
          <w:delText xml:space="preserve"> Completion</w:delText>
        </w:r>
      </w:del>
    </w:p>
    <w:p w14:paraId="55F0C197" w14:textId="60F6726C" w:rsidR="008354F4" w:rsidDel="00343D9B" w:rsidRDefault="008354F4" w:rsidP="00685103">
      <w:pPr>
        <w:spacing w:line="480" w:lineRule="auto"/>
        <w:contextualSpacing/>
        <w:rPr>
          <w:del w:id="496" w:author="Thar Adale" w:date="2020-07-16T19:53:00Z"/>
        </w:rPr>
      </w:pPr>
      <w:del w:id="497" w:author="Thar Adale" w:date="2020-07-16T19:53:00Z">
        <w:r w:rsidDel="00343D9B">
          <w:delText>1.  Part A</w:delText>
        </w:r>
      </w:del>
    </w:p>
    <w:p w14:paraId="103FB06D" w14:textId="66B524E6" w:rsidR="008354F4" w:rsidDel="00343D9B" w:rsidRDefault="008354F4" w:rsidP="00685103">
      <w:pPr>
        <w:spacing w:line="480" w:lineRule="auto"/>
        <w:contextualSpacing/>
        <w:rPr>
          <w:del w:id="498" w:author="Thar Adale" w:date="2020-07-16T19:53:00Z"/>
        </w:rPr>
      </w:pPr>
      <w:del w:id="499" w:author="Thar Adale" w:date="2020-07-16T19:53:00Z">
        <w:r w:rsidDel="00343D9B">
          <w:delText>2.  Medigap</w:delText>
        </w:r>
      </w:del>
    </w:p>
    <w:p w14:paraId="765FEEA8" w14:textId="3FC606D8" w:rsidR="008354F4" w:rsidDel="00343D9B" w:rsidRDefault="008354F4" w:rsidP="00685103">
      <w:pPr>
        <w:spacing w:line="480" w:lineRule="auto"/>
        <w:contextualSpacing/>
        <w:rPr>
          <w:del w:id="500" w:author="Thar Adale" w:date="2020-07-16T19:53:00Z"/>
        </w:rPr>
      </w:pPr>
      <w:del w:id="501" w:author="Thar Adale" w:date="2020-07-16T19:53:00Z">
        <w:r w:rsidDel="00343D9B">
          <w:delText>3.  TC (Tricare)</w:delText>
        </w:r>
      </w:del>
    </w:p>
    <w:p w14:paraId="5953918D" w14:textId="6DA80E6C" w:rsidR="008354F4" w:rsidDel="00343D9B" w:rsidRDefault="008354F4" w:rsidP="00685103">
      <w:pPr>
        <w:spacing w:line="480" w:lineRule="auto"/>
        <w:contextualSpacing/>
        <w:rPr>
          <w:del w:id="502" w:author="Thar Adale" w:date="2020-07-16T19:53:00Z"/>
        </w:rPr>
      </w:pPr>
      <w:del w:id="503" w:author="Thar Adale" w:date="2020-07-16T19:53:00Z">
        <w:r w:rsidDel="00343D9B">
          <w:delText>4.  Family history</w:delText>
        </w:r>
      </w:del>
    </w:p>
    <w:p w14:paraId="7603A510" w14:textId="5529036E" w:rsidR="008354F4" w:rsidDel="00343D9B" w:rsidRDefault="008354F4" w:rsidP="00685103">
      <w:pPr>
        <w:spacing w:line="480" w:lineRule="auto"/>
        <w:contextualSpacing/>
        <w:rPr>
          <w:del w:id="504" w:author="Thar Adale" w:date="2020-07-16T19:53:00Z"/>
        </w:rPr>
      </w:pPr>
      <w:del w:id="505" w:author="Thar Adale" w:date="2020-07-16T19:53:00Z">
        <w:r w:rsidDel="00343D9B">
          <w:delText xml:space="preserve">5.  </w:delText>
        </w:r>
        <w:r w:rsidR="00491FE0" w:rsidDel="00343D9B">
          <w:delText>DRG</w:delText>
        </w:r>
      </w:del>
    </w:p>
    <w:p w14:paraId="04E044A9" w14:textId="3359E96F" w:rsidR="008354F4" w:rsidDel="00343D9B" w:rsidRDefault="008354F4" w:rsidP="00685103">
      <w:pPr>
        <w:spacing w:line="480" w:lineRule="auto"/>
        <w:contextualSpacing/>
        <w:rPr>
          <w:del w:id="506" w:author="Thar Adale" w:date="2020-07-16T19:53:00Z"/>
        </w:rPr>
      </w:pPr>
      <w:del w:id="507" w:author="Thar Adale" w:date="2020-07-16T19:53:00Z">
        <w:r w:rsidDel="00343D9B">
          <w:delText>6. RA</w:delText>
        </w:r>
      </w:del>
    </w:p>
    <w:p w14:paraId="2AB6C5F6" w14:textId="5F9D109E" w:rsidR="008354F4" w:rsidDel="00343D9B" w:rsidRDefault="008354F4" w:rsidP="00685103">
      <w:pPr>
        <w:spacing w:line="480" w:lineRule="auto"/>
        <w:contextualSpacing/>
        <w:rPr>
          <w:del w:id="508" w:author="Thar Adale" w:date="2020-07-16T19:53:00Z"/>
        </w:rPr>
      </w:pPr>
      <w:del w:id="509" w:author="Thar Adale" w:date="2020-07-16T19:53:00Z">
        <w:r w:rsidDel="00343D9B">
          <w:delText>7.  Fraud</w:delText>
        </w:r>
      </w:del>
    </w:p>
    <w:p w14:paraId="40D53B8B" w14:textId="5BFC4005" w:rsidR="008354F4" w:rsidDel="00343D9B" w:rsidRDefault="008354F4" w:rsidP="00685103">
      <w:pPr>
        <w:spacing w:line="480" w:lineRule="auto"/>
        <w:contextualSpacing/>
        <w:rPr>
          <w:del w:id="510" w:author="Thar Adale" w:date="2020-07-16T19:53:00Z"/>
        </w:rPr>
      </w:pPr>
      <w:del w:id="511" w:author="Thar Adale" w:date="2020-07-16T19:53:00Z">
        <w:r w:rsidDel="00343D9B">
          <w:delText>8.  Abuse</w:delText>
        </w:r>
      </w:del>
    </w:p>
    <w:p w14:paraId="4F5A20C8" w14:textId="283D5227" w:rsidR="008354F4" w:rsidDel="00343D9B" w:rsidRDefault="008354F4" w:rsidP="00685103">
      <w:pPr>
        <w:spacing w:line="480" w:lineRule="auto"/>
        <w:contextualSpacing/>
        <w:rPr>
          <w:del w:id="512" w:author="Thar Adale" w:date="2020-07-16T19:53:00Z"/>
        </w:rPr>
      </w:pPr>
      <w:del w:id="513" w:author="Thar Adale" w:date="2020-07-16T19:53:00Z">
        <w:r w:rsidDel="00343D9B">
          <w:delText>9.  OIG</w:delText>
        </w:r>
      </w:del>
    </w:p>
    <w:p w14:paraId="4FA877F7" w14:textId="413E3E0E" w:rsidR="008354F4" w:rsidDel="00343D9B" w:rsidRDefault="008354F4" w:rsidP="00685103">
      <w:pPr>
        <w:spacing w:line="480" w:lineRule="auto"/>
        <w:contextualSpacing/>
        <w:rPr>
          <w:del w:id="514" w:author="Thar Adale" w:date="2020-07-16T19:53:00Z"/>
        </w:rPr>
      </w:pPr>
      <w:del w:id="515" w:author="Thar Adale" w:date="2020-07-16T19:53:00Z">
        <w:r w:rsidDel="00343D9B">
          <w:delText>10.  compliance</w:delText>
        </w:r>
      </w:del>
    </w:p>
    <w:p w14:paraId="0D0F1A5F" w14:textId="190098D2" w:rsidR="008354F4" w:rsidRPr="00E1633A" w:rsidDel="00343D9B" w:rsidRDefault="008354F4" w:rsidP="00FA796D">
      <w:pPr>
        <w:keepNext/>
        <w:keepLines/>
        <w:spacing w:line="480" w:lineRule="auto"/>
        <w:outlineLvl w:val="1"/>
        <w:rPr>
          <w:del w:id="516" w:author="Thar Adale" w:date="2020-07-16T19:53:00Z"/>
          <w:b/>
          <w:bCs/>
          <w:szCs w:val="26"/>
        </w:rPr>
      </w:pPr>
      <w:del w:id="517" w:author="Thar Adale" w:date="2020-07-16T19:53:00Z">
        <w:r w:rsidRPr="00E1633A" w:rsidDel="00343D9B">
          <w:rPr>
            <w:b/>
            <w:bCs/>
            <w:szCs w:val="26"/>
          </w:rPr>
          <w:delText>Multiple Choice</w:delText>
        </w:r>
      </w:del>
    </w:p>
    <w:p w14:paraId="1773679C" w14:textId="05A58115" w:rsidR="008354F4" w:rsidDel="00343D9B" w:rsidRDefault="008354F4" w:rsidP="00685103">
      <w:pPr>
        <w:spacing w:line="480" w:lineRule="auto"/>
        <w:contextualSpacing/>
        <w:rPr>
          <w:del w:id="518" w:author="Thar Adale" w:date="2020-07-16T19:53:00Z"/>
        </w:rPr>
      </w:pPr>
      <w:del w:id="519" w:author="Thar Adale" w:date="2020-07-16T19:53:00Z">
        <w:r w:rsidDel="00343D9B">
          <w:delText>1.  A</w:delText>
        </w:r>
      </w:del>
    </w:p>
    <w:p w14:paraId="415A8EE2" w14:textId="26D94B43" w:rsidR="008354F4" w:rsidDel="00343D9B" w:rsidRDefault="008354F4" w:rsidP="00685103">
      <w:pPr>
        <w:spacing w:line="480" w:lineRule="auto"/>
        <w:contextualSpacing/>
        <w:rPr>
          <w:del w:id="520" w:author="Thar Adale" w:date="2020-07-16T19:53:00Z"/>
        </w:rPr>
      </w:pPr>
      <w:del w:id="521" w:author="Thar Adale" w:date="2020-07-16T19:53:00Z">
        <w:r w:rsidDel="00343D9B">
          <w:delText>2.  B</w:delText>
        </w:r>
      </w:del>
    </w:p>
    <w:p w14:paraId="4A284B51" w14:textId="3501A964" w:rsidR="008354F4" w:rsidDel="00343D9B" w:rsidRDefault="008354F4" w:rsidP="00685103">
      <w:pPr>
        <w:spacing w:line="480" w:lineRule="auto"/>
        <w:contextualSpacing/>
        <w:rPr>
          <w:del w:id="522" w:author="Thar Adale" w:date="2020-07-16T19:53:00Z"/>
        </w:rPr>
      </w:pPr>
      <w:del w:id="523" w:author="Thar Adale" w:date="2020-07-16T19:53:00Z">
        <w:r w:rsidDel="00343D9B">
          <w:delText>3.  D</w:delText>
        </w:r>
      </w:del>
    </w:p>
    <w:p w14:paraId="06DE4CC1" w14:textId="04153D29" w:rsidR="008354F4" w:rsidDel="00343D9B" w:rsidRDefault="008354F4" w:rsidP="00685103">
      <w:pPr>
        <w:spacing w:line="480" w:lineRule="auto"/>
        <w:contextualSpacing/>
        <w:rPr>
          <w:del w:id="524" w:author="Thar Adale" w:date="2020-07-16T19:53:00Z"/>
        </w:rPr>
      </w:pPr>
      <w:del w:id="525" w:author="Thar Adale" w:date="2020-07-16T19:53:00Z">
        <w:r w:rsidDel="00343D9B">
          <w:delText>4.  A</w:delText>
        </w:r>
      </w:del>
    </w:p>
    <w:p w14:paraId="193331ED" w14:textId="53F83ECF" w:rsidR="008354F4" w:rsidDel="00343D9B" w:rsidRDefault="008354F4" w:rsidP="00685103">
      <w:pPr>
        <w:spacing w:line="480" w:lineRule="auto"/>
        <w:contextualSpacing/>
        <w:rPr>
          <w:del w:id="526" w:author="Thar Adale" w:date="2020-07-16T19:53:00Z"/>
        </w:rPr>
      </w:pPr>
      <w:del w:id="527" w:author="Thar Adale" w:date="2020-07-16T19:53:00Z">
        <w:r w:rsidDel="00343D9B">
          <w:delText xml:space="preserve">5.  </w:delText>
        </w:r>
        <w:r w:rsidR="00F11474" w:rsidDel="00343D9B">
          <w:delText>A</w:delText>
        </w:r>
      </w:del>
    </w:p>
    <w:p w14:paraId="5C0F1235" w14:textId="715FB278" w:rsidR="008354F4" w:rsidDel="00343D9B" w:rsidRDefault="008354F4" w:rsidP="00685103">
      <w:pPr>
        <w:spacing w:line="480" w:lineRule="auto"/>
        <w:contextualSpacing/>
        <w:rPr>
          <w:del w:id="528" w:author="Thar Adale" w:date="2020-07-16T19:53:00Z"/>
        </w:rPr>
      </w:pPr>
      <w:del w:id="529" w:author="Thar Adale" w:date="2020-07-16T19:53:00Z">
        <w:r w:rsidDel="00343D9B">
          <w:delText>6.  C</w:delText>
        </w:r>
      </w:del>
    </w:p>
    <w:p w14:paraId="493A7589" w14:textId="03E2BB66" w:rsidR="008354F4" w:rsidDel="00343D9B" w:rsidRDefault="008354F4" w:rsidP="00685103">
      <w:pPr>
        <w:spacing w:line="480" w:lineRule="auto"/>
        <w:contextualSpacing/>
        <w:rPr>
          <w:del w:id="530" w:author="Thar Adale" w:date="2020-07-16T19:53:00Z"/>
        </w:rPr>
      </w:pPr>
      <w:del w:id="531" w:author="Thar Adale" w:date="2020-07-16T19:53:00Z">
        <w:r w:rsidDel="00343D9B">
          <w:delText>7.  A</w:delText>
        </w:r>
      </w:del>
    </w:p>
    <w:p w14:paraId="62BBF364" w14:textId="12D5C5ED" w:rsidR="008354F4" w:rsidDel="00343D9B" w:rsidRDefault="008354F4" w:rsidP="00685103">
      <w:pPr>
        <w:spacing w:line="480" w:lineRule="auto"/>
        <w:contextualSpacing/>
        <w:rPr>
          <w:del w:id="532" w:author="Thar Adale" w:date="2020-07-16T19:53:00Z"/>
        </w:rPr>
      </w:pPr>
      <w:del w:id="533" w:author="Thar Adale" w:date="2020-07-16T19:53:00Z">
        <w:r w:rsidDel="00343D9B">
          <w:delText>8.  C</w:delText>
        </w:r>
      </w:del>
    </w:p>
    <w:p w14:paraId="5F752F60" w14:textId="3A788851" w:rsidR="008354F4" w:rsidDel="00343D9B" w:rsidRDefault="008354F4" w:rsidP="00685103">
      <w:pPr>
        <w:spacing w:line="480" w:lineRule="auto"/>
        <w:contextualSpacing/>
        <w:rPr>
          <w:del w:id="534" w:author="Thar Adale" w:date="2020-07-16T19:53:00Z"/>
        </w:rPr>
      </w:pPr>
      <w:del w:id="535" w:author="Thar Adale" w:date="2020-07-16T19:53:00Z">
        <w:r w:rsidDel="00343D9B">
          <w:delText>9. C</w:delText>
        </w:r>
      </w:del>
    </w:p>
    <w:p w14:paraId="2DA74CDE" w14:textId="05C9731F" w:rsidR="008354F4" w:rsidDel="00343D9B" w:rsidRDefault="008354F4" w:rsidP="00685103">
      <w:pPr>
        <w:spacing w:line="480" w:lineRule="auto"/>
        <w:contextualSpacing/>
        <w:rPr>
          <w:del w:id="536" w:author="Thar Adale" w:date="2020-07-16T19:53:00Z"/>
        </w:rPr>
      </w:pPr>
      <w:del w:id="537" w:author="Thar Adale" w:date="2020-07-16T19:53:00Z">
        <w:r w:rsidDel="00343D9B">
          <w:delText>10.  B</w:delText>
        </w:r>
      </w:del>
    </w:p>
    <w:p w14:paraId="063CB612" w14:textId="1C52170C" w:rsidR="008354F4" w:rsidRPr="00215F97" w:rsidDel="00343D9B" w:rsidRDefault="008354F4" w:rsidP="00215F97">
      <w:pPr>
        <w:spacing w:line="480" w:lineRule="auto"/>
        <w:contextualSpacing/>
        <w:rPr>
          <w:del w:id="538" w:author="Thar Adale" w:date="2020-07-16T19:53:00Z"/>
          <w:b/>
        </w:rPr>
      </w:pPr>
    </w:p>
    <w:p w14:paraId="622186B6" w14:textId="25D1D1D5" w:rsidR="00A975E0" w:rsidDel="00343D9B" w:rsidRDefault="00A975E0" w:rsidP="00A975E0">
      <w:pPr>
        <w:pStyle w:val="Heading1"/>
        <w:rPr>
          <w:del w:id="539" w:author="Thar Adale" w:date="2020-07-16T19:53:00Z"/>
        </w:rPr>
      </w:pPr>
      <w:del w:id="540" w:author="Thar Adale" w:date="2020-07-16T19:53:00Z">
        <w:r w:rsidRPr="00E162EA" w:rsidDel="00343D9B">
          <w:delText xml:space="preserve">CHAPTER </w:delText>
        </w:r>
        <w:r w:rsidR="00A24D42" w:rsidDel="00343D9B">
          <w:delText>3</w:delText>
        </w:r>
        <w:r w:rsidRPr="00E162EA" w:rsidDel="00343D9B">
          <w:delText xml:space="preserve">: </w:delText>
        </w:r>
        <w:r w:rsidRPr="00F04871" w:rsidDel="00343D9B">
          <w:delText>INTRODUCTION TO ICD-10-CM DIAGNOSIS CODING</w:delText>
        </w:r>
      </w:del>
    </w:p>
    <w:p w14:paraId="3B39DA78" w14:textId="24DDBFD5" w:rsidR="00A975E0" w:rsidRPr="00E1633A" w:rsidDel="00343D9B" w:rsidRDefault="00A975E0" w:rsidP="00FA796D">
      <w:pPr>
        <w:keepNext/>
        <w:keepLines/>
        <w:spacing w:line="480" w:lineRule="auto"/>
        <w:outlineLvl w:val="1"/>
        <w:rPr>
          <w:del w:id="541" w:author="Thar Adale" w:date="2020-07-16T19:53:00Z"/>
          <w:b/>
          <w:bCs/>
          <w:szCs w:val="26"/>
        </w:rPr>
      </w:pPr>
      <w:del w:id="542" w:author="Thar Adale" w:date="2020-07-16T19:53:00Z">
        <w:r w:rsidRPr="00E1633A" w:rsidDel="00343D9B">
          <w:rPr>
            <w:b/>
            <w:bCs/>
            <w:szCs w:val="26"/>
          </w:rPr>
          <w:delText>CODING PRACTICE</w:delText>
        </w:r>
      </w:del>
    </w:p>
    <w:p w14:paraId="357F0C14" w14:textId="32B71D12" w:rsidR="00A975E0" w:rsidRPr="00592A2E" w:rsidDel="00343D9B" w:rsidRDefault="00A975E0" w:rsidP="00685103">
      <w:pPr>
        <w:keepNext/>
        <w:keepLines/>
        <w:spacing w:line="480" w:lineRule="auto"/>
        <w:outlineLvl w:val="1"/>
        <w:rPr>
          <w:del w:id="543" w:author="Thar Adale" w:date="2020-07-16T19:53:00Z"/>
          <w:b/>
          <w:bCs/>
          <w:szCs w:val="26"/>
        </w:rPr>
      </w:pPr>
      <w:del w:id="544" w:author="Thar Adale" w:date="2020-07-16T19:53:00Z">
        <w:r w:rsidRPr="00592A2E" w:rsidDel="00343D9B">
          <w:rPr>
            <w:b/>
            <w:bCs/>
            <w:szCs w:val="26"/>
          </w:rPr>
          <w:delText xml:space="preserve">Exercise </w:delText>
        </w:r>
        <w:r w:rsidR="00A24D42" w:rsidDel="00343D9B">
          <w:rPr>
            <w:b/>
            <w:bCs/>
            <w:szCs w:val="26"/>
          </w:rPr>
          <w:delText>3</w:delText>
        </w:r>
        <w:r w:rsidRPr="00592A2E" w:rsidDel="00343D9B">
          <w:rPr>
            <w:b/>
            <w:bCs/>
            <w:szCs w:val="26"/>
          </w:rPr>
          <w:delText>.1</w:delText>
        </w:r>
        <w:r w:rsidDel="00343D9B">
          <w:rPr>
            <w:b/>
            <w:bCs/>
            <w:szCs w:val="26"/>
          </w:rPr>
          <w:delText xml:space="preserve"> </w:delText>
        </w:r>
        <w:r w:rsidRPr="00592A2E" w:rsidDel="00343D9B">
          <w:rPr>
            <w:b/>
            <w:bCs/>
            <w:szCs w:val="26"/>
          </w:rPr>
          <w:delText>Organization of</w:delText>
        </w:r>
        <w:r w:rsidDel="00343D9B">
          <w:rPr>
            <w:b/>
            <w:bCs/>
            <w:szCs w:val="26"/>
          </w:rPr>
          <w:delText xml:space="preserve"> </w:delText>
        </w:r>
        <w:r w:rsidRPr="00592A2E" w:rsidDel="00343D9B">
          <w:rPr>
            <w:b/>
            <w:bCs/>
            <w:szCs w:val="26"/>
          </w:rPr>
          <w:delText>ICD-10-CM</w:delText>
        </w:r>
      </w:del>
    </w:p>
    <w:p w14:paraId="65FF36FA" w14:textId="6128A4E5" w:rsidR="00A975E0" w:rsidRPr="00592A2E" w:rsidDel="00343D9B" w:rsidRDefault="00A975E0" w:rsidP="00685103">
      <w:pPr>
        <w:spacing w:line="480" w:lineRule="auto"/>
        <w:ind w:left="720" w:hanging="360"/>
        <w:rPr>
          <w:del w:id="545" w:author="Thar Adale" w:date="2020-07-16T19:53:00Z"/>
        </w:rPr>
      </w:pPr>
      <w:del w:id="546" w:author="Thar Adale" w:date="2020-07-16T19:53:00Z">
        <w:r w:rsidRPr="00592A2E" w:rsidDel="00343D9B">
          <w:delText>1.</w:delText>
        </w:r>
        <w:r w:rsidRPr="00592A2E" w:rsidDel="00343D9B">
          <w:tab/>
          <w:delText>category</w:delText>
        </w:r>
      </w:del>
    </w:p>
    <w:p w14:paraId="0AECFB40" w14:textId="26830E8C" w:rsidR="00A975E0" w:rsidRPr="00592A2E" w:rsidDel="00343D9B" w:rsidRDefault="00A975E0" w:rsidP="00685103">
      <w:pPr>
        <w:spacing w:line="480" w:lineRule="auto"/>
        <w:ind w:left="720" w:hanging="360"/>
        <w:rPr>
          <w:del w:id="547" w:author="Thar Adale" w:date="2020-07-16T19:53:00Z"/>
        </w:rPr>
      </w:pPr>
      <w:del w:id="548" w:author="Thar Adale" w:date="2020-07-16T19:53:00Z">
        <w:r w:rsidRPr="00592A2E" w:rsidDel="00343D9B">
          <w:delText>2.</w:delText>
        </w:r>
        <w:r w:rsidRPr="00592A2E" w:rsidDel="00343D9B">
          <w:tab/>
          <w:delText>code</w:delText>
        </w:r>
      </w:del>
    </w:p>
    <w:p w14:paraId="406F8557" w14:textId="69F2400B" w:rsidR="00A975E0" w:rsidRPr="00592A2E" w:rsidDel="00343D9B" w:rsidRDefault="00A975E0" w:rsidP="00685103">
      <w:pPr>
        <w:spacing w:line="480" w:lineRule="auto"/>
        <w:ind w:left="720" w:hanging="360"/>
        <w:rPr>
          <w:del w:id="549" w:author="Thar Adale" w:date="2020-07-16T19:53:00Z"/>
        </w:rPr>
      </w:pPr>
      <w:del w:id="550" w:author="Thar Adale" w:date="2020-07-16T19:53:00Z">
        <w:r w:rsidRPr="00592A2E" w:rsidDel="00343D9B">
          <w:delText>3.</w:delText>
        </w:r>
        <w:r w:rsidRPr="00592A2E" w:rsidDel="00343D9B">
          <w:tab/>
          <w:delText>block</w:delText>
        </w:r>
      </w:del>
    </w:p>
    <w:p w14:paraId="115B3233" w14:textId="3B1B05FA" w:rsidR="00A975E0" w:rsidRPr="00592A2E" w:rsidDel="00343D9B" w:rsidRDefault="00A975E0" w:rsidP="00685103">
      <w:pPr>
        <w:spacing w:line="480" w:lineRule="auto"/>
        <w:ind w:left="720" w:hanging="360"/>
        <w:rPr>
          <w:del w:id="551" w:author="Thar Adale" w:date="2020-07-16T19:53:00Z"/>
        </w:rPr>
      </w:pPr>
      <w:del w:id="552" w:author="Thar Adale" w:date="2020-07-16T19:53:00Z">
        <w:r w:rsidRPr="00592A2E" w:rsidDel="00343D9B">
          <w:delText>4.</w:delText>
        </w:r>
        <w:r w:rsidRPr="00592A2E" w:rsidDel="00343D9B">
          <w:tab/>
        </w:r>
        <w:r w:rsidDel="00343D9B">
          <w:delText>code (Entries that require a seventh character are referred to as codes, not subcategories, even though they are not complete without the seventh character.</w:delText>
        </w:r>
        <w:r w:rsidR="0087516A" w:rsidDel="00343D9B">
          <w:delText xml:space="preserve"> Entries that require a fourth, fifth, or sixth character are called subcategories.</w:delText>
        </w:r>
        <w:r w:rsidDel="00343D9B">
          <w:delText>)</w:delText>
        </w:r>
      </w:del>
    </w:p>
    <w:p w14:paraId="72A18EF7" w14:textId="0B7FB333" w:rsidR="00A975E0" w:rsidRPr="00592A2E" w:rsidDel="00343D9B" w:rsidRDefault="00A975E0" w:rsidP="00685103">
      <w:pPr>
        <w:spacing w:line="480" w:lineRule="auto"/>
        <w:ind w:left="720" w:hanging="360"/>
        <w:rPr>
          <w:del w:id="553" w:author="Thar Adale" w:date="2020-07-16T19:53:00Z"/>
        </w:rPr>
      </w:pPr>
      <w:del w:id="554" w:author="Thar Adale" w:date="2020-07-16T19:53:00Z">
        <w:r w:rsidRPr="00592A2E" w:rsidDel="00343D9B">
          <w:delText>5.</w:delText>
        </w:r>
        <w:r w:rsidRPr="00592A2E" w:rsidDel="00343D9B">
          <w:tab/>
          <w:delText>code</w:delText>
        </w:r>
      </w:del>
    </w:p>
    <w:p w14:paraId="3AF67BAA" w14:textId="4FD1F338" w:rsidR="00A975E0" w:rsidRPr="00592A2E" w:rsidDel="00343D9B" w:rsidRDefault="00A975E0" w:rsidP="00685103">
      <w:pPr>
        <w:spacing w:line="480" w:lineRule="auto"/>
        <w:ind w:left="720" w:hanging="360"/>
        <w:rPr>
          <w:del w:id="555" w:author="Thar Adale" w:date="2020-07-16T19:53:00Z"/>
        </w:rPr>
      </w:pPr>
      <w:del w:id="556" w:author="Thar Adale" w:date="2020-07-16T19:53:00Z">
        <w:r w:rsidRPr="00592A2E" w:rsidDel="00343D9B">
          <w:delText>6.</w:delText>
        </w:r>
        <w:r w:rsidRPr="00592A2E" w:rsidDel="00343D9B">
          <w:tab/>
          <w:delText xml:space="preserve">subcategory </w:delText>
        </w:r>
      </w:del>
    </w:p>
    <w:p w14:paraId="1CF2EBD2" w14:textId="12AE48B5" w:rsidR="00A975E0" w:rsidRPr="00592A2E" w:rsidDel="00343D9B" w:rsidRDefault="00A975E0" w:rsidP="00685103">
      <w:pPr>
        <w:spacing w:line="480" w:lineRule="auto"/>
        <w:ind w:left="720" w:hanging="360"/>
        <w:rPr>
          <w:del w:id="557" w:author="Thar Adale" w:date="2020-07-16T19:53:00Z"/>
        </w:rPr>
      </w:pPr>
      <w:del w:id="558" w:author="Thar Adale" w:date="2020-07-16T19:53:00Z">
        <w:r w:rsidRPr="00592A2E" w:rsidDel="00343D9B">
          <w:delText>7.</w:delText>
        </w:r>
        <w:r w:rsidRPr="00592A2E" w:rsidDel="00343D9B">
          <w:tab/>
          <w:delText>category</w:delText>
        </w:r>
      </w:del>
    </w:p>
    <w:p w14:paraId="2E4DA092" w14:textId="6EB5C56C" w:rsidR="00A975E0" w:rsidRPr="00592A2E" w:rsidDel="00343D9B" w:rsidRDefault="00A975E0" w:rsidP="00685103">
      <w:pPr>
        <w:spacing w:line="480" w:lineRule="auto"/>
        <w:ind w:left="720" w:hanging="360"/>
        <w:rPr>
          <w:del w:id="559" w:author="Thar Adale" w:date="2020-07-16T19:53:00Z"/>
        </w:rPr>
      </w:pPr>
      <w:del w:id="560" w:author="Thar Adale" w:date="2020-07-16T19:53:00Z">
        <w:r w:rsidRPr="00592A2E" w:rsidDel="00343D9B">
          <w:delText>8.</w:delText>
        </w:r>
        <w:r w:rsidRPr="00592A2E" w:rsidDel="00343D9B">
          <w:tab/>
          <w:delText>code</w:delText>
        </w:r>
      </w:del>
    </w:p>
    <w:p w14:paraId="7315CD3D" w14:textId="6427F704" w:rsidR="00A975E0" w:rsidRPr="00592A2E" w:rsidDel="00343D9B" w:rsidRDefault="00A975E0" w:rsidP="00685103">
      <w:pPr>
        <w:spacing w:line="480" w:lineRule="auto"/>
        <w:ind w:left="720" w:hanging="360"/>
        <w:rPr>
          <w:del w:id="561" w:author="Thar Adale" w:date="2020-07-16T19:53:00Z"/>
        </w:rPr>
      </w:pPr>
      <w:del w:id="562" w:author="Thar Adale" w:date="2020-07-16T19:53:00Z">
        <w:r w:rsidRPr="00592A2E" w:rsidDel="00343D9B">
          <w:delText>9.</w:delText>
        </w:r>
        <w:r w:rsidRPr="00592A2E" w:rsidDel="00343D9B">
          <w:tab/>
          <w:delText>block</w:delText>
        </w:r>
      </w:del>
    </w:p>
    <w:p w14:paraId="266F92F3" w14:textId="5E60C70B" w:rsidR="00A975E0" w:rsidRPr="00592A2E" w:rsidDel="00343D9B" w:rsidRDefault="00A975E0" w:rsidP="00685103">
      <w:pPr>
        <w:spacing w:line="480" w:lineRule="auto"/>
        <w:ind w:left="720" w:hanging="360"/>
        <w:rPr>
          <w:del w:id="563" w:author="Thar Adale" w:date="2020-07-16T19:53:00Z"/>
        </w:rPr>
      </w:pPr>
      <w:del w:id="564" w:author="Thar Adale" w:date="2020-07-16T19:53:00Z">
        <w:r w:rsidRPr="00592A2E" w:rsidDel="00343D9B">
          <w:delText>10.</w:delText>
        </w:r>
        <w:r w:rsidRPr="00592A2E" w:rsidDel="00343D9B">
          <w:tab/>
          <w:delText>subcategory</w:delText>
        </w:r>
      </w:del>
    </w:p>
    <w:p w14:paraId="21653C6F" w14:textId="0AA1B89F" w:rsidR="00A975E0" w:rsidRPr="00592A2E" w:rsidDel="00343D9B" w:rsidRDefault="00A975E0" w:rsidP="00685103">
      <w:pPr>
        <w:keepNext/>
        <w:keepLines/>
        <w:spacing w:line="480" w:lineRule="auto"/>
        <w:outlineLvl w:val="1"/>
        <w:rPr>
          <w:del w:id="565" w:author="Thar Adale" w:date="2020-07-16T19:53:00Z"/>
          <w:b/>
          <w:bCs/>
          <w:szCs w:val="26"/>
        </w:rPr>
      </w:pPr>
      <w:del w:id="566" w:author="Thar Adale" w:date="2020-07-16T19:53:00Z">
        <w:r w:rsidRPr="00592A2E" w:rsidDel="00343D9B">
          <w:rPr>
            <w:b/>
            <w:bCs/>
            <w:szCs w:val="26"/>
          </w:rPr>
          <w:delText xml:space="preserve">Exercise </w:delText>
        </w:r>
        <w:r w:rsidR="00A24D42" w:rsidDel="00343D9B">
          <w:rPr>
            <w:b/>
            <w:bCs/>
            <w:szCs w:val="26"/>
          </w:rPr>
          <w:delText>3</w:delText>
        </w:r>
        <w:r w:rsidRPr="00592A2E" w:rsidDel="00343D9B">
          <w:rPr>
            <w:b/>
            <w:bCs/>
            <w:szCs w:val="26"/>
          </w:rPr>
          <w:delText xml:space="preserve">.2 </w:delText>
        </w:r>
        <w:r w:rsidDel="00343D9B">
          <w:rPr>
            <w:b/>
            <w:bCs/>
            <w:szCs w:val="26"/>
          </w:rPr>
          <w:delText>Conventions: Exclusion Notes</w:delText>
        </w:r>
      </w:del>
    </w:p>
    <w:p w14:paraId="43CC4517" w14:textId="48F19BB7" w:rsidR="005D65C3" w:rsidDel="00343D9B" w:rsidRDefault="00A975E0" w:rsidP="00685103">
      <w:pPr>
        <w:spacing w:line="480" w:lineRule="auto"/>
        <w:ind w:left="720" w:hanging="360"/>
        <w:rPr>
          <w:del w:id="567" w:author="Thar Adale" w:date="2020-07-16T19:53:00Z"/>
        </w:rPr>
      </w:pPr>
      <w:del w:id="568" w:author="Thar Adale" w:date="2020-07-16T19:53:00Z">
        <w:r w:rsidRPr="00592A2E" w:rsidDel="00343D9B">
          <w:delText>1.</w:delText>
        </w:r>
        <w:r w:rsidRPr="00592A2E" w:rsidDel="00343D9B">
          <w:tab/>
          <w:delText>Don’t use together</w:delText>
        </w:r>
        <w:r w:rsidR="006B3914" w:rsidDel="00343D9B">
          <w:delText xml:space="preserve"> (Instructional note at G43.0 states: </w:delText>
        </w:r>
        <w:r w:rsidR="006B3914" w:rsidRPr="006B3914" w:rsidDel="00343D9B">
          <w:delText>Excludes1 chronic migraine without aura (G43.7-)</w:delText>
        </w:r>
        <w:r w:rsidR="006B3914" w:rsidDel="00343D9B">
          <w:delText>)</w:delText>
        </w:r>
      </w:del>
    </w:p>
    <w:p w14:paraId="0E836A3C" w14:textId="1AFB3E7E" w:rsidR="00A975E0" w:rsidRPr="00592A2E" w:rsidDel="00343D9B" w:rsidRDefault="00A975E0" w:rsidP="00685103">
      <w:pPr>
        <w:spacing w:line="480" w:lineRule="auto"/>
        <w:ind w:left="720" w:hanging="360"/>
        <w:rPr>
          <w:del w:id="569" w:author="Thar Adale" w:date="2020-07-16T19:53:00Z"/>
        </w:rPr>
      </w:pPr>
      <w:del w:id="570" w:author="Thar Adale" w:date="2020-07-16T19:53:00Z">
        <w:r w:rsidRPr="00592A2E" w:rsidDel="00343D9B">
          <w:delText>2.</w:delText>
        </w:r>
        <w:r w:rsidRPr="00592A2E" w:rsidDel="00343D9B">
          <w:tab/>
          <w:delText>Don’t use together</w:delText>
        </w:r>
        <w:r w:rsidR="00E9073C" w:rsidDel="00343D9B">
          <w:delText xml:space="preserve"> </w:delText>
        </w:r>
        <w:r w:rsidR="006B3914" w:rsidDel="00343D9B">
          <w:delText xml:space="preserve"> (Instructional note at </w:delText>
        </w:r>
        <w:r w:rsidR="00EB6E4C" w:rsidDel="00343D9B">
          <w:delText xml:space="preserve">D56.1 </w:delText>
        </w:r>
        <w:r w:rsidR="006B3914" w:rsidDel="00343D9B">
          <w:delText xml:space="preserve">states: </w:delText>
        </w:r>
        <w:r w:rsidR="006B3914" w:rsidRPr="006B3914" w:rsidDel="00343D9B">
          <w:delText>Excludes1sickle-cell beta thalassemia (D57.4-)</w:delText>
        </w:r>
        <w:r w:rsidR="006B3914" w:rsidDel="00343D9B">
          <w:delText>)</w:delText>
        </w:r>
      </w:del>
    </w:p>
    <w:p w14:paraId="628F4255" w14:textId="145270F1" w:rsidR="00A975E0" w:rsidRPr="00592A2E" w:rsidDel="00343D9B" w:rsidRDefault="00A975E0" w:rsidP="00685103">
      <w:pPr>
        <w:spacing w:line="480" w:lineRule="auto"/>
        <w:ind w:left="720" w:hanging="360"/>
        <w:rPr>
          <w:del w:id="571" w:author="Thar Adale" w:date="2020-07-16T19:53:00Z"/>
        </w:rPr>
      </w:pPr>
      <w:del w:id="572" w:author="Thar Adale" w:date="2020-07-16T19:53:00Z">
        <w:r w:rsidRPr="00592A2E" w:rsidDel="00343D9B">
          <w:delText>3.</w:delText>
        </w:r>
        <w:r w:rsidRPr="00592A2E" w:rsidDel="00343D9B">
          <w:tab/>
          <w:delText>OK</w:delText>
        </w:r>
      </w:del>
    </w:p>
    <w:p w14:paraId="2CF09C1C" w14:textId="4837BBE0" w:rsidR="00A975E0" w:rsidRPr="00592A2E" w:rsidDel="00343D9B" w:rsidRDefault="00A975E0" w:rsidP="00685103">
      <w:pPr>
        <w:spacing w:line="480" w:lineRule="auto"/>
        <w:ind w:left="720" w:hanging="360"/>
        <w:rPr>
          <w:del w:id="573" w:author="Thar Adale" w:date="2020-07-16T19:53:00Z"/>
        </w:rPr>
      </w:pPr>
      <w:del w:id="574" w:author="Thar Adale" w:date="2020-07-16T19:53:00Z">
        <w:r w:rsidRPr="00592A2E" w:rsidDel="00343D9B">
          <w:delText>4.</w:delText>
        </w:r>
        <w:r w:rsidRPr="00592A2E" w:rsidDel="00343D9B">
          <w:tab/>
          <w:delText>OK</w:delText>
        </w:r>
      </w:del>
    </w:p>
    <w:p w14:paraId="25A1A0DC" w14:textId="0E21FE6C" w:rsidR="00A975E0" w:rsidRPr="00592A2E" w:rsidDel="00343D9B" w:rsidRDefault="00A975E0" w:rsidP="00685103">
      <w:pPr>
        <w:spacing w:line="480" w:lineRule="auto"/>
        <w:ind w:left="720" w:hanging="360"/>
        <w:rPr>
          <w:del w:id="575" w:author="Thar Adale" w:date="2020-07-16T19:53:00Z"/>
        </w:rPr>
      </w:pPr>
      <w:del w:id="576" w:author="Thar Adale" w:date="2020-07-16T19:53:00Z">
        <w:r w:rsidRPr="00592A2E" w:rsidDel="00343D9B">
          <w:delText>5.</w:delText>
        </w:r>
        <w:r w:rsidRPr="00592A2E" w:rsidDel="00343D9B">
          <w:tab/>
          <w:delText>Don’t use together</w:delText>
        </w:r>
        <w:r w:rsidR="00E9073C" w:rsidDel="00343D9B">
          <w:delText xml:space="preserve">  </w:delText>
        </w:r>
        <w:r w:rsidR="00FF115D" w:rsidDel="00343D9B">
          <w:delText xml:space="preserve"> (Instructional note at O04 states: Excludes1 </w:delText>
        </w:r>
        <w:r w:rsidR="00FF115D" w:rsidRPr="00FF115D" w:rsidDel="00343D9B">
          <w:delText>failed attempted termination of pregnancy (O07.-)</w:delText>
        </w:r>
        <w:r w:rsidR="00FF115D" w:rsidDel="00343D9B">
          <w:delText>)</w:delText>
        </w:r>
      </w:del>
    </w:p>
    <w:p w14:paraId="44A4E4B9" w14:textId="22DCACA2" w:rsidR="00A975E0" w:rsidRPr="00592A2E" w:rsidDel="00343D9B" w:rsidRDefault="00A975E0" w:rsidP="00E9073C">
      <w:pPr>
        <w:spacing w:line="480" w:lineRule="auto"/>
        <w:ind w:left="720" w:hanging="360"/>
        <w:rPr>
          <w:del w:id="577" w:author="Thar Adale" w:date="2020-07-16T19:53:00Z"/>
        </w:rPr>
      </w:pPr>
      <w:del w:id="578" w:author="Thar Adale" w:date="2020-07-16T19:53:00Z">
        <w:r w:rsidRPr="00592A2E" w:rsidDel="00343D9B">
          <w:delText>6.</w:delText>
        </w:r>
        <w:r w:rsidRPr="00592A2E" w:rsidDel="00343D9B">
          <w:tab/>
          <w:delText>Don’t use together</w:delText>
        </w:r>
        <w:r w:rsidR="00E9073C" w:rsidDel="00343D9B">
          <w:delText xml:space="preserve"> (Instructional note at R22.2 states: Excludes1 intra-abdominal or pelvic mass and lump (R19.0-), intra-abdominal or pelvic swelling (R19.0-))</w:delText>
        </w:r>
      </w:del>
    </w:p>
    <w:p w14:paraId="04E76E05" w14:textId="13C93BD8" w:rsidR="00A975E0" w:rsidRPr="00592A2E" w:rsidDel="00343D9B" w:rsidRDefault="00A975E0" w:rsidP="00685103">
      <w:pPr>
        <w:spacing w:line="480" w:lineRule="auto"/>
        <w:ind w:left="720" w:hanging="360"/>
        <w:rPr>
          <w:del w:id="579" w:author="Thar Adale" w:date="2020-07-16T19:53:00Z"/>
        </w:rPr>
      </w:pPr>
      <w:del w:id="580" w:author="Thar Adale" w:date="2020-07-16T19:53:00Z">
        <w:r w:rsidRPr="00592A2E" w:rsidDel="00343D9B">
          <w:delText>7.</w:delText>
        </w:r>
        <w:r w:rsidRPr="00592A2E" w:rsidDel="00343D9B">
          <w:tab/>
          <w:delText>OK</w:delText>
        </w:r>
      </w:del>
    </w:p>
    <w:p w14:paraId="3D745D01" w14:textId="4BE93B76" w:rsidR="00A975E0" w:rsidRPr="00592A2E" w:rsidDel="00343D9B" w:rsidRDefault="00A975E0" w:rsidP="00685103">
      <w:pPr>
        <w:spacing w:line="480" w:lineRule="auto"/>
        <w:ind w:left="720" w:hanging="360"/>
        <w:rPr>
          <w:del w:id="581" w:author="Thar Adale" w:date="2020-07-16T19:53:00Z"/>
        </w:rPr>
      </w:pPr>
      <w:del w:id="582" w:author="Thar Adale" w:date="2020-07-16T19:53:00Z">
        <w:r w:rsidRPr="00592A2E" w:rsidDel="00343D9B">
          <w:delText>8.</w:delText>
        </w:r>
        <w:r w:rsidRPr="00592A2E" w:rsidDel="00343D9B">
          <w:tab/>
          <w:delText>OK</w:delText>
        </w:r>
      </w:del>
    </w:p>
    <w:p w14:paraId="3420C921" w14:textId="34F09CA3" w:rsidR="00A975E0" w:rsidRPr="00592A2E" w:rsidDel="00343D9B" w:rsidRDefault="00A975E0" w:rsidP="00685103">
      <w:pPr>
        <w:spacing w:line="480" w:lineRule="auto"/>
        <w:ind w:left="720" w:hanging="360"/>
        <w:rPr>
          <w:del w:id="583" w:author="Thar Adale" w:date="2020-07-16T19:53:00Z"/>
        </w:rPr>
      </w:pPr>
      <w:del w:id="584" w:author="Thar Adale" w:date="2020-07-16T19:53:00Z">
        <w:r w:rsidRPr="00592A2E" w:rsidDel="00343D9B">
          <w:delText>9.</w:delText>
        </w:r>
        <w:r w:rsidRPr="00592A2E" w:rsidDel="00343D9B">
          <w:tab/>
          <w:delText>Don’t use together</w:delText>
        </w:r>
        <w:r w:rsidR="00E9073C" w:rsidDel="00343D9B">
          <w:delText xml:space="preserve"> (Instructional note at S83 states: </w:delText>
        </w:r>
        <w:r w:rsidR="00E9073C" w:rsidRPr="00E9073C" w:rsidDel="00343D9B">
          <w:delText>Excludes1</w:delText>
        </w:r>
        <w:r w:rsidR="00E9073C" w:rsidDel="00343D9B">
          <w:delText xml:space="preserve"> </w:delText>
        </w:r>
        <w:r w:rsidR="00E9073C" w:rsidRPr="00E9073C" w:rsidDel="00343D9B">
          <w:delText>internal derangement of knee (M23.-)</w:delText>
        </w:r>
        <w:r w:rsidR="00E9073C" w:rsidDel="00343D9B">
          <w:delText>)</w:delText>
        </w:r>
        <w:r w:rsidR="00E9073C" w:rsidRPr="00E9073C" w:rsidDel="00343D9B">
          <w:delText xml:space="preserve"> </w:delText>
        </w:r>
      </w:del>
    </w:p>
    <w:p w14:paraId="68D0C1B1" w14:textId="58A06FCA" w:rsidR="00A975E0" w:rsidDel="00343D9B" w:rsidRDefault="00A975E0" w:rsidP="00685103">
      <w:pPr>
        <w:spacing w:line="480" w:lineRule="auto"/>
        <w:ind w:left="720" w:hanging="360"/>
        <w:rPr>
          <w:del w:id="585" w:author="Thar Adale" w:date="2020-07-16T19:53:00Z"/>
        </w:rPr>
      </w:pPr>
      <w:del w:id="586" w:author="Thar Adale" w:date="2020-07-16T19:53:00Z">
        <w:r w:rsidDel="00343D9B">
          <w:delText>10.</w:delText>
        </w:r>
        <w:r w:rsidDel="00343D9B">
          <w:tab/>
        </w:r>
        <w:r w:rsidRPr="00592A2E" w:rsidDel="00343D9B">
          <w:delText>Don’t use together</w:delText>
        </w:r>
        <w:r w:rsidR="00E9073C" w:rsidDel="00343D9B">
          <w:delText xml:space="preserve"> (Instructional note at T38.0 states: </w:delText>
        </w:r>
        <w:r w:rsidR="00E9073C" w:rsidRPr="00E9073C" w:rsidDel="00343D9B">
          <w:delText>Excludes1: glucocorticoids, topically used (T49.-)</w:delText>
        </w:r>
        <w:r w:rsidR="00E9073C" w:rsidDel="00343D9B">
          <w:delText>)</w:delText>
        </w:r>
      </w:del>
    </w:p>
    <w:p w14:paraId="2BA380D0" w14:textId="205BFBDF" w:rsidR="00A975E0" w:rsidRPr="00592A2E" w:rsidDel="00343D9B" w:rsidRDefault="00A975E0" w:rsidP="00685103">
      <w:pPr>
        <w:keepNext/>
        <w:keepLines/>
        <w:spacing w:line="480" w:lineRule="auto"/>
        <w:outlineLvl w:val="1"/>
        <w:rPr>
          <w:del w:id="587" w:author="Thar Adale" w:date="2020-07-16T19:53:00Z"/>
          <w:b/>
          <w:bCs/>
          <w:szCs w:val="26"/>
        </w:rPr>
      </w:pPr>
      <w:del w:id="588" w:author="Thar Adale" w:date="2020-07-16T19:53:00Z">
        <w:r w:rsidRPr="00592A2E" w:rsidDel="00343D9B">
          <w:rPr>
            <w:b/>
            <w:bCs/>
            <w:szCs w:val="26"/>
          </w:rPr>
          <w:delText xml:space="preserve">Exercise </w:delText>
        </w:r>
        <w:r w:rsidR="00A24D42" w:rsidDel="00343D9B">
          <w:rPr>
            <w:b/>
            <w:bCs/>
            <w:szCs w:val="26"/>
          </w:rPr>
          <w:delText>3</w:delText>
        </w:r>
        <w:r w:rsidRPr="00592A2E" w:rsidDel="00343D9B">
          <w:rPr>
            <w:b/>
            <w:bCs/>
            <w:szCs w:val="26"/>
          </w:rPr>
          <w:delText xml:space="preserve">.3 </w:delText>
        </w:r>
        <w:r w:rsidDel="00343D9B">
          <w:rPr>
            <w:b/>
            <w:bCs/>
            <w:szCs w:val="26"/>
          </w:rPr>
          <w:delText>Conventions: Use Additional Characters, Extensions, and Placeholders</w:delText>
        </w:r>
      </w:del>
    </w:p>
    <w:p w14:paraId="3A91796A" w14:textId="6A8AB2AE" w:rsidR="00A975E0" w:rsidRPr="00AD658C" w:rsidDel="00343D9B" w:rsidRDefault="00A975E0" w:rsidP="00685103">
      <w:pPr>
        <w:spacing w:line="480" w:lineRule="auto"/>
        <w:ind w:left="720" w:hanging="360"/>
        <w:rPr>
          <w:del w:id="589" w:author="Thar Adale" w:date="2020-07-16T19:53:00Z"/>
          <w:lang w:val="pt-BR"/>
        </w:rPr>
      </w:pPr>
      <w:del w:id="590" w:author="Thar Adale" w:date="2020-07-16T19:53:00Z">
        <w:r w:rsidRPr="00AD658C" w:rsidDel="00343D9B">
          <w:rPr>
            <w:lang w:val="pt-BR"/>
          </w:rPr>
          <w:delText>1.</w:delText>
        </w:r>
        <w:r w:rsidRPr="00AD658C" w:rsidDel="00343D9B">
          <w:rPr>
            <w:lang w:val="pt-BR"/>
          </w:rPr>
          <w:tab/>
          <w:delText>Correct</w:delText>
        </w:r>
      </w:del>
    </w:p>
    <w:p w14:paraId="79EBA6C7" w14:textId="133EB1B2" w:rsidR="00A975E0" w:rsidRPr="005B2A75" w:rsidDel="00343D9B" w:rsidRDefault="00A975E0" w:rsidP="00685103">
      <w:pPr>
        <w:spacing w:line="480" w:lineRule="auto"/>
        <w:ind w:left="720" w:hanging="360"/>
        <w:rPr>
          <w:del w:id="591" w:author="Thar Adale" w:date="2020-07-16T19:53:00Z"/>
        </w:rPr>
      </w:pPr>
      <w:del w:id="592" w:author="Thar Adale" w:date="2020-07-16T19:53:00Z">
        <w:r w:rsidRPr="005B2A75" w:rsidDel="00343D9B">
          <w:delText>2.</w:delText>
        </w:r>
        <w:r w:rsidRPr="005B2A75" w:rsidDel="00343D9B">
          <w:tab/>
        </w:r>
        <w:r w:rsidR="00351547" w:rsidDel="00343D9B">
          <w:delText xml:space="preserve">Incorrect, should be </w:delText>
        </w:r>
        <w:r w:rsidRPr="005B2A75" w:rsidDel="00343D9B">
          <w:delText>E66.01</w:delText>
        </w:r>
      </w:del>
    </w:p>
    <w:p w14:paraId="606A273D" w14:textId="77A13205" w:rsidR="00A975E0" w:rsidRPr="005B2A75" w:rsidDel="00343D9B" w:rsidRDefault="00A975E0" w:rsidP="00685103">
      <w:pPr>
        <w:spacing w:line="480" w:lineRule="auto"/>
        <w:ind w:left="720" w:hanging="360"/>
        <w:rPr>
          <w:del w:id="593" w:author="Thar Adale" w:date="2020-07-16T19:53:00Z"/>
        </w:rPr>
      </w:pPr>
      <w:del w:id="594" w:author="Thar Adale" w:date="2020-07-16T19:53:00Z">
        <w:r w:rsidRPr="005B2A75" w:rsidDel="00343D9B">
          <w:delText>3.</w:delText>
        </w:r>
        <w:r w:rsidRPr="005B2A75" w:rsidDel="00343D9B">
          <w:tab/>
        </w:r>
        <w:r w:rsidR="00351547" w:rsidDel="00343D9B">
          <w:delText xml:space="preserve">Incorrect, should be </w:delText>
        </w:r>
        <w:r w:rsidRPr="005B2A75" w:rsidDel="00343D9B">
          <w:delText>G43.101</w:delText>
        </w:r>
      </w:del>
    </w:p>
    <w:p w14:paraId="63702E3E" w14:textId="66BBFA79" w:rsidR="00A975E0" w:rsidRPr="005B2A75" w:rsidDel="00343D9B" w:rsidRDefault="00A975E0" w:rsidP="00685103">
      <w:pPr>
        <w:spacing w:line="480" w:lineRule="auto"/>
        <w:ind w:left="720" w:hanging="360"/>
        <w:rPr>
          <w:del w:id="595" w:author="Thar Adale" w:date="2020-07-16T19:53:00Z"/>
        </w:rPr>
      </w:pPr>
      <w:del w:id="596" w:author="Thar Adale" w:date="2020-07-16T19:53:00Z">
        <w:r w:rsidRPr="005B2A75" w:rsidDel="00343D9B">
          <w:delText>4.</w:delText>
        </w:r>
        <w:r w:rsidRPr="005B2A75" w:rsidDel="00343D9B">
          <w:tab/>
        </w:r>
        <w:r w:rsidRPr="00955052" w:rsidDel="00343D9B">
          <w:delText xml:space="preserve"> </w:delText>
        </w:r>
        <w:r w:rsidR="00351547" w:rsidDel="00343D9B">
          <w:delText xml:space="preserve">Incorrect, should be </w:delText>
        </w:r>
        <w:r w:rsidRPr="0034506A" w:rsidDel="00343D9B">
          <w:delText>I48.</w:delText>
        </w:r>
        <w:r w:rsidRPr="00A975E0" w:rsidDel="00343D9B">
          <w:delText>91</w:delText>
        </w:r>
        <w:r w:rsidRPr="0034506A" w:rsidDel="00343D9B">
          <w:delText xml:space="preserve"> </w:delText>
        </w:r>
      </w:del>
    </w:p>
    <w:p w14:paraId="61AAED9E" w14:textId="668CFF6C" w:rsidR="00A975E0" w:rsidRPr="005B2A75" w:rsidDel="00343D9B" w:rsidRDefault="00A975E0" w:rsidP="00685103">
      <w:pPr>
        <w:spacing w:line="480" w:lineRule="auto"/>
        <w:ind w:left="720" w:hanging="360"/>
        <w:rPr>
          <w:del w:id="597" w:author="Thar Adale" w:date="2020-07-16T19:53:00Z"/>
        </w:rPr>
      </w:pPr>
      <w:del w:id="598" w:author="Thar Adale" w:date="2020-07-16T19:53:00Z">
        <w:r w:rsidRPr="005B2A75" w:rsidDel="00343D9B">
          <w:delText>5.</w:delText>
        </w:r>
        <w:r w:rsidRPr="005B2A75" w:rsidDel="00343D9B">
          <w:tab/>
        </w:r>
        <w:r w:rsidR="00351547" w:rsidDel="00343D9B">
          <w:delText xml:space="preserve">Incorrect, should be </w:delText>
        </w:r>
        <w:r w:rsidRPr="005B2A75" w:rsidDel="00343D9B">
          <w:delText>O31.01X1</w:delText>
        </w:r>
      </w:del>
    </w:p>
    <w:p w14:paraId="756AB238" w14:textId="245EAA41" w:rsidR="00A975E0" w:rsidRPr="00592A2E" w:rsidDel="00343D9B" w:rsidRDefault="00A975E0" w:rsidP="00685103">
      <w:pPr>
        <w:spacing w:line="480" w:lineRule="auto"/>
        <w:ind w:left="720" w:hanging="360"/>
        <w:rPr>
          <w:del w:id="599" w:author="Thar Adale" w:date="2020-07-16T19:53:00Z"/>
        </w:rPr>
      </w:pPr>
      <w:del w:id="600" w:author="Thar Adale" w:date="2020-07-16T19:53:00Z">
        <w:r w:rsidRPr="00592A2E" w:rsidDel="00343D9B">
          <w:delText>6.</w:delText>
        </w:r>
        <w:r w:rsidRPr="00592A2E" w:rsidDel="00343D9B">
          <w:tab/>
          <w:delText>Correct</w:delText>
        </w:r>
      </w:del>
    </w:p>
    <w:p w14:paraId="1943F6CC" w14:textId="4541731B" w:rsidR="00A975E0" w:rsidRPr="00592A2E" w:rsidDel="00343D9B" w:rsidRDefault="00A975E0" w:rsidP="00685103">
      <w:pPr>
        <w:spacing w:line="480" w:lineRule="auto"/>
        <w:ind w:left="720" w:hanging="360"/>
        <w:rPr>
          <w:del w:id="601" w:author="Thar Adale" w:date="2020-07-16T19:53:00Z"/>
        </w:rPr>
      </w:pPr>
      <w:del w:id="602" w:author="Thar Adale" w:date="2020-07-16T19:53:00Z">
        <w:r w:rsidRPr="00592A2E" w:rsidDel="00343D9B">
          <w:delText>7.</w:delText>
        </w:r>
        <w:r w:rsidRPr="00592A2E" w:rsidDel="00343D9B">
          <w:tab/>
        </w:r>
        <w:r w:rsidR="00351547" w:rsidDel="00343D9B">
          <w:delText xml:space="preserve">Incorrect, should be </w:delText>
        </w:r>
        <w:r w:rsidRPr="005B2A75" w:rsidDel="00343D9B">
          <w:delText>S71.151S</w:delText>
        </w:r>
      </w:del>
    </w:p>
    <w:p w14:paraId="5F5FABAD" w14:textId="10AC6E04" w:rsidR="00A975E0" w:rsidRPr="00592A2E" w:rsidDel="00343D9B" w:rsidRDefault="00A975E0" w:rsidP="00685103">
      <w:pPr>
        <w:spacing w:line="480" w:lineRule="auto"/>
        <w:ind w:left="720" w:hanging="360"/>
        <w:rPr>
          <w:del w:id="603" w:author="Thar Adale" w:date="2020-07-16T19:53:00Z"/>
        </w:rPr>
      </w:pPr>
      <w:del w:id="604" w:author="Thar Adale" w:date="2020-07-16T19:53:00Z">
        <w:r w:rsidRPr="00592A2E" w:rsidDel="00343D9B">
          <w:delText>8.</w:delText>
        </w:r>
        <w:r w:rsidRPr="00592A2E" w:rsidDel="00343D9B">
          <w:tab/>
        </w:r>
        <w:r w:rsidR="00351547" w:rsidDel="00343D9B">
          <w:delText xml:space="preserve">Incorrect, should be </w:delText>
        </w:r>
        <w:r w:rsidRPr="005B2A75" w:rsidDel="00343D9B">
          <w:delText>S84.22XA</w:delText>
        </w:r>
      </w:del>
    </w:p>
    <w:p w14:paraId="7449F532" w14:textId="4A8E1D25" w:rsidR="00A975E0" w:rsidRPr="00592A2E" w:rsidDel="00343D9B" w:rsidRDefault="00A975E0" w:rsidP="00685103">
      <w:pPr>
        <w:spacing w:line="480" w:lineRule="auto"/>
        <w:ind w:left="720" w:hanging="360"/>
        <w:rPr>
          <w:del w:id="605" w:author="Thar Adale" w:date="2020-07-16T19:53:00Z"/>
        </w:rPr>
      </w:pPr>
      <w:del w:id="606" w:author="Thar Adale" w:date="2020-07-16T19:53:00Z">
        <w:r w:rsidRPr="00592A2E" w:rsidDel="00343D9B">
          <w:delText>9.</w:delText>
        </w:r>
        <w:r w:rsidRPr="00592A2E" w:rsidDel="00343D9B">
          <w:tab/>
        </w:r>
        <w:r w:rsidR="00351547" w:rsidDel="00343D9B">
          <w:delText xml:space="preserve">Incorrect, should be </w:delText>
        </w:r>
        <w:r w:rsidRPr="005B2A75" w:rsidDel="00343D9B">
          <w:delText>S72.022K</w:delText>
        </w:r>
      </w:del>
    </w:p>
    <w:p w14:paraId="545067D7" w14:textId="1164A8A2" w:rsidR="00A975E0" w:rsidRPr="00592A2E" w:rsidDel="00343D9B" w:rsidRDefault="00A975E0" w:rsidP="00685103">
      <w:pPr>
        <w:spacing w:line="480" w:lineRule="auto"/>
        <w:ind w:left="720" w:hanging="360"/>
        <w:rPr>
          <w:del w:id="607" w:author="Thar Adale" w:date="2020-07-16T19:53:00Z"/>
        </w:rPr>
      </w:pPr>
      <w:del w:id="608" w:author="Thar Adale" w:date="2020-07-16T19:53:00Z">
        <w:r w:rsidRPr="00592A2E" w:rsidDel="00343D9B">
          <w:delText>10.</w:delText>
        </w:r>
        <w:r w:rsidRPr="00592A2E" w:rsidDel="00343D9B">
          <w:tab/>
        </w:r>
        <w:r w:rsidR="00351547" w:rsidDel="00343D9B">
          <w:delText xml:space="preserve">Incorrect, should be </w:delText>
        </w:r>
        <w:r w:rsidRPr="005B2A75" w:rsidDel="00343D9B">
          <w:delText>T59.6X1D</w:delText>
        </w:r>
      </w:del>
    </w:p>
    <w:p w14:paraId="2BAC7381" w14:textId="5E19C160" w:rsidR="00A975E0" w:rsidRPr="00592A2E" w:rsidDel="00343D9B" w:rsidRDefault="00A975E0" w:rsidP="00685103">
      <w:pPr>
        <w:keepNext/>
        <w:keepLines/>
        <w:spacing w:line="480" w:lineRule="auto"/>
        <w:outlineLvl w:val="1"/>
        <w:rPr>
          <w:del w:id="609" w:author="Thar Adale" w:date="2020-07-16T19:53:00Z"/>
          <w:b/>
          <w:bCs/>
          <w:szCs w:val="26"/>
        </w:rPr>
      </w:pPr>
      <w:del w:id="610" w:author="Thar Adale" w:date="2020-07-16T19:53:00Z">
        <w:r w:rsidRPr="00592A2E" w:rsidDel="00343D9B">
          <w:rPr>
            <w:b/>
            <w:bCs/>
            <w:szCs w:val="26"/>
          </w:rPr>
          <w:delText xml:space="preserve">Exercise </w:delText>
        </w:r>
        <w:r w:rsidR="00A24D42" w:rsidDel="00343D9B">
          <w:rPr>
            <w:b/>
            <w:bCs/>
            <w:szCs w:val="26"/>
          </w:rPr>
          <w:delText>3</w:delText>
        </w:r>
        <w:r w:rsidRPr="00592A2E" w:rsidDel="00343D9B">
          <w:rPr>
            <w:b/>
            <w:bCs/>
            <w:szCs w:val="26"/>
          </w:rPr>
          <w:delText xml:space="preserve">.4 </w:delText>
        </w:r>
        <w:r w:rsidDel="00343D9B">
          <w:rPr>
            <w:b/>
            <w:bCs/>
            <w:szCs w:val="26"/>
          </w:rPr>
          <w:delText>Locating</w:delText>
        </w:r>
        <w:r w:rsidRPr="00592A2E" w:rsidDel="00343D9B">
          <w:rPr>
            <w:b/>
            <w:bCs/>
            <w:szCs w:val="26"/>
          </w:rPr>
          <w:delText xml:space="preserve"> the Main Term</w:delText>
        </w:r>
      </w:del>
    </w:p>
    <w:p w14:paraId="11D7F1E2" w14:textId="232DDBF5" w:rsidR="00A975E0" w:rsidRPr="00592A2E" w:rsidDel="00343D9B" w:rsidRDefault="00A975E0" w:rsidP="00685103">
      <w:pPr>
        <w:spacing w:line="480" w:lineRule="auto"/>
        <w:ind w:left="720" w:hanging="360"/>
        <w:rPr>
          <w:del w:id="611" w:author="Thar Adale" w:date="2020-07-16T19:53:00Z"/>
        </w:rPr>
      </w:pPr>
      <w:del w:id="612" w:author="Thar Adale" w:date="2020-07-16T19:53:00Z">
        <w:r w:rsidRPr="00592A2E" w:rsidDel="00343D9B">
          <w:delText>1.</w:delText>
        </w:r>
        <w:r w:rsidRPr="00592A2E" w:rsidDel="00343D9B">
          <w:tab/>
          <w:delText>Wound</w:delText>
        </w:r>
        <w:r w:rsidR="00A6659A" w:rsidDel="00343D9B">
          <w:delText>, open, ear</w:delText>
        </w:r>
        <w:r w:rsidRPr="00592A2E" w:rsidDel="00343D9B">
          <w:delText xml:space="preserve">  </w:delText>
        </w:r>
      </w:del>
    </w:p>
    <w:p w14:paraId="246732A9" w14:textId="73202131" w:rsidR="00A975E0" w:rsidRPr="00592A2E" w:rsidDel="00343D9B" w:rsidRDefault="00A975E0" w:rsidP="00685103">
      <w:pPr>
        <w:spacing w:line="480" w:lineRule="auto"/>
        <w:ind w:left="720" w:hanging="360"/>
        <w:rPr>
          <w:del w:id="613" w:author="Thar Adale" w:date="2020-07-16T19:53:00Z"/>
        </w:rPr>
      </w:pPr>
      <w:del w:id="614" w:author="Thar Adale" w:date="2020-07-16T19:53:00Z">
        <w:r w:rsidRPr="00592A2E" w:rsidDel="00343D9B">
          <w:delText>2.</w:delText>
        </w:r>
        <w:r w:rsidRPr="00592A2E" w:rsidDel="00343D9B">
          <w:tab/>
          <w:delText>Deprivation</w:delText>
        </w:r>
        <w:r w:rsidR="00A6659A" w:rsidDel="00343D9B">
          <w:delText>, water</w:delText>
        </w:r>
        <w:r w:rsidRPr="00592A2E" w:rsidDel="00343D9B">
          <w:delText xml:space="preserve">  </w:delText>
        </w:r>
      </w:del>
    </w:p>
    <w:p w14:paraId="260F42C8" w14:textId="2D884C01" w:rsidR="00A975E0" w:rsidRPr="00592A2E" w:rsidDel="00343D9B" w:rsidRDefault="00A975E0" w:rsidP="00685103">
      <w:pPr>
        <w:spacing w:line="480" w:lineRule="auto"/>
        <w:ind w:left="720" w:hanging="360"/>
        <w:rPr>
          <w:del w:id="615" w:author="Thar Adale" w:date="2020-07-16T19:53:00Z"/>
        </w:rPr>
      </w:pPr>
      <w:del w:id="616" w:author="Thar Adale" w:date="2020-07-16T19:53:00Z">
        <w:r w:rsidRPr="00592A2E" w:rsidDel="00343D9B">
          <w:delText>3.</w:delText>
        </w:r>
        <w:r w:rsidRPr="00592A2E" w:rsidDel="00343D9B">
          <w:tab/>
          <w:delText>Infection</w:delText>
        </w:r>
        <w:r w:rsidR="00A6659A" w:rsidDel="00343D9B">
          <w:delText>, urinary</w:delText>
        </w:r>
        <w:r w:rsidRPr="00592A2E" w:rsidDel="00343D9B">
          <w:delText xml:space="preserve"> </w:delText>
        </w:r>
      </w:del>
    </w:p>
    <w:p w14:paraId="3281ADC7" w14:textId="795E34CE" w:rsidR="00A975E0" w:rsidRPr="00592A2E" w:rsidDel="00343D9B" w:rsidRDefault="00A975E0" w:rsidP="00685103">
      <w:pPr>
        <w:spacing w:line="480" w:lineRule="auto"/>
        <w:ind w:left="720" w:hanging="360"/>
        <w:rPr>
          <w:del w:id="617" w:author="Thar Adale" w:date="2020-07-16T19:53:00Z"/>
        </w:rPr>
      </w:pPr>
      <w:del w:id="618" w:author="Thar Adale" w:date="2020-07-16T19:53:00Z">
        <w:r w:rsidRPr="00592A2E" w:rsidDel="00343D9B">
          <w:delText>4.</w:delText>
        </w:r>
        <w:r w:rsidRPr="00592A2E" w:rsidDel="00343D9B">
          <w:tab/>
          <w:delText xml:space="preserve">Chickenpox, see Varicella </w:delText>
        </w:r>
      </w:del>
    </w:p>
    <w:p w14:paraId="33F46AD5" w14:textId="6F2AB616" w:rsidR="00A975E0" w:rsidRPr="00592A2E" w:rsidDel="00343D9B" w:rsidRDefault="00A975E0" w:rsidP="00685103">
      <w:pPr>
        <w:spacing w:line="480" w:lineRule="auto"/>
        <w:ind w:left="720" w:hanging="360"/>
        <w:rPr>
          <w:del w:id="619" w:author="Thar Adale" w:date="2020-07-16T19:53:00Z"/>
        </w:rPr>
      </w:pPr>
      <w:del w:id="620" w:author="Thar Adale" w:date="2020-07-16T19:53:00Z">
        <w:r w:rsidRPr="00592A2E" w:rsidDel="00343D9B">
          <w:delText>5.</w:delText>
        </w:r>
        <w:r w:rsidRPr="00592A2E" w:rsidDel="00343D9B">
          <w:tab/>
          <w:delText>Fever</w:delText>
        </w:r>
        <w:r w:rsidR="00A6659A" w:rsidDel="00343D9B">
          <w:delText>, blackwater</w:delText>
        </w:r>
        <w:r w:rsidRPr="00592A2E" w:rsidDel="00343D9B">
          <w:delText xml:space="preserve"> </w:delText>
        </w:r>
      </w:del>
    </w:p>
    <w:p w14:paraId="42B3486B" w14:textId="7A7ADE58" w:rsidR="00A975E0" w:rsidRPr="00955052" w:rsidDel="00343D9B" w:rsidRDefault="00A975E0" w:rsidP="00685103">
      <w:pPr>
        <w:spacing w:line="480" w:lineRule="auto"/>
        <w:ind w:left="720" w:hanging="360"/>
        <w:rPr>
          <w:del w:id="621" w:author="Thar Adale" w:date="2020-07-16T19:53:00Z"/>
        </w:rPr>
      </w:pPr>
      <w:del w:id="622" w:author="Thar Adale" w:date="2020-07-16T19:53:00Z">
        <w:r w:rsidRPr="00955052" w:rsidDel="00343D9B">
          <w:delText>6.</w:delText>
        </w:r>
        <w:r w:rsidRPr="00955052" w:rsidDel="00343D9B">
          <w:tab/>
        </w:r>
        <w:r w:rsidRPr="0034506A" w:rsidDel="00343D9B">
          <w:delText xml:space="preserve">Infection, </w:delText>
        </w:r>
        <w:r w:rsidR="00A6659A" w:rsidDel="00343D9B">
          <w:delText xml:space="preserve">gallbladder, </w:delText>
        </w:r>
        <w:r w:rsidRPr="0034506A" w:rsidDel="00343D9B">
          <w:delText>see Cholecystitis</w:delText>
        </w:r>
        <w:r w:rsidRPr="00955052" w:rsidDel="00343D9B">
          <w:delText xml:space="preserve"> </w:delText>
        </w:r>
      </w:del>
    </w:p>
    <w:p w14:paraId="72EDFEF2" w14:textId="2D7F6034" w:rsidR="00A975E0" w:rsidRPr="00955052" w:rsidDel="00343D9B" w:rsidRDefault="00A975E0" w:rsidP="00685103">
      <w:pPr>
        <w:spacing w:line="480" w:lineRule="auto"/>
        <w:ind w:left="720" w:hanging="360"/>
        <w:rPr>
          <w:del w:id="623" w:author="Thar Adale" w:date="2020-07-16T19:53:00Z"/>
        </w:rPr>
      </w:pPr>
      <w:del w:id="624" w:author="Thar Adale" w:date="2020-07-16T19:53:00Z">
        <w:r w:rsidRPr="00955052" w:rsidDel="00343D9B">
          <w:delText>7.</w:delText>
        </w:r>
        <w:r w:rsidRPr="00955052" w:rsidDel="00343D9B">
          <w:tab/>
          <w:delText>Malaria</w:delText>
        </w:r>
        <w:r w:rsidR="00A6659A" w:rsidDel="00343D9B">
          <w:delText xml:space="preserve">, </w:delText>
        </w:r>
        <w:r w:rsidR="00351547" w:rsidDel="00343D9B">
          <w:delText xml:space="preserve">quartan, </w:delText>
        </w:r>
        <w:r w:rsidR="00A6659A" w:rsidDel="00343D9B">
          <w:delText>see Malaria, malariae</w:delText>
        </w:r>
        <w:r w:rsidRPr="00955052" w:rsidDel="00343D9B">
          <w:delText xml:space="preserve"> </w:delText>
        </w:r>
      </w:del>
    </w:p>
    <w:p w14:paraId="2F5A6E18" w14:textId="0EF4826C" w:rsidR="00A975E0" w:rsidRPr="00955052" w:rsidDel="00343D9B" w:rsidRDefault="00A975E0" w:rsidP="00685103">
      <w:pPr>
        <w:spacing w:line="480" w:lineRule="auto"/>
        <w:ind w:left="720" w:hanging="360"/>
        <w:rPr>
          <w:del w:id="625" w:author="Thar Adale" w:date="2020-07-16T19:53:00Z"/>
        </w:rPr>
      </w:pPr>
      <w:del w:id="626" w:author="Thar Adale" w:date="2020-07-16T19:53:00Z">
        <w:r w:rsidRPr="00955052" w:rsidDel="00343D9B">
          <w:delText>8.</w:delText>
        </w:r>
        <w:r w:rsidRPr="00955052" w:rsidDel="00343D9B">
          <w:tab/>
        </w:r>
        <w:r w:rsidRPr="0034506A" w:rsidDel="00343D9B">
          <w:delText>Disease</w:delText>
        </w:r>
        <w:r w:rsidR="00A6659A" w:rsidDel="00343D9B">
          <w:delText>, cerebrovascular</w:delText>
        </w:r>
        <w:r w:rsidRPr="00955052" w:rsidDel="00343D9B">
          <w:delText xml:space="preserve"> </w:delText>
        </w:r>
      </w:del>
    </w:p>
    <w:p w14:paraId="3B3E6304" w14:textId="1AABB040" w:rsidR="00A975E0" w:rsidRPr="00592A2E" w:rsidDel="00343D9B" w:rsidRDefault="00A975E0" w:rsidP="00685103">
      <w:pPr>
        <w:spacing w:line="480" w:lineRule="auto"/>
        <w:ind w:left="720" w:hanging="360"/>
        <w:rPr>
          <w:del w:id="627" w:author="Thar Adale" w:date="2020-07-16T19:53:00Z"/>
        </w:rPr>
      </w:pPr>
      <w:del w:id="628" w:author="Thar Adale" w:date="2020-07-16T19:53:00Z">
        <w:r w:rsidRPr="00592A2E" w:rsidDel="00343D9B">
          <w:delText>9.</w:delText>
        </w:r>
        <w:r w:rsidRPr="00592A2E" w:rsidDel="00343D9B">
          <w:tab/>
          <w:delText>Failure</w:delText>
        </w:r>
        <w:r w:rsidR="00A6659A" w:rsidDel="00343D9B">
          <w:delText>,</w:delText>
        </w:r>
        <w:r w:rsidR="00351547" w:rsidDel="00343D9B">
          <w:delText xml:space="preserve"> congestive, see Failure,</w:delText>
        </w:r>
        <w:r w:rsidR="00A6659A" w:rsidDel="00343D9B">
          <w:delText xml:space="preserve"> heart, congestive</w:delText>
        </w:r>
      </w:del>
    </w:p>
    <w:p w14:paraId="63695130" w14:textId="048928A2" w:rsidR="00A975E0" w:rsidDel="00343D9B" w:rsidRDefault="00A975E0" w:rsidP="00685103">
      <w:pPr>
        <w:spacing w:line="480" w:lineRule="auto"/>
        <w:ind w:left="720" w:hanging="360"/>
        <w:rPr>
          <w:del w:id="629" w:author="Thar Adale" w:date="2020-07-16T19:53:00Z"/>
        </w:rPr>
      </w:pPr>
      <w:del w:id="630" w:author="Thar Adale" w:date="2020-07-16T19:53:00Z">
        <w:r w:rsidDel="00343D9B">
          <w:delText>10.</w:delText>
        </w:r>
        <w:r w:rsidDel="00343D9B">
          <w:tab/>
        </w:r>
        <w:r w:rsidRPr="00592A2E" w:rsidDel="00343D9B">
          <w:delText>Diabetes</w:delText>
        </w:r>
        <w:r w:rsidR="00A6659A" w:rsidDel="00343D9B">
          <w:delText>, type 1</w:delText>
        </w:r>
        <w:r w:rsidRPr="00592A2E" w:rsidDel="00343D9B">
          <w:delText xml:space="preserve"> </w:delText>
        </w:r>
      </w:del>
    </w:p>
    <w:p w14:paraId="5A5C9C3E" w14:textId="3DD9EEB5" w:rsidR="00A975E0" w:rsidRPr="00592A2E" w:rsidDel="00343D9B" w:rsidRDefault="00A975E0" w:rsidP="00685103">
      <w:pPr>
        <w:keepNext/>
        <w:keepLines/>
        <w:spacing w:line="480" w:lineRule="auto"/>
        <w:outlineLvl w:val="1"/>
        <w:rPr>
          <w:del w:id="631" w:author="Thar Adale" w:date="2020-07-16T19:53:00Z"/>
          <w:b/>
          <w:bCs/>
          <w:szCs w:val="26"/>
        </w:rPr>
      </w:pPr>
      <w:del w:id="632" w:author="Thar Adale" w:date="2020-07-16T19:53:00Z">
        <w:r w:rsidRPr="00592A2E" w:rsidDel="00343D9B">
          <w:rPr>
            <w:b/>
            <w:bCs/>
            <w:szCs w:val="26"/>
          </w:rPr>
          <w:delText xml:space="preserve">Exercise </w:delText>
        </w:r>
        <w:r w:rsidR="00A24D42" w:rsidDel="00343D9B">
          <w:rPr>
            <w:b/>
            <w:bCs/>
            <w:szCs w:val="26"/>
          </w:rPr>
          <w:delText>3</w:delText>
        </w:r>
        <w:r w:rsidRPr="00592A2E" w:rsidDel="00343D9B">
          <w:rPr>
            <w:b/>
            <w:bCs/>
            <w:szCs w:val="26"/>
          </w:rPr>
          <w:delText xml:space="preserve">.5 </w:delText>
        </w:r>
        <w:r w:rsidR="00FE29C8" w:rsidRPr="00237906" w:rsidDel="00343D9B">
          <w:rPr>
            <w:b/>
          </w:rPr>
          <w:delText>Abstracting, Assigning, and Arranging Diagnosis Codes</w:delText>
        </w:r>
      </w:del>
    </w:p>
    <w:p w14:paraId="2DE2CF64" w14:textId="703CD732" w:rsidR="00A975E0" w:rsidDel="00343D9B" w:rsidRDefault="00A975E0" w:rsidP="00685103">
      <w:pPr>
        <w:spacing w:line="480" w:lineRule="auto"/>
        <w:ind w:left="720" w:hanging="360"/>
        <w:rPr>
          <w:del w:id="633" w:author="Thar Adale" w:date="2020-07-16T19:53:00Z"/>
        </w:rPr>
      </w:pPr>
      <w:del w:id="634" w:author="Thar Adale" w:date="2020-07-16T19:53:00Z">
        <w:r w:rsidDel="00343D9B">
          <w:delText>1.</w:delText>
        </w:r>
        <w:r w:rsidDel="00343D9B">
          <w:tab/>
        </w:r>
      </w:del>
    </w:p>
    <w:p w14:paraId="713AF323" w14:textId="6EA109D3" w:rsidR="00A975E0" w:rsidRPr="00592A2E" w:rsidDel="00343D9B" w:rsidRDefault="00A975E0" w:rsidP="00685103">
      <w:pPr>
        <w:spacing w:line="480" w:lineRule="auto"/>
        <w:ind w:left="1440" w:hanging="360"/>
        <w:rPr>
          <w:del w:id="635" w:author="Thar Adale" w:date="2020-07-16T19:53:00Z"/>
        </w:rPr>
      </w:pPr>
      <w:del w:id="636" w:author="Thar Adale" w:date="2020-07-16T19:53:00Z">
        <w:r w:rsidRPr="00592A2E" w:rsidDel="00343D9B">
          <w:delText>a.</w:delText>
        </w:r>
        <w:r w:rsidRPr="00592A2E" w:rsidDel="00343D9B">
          <w:tab/>
          <w:delText>Syndrome</w:delText>
        </w:r>
      </w:del>
    </w:p>
    <w:p w14:paraId="7D8E6E50" w14:textId="106AC034" w:rsidR="00A975E0" w:rsidRPr="00592A2E" w:rsidDel="00343D9B" w:rsidRDefault="00A975E0" w:rsidP="00685103">
      <w:pPr>
        <w:spacing w:line="480" w:lineRule="auto"/>
        <w:ind w:left="1440" w:hanging="360"/>
        <w:rPr>
          <w:del w:id="637" w:author="Thar Adale" w:date="2020-07-16T19:53:00Z"/>
        </w:rPr>
      </w:pPr>
      <w:del w:id="638" w:author="Thar Adale" w:date="2020-07-16T19:53:00Z">
        <w:r w:rsidRPr="00592A2E" w:rsidDel="00343D9B">
          <w:delText>b.</w:delText>
        </w:r>
        <w:r w:rsidRPr="00592A2E" w:rsidDel="00343D9B">
          <w:tab/>
          <w:delText>toxic shock</w:delText>
        </w:r>
      </w:del>
    </w:p>
    <w:p w14:paraId="5C2AE2C7" w14:textId="70E28188" w:rsidR="00A975E0" w:rsidRPr="00592A2E" w:rsidDel="00343D9B" w:rsidRDefault="00A975E0" w:rsidP="00685103">
      <w:pPr>
        <w:spacing w:line="480" w:lineRule="auto"/>
        <w:ind w:left="1440" w:hanging="360"/>
        <w:rPr>
          <w:del w:id="639" w:author="Thar Adale" w:date="2020-07-16T19:53:00Z"/>
        </w:rPr>
      </w:pPr>
      <w:del w:id="640" w:author="Thar Adale" w:date="2020-07-16T19:53:00Z">
        <w:r w:rsidRPr="00592A2E" w:rsidDel="00343D9B">
          <w:delText>c.</w:delText>
        </w:r>
        <w:r w:rsidRPr="00592A2E" w:rsidDel="00343D9B">
          <w:tab/>
          <w:delText>A48.3</w:delText>
        </w:r>
      </w:del>
    </w:p>
    <w:p w14:paraId="744AE5E6" w14:textId="037FA6B4" w:rsidR="00A975E0" w:rsidRPr="00592A2E" w:rsidDel="00343D9B" w:rsidRDefault="00A975E0" w:rsidP="00685103">
      <w:pPr>
        <w:spacing w:line="480" w:lineRule="auto"/>
        <w:ind w:left="1440" w:hanging="360"/>
        <w:rPr>
          <w:del w:id="641" w:author="Thar Adale" w:date="2020-07-16T19:53:00Z"/>
        </w:rPr>
      </w:pPr>
      <w:del w:id="642" w:author="Thar Adale" w:date="2020-07-16T19:53:00Z">
        <w:r w:rsidRPr="00592A2E" w:rsidDel="00343D9B">
          <w:delText>d.</w:delText>
        </w:r>
        <w:r w:rsidRPr="00592A2E" w:rsidDel="00343D9B">
          <w:tab/>
          <w:delText>no</w:delText>
        </w:r>
      </w:del>
    </w:p>
    <w:p w14:paraId="7862A130" w14:textId="32658E24" w:rsidR="00A975E0" w:rsidRPr="00592A2E" w:rsidDel="00343D9B" w:rsidRDefault="00A975E0" w:rsidP="00685103">
      <w:pPr>
        <w:spacing w:line="480" w:lineRule="auto"/>
        <w:ind w:left="1440" w:hanging="360"/>
        <w:rPr>
          <w:del w:id="643" w:author="Thar Adale" w:date="2020-07-16T19:53:00Z"/>
        </w:rPr>
      </w:pPr>
      <w:del w:id="644" w:author="Thar Adale" w:date="2020-07-16T19:53:00Z">
        <w:r w:rsidRPr="00592A2E" w:rsidDel="00343D9B">
          <w:delText>e.</w:delText>
        </w:r>
        <w:r w:rsidRPr="00592A2E" w:rsidDel="00343D9B">
          <w:tab/>
          <w:delText>Use additional code to identify the organism (B95, B96)</w:delText>
        </w:r>
      </w:del>
    </w:p>
    <w:p w14:paraId="7ACE995B" w14:textId="134E599D" w:rsidR="00A975E0" w:rsidRPr="00592A2E" w:rsidDel="00343D9B" w:rsidRDefault="00A975E0" w:rsidP="00685103">
      <w:pPr>
        <w:spacing w:line="480" w:lineRule="auto"/>
        <w:ind w:left="1440" w:hanging="360"/>
        <w:rPr>
          <w:del w:id="645" w:author="Thar Adale" w:date="2020-07-16T19:53:00Z"/>
        </w:rPr>
      </w:pPr>
      <w:del w:id="646" w:author="Thar Adale" w:date="2020-07-16T19:53:00Z">
        <w:r w:rsidRPr="00592A2E" w:rsidDel="00343D9B">
          <w:delText>f.</w:delText>
        </w:r>
        <w:r w:rsidRPr="00592A2E" w:rsidDel="00343D9B">
          <w:tab/>
        </w:r>
        <w:r w:rsidR="00E71F7B" w:rsidRPr="00592A2E" w:rsidDel="00343D9B">
          <w:delText xml:space="preserve">Streptococcus </w:delText>
        </w:r>
        <w:r w:rsidRPr="00592A2E" w:rsidDel="00343D9B">
          <w:delText>A</w:delText>
        </w:r>
      </w:del>
    </w:p>
    <w:p w14:paraId="62DE400D" w14:textId="3E6C2E48" w:rsidR="00A975E0" w:rsidRPr="00592A2E" w:rsidDel="00343D9B" w:rsidRDefault="00A975E0" w:rsidP="00685103">
      <w:pPr>
        <w:spacing w:line="480" w:lineRule="auto"/>
        <w:ind w:left="1440" w:hanging="360"/>
        <w:rPr>
          <w:del w:id="647" w:author="Thar Adale" w:date="2020-07-16T19:53:00Z"/>
        </w:rPr>
      </w:pPr>
      <w:del w:id="648" w:author="Thar Adale" w:date="2020-07-16T19:53:00Z">
        <w:r w:rsidRPr="00592A2E" w:rsidDel="00343D9B">
          <w:delText>g.</w:delText>
        </w:r>
        <w:r w:rsidRPr="00592A2E" w:rsidDel="00343D9B">
          <w:tab/>
          <w:delText>no</w:delText>
        </w:r>
      </w:del>
    </w:p>
    <w:p w14:paraId="034C26A4" w14:textId="024304C6" w:rsidR="00A975E0" w:rsidRPr="00592A2E" w:rsidDel="00343D9B" w:rsidRDefault="00A975E0" w:rsidP="00685103">
      <w:pPr>
        <w:spacing w:line="480" w:lineRule="auto"/>
        <w:ind w:left="1440" w:hanging="360"/>
        <w:rPr>
          <w:del w:id="649" w:author="Thar Adale" w:date="2020-07-16T19:53:00Z"/>
        </w:rPr>
      </w:pPr>
      <w:del w:id="650" w:author="Thar Adale" w:date="2020-07-16T19:53:00Z">
        <w:r w:rsidRPr="00592A2E" w:rsidDel="00343D9B">
          <w:delText>h.</w:delText>
        </w:r>
        <w:r w:rsidRPr="00592A2E" w:rsidDel="00343D9B">
          <w:tab/>
          <w:delText>Includes: diseases generally recognized as communicable or transmissible</w:delText>
        </w:r>
      </w:del>
    </w:p>
    <w:p w14:paraId="1B7314FB" w14:textId="7FD3F276" w:rsidR="00A975E0" w:rsidRPr="00592A2E" w:rsidDel="00343D9B" w:rsidRDefault="00A975E0" w:rsidP="00685103">
      <w:pPr>
        <w:spacing w:line="480" w:lineRule="auto"/>
        <w:ind w:left="1440" w:hanging="360"/>
        <w:rPr>
          <w:del w:id="651" w:author="Thar Adale" w:date="2020-07-16T19:53:00Z"/>
        </w:rPr>
      </w:pPr>
      <w:del w:id="652" w:author="Thar Adale" w:date="2020-07-16T19:53:00Z">
        <w:r w:rsidRPr="00592A2E" w:rsidDel="00343D9B">
          <w:delText>i.</w:delText>
        </w:r>
        <w:r w:rsidRPr="00592A2E" w:rsidDel="00343D9B">
          <w:tab/>
          <w:delText>no</w:delText>
        </w:r>
      </w:del>
    </w:p>
    <w:p w14:paraId="28F8ABE4" w14:textId="67C95EB7" w:rsidR="00A975E0" w:rsidRPr="00592A2E" w:rsidDel="00343D9B" w:rsidRDefault="00A975E0" w:rsidP="00685103">
      <w:pPr>
        <w:spacing w:line="480" w:lineRule="auto"/>
        <w:ind w:left="1440" w:hanging="360"/>
        <w:rPr>
          <w:del w:id="653" w:author="Thar Adale" w:date="2020-07-16T19:53:00Z"/>
        </w:rPr>
      </w:pPr>
      <w:del w:id="654" w:author="Thar Adale" w:date="2020-07-16T19:53:00Z">
        <w:r w:rsidRPr="00592A2E" w:rsidDel="00343D9B">
          <w:delText>j.</w:delText>
        </w:r>
        <w:r w:rsidRPr="00592A2E" w:rsidDel="00343D9B">
          <w:tab/>
          <w:delText>B95</w:delText>
        </w:r>
      </w:del>
    </w:p>
    <w:p w14:paraId="66E717FA" w14:textId="408A95CA" w:rsidR="00A975E0" w:rsidRPr="00592A2E" w:rsidDel="00343D9B" w:rsidRDefault="00A975E0" w:rsidP="00685103">
      <w:pPr>
        <w:spacing w:line="480" w:lineRule="auto"/>
        <w:ind w:left="1440" w:hanging="360"/>
        <w:rPr>
          <w:del w:id="655" w:author="Thar Adale" w:date="2020-07-16T19:53:00Z"/>
        </w:rPr>
      </w:pPr>
      <w:del w:id="656" w:author="Thar Adale" w:date="2020-07-16T19:53:00Z">
        <w:r w:rsidRPr="00592A2E" w:rsidDel="00343D9B">
          <w:delText>k.</w:delText>
        </w:r>
        <w:r w:rsidRPr="00592A2E" w:rsidDel="00343D9B">
          <w:tab/>
          <w:delText>B95.0</w:delText>
        </w:r>
      </w:del>
    </w:p>
    <w:p w14:paraId="4A8FBCF8" w14:textId="09D3093E" w:rsidR="00A975E0" w:rsidRPr="00592A2E" w:rsidDel="00343D9B" w:rsidRDefault="00A975E0" w:rsidP="00685103">
      <w:pPr>
        <w:spacing w:line="480" w:lineRule="auto"/>
        <w:ind w:left="1440" w:hanging="360"/>
        <w:rPr>
          <w:del w:id="657" w:author="Thar Adale" w:date="2020-07-16T19:53:00Z"/>
        </w:rPr>
      </w:pPr>
      <w:del w:id="658" w:author="Thar Adale" w:date="2020-07-16T19:53:00Z">
        <w:r w:rsidRPr="00592A2E" w:rsidDel="00343D9B">
          <w:delText>l.</w:delText>
        </w:r>
        <w:r w:rsidRPr="00592A2E" w:rsidDel="00343D9B">
          <w:tab/>
          <w:delText>yes</w:delText>
        </w:r>
      </w:del>
    </w:p>
    <w:p w14:paraId="07514632" w14:textId="719962B8" w:rsidR="00A975E0" w:rsidRPr="00592A2E" w:rsidDel="00343D9B" w:rsidRDefault="00A975E0" w:rsidP="00685103">
      <w:pPr>
        <w:spacing w:line="480" w:lineRule="auto"/>
        <w:ind w:left="1440" w:hanging="360"/>
        <w:rPr>
          <w:del w:id="659" w:author="Thar Adale" w:date="2020-07-16T19:53:00Z"/>
        </w:rPr>
      </w:pPr>
      <w:del w:id="660" w:author="Thar Adale" w:date="2020-07-16T19:53:00Z">
        <w:r w:rsidRPr="00592A2E" w:rsidDel="00343D9B">
          <w:delText>m.</w:delText>
        </w:r>
        <w:r w:rsidRPr="00592A2E" w:rsidDel="00343D9B">
          <w:tab/>
          <w:delText>A48.3</w:delText>
        </w:r>
      </w:del>
    </w:p>
    <w:p w14:paraId="53FEA64F" w14:textId="3A6ABD01" w:rsidR="00A975E0" w:rsidDel="00343D9B" w:rsidRDefault="00A975E0" w:rsidP="00685103">
      <w:pPr>
        <w:spacing w:line="480" w:lineRule="auto"/>
        <w:ind w:left="1440" w:hanging="360"/>
        <w:rPr>
          <w:del w:id="661" w:author="Thar Adale" w:date="2020-07-16T19:53:00Z"/>
        </w:rPr>
      </w:pPr>
      <w:del w:id="662" w:author="Thar Adale" w:date="2020-07-16T19:53:00Z">
        <w:r w:rsidDel="00343D9B">
          <w:delText>n.</w:delText>
        </w:r>
        <w:r w:rsidDel="00343D9B">
          <w:tab/>
        </w:r>
        <w:r w:rsidRPr="00592A2E" w:rsidDel="00343D9B">
          <w:delText>B95.0</w:delText>
        </w:r>
      </w:del>
    </w:p>
    <w:p w14:paraId="6B3EFCBD" w14:textId="0CB76F76" w:rsidR="00A975E0" w:rsidDel="00343D9B" w:rsidRDefault="00A975E0" w:rsidP="00685103">
      <w:pPr>
        <w:keepNext/>
        <w:keepLines/>
        <w:spacing w:line="480" w:lineRule="auto"/>
        <w:outlineLvl w:val="1"/>
        <w:rPr>
          <w:del w:id="663" w:author="Thar Adale" w:date="2020-07-16T19:53:00Z"/>
          <w:b/>
          <w:bCs/>
          <w:szCs w:val="26"/>
        </w:rPr>
      </w:pPr>
      <w:del w:id="664" w:author="Thar Adale" w:date="2020-07-16T19:53:00Z">
        <w:r w:rsidDel="00343D9B">
          <w:rPr>
            <w:b/>
            <w:bCs/>
            <w:szCs w:val="26"/>
          </w:rPr>
          <w:delText>CONCEPT QUIZ</w:delText>
        </w:r>
      </w:del>
    </w:p>
    <w:p w14:paraId="6A72C8E8" w14:textId="315E0601" w:rsidR="00A975E0" w:rsidRPr="00592A2E" w:rsidDel="00343D9B" w:rsidRDefault="00A975E0" w:rsidP="00685103">
      <w:pPr>
        <w:keepNext/>
        <w:keepLines/>
        <w:spacing w:line="480" w:lineRule="auto"/>
        <w:outlineLvl w:val="1"/>
        <w:rPr>
          <w:del w:id="665" w:author="Thar Adale" w:date="2020-07-16T19:53:00Z"/>
          <w:b/>
          <w:bCs/>
          <w:szCs w:val="26"/>
        </w:rPr>
      </w:pPr>
      <w:del w:id="666" w:author="Thar Adale" w:date="2020-07-16T19:53:00Z">
        <w:r w:rsidRPr="00592A2E" w:rsidDel="00343D9B">
          <w:rPr>
            <w:b/>
            <w:bCs/>
            <w:szCs w:val="26"/>
          </w:rPr>
          <w:delText>Completion</w:delText>
        </w:r>
      </w:del>
    </w:p>
    <w:p w14:paraId="50925C00" w14:textId="02CC610D" w:rsidR="00A975E0" w:rsidRPr="00592A2E" w:rsidDel="00343D9B" w:rsidRDefault="00A975E0" w:rsidP="00685103">
      <w:pPr>
        <w:spacing w:line="480" w:lineRule="auto"/>
        <w:ind w:left="720" w:hanging="360"/>
        <w:rPr>
          <w:del w:id="667" w:author="Thar Adale" w:date="2020-07-16T19:53:00Z"/>
        </w:rPr>
      </w:pPr>
      <w:del w:id="668" w:author="Thar Adale" w:date="2020-07-16T19:53:00Z">
        <w:r w:rsidRPr="00592A2E" w:rsidDel="00343D9B">
          <w:delText>1.</w:delText>
        </w:r>
        <w:r w:rsidRPr="00592A2E" w:rsidDel="00343D9B">
          <w:tab/>
          <w:delText>(  )</w:delText>
        </w:r>
      </w:del>
    </w:p>
    <w:p w14:paraId="19E03F2C" w14:textId="11426BA7" w:rsidR="00A975E0" w:rsidRPr="00592A2E" w:rsidDel="00343D9B" w:rsidRDefault="00A975E0" w:rsidP="00685103">
      <w:pPr>
        <w:spacing w:line="480" w:lineRule="auto"/>
        <w:ind w:left="720" w:hanging="360"/>
        <w:rPr>
          <w:del w:id="669" w:author="Thar Adale" w:date="2020-07-16T19:53:00Z"/>
        </w:rPr>
      </w:pPr>
      <w:del w:id="670" w:author="Thar Adale" w:date="2020-07-16T19:53:00Z">
        <w:r w:rsidRPr="00592A2E" w:rsidDel="00343D9B">
          <w:delText>2.</w:delText>
        </w:r>
        <w:r w:rsidRPr="00592A2E" w:rsidDel="00343D9B">
          <w:tab/>
          <w:delText>Excludes1</w:delText>
        </w:r>
      </w:del>
    </w:p>
    <w:p w14:paraId="4AE44649" w14:textId="7E429E32" w:rsidR="00A975E0" w:rsidRPr="00592A2E" w:rsidDel="00343D9B" w:rsidRDefault="00A975E0" w:rsidP="00685103">
      <w:pPr>
        <w:spacing w:line="480" w:lineRule="auto"/>
        <w:ind w:left="720" w:hanging="360"/>
        <w:rPr>
          <w:del w:id="671" w:author="Thar Adale" w:date="2020-07-16T19:53:00Z"/>
        </w:rPr>
      </w:pPr>
      <w:del w:id="672" w:author="Thar Adale" w:date="2020-07-16T19:53:00Z">
        <w:r w:rsidRPr="00592A2E" w:rsidDel="00343D9B">
          <w:delText>3.</w:delText>
        </w:r>
        <w:r w:rsidRPr="00592A2E" w:rsidDel="00343D9B">
          <w:tab/>
          <w:delText>-</w:delText>
        </w:r>
      </w:del>
    </w:p>
    <w:p w14:paraId="32694D6A" w14:textId="2C0460A0" w:rsidR="00A975E0" w:rsidRPr="00592A2E" w:rsidDel="00343D9B" w:rsidRDefault="00A975E0" w:rsidP="00685103">
      <w:pPr>
        <w:spacing w:line="480" w:lineRule="auto"/>
        <w:ind w:left="720" w:hanging="360"/>
        <w:rPr>
          <w:del w:id="673" w:author="Thar Adale" w:date="2020-07-16T19:53:00Z"/>
        </w:rPr>
      </w:pPr>
      <w:del w:id="674" w:author="Thar Adale" w:date="2020-07-16T19:53:00Z">
        <w:r w:rsidRPr="00592A2E" w:rsidDel="00343D9B">
          <w:delText>4.</w:delText>
        </w:r>
        <w:r w:rsidRPr="00592A2E" w:rsidDel="00343D9B">
          <w:tab/>
          <w:delText>[ ]</w:delText>
        </w:r>
      </w:del>
    </w:p>
    <w:p w14:paraId="0CCBAEC2" w14:textId="2238F4DA" w:rsidR="00A975E0" w:rsidRPr="00592A2E" w:rsidDel="00343D9B" w:rsidRDefault="00A975E0" w:rsidP="00685103">
      <w:pPr>
        <w:spacing w:line="480" w:lineRule="auto"/>
        <w:ind w:left="720" w:hanging="360"/>
        <w:rPr>
          <w:del w:id="675" w:author="Thar Adale" w:date="2020-07-16T19:53:00Z"/>
        </w:rPr>
      </w:pPr>
      <w:del w:id="676" w:author="Thar Adale" w:date="2020-07-16T19:53:00Z">
        <w:r w:rsidRPr="00592A2E" w:rsidDel="00343D9B">
          <w:delText>5.</w:delText>
        </w:r>
        <w:r w:rsidRPr="00592A2E" w:rsidDel="00343D9B">
          <w:tab/>
        </w:r>
        <w:r w:rsidR="00FE29C8" w:rsidDel="00343D9B">
          <w:delText>with</w:delText>
        </w:r>
      </w:del>
    </w:p>
    <w:p w14:paraId="7CFBF462" w14:textId="2DEFCC78" w:rsidR="00A975E0" w:rsidRPr="00592A2E" w:rsidDel="00343D9B" w:rsidRDefault="00A975E0" w:rsidP="00685103">
      <w:pPr>
        <w:spacing w:line="480" w:lineRule="auto"/>
        <w:ind w:left="720" w:hanging="360"/>
        <w:rPr>
          <w:del w:id="677" w:author="Thar Adale" w:date="2020-07-16T19:53:00Z"/>
        </w:rPr>
      </w:pPr>
      <w:del w:id="678" w:author="Thar Adale" w:date="2020-07-16T19:53:00Z">
        <w:r w:rsidRPr="00592A2E" w:rsidDel="00343D9B">
          <w:delText>6.</w:delText>
        </w:r>
        <w:r w:rsidRPr="00592A2E" w:rsidDel="00343D9B">
          <w:tab/>
          <w:delText>X</w:delText>
        </w:r>
      </w:del>
    </w:p>
    <w:p w14:paraId="68DB3E5F" w14:textId="5399319F" w:rsidR="00A975E0" w:rsidRPr="00592A2E" w:rsidDel="00343D9B" w:rsidRDefault="00A975E0" w:rsidP="00685103">
      <w:pPr>
        <w:spacing w:line="480" w:lineRule="auto"/>
        <w:ind w:left="720" w:hanging="360"/>
        <w:rPr>
          <w:del w:id="679" w:author="Thar Adale" w:date="2020-07-16T19:53:00Z"/>
        </w:rPr>
      </w:pPr>
      <w:del w:id="680" w:author="Thar Adale" w:date="2020-07-16T19:53:00Z">
        <w:r w:rsidRPr="00592A2E" w:rsidDel="00343D9B">
          <w:delText>7.</w:delText>
        </w:r>
        <w:r w:rsidRPr="00592A2E" w:rsidDel="00343D9B">
          <w:tab/>
          <w:delText>Excludes2</w:delText>
        </w:r>
      </w:del>
    </w:p>
    <w:p w14:paraId="3DF4BC92" w14:textId="36C6DE87" w:rsidR="00A975E0" w:rsidRPr="00592A2E" w:rsidDel="00343D9B" w:rsidRDefault="00A975E0" w:rsidP="00685103">
      <w:pPr>
        <w:spacing w:line="480" w:lineRule="auto"/>
        <w:ind w:left="720" w:hanging="360"/>
        <w:rPr>
          <w:del w:id="681" w:author="Thar Adale" w:date="2020-07-16T19:53:00Z"/>
        </w:rPr>
      </w:pPr>
      <w:del w:id="682" w:author="Thar Adale" w:date="2020-07-16T19:53:00Z">
        <w:r w:rsidRPr="00592A2E" w:rsidDel="00343D9B">
          <w:delText>8.</w:delText>
        </w:r>
        <w:r w:rsidRPr="00592A2E" w:rsidDel="00343D9B">
          <w:tab/>
          <w:delText>code first</w:delText>
        </w:r>
      </w:del>
    </w:p>
    <w:p w14:paraId="70F302C1" w14:textId="560FB7F2" w:rsidR="00A975E0" w:rsidRPr="00592A2E" w:rsidDel="00343D9B" w:rsidRDefault="00A975E0" w:rsidP="00685103">
      <w:pPr>
        <w:spacing w:line="480" w:lineRule="auto"/>
        <w:ind w:left="720" w:hanging="360"/>
        <w:rPr>
          <w:del w:id="683" w:author="Thar Adale" w:date="2020-07-16T19:53:00Z"/>
        </w:rPr>
      </w:pPr>
      <w:del w:id="684" w:author="Thar Adale" w:date="2020-07-16T19:53:00Z">
        <w:r w:rsidRPr="00592A2E" w:rsidDel="00343D9B">
          <w:delText>9.</w:delText>
        </w:r>
        <w:r w:rsidRPr="00592A2E" w:rsidDel="00343D9B">
          <w:tab/>
          <w:delText>use additional code</w:delText>
        </w:r>
      </w:del>
    </w:p>
    <w:p w14:paraId="35BD9E86" w14:textId="6FE0BF3F" w:rsidR="00A975E0" w:rsidDel="00343D9B" w:rsidRDefault="00A975E0" w:rsidP="00685103">
      <w:pPr>
        <w:spacing w:line="480" w:lineRule="auto"/>
        <w:ind w:left="720" w:hanging="360"/>
        <w:rPr>
          <w:del w:id="685" w:author="Thar Adale" w:date="2020-07-16T19:53:00Z"/>
        </w:rPr>
      </w:pPr>
      <w:del w:id="686" w:author="Thar Adale" w:date="2020-07-16T19:53:00Z">
        <w:r w:rsidDel="00343D9B">
          <w:delText>10.</w:delText>
        </w:r>
        <w:r w:rsidDel="00343D9B">
          <w:tab/>
        </w:r>
        <w:r w:rsidRPr="00592A2E" w:rsidDel="00343D9B">
          <w:delText>see</w:delText>
        </w:r>
      </w:del>
    </w:p>
    <w:p w14:paraId="4677509F" w14:textId="0B6DD401" w:rsidR="00A975E0" w:rsidRPr="00592A2E" w:rsidDel="00343D9B" w:rsidRDefault="00A975E0" w:rsidP="00685103">
      <w:pPr>
        <w:keepNext/>
        <w:keepLines/>
        <w:spacing w:line="480" w:lineRule="auto"/>
        <w:outlineLvl w:val="1"/>
        <w:rPr>
          <w:del w:id="687" w:author="Thar Adale" w:date="2020-07-16T19:53:00Z"/>
          <w:b/>
          <w:bCs/>
          <w:szCs w:val="26"/>
        </w:rPr>
      </w:pPr>
      <w:del w:id="688" w:author="Thar Adale" w:date="2020-07-16T19:53:00Z">
        <w:r w:rsidRPr="00592A2E" w:rsidDel="00343D9B">
          <w:rPr>
            <w:b/>
            <w:bCs/>
            <w:szCs w:val="26"/>
          </w:rPr>
          <w:delText>Multiple Choice</w:delText>
        </w:r>
      </w:del>
    </w:p>
    <w:p w14:paraId="6A5CCAB6" w14:textId="121AEF4A" w:rsidR="00A975E0" w:rsidRPr="00592A2E" w:rsidDel="00343D9B" w:rsidRDefault="00A975E0" w:rsidP="00685103">
      <w:pPr>
        <w:spacing w:line="480" w:lineRule="auto"/>
        <w:ind w:left="720" w:hanging="360"/>
        <w:rPr>
          <w:del w:id="689" w:author="Thar Adale" w:date="2020-07-16T19:53:00Z"/>
        </w:rPr>
      </w:pPr>
      <w:del w:id="690" w:author="Thar Adale" w:date="2020-07-16T19:53:00Z">
        <w:r w:rsidRPr="00592A2E" w:rsidDel="00343D9B">
          <w:delText>1.</w:delText>
        </w:r>
        <w:r w:rsidRPr="00592A2E" w:rsidDel="00343D9B">
          <w:tab/>
          <w:delText>A</w:delText>
        </w:r>
      </w:del>
    </w:p>
    <w:p w14:paraId="04D997FD" w14:textId="65D4FE46" w:rsidR="00A975E0" w:rsidRPr="00592A2E" w:rsidDel="00343D9B" w:rsidRDefault="00A975E0" w:rsidP="00685103">
      <w:pPr>
        <w:spacing w:line="480" w:lineRule="auto"/>
        <w:ind w:left="720" w:hanging="360"/>
        <w:rPr>
          <w:del w:id="691" w:author="Thar Adale" w:date="2020-07-16T19:53:00Z"/>
        </w:rPr>
      </w:pPr>
      <w:del w:id="692" w:author="Thar Adale" w:date="2020-07-16T19:53:00Z">
        <w:r w:rsidRPr="00592A2E" w:rsidDel="00343D9B">
          <w:delText>2.</w:delText>
        </w:r>
        <w:r w:rsidRPr="00592A2E" w:rsidDel="00343D9B">
          <w:tab/>
          <w:delText>C</w:delText>
        </w:r>
      </w:del>
    </w:p>
    <w:p w14:paraId="2AA87FA8" w14:textId="20204786" w:rsidR="00A975E0" w:rsidRPr="00592A2E" w:rsidDel="00343D9B" w:rsidRDefault="00A975E0" w:rsidP="00685103">
      <w:pPr>
        <w:spacing w:line="480" w:lineRule="auto"/>
        <w:ind w:left="720" w:hanging="360"/>
        <w:rPr>
          <w:del w:id="693" w:author="Thar Adale" w:date="2020-07-16T19:53:00Z"/>
        </w:rPr>
      </w:pPr>
      <w:del w:id="694" w:author="Thar Adale" w:date="2020-07-16T19:53:00Z">
        <w:r w:rsidRPr="00592A2E" w:rsidDel="00343D9B">
          <w:delText>3.</w:delText>
        </w:r>
        <w:r w:rsidRPr="00592A2E" w:rsidDel="00343D9B">
          <w:tab/>
          <w:delText>B</w:delText>
        </w:r>
      </w:del>
    </w:p>
    <w:p w14:paraId="1D361318" w14:textId="5D50F5F7" w:rsidR="00A975E0" w:rsidRPr="00592A2E" w:rsidDel="00343D9B" w:rsidRDefault="00A975E0" w:rsidP="00685103">
      <w:pPr>
        <w:spacing w:line="480" w:lineRule="auto"/>
        <w:ind w:left="720" w:hanging="360"/>
        <w:rPr>
          <w:del w:id="695" w:author="Thar Adale" w:date="2020-07-16T19:53:00Z"/>
        </w:rPr>
      </w:pPr>
      <w:del w:id="696" w:author="Thar Adale" w:date="2020-07-16T19:53:00Z">
        <w:r w:rsidRPr="00592A2E" w:rsidDel="00343D9B">
          <w:delText>4.</w:delText>
        </w:r>
        <w:r w:rsidRPr="00592A2E" w:rsidDel="00343D9B">
          <w:tab/>
          <w:delText>A</w:delText>
        </w:r>
      </w:del>
    </w:p>
    <w:p w14:paraId="3E874900" w14:textId="39AFDF7E" w:rsidR="00A975E0" w:rsidRPr="00592A2E" w:rsidDel="00343D9B" w:rsidRDefault="00A975E0" w:rsidP="00685103">
      <w:pPr>
        <w:spacing w:line="480" w:lineRule="auto"/>
        <w:ind w:left="720" w:hanging="360"/>
        <w:rPr>
          <w:del w:id="697" w:author="Thar Adale" w:date="2020-07-16T19:53:00Z"/>
        </w:rPr>
      </w:pPr>
      <w:del w:id="698" w:author="Thar Adale" w:date="2020-07-16T19:53:00Z">
        <w:r w:rsidRPr="00592A2E" w:rsidDel="00343D9B">
          <w:delText>5.</w:delText>
        </w:r>
        <w:r w:rsidRPr="00592A2E" w:rsidDel="00343D9B">
          <w:tab/>
          <w:delText>A</w:delText>
        </w:r>
      </w:del>
    </w:p>
    <w:p w14:paraId="67085133" w14:textId="2F62BBFE" w:rsidR="00A975E0" w:rsidRPr="00592A2E" w:rsidDel="00343D9B" w:rsidRDefault="00A975E0" w:rsidP="00685103">
      <w:pPr>
        <w:spacing w:line="480" w:lineRule="auto"/>
        <w:ind w:left="720" w:hanging="360"/>
        <w:rPr>
          <w:del w:id="699" w:author="Thar Adale" w:date="2020-07-16T19:53:00Z"/>
        </w:rPr>
      </w:pPr>
      <w:del w:id="700" w:author="Thar Adale" w:date="2020-07-16T19:53:00Z">
        <w:r w:rsidRPr="00592A2E" w:rsidDel="00343D9B">
          <w:delText>6.</w:delText>
        </w:r>
        <w:r w:rsidRPr="00592A2E" w:rsidDel="00343D9B">
          <w:tab/>
          <w:delText>B</w:delText>
        </w:r>
      </w:del>
    </w:p>
    <w:p w14:paraId="45200751" w14:textId="275630ED" w:rsidR="00A975E0" w:rsidRPr="00592A2E" w:rsidDel="00343D9B" w:rsidRDefault="00A975E0" w:rsidP="00685103">
      <w:pPr>
        <w:spacing w:line="480" w:lineRule="auto"/>
        <w:ind w:left="720" w:hanging="360"/>
        <w:rPr>
          <w:del w:id="701" w:author="Thar Adale" w:date="2020-07-16T19:53:00Z"/>
        </w:rPr>
      </w:pPr>
      <w:del w:id="702" w:author="Thar Adale" w:date="2020-07-16T19:53:00Z">
        <w:r w:rsidRPr="00592A2E" w:rsidDel="00343D9B">
          <w:delText>7.</w:delText>
        </w:r>
        <w:r w:rsidRPr="00592A2E" w:rsidDel="00343D9B">
          <w:tab/>
          <w:delText>A</w:delText>
        </w:r>
      </w:del>
    </w:p>
    <w:p w14:paraId="78C57694" w14:textId="7BFD1541" w:rsidR="00A975E0" w:rsidRPr="00592A2E" w:rsidDel="00343D9B" w:rsidRDefault="00A975E0" w:rsidP="00685103">
      <w:pPr>
        <w:spacing w:line="480" w:lineRule="auto"/>
        <w:ind w:left="720" w:hanging="360"/>
        <w:rPr>
          <w:del w:id="703" w:author="Thar Adale" w:date="2020-07-16T19:53:00Z"/>
        </w:rPr>
      </w:pPr>
      <w:del w:id="704" w:author="Thar Adale" w:date="2020-07-16T19:53:00Z">
        <w:r w:rsidRPr="00592A2E" w:rsidDel="00343D9B">
          <w:delText>8.</w:delText>
        </w:r>
        <w:r w:rsidRPr="00592A2E" w:rsidDel="00343D9B">
          <w:tab/>
          <w:delText>A</w:delText>
        </w:r>
      </w:del>
    </w:p>
    <w:p w14:paraId="4A6308E5" w14:textId="3048C2F3" w:rsidR="00A975E0" w:rsidRPr="00592A2E" w:rsidDel="00343D9B" w:rsidRDefault="00A975E0" w:rsidP="00685103">
      <w:pPr>
        <w:spacing w:line="480" w:lineRule="auto"/>
        <w:ind w:left="720" w:hanging="360"/>
        <w:rPr>
          <w:del w:id="705" w:author="Thar Adale" w:date="2020-07-16T19:53:00Z"/>
        </w:rPr>
      </w:pPr>
      <w:del w:id="706" w:author="Thar Adale" w:date="2020-07-16T19:53:00Z">
        <w:r w:rsidRPr="00592A2E" w:rsidDel="00343D9B">
          <w:delText>9.</w:delText>
        </w:r>
        <w:r w:rsidRPr="00592A2E" w:rsidDel="00343D9B">
          <w:tab/>
          <w:delText>D</w:delText>
        </w:r>
      </w:del>
    </w:p>
    <w:p w14:paraId="54592038" w14:textId="6594DDCA" w:rsidR="00A975E0" w:rsidDel="00343D9B" w:rsidRDefault="00A975E0" w:rsidP="00685103">
      <w:pPr>
        <w:spacing w:line="480" w:lineRule="auto"/>
        <w:ind w:left="720" w:hanging="360"/>
        <w:rPr>
          <w:del w:id="707" w:author="Thar Adale" w:date="2020-07-16T19:53:00Z"/>
        </w:rPr>
      </w:pPr>
      <w:del w:id="708" w:author="Thar Adale" w:date="2020-07-16T19:53:00Z">
        <w:r w:rsidDel="00343D9B">
          <w:delText>10.</w:delText>
        </w:r>
        <w:r w:rsidDel="00343D9B">
          <w:tab/>
        </w:r>
        <w:r w:rsidRPr="00592A2E" w:rsidDel="00343D9B">
          <w:delText>D</w:delText>
        </w:r>
      </w:del>
    </w:p>
    <w:p w14:paraId="7A35D4D0" w14:textId="70FBCF7B" w:rsidR="008B3D1D" w:rsidRPr="00592A2E" w:rsidDel="00343D9B" w:rsidRDefault="004607F7" w:rsidP="004607F7">
      <w:pPr>
        <w:keepNext/>
        <w:keepLines/>
        <w:spacing w:line="480" w:lineRule="auto"/>
        <w:outlineLvl w:val="1"/>
        <w:rPr>
          <w:del w:id="709" w:author="Thar Adale" w:date="2020-07-16T19:53:00Z"/>
          <w:b/>
          <w:bCs/>
          <w:szCs w:val="26"/>
        </w:rPr>
      </w:pPr>
      <w:del w:id="710" w:author="Thar Adale" w:date="2020-07-16T19:53:00Z">
        <w:r w:rsidRPr="00592A2E" w:rsidDel="00343D9B">
          <w:rPr>
            <w:b/>
            <w:bCs/>
            <w:szCs w:val="26"/>
          </w:rPr>
          <w:delText>KEEP ON CODING</w:delText>
        </w:r>
      </w:del>
    </w:p>
    <w:p w14:paraId="7E3232E9" w14:textId="61721178" w:rsidR="004607F7" w:rsidRPr="00F30405" w:rsidDel="00343D9B" w:rsidRDefault="008B3D1D" w:rsidP="00237906">
      <w:pPr>
        <w:keepNext/>
        <w:keepLines/>
        <w:spacing w:line="480" w:lineRule="auto"/>
        <w:outlineLvl w:val="1"/>
        <w:rPr>
          <w:del w:id="711" w:author="Thar Adale" w:date="2020-07-16T19:53:00Z"/>
        </w:rPr>
      </w:pPr>
      <w:del w:id="712" w:author="Thar Adale" w:date="2020-07-16T19:53:00Z">
        <w:r w:rsidRPr="00237906" w:rsidDel="00343D9B">
          <w:delText xml:space="preserve">1. </w:delText>
        </w:r>
        <w:r w:rsidR="004607F7" w:rsidRPr="00FA796D" w:rsidDel="00343D9B">
          <w:rPr>
            <w:rStyle w:val="Emphasis"/>
          </w:rPr>
          <w:delText>M21.42</w:delText>
        </w:r>
        <w:r w:rsidR="004607F7" w:rsidRPr="00F30405" w:rsidDel="00343D9B">
          <w:delText xml:space="preserve"> </w:delText>
        </w:r>
        <w:r w:rsidR="004607F7" w:rsidRPr="00592A2E" w:rsidDel="00343D9B">
          <w:delText>(</w:delText>
        </w:r>
        <w:r w:rsidR="004607F7" w:rsidDel="00343D9B">
          <w:delText xml:space="preserve">Flat, foot, see </w:delText>
        </w:r>
        <w:r w:rsidR="004607F7" w:rsidRPr="00592A2E" w:rsidDel="00343D9B">
          <w:delText>Deformity, limb, flat foot, left)</w:delText>
        </w:r>
      </w:del>
    </w:p>
    <w:p w14:paraId="66D7FE84" w14:textId="34DA612A" w:rsidR="004607F7" w:rsidRPr="00592A2E" w:rsidDel="00343D9B" w:rsidRDefault="008B3D1D" w:rsidP="00237906">
      <w:pPr>
        <w:spacing w:line="480" w:lineRule="auto"/>
        <w:rPr>
          <w:del w:id="713" w:author="Thar Adale" w:date="2020-07-16T19:53:00Z"/>
        </w:rPr>
      </w:pPr>
      <w:del w:id="714" w:author="Thar Adale" w:date="2020-07-16T19:53:00Z">
        <w:r w:rsidDel="00343D9B">
          <w:delText>2</w:delText>
        </w:r>
        <w:r w:rsidRPr="00274798" w:rsidDel="00343D9B">
          <w:delText>.</w:delText>
        </w:r>
        <w:r w:rsidDel="00343D9B">
          <w:delText xml:space="preserve"> </w:delText>
        </w:r>
        <w:r w:rsidR="004607F7" w:rsidRPr="00FA796D" w:rsidDel="00343D9B">
          <w:rPr>
            <w:rStyle w:val="Emphasis"/>
          </w:rPr>
          <w:delText>Z51.12</w:delText>
        </w:r>
        <w:r w:rsidR="004607F7" w:rsidRPr="00592A2E" w:rsidDel="00343D9B">
          <w:delText xml:space="preserve"> (Encounter, immunotherapy</w:delText>
        </w:r>
        <w:r w:rsidR="004607F7" w:rsidDel="00343D9B">
          <w:delText xml:space="preserve"> for neoplasm</w:delText>
        </w:r>
        <w:r w:rsidR="004607F7" w:rsidRPr="00592A2E" w:rsidDel="00343D9B">
          <w:delText>)</w:delText>
        </w:r>
      </w:del>
    </w:p>
    <w:p w14:paraId="074C011F" w14:textId="3D655800" w:rsidR="008B3D1D" w:rsidRPr="00592A2E" w:rsidDel="00343D9B" w:rsidRDefault="008B3D1D" w:rsidP="00237906">
      <w:pPr>
        <w:spacing w:line="480" w:lineRule="auto"/>
        <w:rPr>
          <w:del w:id="715" w:author="Thar Adale" w:date="2020-07-16T19:53:00Z"/>
        </w:rPr>
      </w:pPr>
      <w:del w:id="716" w:author="Thar Adale" w:date="2020-07-16T19:53:00Z">
        <w:r w:rsidRPr="00237906" w:rsidDel="00343D9B">
          <w:delText xml:space="preserve">3. </w:delText>
        </w:r>
        <w:r w:rsidR="004607F7" w:rsidRPr="00FA796D" w:rsidDel="00343D9B">
          <w:rPr>
            <w:rStyle w:val="Emphasis"/>
          </w:rPr>
          <w:delText>L89.323</w:delText>
        </w:r>
        <w:r w:rsidR="004607F7" w:rsidRPr="00592A2E" w:rsidDel="00343D9B">
          <w:delText xml:space="preserve"> (Ulcer, pressure, buttock</w:delText>
        </w:r>
        <w:r w:rsidR="004607F7" w:rsidDel="00343D9B">
          <w:delText>;</w:delText>
        </w:r>
        <w:r w:rsidR="004607F7" w:rsidRPr="00592A2E" w:rsidDel="00343D9B">
          <w:delText xml:space="preserve"> </w:delText>
        </w:r>
        <w:r w:rsidR="004607F7" w:rsidDel="00343D9B">
          <w:delText xml:space="preserve">Tabular: </w:delText>
        </w:r>
        <w:r w:rsidR="004607F7" w:rsidRPr="00592A2E" w:rsidDel="00343D9B">
          <w:delText>left</w:delText>
        </w:r>
        <w:r w:rsidR="004607F7" w:rsidDel="00343D9B">
          <w:delText xml:space="preserve">, </w:delText>
        </w:r>
        <w:r w:rsidR="004607F7" w:rsidRPr="00592A2E" w:rsidDel="00343D9B">
          <w:delText>stage 3)</w:delText>
        </w:r>
      </w:del>
    </w:p>
    <w:p w14:paraId="09D3BCB6" w14:textId="106C5546" w:rsidR="008B3D1D" w:rsidRPr="00592A2E" w:rsidDel="00343D9B" w:rsidRDefault="008B3D1D" w:rsidP="00237906">
      <w:pPr>
        <w:spacing w:line="480" w:lineRule="auto"/>
        <w:rPr>
          <w:del w:id="717" w:author="Thar Adale" w:date="2020-07-16T19:53:00Z"/>
        </w:rPr>
      </w:pPr>
      <w:del w:id="718" w:author="Thar Adale" w:date="2020-07-16T19:53:00Z">
        <w:r w:rsidRPr="00237906" w:rsidDel="00343D9B">
          <w:delText xml:space="preserve">4. </w:delText>
        </w:r>
        <w:r w:rsidR="004607F7" w:rsidRPr="00FA796D" w:rsidDel="00343D9B">
          <w:rPr>
            <w:rStyle w:val="Emphasis"/>
          </w:rPr>
          <w:delText>F10.20</w:delText>
        </w:r>
        <w:r w:rsidR="004607F7" w:rsidRPr="00F30405" w:rsidDel="00343D9B">
          <w:delText xml:space="preserve"> </w:delText>
        </w:r>
        <w:r w:rsidR="004607F7" w:rsidRPr="00592A2E" w:rsidDel="00343D9B">
          <w:delText>(Dependence, alcohol)</w:delText>
        </w:r>
      </w:del>
    </w:p>
    <w:p w14:paraId="1AFB394F" w14:textId="69698287" w:rsidR="008B3D1D" w:rsidDel="00343D9B" w:rsidRDefault="008B3D1D" w:rsidP="00237906">
      <w:pPr>
        <w:spacing w:line="480" w:lineRule="auto"/>
        <w:rPr>
          <w:del w:id="719" w:author="Thar Adale" w:date="2020-07-16T19:53:00Z"/>
        </w:rPr>
      </w:pPr>
      <w:del w:id="720" w:author="Thar Adale" w:date="2020-07-16T19:53:00Z">
        <w:r w:rsidRPr="00237906" w:rsidDel="00343D9B">
          <w:delText xml:space="preserve">5. </w:delText>
        </w:r>
        <w:r w:rsidR="004607F7" w:rsidRPr="00FA796D" w:rsidDel="00343D9B">
          <w:rPr>
            <w:rStyle w:val="Emphasis"/>
          </w:rPr>
          <w:delText>M25.122</w:delText>
        </w:r>
        <w:r w:rsidR="004607F7" w:rsidRPr="00F30405" w:rsidDel="00343D9B">
          <w:delText xml:space="preserve"> </w:delText>
        </w:r>
        <w:r w:rsidR="004607F7" w:rsidRPr="00592A2E" w:rsidDel="00343D9B">
          <w:delText>(Fistula, joint, elbow</w:delText>
        </w:r>
        <w:r w:rsidR="004607F7" w:rsidDel="00343D9B">
          <w:delText>;</w:delText>
        </w:r>
        <w:r w:rsidR="004607F7" w:rsidRPr="00592A2E" w:rsidDel="00343D9B">
          <w:delText xml:space="preserve"> </w:delText>
        </w:r>
        <w:r w:rsidR="004607F7" w:rsidDel="00343D9B">
          <w:delText xml:space="preserve">Tabular: </w:delText>
        </w:r>
        <w:r w:rsidR="004607F7" w:rsidRPr="00592A2E" w:rsidDel="00343D9B">
          <w:delText xml:space="preserve"> left)</w:delText>
        </w:r>
      </w:del>
    </w:p>
    <w:p w14:paraId="32D23F1A" w14:textId="5E26D012" w:rsidR="008B3D1D" w:rsidRPr="00F30405" w:rsidDel="00343D9B" w:rsidRDefault="008B3D1D" w:rsidP="00237906">
      <w:pPr>
        <w:spacing w:line="480" w:lineRule="auto"/>
        <w:rPr>
          <w:del w:id="721" w:author="Thar Adale" w:date="2020-07-16T19:53:00Z"/>
        </w:rPr>
      </w:pPr>
      <w:del w:id="722" w:author="Thar Adale" w:date="2020-07-16T19:53:00Z">
        <w:r w:rsidRPr="00237906" w:rsidDel="00343D9B">
          <w:delText xml:space="preserve">6. </w:delText>
        </w:r>
        <w:r w:rsidR="004607F7" w:rsidRPr="00FA796D" w:rsidDel="00343D9B">
          <w:rPr>
            <w:rStyle w:val="Emphasis"/>
          </w:rPr>
          <w:delText>Z81.1</w:delText>
        </w:r>
        <w:r w:rsidR="004607F7" w:rsidRPr="00F30405" w:rsidDel="00343D9B">
          <w:delText xml:space="preserve"> </w:delText>
        </w:r>
        <w:r w:rsidR="004607F7" w:rsidRPr="00592A2E" w:rsidDel="00343D9B">
          <w:delText>(History, family, alcohol abuse)</w:delText>
        </w:r>
      </w:del>
    </w:p>
    <w:p w14:paraId="46CB9326" w14:textId="5358A9DD" w:rsidR="008B3D1D" w:rsidDel="00343D9B" w:rsidRDefault="008B3D1D" w:rsidP="00237906">
      <w:pPr>
        <w:spacing w:line="480" w:lineRule="auto"/>
        <w:rPr>
          <w:del w:id="723" w:author="Thar Adale" w:date="2020-07-16T19:53:00Z"/>
        </w:rPr>
      </w:pPr>
      <w:del w:id="724" w:author="Thar Adale" w:date="2020-07-16T19:53:00Z">
        <w:r w:rsidRPr="00237906" w:rsidDel="00343D9B">
          <w:delText xml:space="preserve">7. </w:delText>
        </w:r>
        <w:r w:rsidR="004607F7" w:rsidRPr="00FA796D" w:rsidDel="00343D9B">
          <w:rPr>
            <w:rStyle w:val="Emphasis"/>
          </w:rPr>
          <w:delText>Z68.38</w:delText>
        </w:r>
        <w:r w:rsidR="004607F7" w:rsidRPr="00592A2E" w:rsidDel="00343D9B">
          <w:delText xml:space="preserve"> (Body, mass index, adult, 38.0-38.9)</w:delText>
        </w:r>
      </w:del>
    </w:p>
    <w:p w14:paraId="0AD8F652" w14:textId="60F738FC" w:rsidR="008B3D1D" w:rsidDel="00343D9B" w:rsidRDefault="008B3D1D" w:rsidP="00237906">
      <w:pPr>
        <w:spacing w:line="480" w:lineRule="auto"/>
        <w:rPr>
          <w:del w:id="725" w:author="Thar Adale" w:date="2020-07-16T19:53:00Z"/>
        </w:rPr>
      </w:pPr>
      <w:del w:id="726" w:author="Thar Adale" w:date="2020-07-16T19:53:00Z">
        <w:r w:rsidRPr="00237906" w:rsidDel="00343D9B">
          <w:delText xml:space="preserve">8. </w:delText>
        </w:r>
        <w:r w:rsidR="004607F7" w:rsidRPr="00FA796D" w:rsidDel="00343D9B">
          <w:rPr>
            <w:rStyle w:val="Emphasis"/>
          </w:rPr>
          <w:delText>I10</w:delText>
        </w:r>
        <w:r w:rsidR="004607F7" w:rsidRPr="00592A2E" w:rsidDel="00343D9B">
          <w:delText xml:space="preserve"> (Hypertension)</w:delText>
        </w:r>
      </w:del>
    </w:p>
    <w:p w14:paraId="406E4F47" w14:textId="2E832227" w:rsidR="008B3D1D" w:rsidDel="00343D9B" w:rsidRDefault="008B3D1D" w:rsidP="00237906">
      <w:pPr>
        <w:spacing w:line="480" w:lineRule="auto"/>
        <w:rPr>
          <w:del w:id="727" w:author="Thar Adale" w:date="2020-07-16T19:53:00Z"/>
          <w:rStyle w:val="Emphasis"/>
        </w:rPr>
      </w:pPr>
      <w:del w:id="728" w:author="Thar Adale" w:date="2020-07-16T19:53:00Z">
        <w:r w:rsidRPr="00237906" w:rsidDel="00343D9B">
          <w:delText xml:space="preserve">9. </w:delText>
        </w:r>
        <w:r w:rsidR="004607F7" w:rsidRPr="00FA796D" w:rsidDel="00343D9B">
          <w:rPr>
            <w:rStyle w:val="Emphasis"/>
          </w:rPr>
          <w:delText>I69.391</w:delText>
        </w:r>
        <w:r w:rsidR="004607F7" w:rsidRPr="00F30405" w:rsidDel="00343D9B">
          <w:delText xml:space="preserve"> </w:delText>
        </w:r>
        <w:r w:rsidR="004607F7" w:rsidRPr="00592A2E" w:rsidDel="00343D9B">
          <w:delText>(Dysphagia, following</w:delText>
        </w:r>
        <w:r w:rsidR="004607F7" w:rsidDel="00343D9B">
          <w:delText>,</w:delText>
        </w:r>
        <w:r w:rsidR="004607F7" w:rsidRPr="00592A2E" w:rsidDel="00343D9B">
          <w:delText xml:space="preserve"> cerebrovascular disease, cerebral infarction</w:delText>
        </w:r>
        <w:r w:rsidR="004607F7" w:rsidDel="00343D9B">
          <w:delText xml:space="preserve">; Tabular: </w:delText>
        </w:r>
        <w:r w:rsidR="004607F7" w:rsidRPr="00511D42" w:rsidDel="00343D9B">
          <w:delText>Use additional code to identify the type of dysphagia, if known (R13.1-)</w:delText>
        </w:r>
        <w:r w:rsidR="004607F7" w:rsidRPr="00592A2E" w:rsidDel="00343D9B">
          <w:delText>)</w:delText>
        </w:r>
      </w:del>
    </w:p>
    <w:p w14:paraId="62E42611" w14:textId="67945793" w:rsidR="008B3D1D" w:rsidRPr="00F30405" w:rsidDel="00343D9B" w:rsidRDefault="004607F7" w:rsidP="00237906">
      <w:pPr>
        <w:spacing w:line="480" w:lineRule="auto"/>
        <w:rPr>
          <w:del w:id="729" w:author="Thar Adale" w:date="2020-07-16T19:53:00Z"/>
        </w:rPr>
      </w:pPr>
      <w:del w:id="730" w:author="Thar Adale" w:date="2020-07-16T19:53:00Z">
        <w:r w:rsidRPr="00FA796D" w:rsidDel="00343D9B">
          <w:rPr>
            <w:rStyle w:val="Emphasis"/>
          </w:rPr>
          <w:delText>R13.10</w:delText>
        </w:r>
        <w:r w:rsidRPr="00F30405" w:rsidDel="00343D9B">
          <w:delText xml:space="preserve"> </w:delText>
        </w:r>
        <w:r w:rsidRPr="00592A2E" w:rsidDel="00343D9B">
          <w:delText>(Dysphagia</w:delText>
        </w:r>
        <w:r w:rsidDel="00343D9B">
          <w:delText>; Tabular:</w:delText>
        </w:r>
        <w:r w:rsidRPr="00511D42" w:rsidDel="00343D9B">
          <w:delText xml:space="preserve"> Code first, if applicable, dysphagia following cerebrovascular disease (I69. with final characters -91)</w:delText>
        </w:r>
        <w:r w:rsidRPr="00592A2E" w:rsidDel="00343D9B">
          <w:delText>)</w:delText>
        </w:r>
      </w:del>
    </w:p>
    <w:p w14:paraId="65953AC2" w14:textId="5BD230A3" w:rsidR="008B3D1D" w:rsidDel="00343D9B" w:rsidRDefault="008B3D1D" w:rsidP="00237906">
      <w:pPr>
        <w:spacing w:line="480" w:lineRule="auto"/>
        <w:rPr>
          <w:del w:id="731" w:author="Thar Adale" w:date="2020-07-16T19:53:00Z"/>
        </w:rPr>
      </w:pPr>
      <w:del w:id="732" w:author="Thar Adale" w:date="2020-07-16T19:53:00Z">
        <w:r w:rsidRPr="00237906" w:rsidDel="00343D9B">
          <w:delText xml:space="preserve">10. </w:delText>
        </w:r>
        <w:r w:rsidR="004607F7" w:rsidRPr="00FA796D" w:rsidDel="00343D9B">
          <w:rPr>
            <w:rStyle w:val="Emphasis"/>
          </w:rPr>
          <w:delText>R10.</w:delText>
        </w:r>
        <w:r w:rsidR="00122D3D" w:rsidDel="00343D9B">
          <w:rPr>
            <w:rStyle w:val="Emphasis"/>
          </w:rPr>
          <w:delText>824</w:delText>
        </w:r>
        <w:r w:rsidR="004607F7" w:rsidRPr="00F30405" w:rsidDel="00343D9B">
          <w:delText xml:space="preserve"> </w:delText>
        </w:r>
        <w:r w:rsidR="004607F7" w:rsidRPr="00592A2E" w:rsidDel="00343D9B">
          <w:delText xml:space="preserve">(Pain, abdominal, </w:delText>
        </w:r>
        <w:r w:rsidR="004607F7" w:rsidDel="00343D9B">
          <w:delText xml:space="preserve">rebound, </w:delText>
        </w:r>
        <w:r w:rsidR="00122D3D" w:rsidDel="00343D9B">
          <w:delText>see Tenderness, abdominal, rebound, left lower quadrant</w:delText>
        </w:r>
        <w:r w:rsidR="004607F7" w:rsidRPr="00592A2E" w:rsidDel="00343D9B">
          <w:delText>)</w:delText>
        </w:r>
      </w:del>
    </w:p>
    <w:p w14:paraId="28FC037D" w14:textId="327BDA83" w:rsidR="008B3D1D" w:rsidDel="00343D9B" w:rsidRDefault="008B3D1D" w:rsidP="00237906">
      <w:pPr>
        <w:spacing w:line="480" w:lineRule="auto"/>
        <w:rPr>
          <w:del w:id="733" w:author="Thar Adale" w:date="2020-07-16T19:53:00Z"/>
        </w:rPr>
      </w:pPr>
      <w:del w:id="734" w:author="Thar Adale" w:date="2020-07-16T19:53:00Z">
        <w:r w:rsidRPr="00237906" w:rsidDel="00343D9B">
          <w:delText xml:space="preserve">11. </w:delText>
        </w:r>
        <w:r w:rsidR="004607F7" w:rsidRPr="00FA796D" w:rsidDel="00343D9B">
          <w:rPr>
            <w:rStyle w:val="Emphasis"/>
          </w:rPr>
          <w:delText>R29.6</w:delText>
        </w:r>
        <w:r w:rsidR="004607F7" w:rsidRPr="00F30405" w:rsidDel="00343D9B">
          <w:delText xml:space="preserve"> </w:delText>
        </w:r>
        <w:r w:rsidR="004607F7" w:rsidRPr="00592A2E" w:rsidDel="00343D9B">
          <w:delText>(Repeated falls NEC)</w:delText>
        </w:r>
      </w:del>
    </w:p>
    <w:p w14:paraId="671E922C" w14:textId="4DD097A2" w:rsidR="004607F7" w:rsidRPr="00F30405" w:rsidDel="00343D9B" w:rsidRDefault="008B3D1D" w:rsidP="00237906">
      <w:pPr>
        <w:spacing w:line="480" w:lineRule="auto"/>
        <w:rPr>
          <w:del w:id="735" w:author="Thar Adale" w:date="2020-07-16T19:53:00Z"/>
        </w:rPr>
      </w:pPr>
      <w:del w:id="736" w:author="Thar Adale" w:date="2020-07-16T19:53:00Z">
        <w:r w:rsidRPr="00237906" w:rsidDel="00343D9B">
          <w:delText xml:space="preserve">12. </w:delText>
        </w:r>
        <w:r w:rsidR="004607F7" w:rsidRPr="00FA796D" w:rsidDel="00343D9B">
          <w:rPr>
            <w:rStyle w:val="Emphasis"/>
          </w:rPr>
          <w:delText>C4A.11</w:delText>
        </w:r>
        <w:r w:rsidR="004607F7" w:rsidRPr="00F30405" w:rsidDel="00343D9B">
          <w:delText xml:space="preserve"> </w:delText>
        </w:r>
        <w:r w:rsidR="004607F7" w:rsidRPr="00592A2E" w:rsidDel="00343D9B">
          <w:delText>(Carcinoma, Merkel cell, eyelid</w:delText>
        </w:r>
        <w:r w:rsidR="004607F7" w:rsidDel="00343D9B">
          <w:delText>; Tabular:</w:delText>
        </w:r>
        <w:r w:rsidR="004607F7" w:rsidRPr="00592A2E" w:rsidDel="00343D9B">
          <w:delText xml:space="preserve"> right)</w:delText>
        </w:r>
      </w:del>
    </w:p>
    <w:p w14:paraId="1ADA91EE" w14:textId="399D9B41" w:rsidR="004607F7" w:rsidRPr="00F30405" w:rsidDel="00343D9B" w:rsidRDefault="008B3D1D" w:rsidP="00237906">
      <w:pPr>
        <w:spacing w:line="480" w:lineRule="auto"/>
        <w:rPr>
          <w:del w:id="737" w:author="Thar Adale" w:date="2020-07-16T19:53:00Z"/>
        </w:rPr>
      </w:pPr>
      <w:del w:id="738" w:author="Thar Adale" w:date="2020-07-16T19:53:00Z">
        <w:r w:rsidRPr="00237906" w:rsidDel="00343D9B">
          <w:delText xml:space="preserve">13. </w:delText>
        </w:r>
        <w:r w:rsidR="004607F7" w:rsidRPr="00FA796D" w:rsidDel="00343D9B">
          <w:rPr>
            <w:rStyle w:val="Emphasis"/>
          </w:rPr>
          <w:delText>G89.3</w:delText>
        </w:r>
        <w:r w:rsidR="004607F7" w:rsidRPr="00F30405" w:rsidDel="00343D9B">
          <w:delText xml:space="preserve"> </w:delText>
        </w:r>
        <w:r w:rsidR="004607F7" w:rsidRPr="00592A2E" w:rsidDel="00343D9B">
          <w:delText>(Pain, due to malignancy)</w:delText>
        </w:r>
      </w:del>
    </w:p>
    <w:p w14:paraId="4E1D192C" w14:textId="48C0DD26" w:rsidR="004607F7" w:rsidRPr="00F30405" w:rsidDel="00343D9B" w:rsidRDefault="008B3D1D" w:rsidP="00237906">
      <w:pPr>
        <w:spacing w:line="480" w:lineRule="auto"/>
        <w:rPr>
          <w:del w:id="739" w:author="Thar Adale" w:date="2020-07-16T19:53:00Z"/>
        </w:rPr>
      </w:pPr>
      <w:del w:id="740" w:author="Thar Adale" w:date="2020-07-16T19:53:00Z">
        <w:r w:rsidRPr="00237906" w:rsidDel="00343D9B">
          <w:delText xml:space="preserve">14. </w:delText>
        </w:r>
        <w:r w:rsidR="004607F7" w:rsidRPr="00FA796D" w:rsidDel="00343D9B">
          <w:rPr>
            <w:rStyle w:val="Emphasis"/>
          </w:rPr>
          <w:delText>E11.</w:delText>
        </w:r>
        <w:r w:rsidR="00C6711C" w:rsidDel="00343D9B">
          <w:rPr>
            <w:rStyle w:val="Emphasis"/>
          </w:rPr>
          <w:delText>9</w:delText>
        </w:r>
        <w:r w:rsidR="004607F7" w:rsidRPr="00F30405" w:rsidDel="00343D9B">
          <w:delText xml:space="preserve"> </w:delText>
        </w:r>
        <w:r w:rsidR="004607F7" w:rsidRPr="00592A2E" w:rsidDel="00343D9B">
          <w:delText>(Diabetes, type 2)</w:delText>
        </w:r>
      </w:del>
    </w:p>
    <w:p w14:paraId="4D5B9249" w14:textId="1ECE023F" w:rsidR="004607F7" w:rsidRPr="00F30405" w:rsidDel="00343D9B" w:rsidRDefault="008B3D1D" w:rsidP="00237906">
      <w:pPr>
        <w:spacing w:line="480" w:lineRule="auto"/>
        <w:rPr>
          <w:del w:id="741" w:author="Thar Adale" w:date="2020-07-16T19:53:00Z"/>
        </w:rPr>
      </w:pPr>
      <w:del w:id="742" w:author="Thar Adale" w:date="2020-07-16T19:53:00Z">
        <w:r w:rsidRPr="00237906" w:rsidDel="00343D9B">
          <w:delText xml:space="preserve">15. </w:delText>
        </w:r>
        <w:r w:rsidR="004607F7" w:rsidRPr="00FA796D" w:rsidDel="00343D9B">
          <w:rPr>
            <w:rStyle w:val="Emphasis"/>
          </w:rPr>
          <w:delText>S90.562D</w:delText>
        </w:r>
        <w:r w:rsidR="004607F7" w:rsidRPr="00F30405" w:rsidDel="00343D9B">
          <w:delText xml:space="preserve"> </w:delText>
        </w:r>
        <w:r w:rsidR="004607F7" w:rsidRPr="00592A2E" w:rsidDel="00343D9B">
          <w:delText>(Bite, ankle, superficial, insect</w:delText>
        </w:r>
        <w:r w:rsidR="004607F7" w:rsidDel="00343D9B">
          <w:delText>; Tabular:</w:delText>
        </w:r>
        <w:r w:rsidR="004607F7" w:rsidRPr="00592A2E" w:rsidDel="00343D9B">
          <w:delText xml:space="preserve"> left, subsequent</w:delText>
        </w:r>
        <w:r w:rsidR="004607F7" w:rsidDel="00343D9B">
          <w:delText xml:space="preserve"> encounter</w:delText>
        </w:r>
        <w:r w:rsidR="004607F7" w:rsidRPr="00592A2E" w:rsidDel="00343D9B">
          <w:delText>)</w:delText>
        </w:r>
      </w:del>
    </w:p>
    <w:p w14:paraId="4D07EA89" w14:textId="33E63B9B" w:rsidR="004607F7" w:rsidRPr="00592A2E" w:rsidDel="00343D9B" w:rsidRDefault="008B3D1D" w:rsidP="00237906">
      <w:pPr>
        <w:spacing w:line="480" w:lineRule="auto"/>
        <w:rPr>
          <w:del w:id="743" w:author="Thar Adale" w:date="2020-07-16T19:53:00Z"/>
        </w:rPr>
      </w:pPr>
      <w:del w:id="744" w:author="Thar Adale" w:date="2020-07-16T19:53:00Z">
        <w:r w:rsidRPr="00237906" w:rsidDel="00343D9B">
          <w:delText xml:space="preserve">16. </w:delText>
        </w:r>
        <w:r w:rsidR="004607F7" w:rsidRPr="00FA796D" w:rsidDel="00343D9B">
          <w:rPr>
            <w:rStyle w:val="Emphasis"/>
          </w:rPr>
          <w:delText>T25.711A</w:delText>
        </w:r>
        <w:r w:rsidR="004607F7" w:rsidRPr="00592A2E" w:rsidDel="00343D9B">
          <w:delText xml:space="preserve"> (</w:delText>
        </w:r>
        <w:r w:rsidR="00C6711C" w:rsidDel="00343D9B">
          <w:delText xml:space="preserve">Burn, chemical, see corrosion by site; </w:delText>
        </w:r>
        <w:r w:rsidR="004607F7" w:rsidRPr="00592A2E" w:rsidDel="00343D9B">
          <w:delText>Corrosion, ankle, right, third degree</w:delText>
        </w:r>
        <w:r w:rsidR="004607F7" w:rsidDel="00343D9B">
          <w:delText>; Tabular:</w:delText>
        </w:r>
        <w:r w:rsidR="004607F7" w:rsidRPr="00592A2E" w:rsidDel="00343D9B">
          <w:delText xml:space="preserve"> initial</w:delText>
        </w:r>
        <w:r w:rsidR="004607F7" w:rsidRPr="007F351B" w:rsidDel="00343D9B">
          <w:delText xml:space="preserve"> </w:delText>
        </w:r>
        <w:r w:rsidR="004607F7" w:rsidDel="00343D9B">
          <w:delText>encounter</w:delText>
        </w:r>
        <w:r w:rsidR="004607F7" w:rsidRPr="00592A2E" w:rsidDel="00343D9B">
          <w:delText>)</w:delText>
        </w:r>
      </w:del>
    </w:p>
    <w:p w14:paraId="43BD78D0" w14:textId="63F21A45" w:rsidR="004607F7" w:rsidRPr="00F30405" w:rsidDel="00343D9B" w:rsidRDefault="008B3D1D" w:rsidP="00237906">
      <w:pPr>
        <w:spacing w:line="480" w:lineRule="auto"/>
        <w:rPr>
          <w:del w:id="745" w:author="Thar Adale" w:date="2020-07-16T19:53:00Z"/>
        </w:rPr>
      </w:pPr>
      <w:del w:id="746" w:author="Thar Adale" w:date="2020-07-16T19:53:00Z">
        <w:r w:rsidRPr="00237906" w:rsidDel="00343D9B">
          <w:delText xml:space="preserve">17. </w:delText>
        </w:r>
        <w:r w:rsidR="004607F7" w:rsidRPr="00FA796D" w:rsidDel="00343D9B">
          <w:rPr>
            <w:rStyle w:val="Emphasis"/>
          </w:rPr>
          <w:delText>Q70.23</w:delText>
        </w:r>
        <w:r w:rsidR="004607F7" w:rsidRPr="00F30405" w:rsidDel="00343D9B">
          <w:delText xml:space="preserve"> </w:delText>
        </w:r>
        <w:r w:rsidR="004607F7" w:rsidRPr="00592A2E" w:rsidDel="00343D9B">
          <w:delText>(</w:delText>
        </w:r>
        <w:r w:rsidR="004607F7" w:rsidDel="00343D9B">
          <w:delText xml:space="preserve">Fused, see Fusion, fused; </w:delText>
        </w:r>
        <w:r w:rsidR="004607F7" w:rsidRPr="00592A2E" w:rsidDel="00343D9B">
          <w:delText>Fusion, toes</w:delText>
        </w:r>
        <w:r w:rsidR="004607F7" w:rsidDel="00343D9B">
          <w:delText>; Tabular:</w:delText>
        </w:r>
        <w:r w:rsidR="004607F7" w:rsidRPr="00592A2E" w:rsidDel="00343D9B">
          <w:delText xml:space="preserve"> bilateral)</w:delText>
        </w:r>
      </w:del>
    </w:p>
    <w:p w14:paraId="56D0A4BE" w14:textId="65B27C8C" w:rsidR="004607F7" w:rsidRPr="00F30405" w:rsidDel="00343D9B" w:rsidRDefault="008B3D1D" w:rsidP="00237906">
      <w:pPr>
        <w:spacing w:line="480" w:lineRule="auto"/>
        <w:rPr>
          <w:del w:id="747" w:author="Thar Adale" w:date="2020-07-16T19:53:00Z"/>
        </w:rPr>
      </w:pPr>
      <w:del w:id="748" w:author="Thar Adale" w:date="2020-07-16T19:53:00Z">
        <w:r w:rsidRPr="00237906" w:rsidDel="00343D9B">
          <w:delText xml:space="preserve">18. </w:delText>
        </w:r>
        <w:r w:rsidR="004607F7" w:rsidRPr="00FA796D" w:rsidDel="00343D9B">
          <w:rPr>
            <w:rStyle w:val="Emphasis"/>
          </w:rPr>
          <w:delText>N30.21</w:delText>
        </w:r>
        <w:r w:rsidR="004607F7" w:rsidRPr="00F30405" w:rsidDel="00343D9B">
          <w:delText xml:space="preserve"> </w:delText>
        </w:r>
        <w:r w:rsidR="004607F7" w:rsidRPr="00592A2E" w:rsidDel="00343D9B">
          <w:delText>(Cystitis, chronic, with hematuria)</w:delText>
        </w:r>
      </w:del>
    </w:p>
    <w:p w14:paraId="1D4CFD6B" w14:textId="508E8C31" w:rsidR="004607F7" w:rsidRPr="00F30405" w:rsidDel="00343D9B" w:rsidRDefault="008B3D1D" w:rsidP="00237906">
      <w:pPr>
        <w:spacing w:line="480" w:lineRule="auto"/>
        <w:rPr>
          <w:del w:id="749" w:author="Thar Adale" w:date="2020-07-16T19:53:00Z"/>
        </w:rPr>
      </w:pPr>
      <w:del w:id="750" w:author="Thar Adale" w:date="2020-07-16T19:53:00Z">
        <w:r w:rsidRPr="00237906" w:rsidDel="00343D9B">
          <w:delText xml:space="preserve">19. </w:delText>
        </w:r>
        <w:r w:rsidR="004607F7" w:rsidRPr="00FA796D" w:rsidDel="00343D9B">
          <w:rPr>
            <w:rStyle w:val="Emphasis"/>
          </w:rPr>
          <w:delText>B59</w:delText>
        </w:r>
        <w:r w:rsidR="004607F7" w:rsidRPr="00F30405" w:rsidDel="00343D9B">
          <w:delText xml:space="preserve"> (Pneumonia, pneumocystis)</w:delText>
        </w:r>
      </w:del>
    </w:p>
    <w:p w14:paraId="2DA2B708" w14:textId="25C98444" w:rsidR="004607F7" w:rsidRPr="00F30405" w:rsidDel="00343D9B" w:rsidRDefault="008B3D1D" w:rsidP="00237906">
      <w:pPr>
        <w:spacing w:line="480" w:lineRule="auto"/>
        <w:rPr>
          <w:del w:id="751" w:author="Thar Adale" w:date="2020-07-16T19:53:00Z"/>
        </w:rPr>
      </w:pPr>
      <w:del w:id="752" w:author="Thar Adale" w:date="2020-07-16T19:53:00Z">
        <w:r w:rsidRPr="00237906" w:rsidDel="00343D9B">
          <w:delText xml:space="preserve">20. </w:delText>
        </w:r>
        <w:r w:rsidR="004607F7" w:rsidRPr="00FA796D" w:rsidDel="00343D9B">
          <w:rPr>
            <w:rStyle w:val="Emphasis"/>
          </w:rPr>
          <w:delText>D64.9</w:delText>
        </w:r>
        <w:r w:rsidR="004607F7" w:rsidRPr="00F30405" w:rsidDel="00343D9B">
          <w:delText xml:space="preserve"> (Anemia)</w:delText>
        </w:r>
      </w:del>
    </w:p>
    <w:p w14:paraId="56547A7B" w14:textId="325A781E" w:rsidR="004607F7" w:rsidRPr="00F30405" w:rsidDel="00343D9B" w:rsidRDefault="008B3D1D" w:rsidP="00237906">
      <w:pPr>
        <w:spacing w:line="480" w:lineRule="auto"/>
        <w:rPr>
          <w:del w:id="753" w:author="Thar Adale" w:date="2020-07-16T19:53:00Z"/>
        </w:rPr>
      </w:pPr>
      <w:del w:id="754" w:author="Thar Adale" w:date="2020-07-16T19:53:00Z">
        <w:r w:rsidRPr="00237906" w:rsidDel="00343D9B">
          <w:delText xml:space="preserve">21. </w:delText>
        </w:r>
        <w:r w:rsidR="004607F7" w:rsidRPr="00FA796D" w:rsidDel="00343D9B">
          <w:rPr>
            <w:rStyle w:val="Emphasis"/>
          </w:rPr>
          <w:delText>Z01.83</w:delText>
        </w:r>
        <w:r w:rsidR="004607F7" w:rsidRPr="00F30405" w:rsidDel="00343D9B">
          <w:delText xml:space="preserve"> </w:delText>
        </w:r>
        <w:r w:rsidR="004607F7" w:rsidRPr="00592A2E" w:rsidDel="00343D9B">
          <w:delText>(Encounter, blood typing)</w:delText>
        </w:r>
      </w:del>
    </w:p>
    <w:p w14:paraId="01EBB2F4" w14:textId="58F8B613" w:rsidR="004607F7" w:rsidRPr="00592A2E" w:rsidDel="00343D9B" w:rsidRDefault="008B3D1D" w:rsidP="00237906">
      <w:pPr>
        <w:spacing w:line="480" w:lineRule="auto"/>
        <w:rPr>
          <w:del w:id="755" w:author="Thar Adale" w:date="2020-07-16T19:53:00Z"/>
        </w:rPr>
      </w:pPr>
      <w:del w:id="756" w:author="Thar Adale" w:date="2020-07-16T19:53:00Z">
        <w:r w:rsidRPr="00237906" w:rsidDel="00343D9B">
          <w:delText xml:space="preserve">22. </w:delText>
        </w:r>
        <w:r w:rsidR="004607F7" w:rsidRPr="00FA796D" w:rsidDel="00343D9B">
          <w:rPr>
            <w:rStyle w:val="Emphasis"/>
          </w:rPr>
          <w:delText>J95.851</w:delText>
        </w:r>
        <w:r w:rsidR="004607F7" w:rsidRPr="00592A2E" w:rsidDel="00343D9B">
          <w:delText xml:space="preserve"> (Pneumonia, ventilator associated)</w:delText>
        </w:r>
      </w:del>
    </w:p>
    <w:p w14:paraId="4A3CEE31" w14:textId="06063260" w:rsidR="004607F7" w:rsidRPr="00592A2E" w:rsidDel="00343D9B" w:rsidRDefault="008B3D1D" w:rsidP="00237906">
      <w:pPr>
        <w:spacing w:line="480" w:lineRule="auto"/>
        <w:rPr>
          <w:del w:id="757" w:author="Thar Adale" w:date="2020-07-16T19:53:00Z"/>
        </w:rPr>
      </w:pPr>
      <w:del w:id="758" w:author="Thar Adale" w:date="2020-07-16T19:53:00Z">
        <w:r w:rsidRPr="00237906" w:rsidDel="00343D9B">
          <w:delText xml:space="preserve">23. </w:delText>
        </w:r>
        <w:r w:rsidR="004607F7" w:rsidRPr="00FA796D" w:rsidDel="00343D9B">
          <w:rPr>
            <w:rStyle w:val="Emphasis"/>
          </w:rPr>
          <w:delText>B85.0</w:delText>
        </w:r>
        <w:r w:rsidR="004607F7" w:rsidRPr="00592A2E" w:rsidDel="00343D9B">
          <w:delText xml:space="preserve"> (Lice, head)</w:delText>
        </w:r>
      </w:del>
    </w:p>
    <w:p w14:paraId="1E8AA672" w14:textId="067CF159" w:rsidR="004607F7" w:rsidRPr="00401C04" w:rsidDel="00343D9B" w:rsidRDefault="008B3D1D" w:rsidP="00237906">
      <w:pPr>
        <w:spacing w:line="480" w:lineRule="auto"/>
        <w:rPr>
          <w:del w:id="759" w:author="Thar Adale" w:date="2020-07-16T19:53:00Z"/>
          <w:lang w:val="pt-BR"/>
        </w:rPr>
      </w:pPr>
      <w:del w:id="760" w:author="Thar Adale" w:date="2020-07-16T19:53:00Z">
        <w:r w:rsidRPr="00237906" w:rsidDel="00343D9B">
          <w:delText>24.</w:delText>
        </w:r>
        <w:r w:rsidDel="00343D9B">
          <w:rPr>
            <w:rStyle w:val="Emphasis"/>
          </w:rPr>
          <w:delText xml:space="preserve"> </w:delText>
        </w:r>
        <w:r w:rsidR="004607F7" w:rsidRPr="00FA796D" w:rsidDel="00343D9B">
          <w:rPr>
            <w:rStyle w:val="Emphasis"/>
          </w:rPr>
          <w:delText>O40.2XX3</w:delText>
        </w:r>
        <w:r w:rsidR="004607F7" w:rsidRPr="00401C04" w:rsidDel="00343D9B">
          <w:rPr>
            <w:lang w:val="pt-BR"/>
          </w:rPr>
          <w:delText xml:space="preserve"> (Polyhydramnios</w:delText>
        </w:r>
        <w:r w:rsidR="004607F7" w:rsidDel="00343D9B">
          <w:delText>; Tabular:</w:delText>
        </w:r>
        <w:r w:rsidR="004607F7" w:rsidRPr="00401C04" w:rsidDel="00343D9B">
          <w:rPr>
            <w:lang w:val="pt-BR"/>
          </w:rPr>
          <w:delText xml:space="preserve"> second trimester, fetus 3)</w:delText>
        </w:r>
      </w:del>
    </w:p>
    <w:p w14:paraId="48202952" w14:textId="22F6AC6F" w:rsidR="004607F7" w:rsidRPr="00592A2E" w:rsidDel="00343D9B" w:rsidRDefault="008B3D1D" w:rsidP="00237906">
      <w:pPr>
        <w:spacing w:line="480" w:lineRule="auto"/>
        <w:rPr>
          <w:del w:id="761" w:author="Thar Adale" w:date="2020-07-16T19:53:00Z"/>
        </w:rPr>
      </w:pPr>
      <w:del w:id="762" w:author="Thar Adale" w:date="2020-07-16T19:53:00Z">
        <w:r w:rsidRPr="00237906" w:rsidDel="00343D9B">
          <w:delText xml:space="preserve">25. </w:delText>
        </w:r>
        <w:r w:rsidR="004607F7" w:rsidRPr="00FA796D" w:rsidDel="00343D9B">
          <w:rPr>
            <w:rStyle w:val="Emphasis"/>
          </w:rPr>
          <w:delText>H60.501</w:delText>
        </w:r>
        <w:r w:rsidR="004607F7" w:rsidRPr="00F30405" w:rsidDel="00343D9B">
          <w:delText xml:space="preserve"> </w:delText>
        </w:r>
        <w:r w:rsidR="004607F7" w:rsidRPr="00592A2E" w:rsidDel="00343D9B">
          <w:delText xml:space="preserve">(Otitis, externa, </w:delText>
        </w:r>
        <w:r w:rsidR="004607F7" w:rsidDel="00343D9B">
          <w:delText xml:space="preserve">acute; Tabular: </w:delText>
        </w:r>
        <w:r w:rsidR="004607F7" w:rsidRPr="00592A2E" w:rsidDel="00343D9B">
          <w:delText>right)</w:delText>
        </w:r>
      </w:del>
    </w:p>
    <w:p w14:paraId="14DE1AB0" w14:textId="3944BBA8" w:rsidR="00A975E0" w:rsidRPr="00592A2E" w:rsidDel="00343D9B" w:rsidRDefault="00A975E0" w:rsidP="00685103">
      <w:pPr>
        <w:keepNext/>
        <w:keepLines/>
        <w:spacing w:line="480" w:lineRule="auto"/>
        <w:outlineLvl w:val="1"/>
        <w:rPr>
          <w:del w:id="763" w:author="Thar Adale" w:date="2020-07-16T19:53:00Z"/>
          <w:b/>
          <w:bCs/>
          <w:szCs w:val="26"/>
        </w:rPr>
      </w:pPr>
      <w:del w:id="764" w:author="Thar Adale" w:date="2020-07-16T19:53:00Z">
        <w:r w:rsidRPr="00592A2E" w:rsidDel="00343D9B">
          <w:rPr>
            <w:b/>
            <w:bCs/>
            <w:szCs w:val="26"/>
          </w:rPr>
          <w:delText>CODING CHALLENGE</w:delText>
        </w:r>
      </w:del>
    </w:p>
    <w:p w14:paraId="27B29AFF" w14:textId="547B599E" w:rsidR="00A975E0" w:rsidDel="00343D9B" w:rsidRDefault="00A975E0" w:rsidP="00685103">
      <w:pPr>
        <w:spacing w:line="480" w:lineRule="auto"/>
        <w:ind w:left="720" w:hanging="360"/>
        <w:rPr>
          <w:del w:id="765" w:author="Thar Adale" w:date="2020-07-16T19:53:00Z"/>
        </w:rPr>
      </w:pPr>
      <w:del w:id="766" w:author="Thar Adale" w:date="2020-07-16T19:53:00Z">
        <w:r w:rsidDel="00343D9B">
          <w:delText>1.</w:delText>
        </w:r>
        <w:r w:rsidDel="00343D9B">
          <w:tab/>
        </w:r>
      </w:del>
    </w:p>
    <w:p w14:paraId="09F0DFF0" w14:textId="310C9529" w:rsidR="00A975E0" w:rsidRPr="00592A2E" w:rsidDel="00343D9B" w:rsidRDefault="00A975E0" w:rsidP="00685103">
      <w:pPr>
        <w:spacing w:line="480" w:lineRule="auto"/>
        <w:ind w:left="1440" w:hanging="360"/>
        <w:rPr>
          <w:del w:id="767" w:author="Thar Adale" w:date="2020-07-16T19:53:00Z"/>
        </w:rPr>
      </w:pPr>
      <w:del w:id="768" w:author="Thar Adale" w:date="2020-07-16T19:53:00Z">
        <w:r w:rsidRPr="00592A2E" w:rsidDel="00343D9B">
          <w:delText>a.</w:delText>
        </w:r>
        <w:r w:rsidRPr="00592A2E" w:rsidDel="00343D9B">
          <w:tab/>
          <w:delText>shortness of breath</w:delText>
        </w:r>
      </w:del>
    </w:p>
    <w:p w14:paraId="78CBAF9C" w14:textId="378BE4AA" w:rsidR="00A975E0" w:rsidRPr="00592A2E" w:rsidDel="00343D9B" w:rsidRDefault="00A975E0" w:rsidP="00685103">
      <w:pPr>
        <w:spacing w:line="480" w:lineRule="auto"/>
        <w:ind w:left="1440" w:hanging="360"/>
        <w:rPr>
          <w:del w:id="769" w:author="Thar Adale" w:date="2020-07-16T19:53:00Z"/>
        </w:rPr>
      </w:pPr>
      <w:del w:id="770" w:author="Thar Adale" w:date="2020-07-16T19:53:00Z">
        <w:r w:rsidRPr="00592A2E" w:rsidDel="00343D9B">
          <w:delText>b.</w:delText>
        </w:r>
        <w:r w:rsidRPr="00592A2E" w:rsidDel="00343D9B">
          <w:tab/>
          <w:delText>Chronic combined systolic and diastolic heart failure; hypertension</w:delText>
        </w:r>
      </w:del>
    </w:p>
    <w:p w14:paraId="391CE111" w14:textId="2675424F" w:rsidR="00A975E0" w:rsidDel="00343D9B" w:rsidRDefault="00A975E0" w:rsidP="00685103">
      <w:pPr>
        <w:spacing w:line="480" w:lineRule="auto"/>
        <w:ind w:left="720" w:hanging="360"/>
        <w:rPr>
          <w:del w:id="771" w:author="Thar Adale" w:date="2020-07-16T19:53:00Z"/>
        </w:rPr>
      </w:pPr>
      <w:del w:id="772" w:author="Thar Adale" w:date="2020-07-16T19:53:00Z">
        <w:r w:rsidDel="00343D9B">
          <w:delText>2.</w:delText>
        </w:r>
        <w:r w:rsidDel="00343D9B">
          <w:tab/>
        </w:r>
      </w:del>
    </w:p>
    <w:p w14:paraId="23F32A82" w14:textId="1ED643E0" w:rsidR="00A975E0" w:rsidRPr="00592A2E" w:rsidDel="00343D9B" w:rsidRDefault="00A975E0" w:rsidP="00685103">
      <w:pPr>
        <w:spacing w:line="480" w:lineRule="auto"/>
        <w:ind w:left="1440" w:hanging="360"/>
        <w:rPr>
          <w:del w:id="773" w:author="Thar Adale" w:date="2020-07-16T19:53:00Z"/>
        </w:rPr>
      </w:pPr>
      <w:del w:id="774" w:author="Thar Adale" w:date="2020-07-16T19:53:00Z">
        <w:r w:rsidRPr="00592A2E" w:rsidDel="00343D9B">
          <w:delText>a.</w:delText>
        </w:r>
        <w:r w:rsidRPr="00592A2E" w:rsidDel="00343D9B">
          <w:tab/>
          <w:delText>yes</w:delText>
        </w:r>
      </w:del>
    </w:p>
    <w:p w14:paraId="42B29531" w14:textId="3FDC1CCB" w:rsidR="00A975E0" w:rsidRPr="00592A2E" w:rsidDel="00343D9B" w:rsidRDefault="00A975E0" w:rsidP="00685103">
      <w:pPr>
        <w:spacing w:line="480" w:lineRule="auto"/>
        <w:ind w:left="1440" w:hanging="360"/>
        <w:rPr>
          <w:del w:id="775" w:author="Thar Adale" w:date="2020-07-16T19:53:00Z"/>
        </w:rPr>
      </w:pPr>
      <w:del w:id="776" w:author="Thar Adale" w:date="2020-07-16T19:53:00Z">
        <w:r w:rsidRPr="00592A2E" w:rsidDel="00343D9B">
          <w:delText>b.</w:delText>
        </w:r>
        <w:r w:rsidRPr="00592A2E" w:rsidDel="00343D9B">
          <w:tab/>
          <w:delText xml:space="preserve">no </w:delText>
        </w:r>
      </w:del>
    </w:p>
    <w:p w14:paraId="58125C14" w14:textId="01B177D9" w:rsidR="00A975E0" w:rsidDel="00343D9B" w:rsidRDefault="00A975E0" w:rsidP="00685103">
      <w:pPr>
        <w:spacing w:line="480" w:lineRule="auto"/>
        <w:ind w:left="1440" w:hanging="360"/>
        <w:rPr>
          <w:del w:id="777" w:author="Thar Adale" w:date="2020-07-16T19:53:00Z"/>
        </w:rPr>
      </w:pPr>
      <w:del w:id="778" w:author="Thar Adale" w:date="2020-07-16T19:53:00Z">
        <w:r w:rsidDel="00343D9B">
          <w:delText>c.</w:delText>
        </w:r>
        <w:r w:rsidDel="00343D9B">
          <w:tab/>
        </w:r>
        <w:r w:rsidRPr="00592A2E" w:rsidDel="00343D9B">
          <w:delText>do not code for symptoms that are integral to the condition diagnosed</w:delText>
        </w:r>
      </w:del>
    </w:p>
    <w:p w14:paraId="53635EF4" w14:textId="74CFDE23" w:rsidR="00A975E0" w:rsidRPr="00592A2E" w:rsidDel="00343D9B" w:rsidRDefault="00A975E0" w:rsidP="00685103">
      <w:pPr>
        <w:spacing w:line="480" w:lineRule="auto"/>
        <w:ind w:left="1440" w:hanging="360"/>
        <w:rPr>
          <w:del w:id="779" w:author="Thar Adale" w:date="2020-07-16T19:53:00Z"/>
        </w:rPr>
      </w:pPr>
      <w:del w:id="780" w:author="Thar Adale" w:date="2020-07-16T19:53:00Z">
        <w:r w:rsidRPr="00592A2E" w:rsidDel="00343D9B">
          <w:delText>d.</w:delText>
        </w:r>
        <w:r w:rsidRPr="00592A2E" w:rsidDel="00343D9B">
          <w:tab/>
        </w:r>
        <w:r w:rsidDel="00343D9B">
          <w:delText>hypertension</w:delText>
        </w:r>
      </w:del>
    </w:p>
    <w:p w14:paraId="263EA1DD" w14:textId="7702F2F9" w:rsidR="00A975E0" w:rsidDel="00343D9B" w:rsidRDefault="00A975E0" w:rsidP="00685103">
      <w:pPr>
        <w:spacing w:line="480" w:lineRule="auto"/>
        <w:ind w:left="720" w:hanging="360"/>
        <w:rPr>
          <w:del w:id="781" w:author="Thar Adale" w:date="2020-07-16T19:53:00Z"/>
        </w:rPr>
      </w:pPr>
      <w:del w:id="782" w:author="Thar Adale" w:date="2020-07-16T19:53:00Z">
        <w:r w:rsidDel="00343D9B">
          <w:delText>3.</w:delText>
        </w:r>
        <w:r w:rsidDel="00343D9B">
          <w:tab/>
        </w:r>
      </w:del>
    </w:p>
    <w:p w14:paraId="4BD4725A" w14:textId="2E2395DA" w:rsidR="00A975E0" w:rsidRPr="00592A2E" w:rsidDel="00343D9B" w:rsidRDefault="00A975E0" w:rsidP="00685103">
      <w:pPr>
        <w:spacing w:line="480" w:lineRule="auto"/>
        <w:ind w:left="1440" w:hanging="360"/>
        <w:rPr>
          <w:del w:id="783" w:author="Thar Adale" w:date="2020-07-16T19:53:00Z"/>
        </w:rPr>
      </w:pPr>
      <w:del w:id="784" w:author="Thar Adale" w:date="2020-07-16T19:53:00Z">
        <w:r w:rsidRPr="00592A2E" w:rsidDel="00343D9B">
          <w:delText>a.</w:delText>
        </w:r>
        <w:r w:rsidRPr="00592A2E" w:rsidDel="00343D9B">
          <w:tab/>
        </w:r>
        <w:r w:rsidRPr="00FA796D" w:rsidDel="00343D9B">
          <w:rPr>
            <w:rStyle w:val="Emphasis"/>
          </w:rPr>
          <w:delText>I11.0</w:delText>
        </w:r>
      </w:del>
    </w:p>
    <w:p w14:paraId="3033C315" w14:textId="652CC59D" w:rsidR="00A975E0" w:rsidRPr="00592A2E" w:rsidDel="00343D9B" w:rsidRDefault="00A975E0" w:rsidP="00685103">
      <w:pPr>
        <w:spacing w:line="480" w:lineRule="auto"/>
        <w:ind w:left="1440" w:hanging="360"/>
        <w:rPr>
          <w:del w:id="785" w:author="Thar Adale" w:date="2020-07-16T19:53:00Z"/>
        </w:rPr>
      </w:pPr>
      <w:del w:id="786" w:author="Thar Adale" w:date="2020-07-16T19:53:00Z">
        <w:r w:rsidRPr="00592A2E" w:rsidDel="00343D9B">
          <w:delText>b.</w:delText>
        </w:r>
        <w:r w:rsidRPr="00592A2E" w:rsidDel="00343D9B">
          <w:tab/>
          <w:delText>no</w:delText>
        </w:r>
      </w:del>
    </w:p>
    <w:p w14:paraId="4CCFD50B" w14:textId="5933CDE7" w:rsidR="00A975E0" w:rsidDel="00343D9B" w:rsidRDefault="00A975E0" w:rsidP="00685103">
      <w:pPr>
        <w:spacing w:line="480" w:lineRule="auto"/>
        <w:ind w:left="720" w:hanging="360"/>
        <w:rPr>
          <w:del w:id="787" w:author="Thar Adale" w:date="2020-07-16T19:53:00Z"/>
        </w:rPr>
      </w:pPr>
      <w:del w:id="788" w:author="Thar Adale" w:date="2020-07-16T19:53:00Z">
        <w:r w:rsidDel="00343D9B">
          <w:delText>4.</w:delText>
        </w:r>
        <w:r w:rsidDel="00343D9B">
          <w:tab/>
        </w:r>
      </w:del>
    </w:p>
    <w:p w14:paraId="5C2CEDB9" w14:textId="1967A9F4" w:rsidR="00A975E0" w:rsidRPr="00592A2E" w:rsidDel="00343D9B" w:rsidRDefault="00A975E0" w:rsidP="00685103">
      <w:pPr>
        <w:spacing w:line="480" w:lineRule="auto"/>
        <w:ind w:left="1440" w:hanging="360"/>
        <w:rPr>
          <w:del w:id="789" w:author="Thar Adale" w:date="2020-07-16T19:53:00Z"/>
        </w:rPr>
      </w:pPr>
      <w:del w:id="790" w:author="Thar Adale" w:date="2020-07-16T19:53:00Z">
        <w:r w:rsidRPr="00592A2E" w:rsidDel="00343D9B">
          <w:delText>a.</w:delText>
        </w:r>
        <w:r w:rsidRPr="00592A2E" w:rsidDel="00343D9B">
          <w:tab/>
          <w:delText>Use additional code to identify type of heart failure</w:delText>
        </w:r>
        <w:r w:rsidR="009A7E9F" w:rsidDel="00343D9B">
          <w:delText xml:space="preserve"> </w:delText>
        </w:r>
        <w:r w:rsidR="009A7E9F" w:rsidRPr="009A7E9F" w:rsidDel="00343D9B">
          <w:delText>(I50.-)</w:delText>
        </w:r>
      </w:del>
    </w:p>
    <w:p w14:paraId="42A8AD2C" w14:textId="607C2FEF" w:rsidR="00A975E0" w:rsidRPr="00592A2E" w:rsidDel="00343D9B" w:rsidRDefault="00A975E0" w:rsidP="00685103">
      <w:pPr>
        <w:spacing w:line="480" w:lineRule="auto"/>
        <w:ind w:left="1440" w:hanging="360"/>
        <w:rPr>
          <w:del w:id="791" w:author="Thar Adale" w:date="2020-07-16T19:53:00Z"/>
        </w:rPr>
      </w:pPr>
      <w:del w:id="792" w:author="Thar Adale" w:date="2020-07-16T19:53:00Z">
        <w:r w:rsidRPr="00592A2E" w:rsidDel="00343D9B">
          <w:delText>b.</w:delText>
        </w:r>
        <w:r w:rsidRPr="00592A2E" w:rsidDel="00343D9B">
          <w:tab/>
          <w:delText>first</w:delText>
        </w:r>
      </w:del>
    </w:p>
    <w:p w14:paraId="5C083817" w14:textId="3A742431" w:rsidR="00A975E0" w:rsidDel="00343D9B" w:rsidRDefault="00A975E0" w:rsidP="00685103">
      <w:pPr>
        <w:spacing w:line="480" w:lineRule="auto"/>
        <w:ind w:left="720" w:hanging="360"/>
        <w:rPr>
          <w:del w:id="793" w:author="Thar Adale" w:date="2020-07-16T19:53:00Z"/>
        </w:rPr>
      </w:pPr>
      <w:del w:id="794" w:author="Thar Adale" w:date="2020-07-16T19:53:00Z">
        <w:r w:rsidDel="00343D9B">
          <w:delText>5.</w:delText>
        </w:r>
        <w:r w:rsidDel="00343D9B">
          <w:tab/>
        </w:r>
      </w:del>
    </w:p>
    <w:p w14:paraId="425CB2A8" w14:textId="700F9B8D" w:rsidR="00A975E0" w:rsidRPr="00592A2E" w:rsidDel="00343D9B" w:rsidRDefault="00A975E0" w:rsidP="00685103">
      <w:pPr>
        <w:spacing w:line="480" w:lineRule="auto"/>
        <w:ind w:left="1440" w:hanging="360"/>
        <w:rPr>
          <w:del w:id="795" w:author="Thar Adale" w:date="2020-07-16T19:53:00Z"/>
        </w:rPr>
      </w:pPr>
      <w:del w:id="796" w:author="Thar Adale" w:date="2020-07-16T19:53:00Z">
        <w:r w:rsidRPr="00592A2E" w:rsidDel="00343D9B">
          <w:delText>a.</w:delText>
        </w:r>
        <w:r w:rsidRPr="00592A2E" w:rsidDel="00343D9B">
          <w:tab/>
          <w:delText>Patient is a current and long-term tobacco user</w:delText>
        </w:r>
      </w:del>
    </w:p>
    <w:p w14:paraId="793EAADF" w14:textId="533126AB" w:rsidR="00A975E0" w:rsidRPr="00592A2E" w:rsidDel="00343D9B" w:rsidRDefault="00A975E0" w:rsidP="00685103">
      <w:pPr>
        <w:spacing w:line="480" w:lineRule="auto"/>
        <w:ind w:left="1440" w:hanging="360"/>
        <w:rPr>
          <w:del w:id="797" w:author="Thar Adale" w:date="2020-07-16T19:53:00Z"/>
        </w:rPr>
      </w:pPr>
      <w:del w:id="798" w:author="Thar Adale" w:date="2020-07-16T19:53:00Z">
        <w:r w:rsidRPr="00592A2E" w:rsidDel="00343D9B">
          <w:delText>b.</w:delText>
        </w:r>
        <w:r w:rsidRPr="00592A2E" w:rsidDel="00343D9B">
          <w:tab/>
          <w:delText>Use additional code to identify tobacco use (</w:delText>
        </w:r>
        <w:r w:rsidRPr="00F753CB" w:rsidDel="00343D9B">
          <w:delText>Z72.0</w:delText>
        </w:r>
        <w:r w:rsidRPr="00592A2E" w:rsidDel="00343D9B">
          <w:delText>).</w:delText>
        </w:r>
      </w:del>
    </w:p>
    <w:p w14:paraId="742E3707" w14:textId="23D1CE04" w:rsidR="00A975E0" w:rsidRPr="00592A2E" w:rsidDel="00343D9B" w:rsidRDefault="00A975E0" w:rsidP="00685103">
      <w:pPr>
        <w:spacing w:line="480" w:lineRule="auto"/>
        <w:ind w:left="1440" w:hanging="360"/>
        <w:rPr>
          <w:del w:id="799" w:author="Thar Adale" w:date="2020-07-16T19:53:00Z"/>
        </w:rPr>
      </w:pPr>
      <w:del w:id="800" w:author="Thar Adale" w:date="2020-07-16T19:53:00Z">
        <w:r w:rsidRPr="00592A2E" w:rsidDel="00343D9B">
          <w:delText>c.</w:delText>
        </w:r>
        <w:r w:rsidRPr="00592A2E" w:rsidDel="00343D9B">
          <w:tab/>
          <w:delText>no</w:delText>
        </w:r>
      </w:del>
    </w:p>
    <w:p w14:paraId="2C01F7DD" w14:textId="1F1AF644" w:rsidR="00A975E0" w:rsidDel="00343D9B" w:rsidRDefault="00A975E0" w:rsidP="00685103">
      <w:pPr>
        <w:spacing w:line="480" w:lineRule="auto"/>
        <w:ind w:left="720" w:hanging="360"/>
        <w:rPr>
          <w:del w:id="801" w:author="Thar Adale" w:date="2020-07-16T19:53:00Z"/>
        </w:rPr>
      </w:pPr>
      <w:del w:id="802" w:author="Thar Adale" w:date="2020-07-16T19:53:00Z">
        <w:r w:rsidDel="00343D9B">
          <w:delText>6.</w:delText>
        </w:r>
        <w:r w:rsidDel="00343D9B">
          <w:tab/>
        </w:r>
      </w:del>
    </w:p>
    <w:p w14:paraId="628E978C" w14:textId="1965D070" w:rsidR="00A975E0" w:rsidRPr="00592A2E" w:rsidDel="00343D9B" w:rsidRDefault="00A975E0" w:rsidP="00685103">
      <w:pPr>
        <w:spacing w:line="480" w:lineRule="auto"/>
        <w:ind w:left="1440" w:hanging="360"/>
        <w:rPr>
          <w:del w:id="803" w:author="Thar Adale" w:date="2020-07-16T19:53:00Z"/>
        </w:rPr>
      </w:pPr>
      <w:del w:id="804" w:author="Thar Adale" w:date="2020-07-16T19:53:00Z">
        <w:r w:rsidRPr="00592A2E" w:rsidDel="00343D9B">
          <w:delText>a.</w:delText>
        </w:r>
        <w:r w:rsidRPr="00592A2E" w:rsidDel="00343D9B">
          <w:tab/>
        </w:r>
        <w:r w:rsidRPr="00FA796D" w:rsidDel="00343D9B">
          <w:rPr>
            <w:rStyle w:val="Emphasis"/>
          </w:rPr>
          <w:delText>I50.-</w:delText>
        </w:r>
        <w:r w:rsidRPr="00592A2E" w:rsidDel="00343D9B">
          <w:delText xml:space="preserve"> </w:delText>
        </w:r>
      </w:del>
    </w:p>
    <w:p w14:paraId="1358D3E4" w14:textId="2177D002" w:rsidR="00A975E0" w:rsidRPr="00592A2E" w:rsidDel="00343D9B" w:rsidRDefault="00A975E0" w:rsidP="00685103">
      <w:pPr>
        <w:spacing w:line="480" w:lineRule="auto"/>
        <w:ind w:left="1440" w:hanging="360"/>
        <w:rPr>
          <w:del w:id="805" w:author="Thar Adale" w:date="2020-07-16T19:53:00Z"/>
        </w:rPr>
      </w:pPr>
      <w:del w:id="806" w:author="Thar Adale" w:date="2020-07-16T19:53:00Z">
        <w:r w:rsidRPr="00592A2E" w:rsidDel="00343D9B">
          <w:delText>b.</w:delText>
        </w:r>
        <w:r w:rsidRPr="00592A2E" w:rsidDel="00343D9B">
          <w:tab/>
          <w:delText>additional characters required</w:delText>
        </w:r>
      </w:del>
    </w:p>
    <w:p w14:paraId="51C5993C" w14:textId="4BC2C648" w:rsidR="00A975E0" w:rsidDel="00343D9B" w:rsidRDefault="00A975E0" w:rsidP="00685103">
      <w:pPr>
        <w:spacing w:line="480" w:lineRule="auto"/>
        <w:ind w:left="720" w:hanging="360"/>
        <w:rPr>
          <w:del w:id="807" w:author="Thar Adale" w:date="2020-07-16T19:53:00Z"/>
        </w:rPr>
      </w:pPr>
      <w:del w:id="808" w:author="Thar Adale" w:date="2020-07-16T19:53:00Z">
        <w:r w:rsidDel="00343D9B">
          <w:delText>7.</w:delText>
        </w:r>
        <w:r w:rsidDel="00343D9B">
          <w:tab/>
        </w:r>
      </w:del>
    </w:p>
    <w:p w14:paraId="2494709C" w14:textId="742AFA5F" w:rsidR="00A975E0" w:rsidRPr="00F753CB" w:rsidDel="00343D9B" w:rsidRDefault="00A975E0" w:rsidP="00685103">
      <w:pPr>
        <w:spacing w:line="480" w:lineRule="auto"/>
        <w:ind w:left="1440" w:hanging="360"/>
        <w:rPr>
          <w:del w:id="809" w:author="Thar Adale" w:date="2020-07-16T19:53:00Z"/>
        </w:rPr>
      </w:pPr>
      <w:del w:id="810" w:author="Thar Adale" w:date="2020-07-16T19:53:00Z">
        <w:r w:rsidRPr="00F753CB" w:rsidDel="00343D9B">
          <w:delText>a.</w:delText>
        </w:r>
        <w:r w:rsidRPr="00F753CB" w:rsidDel="00343D9B">
          <w:tab/>
        </w:r>
        <w:r w:rsidRPr="00FA796D" w:rsidDel="00343D9B">
          <w:rPr>
            <w:rStyle w:val="Emphasis"/>
          </w:rPr>
          <w:delText>I50.4</w:delText>
        </w:r>
      </w:del>
    </w:p>
    <w:p w14:paraId="6DB0D408" w14:textId="2F5448AC" w:rsidR="00A975E0" w:rsidRPr="00592A2E" w:rsidDel="00343D9B" w:rsidRDefault="00A975E0" w:rsidP="00685103">
      <w:pPr>
        <w:spacing w:line="480" w:lineRule="auto"/>
        <w:ind w:left="1440" w:hanging="360"/>
        <w:rPr>
          <w:del w:id="811" w:author="Thar Adale" w:date="2020-07-16T19:53:00Z"/>
        </w:rPr>
      </w:pPr>
      <w:del w:id="812" w:author="Thar Adale" w:date="2020-07-16T19:53:00Z">
        <w:r w:rsidRPr="00592A2E" w:rsidDel="00343D9B">
          <w:delText>b.</w:delText>
        </w:r>
        <w:r w:rsidRPr="00592A2E" w:rsidDel="00343D9B">
          <w:tab/>
        </w:r>
        <w:r w:rsidRPr="00FA796D" w:rsidDel="00343D9B">
          <w:rPr>
            <w:rStyle w:val="Emphasis"/>
          </w:rPr>
          <w:delText>I50.42</w:delText>
        </w:r>
      </w:del>
    </w:p>
    <w:p w14:paraId="33C31C0F" w14:textId="516FA3D5" w:rsidR="00A975E0" w:rsidRPr="00592A2E" w:rsidDel="00343D9B" w:rsidRDefault="00A975E0" w:rsidP="00685103">
      <w:pPr>
        <w:spacing w:line="480" w:lineRule="auto"/>
        <w:ind w:left="720" w:hanging="360"/>
        <w:rPr>
          <w:del w:id="813" w:author="Thar Adale" w:date="2020-07-16T19:53:00Z"/>
        </w:rPr>
      </w:pPr>
      <w:del w:id="814" w:author="Thar Adale" w:date="2020-07-16T19:53:00Z">
        <w:r w:rsidRPr="00592A2E" w:rsidDel="00343D9B">
          <w:delText>8.</w:delText>
        </w:r>
        <w:r w:rsidRPr="00592A2E" w:rsidDel="00343D9B">
          <w:tab/>
        </w:r>
        <w:r w:rsidDel="00343D9B">
          <w:delText>H</w:delText>
        </w:r>
        <w:r w:rsidRPr="00592A2E" w:rsidDel="00343D9B">
          <w:delText>eart failure due to hypertension (</w:delText>
        </w:r>
        <w:r w:rsidRPr="00F753CB" w:rsidDel="00343D9B">
          <w:delText>I11.0</w:delText>
        </w:r>
        <w:r w:rsidRPr="00592A2E" w:rsidDel="00343D9B">
          <w:delText>)</w:delText>
        </w:r>
      </w:del>
    </w:p>
    <w:p w14:paraId="5F184DAE" w14:textId="0A245591" w:rsidR="00A975E0" w:rsidDel="00343D9B" w:rsidRDefault="00A975E0" w:rsidP="00685103">
      <w:pPr>
        <w:spacing w:line="480" w:lineRule="auto"/>
        <w:ind w:left="720" w:hanging="360"/>
        <w:rPr>
          <w:del w:id="815" w:author="Thar Adale" w:date="2020-07-16T19:53:00Z"/>
        </w:rPr>
      </w:pPr>
      <w:del w:id="816" w:author="Thar Adale" w:date="2020-07-16T19:53:00Z">
        <w:r w:rsidDel="00343D9B">
          <w:delText>9.</w:delText>
        </w:r>
        <w:r w:rsidDel="00343D9B">
          <w:tab/>
        </w:r>
        <w:r w:rsidRPr="00FA796D" w:rsidDel="00343D9B">
          <w:rPr>
            <w:rStyle w:val="Emphasis"/>
          </w:rPr>
          <w:delText>Z72.0</w:delText>
        </w:r>
      </w:del>
    </w:p>
    <w:p w14:paraId="4268EB12" w14:textId="4721FD7C" w:rsidR="00A975E0" w:rsidRPr="00592A2E" w:rsidDel="00343D9B" w:rsidRDefault="00A975E0" w:rsidP="00685103">
      <w:pPr>
        <w:spacing w:line="480" w:lineRule="auto"/>
        <w:ind w:left="720" w:hanging="360"/>
        <w:rPr>
          <w:del w:id="817" w:author="Thar Adale" w:date="2020-07-16T19:53:00Z"/>
        </w:rPr>
      </w:pPr>
      <w:del w:id="818" w:author="Thar Adale" w:date="2020-07-16T19:53:00Z">
        <w:r w:rsidRPr="00592A2E" w:rsidDel="00343D9B">
          <w:delText>10.</w:delText>
        </w:r>
        <w:r w:rsidRPr="00592A2E" w:rsidDel="00343D9B">
          <w:tab/>
        </w:r>
      </w:del>
    </w:p>
    <w:p w14:paraId="4E0EE9BB" w14:textId="590C69C4" w:rsidR="00A975E0" w:rsidRPr="00F753CB" w:rsidDel="00343D9B" w:rsidRDefault="00A975E0" w:rsidP="00685103">
      <w:pPr>
        <w:spacing w:line="480" w:lineRule="auto"/>
        <w:ind w:left="1440" w:hanging="360"/>
        <w:rPr>
          <w:del w:id="819" w:author="Thar Adale" w:date="2020-07-16T19:53:00Z"/>
        </w:rPr>
      </w:pPr>
      <w:del w:id="820" w:author="Thar Adale" w:date="2020-07-16T19:53:00Z">
        <w:r w:rsidRPr="00F753CB" w:rsidDel="00343D9B">
          <w:delText>a.</w:delText>
        </w:r>
        <w:r w:rsidRPr="00F753CB" w:rsidDel="00343D9B">
          <w:tab/>
        </w:r>
        <w:r w:rsidRPr="00FA796D" w:rsidDel="00343D9B">
          <w:rPr>
            <w:rStyle w:val="Emphasis"/>
          </w:rPr>
          <w:delText>I11.0</w:delText>
        </w:r>
      </w:del>
    </w:p>
    <w:p w14:paraId="2D297CC2" w14:textId="27D0A432" w:rsidR="00A975E0" w:rsidRPr="00592A2E" w:rsidDel="00343D9B" w:rsidRDefault="00A975E0" w:rsidP="00685103">
      <w:pPr>
        <w:spacing w:line="480" w:lineRule="auto"/>
        <w:ind w:left="1440" w:hanging="360"/>
        <w:rPr>
          <w:del w:id="821" w:author="Thar Adale" w:date="2020-07-16T19:53:00Z"/>
        </w:rPr>
      </w:pPr>
      <w:del w:id="822" w:author="Thar Adale" w:date="2020-07-16T19:53:00Z">
        <w:r w:rsidRPr="00592A2E" w:rsidDel="00343D9B">
          <w:delText>b.</w:delText>
        </w:r>
        <w:r w:rsidRPr="00592A2E" w:rsidDel="00343D9B">
          <w:tab/>
        </w:r>
        <w:r w:rsidRPr="00FA796D" w:rsidDel="00343D9B">
          <w:rPr>
            <w:rStyle w:val="Emphasis"/>
          </w:rPr>
          <w:delText>I50.42</w:delText>
        </w:r>
      </w:del>
    </w:p>
    <w:p w14:paraId="2BA3DF71" w14:textId="29CCC9F5" w:rsidR="00A975E0" w:rsidDel="00343D9B" w:rsidRDefault="00A975E0" w:rsidP="00685103">
      <w:pPr>
        <w:spacing w:line="480" w:lineRule="auto"/>
        <w:ind w:left="1440" w:hanging="360"/>
        <w:rPr>
          <w:del w:id="823" w:author="Thar Adale" w:date="2020-07-16T19:53:00Z"/>
        </w:rPr>
      </w:pPr>
      <w:del w:id="824" w:author="Thar Adale" w:date="2020-07-16T19:53:00Z">
        <w:r w:rsidDel="00343D9B">
          <w:delText>c.</w:delText>
        </w:r>
        <w:r w:rsidDel="00343D9B">
          <w:tab/>
        </w:r>
        <w:r w:rsidRPr="00FA796D" w:rsidDel="00343D9B">
          <w:rPr>
            <w:rStyle w:val="Emphasis"/>
          </w:rPr>
          <w:delText>Z72.0</w:delText>
        </w:r>
      </w:del>
    </w:p>
    <w:p w14:paraId="48BFB809" w14:textId="306C8F53" w:rsidR="00A975E0" w:rsidRPr="00F753CB" w:rsidDel="00343D9B" w:rsidRDefault="00A975E0" w:rsidP="00685103">
      <w:pPr>
        <w:spacing w:line="480" w:lineRule="auto"/>
        <w:ind w:left="1080"/>
        <w:rPr>
          <w:del w:id="825" w:author="Thar Adale" w:date="2020-07-16T19:53:00Z"/>
        </w:rPr>
      </w:pPr>
    </w:p>
    <w:p w14:paraId="7E03FDC5" w14:textId="05FC911E" w:rsidR="004607F7" w:rsidDel="00343D9B" w:rsidRDefault="004607F7" w:rsidP="004607F7">
      <w:pPr>
        <w:pStyle w:val="Heading1"/>
        <w:rPr>
          <w:del w:id="826" w:author="Thar Adale" w:date="2020-07-16T19:53:00Z"/>
        </w:rPr>
      </w:pPr>
      <w:del w:id="827" w:author="Thar Adale" w:date="2020-07-16T19:53:00Z">
        <w:r w:rsidRPr="006F4566" w:rsidDel="00343D9B">
          <w:delText xml:space="preserve">CHAPTER </w:delText>
        </w:r>
        <w:r w:rsidDel="00343D9B">
          <w:delText>4</w:delText>
        </w:r>
        <w:r w:rsidRPr="006F4566" w:rsidDel="00343D9B">
          <w:delText>: SYMPTOMS, SIGNS, AND ABNORMAL CLINICAL AND</w:delText>
        </w:r>
        <w:r w:rsidDel="00343D9B">
          <w:delText xml:space="preserve"> LABORATORY FINDINGS, NOT ELSEWHERE CLASSIFIED (R00-R99)</w:delText>
        </w:r>
      </w:del>
    </w:p>
    <w:p w14:paraId="7A2B59DC" w14:textId="4557DCFA" w:rsidR="004607F7" w:rsidDel="00343D9B" w:rsidRDefault="004607F7" w:rsidP="004607F7">
      <w:pPr>
        <w:spacing w:line="480" w:lineRule="auto"/>
        <w:rPr>
          <w:del w:id="828" w:author="Thar Adale" w:date="2020-07-16T19:53:00Z"/>
          <w:b/>
        </w:rPr>
      </w:pPr>
    </w:p>
    <w:p w14:paraId="6C235151" w14:textId="678F92BF" w:rsidR="004607F7" w:rsidRPr="00E1633A" w:rsidDel="00343D9B" w:rsidRDefault="004607F7" w:rsidP="004607F7">
      <w:pPr>
        <w:keepNext/>
        <w:keepLines/>
        <w:spacing w:line="480" w:lineRule="auto"/>
        <w:outlineLvl w:val="1"/>
        <w:rPr>
          <w:del w:id="829" w:author="Thar Adale" w:date="2020-07-16T19:53:00Z"/>
          <w:b/>
          <w:bCs/>
          <w:szCs w:val="26"/>
        </w:rPr>
      </w:pPr>
      <w:del w:id="830" w:author="Thar Adale" w:date="2020-07-16T19:53:00Z">
        <w:r w:rsidRPr="00E1633A" w:rsidDel="00343D9B">
          <w:rPr>
            <w:b/>
            <w:bCs/>
            <w:szCs w:val="26"/>
          </w:rPr>
          <w:delText>CODING PRACTICE</w:delText>
        </w:r>
      </w:del>
    </w:p>
    <w:p w14:paraId="21F38F22" w14:textId="012DD3AF" w:rsidR="004607F7" w:rsidRPr="005F5C57" w:rsidDel="00343D9B" w:rsidRDefault="004607F7" w:rsidP="004607F7">
      <w:pPr>
        <w:keepNext/>
        <w:keepLines/>
        <w:spacing w:line="480" w:lineRule="auto"/>
        <w:outlineLvl w:val="1"/>
        <w:rPr>
          <w:del w:id="831" w:author="Thar Adale" w:date="2020-07-16T19:53:00Z"/>
          <w:b/>
          <w:bCs/>
          <w:szCs w:val="26"/>
          <w:lang w:val="x-none" w:eastAsia="x-none"/>
        </w:rPr>
      </w:pPr>
      <w:del w:id="832" w:author="Thar Adale" w:date="2020-07-16T19:53:00Z">
        <w:r w:rsidRPr="005F5C57" w:rsidDel="00343D9B">
          <w:rPr>
            <w:b/>
            <w:bCs/>
            <w:szCs w:val="26"/>
            <w:lang w:val="x-none" w:eastAsia="x-none"/>
          </w:rPr>
          <w:delText xml:space="preserve">Exercise </w:delText>
        </w:r>
        <w:r w:rsidDel="00343D9B">
          <w:rPr>
            <w:b/>
            <w:bCs/>
            <w:szCs w:val="26"/>
            <w:lang w:eastAsia="x-none"/>
          </w:rPr>
          <w:delText>4</w:delText>
        </w:r>
        <w:r w:rsidRPr="005F5C57" w:rsidDel="00343D9B">
          <w:rPr>
            <w:b/>
            <w:bCs/>
            <w:szCs w:val="26"/>
            <w:lang w:val="x-none" w:eastAsia="x-none"/>
          </w:rPr>
          <w:delText>.1 Symptoms and Signs Refresher</w:delText>
        </w:r>
      </w:del>
    </w:p>
    <w:p w14:paraId="17C6C4D3" w14:textId="6B8A8645" w:rsidR="004607F7" w:rsidRPr="005F5C57" w:rsidDel="00343D9B" w:rsidRDefault="004607F7" w:rsidP="004607F7">
      <w:pPr>
        <w:spacing w:line="480" w:lineRule="auto"/>
        <w:ind w:left="720" w:hanging="360"/>
        <w:rPr>
          <w:del w:id="833" w:author="Thar Adale" w:date="2020-07-16T19:53:00Z"/>
        </w:rPr>
      </w:pPr>
      <w:del w:id="834" w:author="Thar Adale" w:date="2020-07-16T19:53:00Z">
        <w:r w:rsidRPr="005F5C57" w:rsidDel="00343D9B">
          <w:delText>1.</w:delText>
        </w:r>
        <w:r w:rsidRPr="005F5C57" w:rsidDel="00343D9B">
          <w:tab/>
          <w:delText>dys/pnea  difficulty breathing, R06.00</w:delText>
        </w:r>
      </w:del>
    </w:p>
    <w:p w14:paraId="3F799257" w14:textId="1302B54E" w:rsidR="004607F7" w:rsidRPr="005F5C57" w:rsidDel="00343D9B" w:rsidRDefault="004607F7" w:rsidP="004607F7">
      <w:pPr>
        <w:spacing w:line="480" w:lineRule="auto"/>
        <w:ind w:left="720" w:hanging="360"/>
        <w:rPr>
          <w:del w:id="835" w:author="Thar Adale" w:date="2020-07-16T19:53:00Z"/>
        </w:rPr>
      </w:pPr>
      <w:del w:id="836" w:author="Thar Adale" w:date="2020-07-16T19:53:00Z">
        <w:r w:rsidRPr="005F5C57" w:rsidDel="00343D9B">
          <w:delText>2.</w:delText>
        </w:r>
        <w:r w:rsidRPr="005F5C57" w:rsidDel="00343D9B">
          <w:tab/>
          <w:delText>noct/uria  urination at night, R35.1</w:delText>
        </w:r>
      </w:del>
    </w:p>
    <w:p w14:paraId="35EFFC95" w14:textId="1D8EB17F" w:rsidR="004607F7" w:rsidRPr="005F5C57" w:rsidDel="00343D9B" w:rsidRDefault="004607F7" w:rsidP="004607F7">
      <w:pPr>
        <w:spacing w:line="480" w:lineRule="auto"/>
        <w:ind w:left="720" w:hanging="360"/>
        <w:rPr>
          <w:del w:id="837" w:author="Thar Adale" w:date="2020-07-16T19:53:00Z"/>
        </w:rPr>
      </w:pPr>
      <w:del w:id="838" w:author="Thar Adale" w:date="2020-07-16T19:53:00Z">
        <w:r w:rsidRPr="005F5C57" w:rsidDel="00343D9B">
          <w:delText>3.</w:delText>
        </w:r>
        <w:r w:rsidRPr="005F5C57" w:rsidDel="00343D9B">
          <w:tab/>
          <w:delText>a/phag/ia  unable to swallow, R13.0</w:delText>
        </w:r>
      </w:del>
    </w:p>
    <w:p w14:paraId="52B9A5F6" w14:textId="4BAF97D7" w:rsidR="004607F7" w:rsidRPr="005F5C57" w:rsidDel="00343D9B" w:rsidRDefault="004607F7" w:rsidP="004607F7">
      <w:pPr>
        <w:spacing w:line="480" w:lineRule="auto"/>
        <w:ind w:left="720" w:hanging="360"/>
        <w:rPr>
          <w:del w:id="839" w:author="Thar Adale" w:date="2020-07-16T19:53:00Z"/>
        </w:rPr>
      </w:pPr>
      <w:del w:id="840" w:author="Thar Adale" w:date="2020-07-16T19:53:00Z">
        <w:r w:rsidRPr="005F5C57" w:rsidDel="00343D9B">
          <w:delText>4.</w:delText>
        </w:r>
        <w:r w:rsidRPr="005F5C57" w:rsidDel="00343D9B">
          <w:tab/>
          <w:delText>epi/staxis  bleeding from above (nosebleed) , R04.0</w:delText>
        </w:r>
      </w:del>
    </w:p>
    <w:p w14:paraId="3720B34C" w14:textId="63AE0EBD" w:rsidR="004607F7" w:rsidRPr="005F5C57" w:rsidDel="00343D9B" w:rsidRDefault="004607F7" w:rsidP="004607F7">
      <w:pPr>
        <w:spacing w:line="480" w:lineRule="auto"/>
        <w:ind w:left="720" w:hanging="360"/>
        <w:rPr>
          <w:del w:id="841" w:author="Thar Adale" w:date="2020-07-16T19:53:00Z"/>
        </w:rPr>
      </w:pPr>
      <w:del w:id="842" w:author="Thar Adale" w:date="2020-07-16T19:53:00Z">
        <w:r w:rsidRPr="005F5C57" w:rsidDel="00343D9B">
          <w:delText>5.</w:delText>
        </w:r>
        <w:r w:rsidRPr="005F5C57" w:rsidDel="00343D9B">
          <w:tab/>
          <w:delText>lymph/adeno/pathy  abnormal condition of lymph nodes, R59.1</w:delText>
        </w:r>
      </w:del>
    </w:p>
    <w:p w14:paraId="7C8B37C8" w14:textId="4F33D0C9" w:rsidR="004607F7" w:rsidRPr="005F5C57" w:rsidDel="00343D9B" w:rsidRDefault="004607F7" w:rsidP="004607F7">
      <w:pPr>
        <w:spacing w:line="480" w:lineRule="auto"/>
        <w:ind w:left="720" w:hanging="360"/>
        <w:rPr>
          <w:del w:id="843" w:author="Thar Adale" w:date="2020-07-16T19:53:00Z"/>
        </w:rPr>
      </w:pPr>
      <w:del w:id="844" w:author="Thar Adale" w:date="2020-07-16T19:53:00Z">
        <w:r w:rsidRPr="005F5C57" w:rsidDel="00343D9B">
          <w:delText>6.</w:delText>
        </w:r>
        <w:r w:rsidRPr="005F5C57" w:rsidDel="00343D9B">
          <w:tab/>
          <w:delText>hyper/emesis  excessive vomiting, R11.10</w:delText>
        </w:r>
      </w:del>
    </w:p>
    <w:p w14:paraId="03E7F74F" w14:textId="7E5EC8FB" w:rsidR="004607F7" w:rsidRPr="005F5C57" w:rsidDel="00343D9B" w:rsidRDefault="004607F7" w:rsidP="004607F7">
      <w:pPr>
        <w:spacing w:line="480" w:lineRule="auto"/>
        <w:ind w:left="720" w:hanging="360"/>
        <w:rPr>
          <w:del w:id="845" w:author="Thar Adale" w:date="2020-07-16T19:53:00Z"/>
        </w:rPr>
      </w:pPr>
      <w:del w:id="846" w:author="Thar Adale" w:date="2020-07-16T19:53:00Z">
        <w:r w:rsidRPr="005F5C57" w:rsidDel="00343D9B">
          <w:delText>7.</w:delText>
        </w:r>
        <w:r w:rsidRPr="005F5C57" w:rsidDel="00343D9B">
          <w:tab/>
          <w:delText>hyp/ox/emia  low oxygen in the blood, R09.02</w:delText>
        </w:r>
      </w:del>
    </w:p>
    <w:p w14:paraId="75074AB7" w14:textId="230C980B" w:rsidR="004607F7" w:rsidRPr="005F5C57" w:rsidDel="00343D9B" w:rsidRDefault="004607F7" w:rsidP="004607F7">
      <w:pPr>
        <w:spacing w:line="480" w:lineRule="auto"/>
        <w:ind w:left="720" w:hanging="360"/>
        <w:rPr>
          <w:del w:id="847" w:author="Thar Adale" w:date="2020-07-16T19:53:00Z"/>
        </w:rPr>
      </w:pPr>
      <w:del w:id="848" w:author="Thar Adale" w:date="2020-07-16T19:53:00Z">
        <w:r w:rsidRPr="005F5C57" w:rsidDel="00343D9B">
          <w:delText>8.</w:delText>
        </w:r>
        <w:r w:rsidRPr="005F5C57" w:rsidDel="00343D9B">
          <w:tab/>
          <w:delText>cyan/osis  yellow skin, R23.0</w:delText>
        </w:r>
      </w:del>
    </w:p>
    <w:p w14:paraId="33CA5773" w14:textId="4EB9E62C" w:rsidR="004607F7" w:rsidRPr="005F5C57" w:rsidDel="00343D9B" w:rsidRDefault="004607F7" w:rsidP="004607F7">
      <w:pPr>
        <w:spacing w:line="480" w:lineRule="auto"/>
        <w:ind w:left="720" w:hanging="360"/>
        <w:rPr>
          <w:del w:id="849" w:author="Thar Adale" w:date="2020-07-16T19:53:00Z"/>
        </w:rPr>
      </w:pPr>
      <w:del w:id="850" w:author="Thar Adale" w:date="2020-07-16T19:53:00Z">
        <w:r w:rsidRPr="005F5C57" w:rsidDel="00343D9B">
          <w:delText>9.</w:delText>
        </w:r>
        <w:r w:rsidRPr="005F5C57" w:rsidDel="00343D9B">
          <w:tab/>
          <w:delText>glycos/uria  sugar in urine, R81</w:delText>
        </w:r>
      </w:del>
    </w:p>
    <w:p w14:paraId="7489B21D" w14:textId="7F44369C" w:rsidR="004607F7" w:rsidRPr="005F5C57" w:rsidDel="00343D9B" w:rsidRDefault="004607F7" w:rsidP="004607F7">
      <w:pPr>
        <w:spacing w:line="480" w:lineRule="auto"/>
        <w:ind w:left="720" w:hanging="360"/>
        <w:rPr>
          <w:del w:id="851" w:author="Thar Adale" w:date="2020-07-16T19:53:00Z"/>
        </w:rPr>
      </w:pPr>
      <w:del w:id="852" w:author="Thar Adale" w:date="2020-07-16T19:53:00Z">
        <w:r w:rsidRPr="005F5C57" w:rsidDel="00343D9B">
          <w:delText>10.</w:delText>
        </w:r>
        <w:r w:rsidRPr="005F5C57" w:rsidDel="00343D9B">
          <w:tab/>
          <w:delText>tachy/card/ia  rapid heartbeat, R00.0</w:delText>
        </w:r>
      </w:del>
    </w:p>
    <w:p w14:paraId="6182EC7B" w14:textId="165C0E6A" w:rsidR="004607F7" w:rsidRPr="005F5C57" w:rsidDel="00343D9B" w:rsidRDefault="004607F7" w:rsidP="004607F7">
      <w:pPr>
        <w:keepNext/>
        <w:keepLines/>
        <w:spacing w:line="480" w:lineRule="auto"/>
        <w:outlineLvl w:val="1"/>
        <w:rPr>
          <w:del w:id="853" w:author="Thar Adale" w:date="2020-07-16T19:53:00Z"/>
          <w:b/>
          <w:bCs/>
          <w:szCs w:val="26"/>
          <w:lang w:val="x-none" w:eastAsia="x-none"/>
        </w:rPr>
      </w:pPr>
      <w:del w:id="854" w:author="Thar Adale" w:date="2020-07-16T19:53:00Z">
        <w:r w:rsidRPr="005F5C57" w:rsidDel="00343D9B">
          <w:rPr>
            <w:b/>
            <w:bCs/>
            <w:szCs w:val="26"/>
            <w:lang w:val="x-none" w:eastAsia="x-none"/>
          </w:rPr>
          <w:delText xml:space="preserve">Exercise </w:delText>
        </w:r>
        <w:r w:rsidDel="00343D9B">
          <w:rPr>
            <w:b/>
            <w:bCs/>
            <w:szCs w:val="26"/>
            <w:lang w:eastAsia="x-none"/>
          </w:rPr>
          <w:delText>4</w:delText>
        </w:r>
        <w:r w:rsidRPr="005F5C57" w:rsidDel="00343D9B">
          <w:rPr>
            <w:b/>
            <w:bCs/>
            <w:szCs w:val="26"/>
            <w:lang w:val="x-none" w:eastAsia="x-none"/>
          </w:rPr>
          <w:delText>.2 Abstracting Symptoms and Signs</w:delText>
        </w:r>
      </w:del>
    </w:p>
    <w:p w14:paraId="76B724E3" w14:textId="29F0ACFA" w:rsidR="004607F7" w:rsidRPr="005F5C57" w:rsidDel="00343D9B" w:rsidRDefault="004607F7" w:rsidP="004607F7">
      <w:pPr>
        <w:spacing w:line="480" w:lineRule="auto"/>
        <w:ind w:left="720" w:hanging="360"/>
        <w:rPr>
          <w:del w:id="855" w:author="Thar Adale" w:date="2020-07-16T19:53:00Z"/>
        </w:rPr>
      </w:pPr>
      <w:del w:id="856" w:author="Thar Adale" w:date="2020-07-16T19:53:00Z">
        <w:r w:rsidRPr="005F5C57" w:rsidDel="00343D9B">
          <w:delText>1.</w:delText>
        </w:r>
        <w:r w:rsidRPr="005F5C57" w:rsidDel="00343D9B">
          <w:tab/>
        </w:r>
      </w:del>
    </w:p>
    <w:p w14:paraId="6B0F227B" w14:textId="651802E0" w:rsidR="004607F7" w:rsidRPr="005F5C57" w:rsidDel="00343D9B" w:rsidRDefault="004607F7" w:rsidP="004607F7">
      <w:pPr>
        <w:spacing w:line="480" w:lineRule="auto"/>
        <w:ind w:left="1440" w:hanging="360"/>
        <w:rPr>
          <w:del w:id="857" w:author="Thar Adale" w:date="2020-07-16T19:53:00Z"/>
        </w:rPr>
      </w:pPr>
      <w:del w:id="858" w:author="Thar Adale" w:date="2020-07-16T19:53:00Z">
        <w:r w:rsidRPr="005F5C57" w:rsidDel="00343D9B">
          <w:delText>a.</w:delText>
        </w:r>
        <w:r w:rsidRPr="005F5C57" w:rsidDel="00343D9B">
          <w:tab/>
          <w:delText>no</w:delText>
        </w:r>
      </w:del>
    </w:p>
    <w:p w14:paraId="3EAAB900" w14:textId="78FBE00F" w:rsidR="004607F7" w:rsidRPr="005F5C57" w:rsidDel="00343D9B" w:rsidRDefault="004607F7" w:rsidP="004607F7">
      <w:pPr>
        <w:spacing w:line="480" w:lineRule="auto"/>
        <w:ind w:left="1440" w:hanging="360"/>
        <w:rPr>
          <w:del w:id="859" w:author="Thar Adale" w:date="2020-07-16T19:53:00Z"/>
        </w:rPr>
      </w:pPr>
      <w:del w:id="860" w:author="Thar Adale" w:date="2020-07-16T19:53:00Z">
        <w:r w:rsidRPr="005F5C57" w:rsidDel="00343D9B">
          <w:delText>b.</w:delText>
        </w:r>
        <w:r w:rsidRPr="005F5C57" w:rsidDel="00343D9B">
          <w:tab/>
          <w:delText>abnormal laboratory test</w:delText>
        </w:r>
      </w:del>
    </w:p>
    <w:p w14:paraId="368819A1" w14:textId="44B3E0D9" w:rsidR="004607F7" w:rsidRPr="005F5C57" w:rsidDel="00343D9B" w:rsidRDefault="004607F7" w:rsidP="004607F7">
      <w:pPr>
        <w:spacing w:line="480" w:lineRule="auto"/>
        <w:ind w:left="1440" w:hanging="360"/>
        <w:rPr>
          <w:del w:id="861" w:author="Thar Adale" w:date="2020-07-16T19:53:00Z"/>
        </w:rPr>
      </w:pPr>
      <w:del w:id="862" w:author="Thar Adale" w:date="2020-07-16T19:53:00Z">
        <w:r w:rsidRPr="005F5C57" w:rsidDel="00343D9B">
          <w:delText>c.</w:delText>
        </w:r>
        <w:r w:rsidRPr="005F5C57" w:rsidDel="00343D9B">
          <w:tab/>
          <w:delText>abnormal</w:delText>
        </w:r>
      </w:del>
    </w:p>
    <w:p w14:paraId="1E4C0D28" w14:textId="125EF31C" w:rsidR="004607F7" w:rsidRPr="005F5C57" w:rsidDel="00343D9B" w:rsidRDefault="004607F7" w:rsidP="004607F7">
      <w:pPr>
        <w:spacing w:line="480" w:lineRule="auto"/>
        <w:ind w:left="720" w:hanging="360"/>
        <w:rPr>
          <w:del w:id="863" w:author="Thar Adale" w:date="2020-07-16T19:53:00Z"/>
        </w:rPr>
      </w:pPr>
      <w:del w:id="864" w:author="Thar Adale" w:date="2020-07-16T19:53:00Z">
        <w:r w:rsidRPr="005F5C57" w:rsidDel="00343D9B">
          <w:delText>2.</w:delText>
        </w:r>
        <w:r w:rsidRPr="005F5C57" w:rsidDel="00343D9B">
          <w:tab/>
        </w:r>
      </w:del>
    </w:p>
    <w:p w14:paraId="66A17EF0" w14:textId="4779941C" w:rsidR="004607F7" w:rsidRPr="005F5C57" w:rsidDel="00343D9B" w:rsidRDefault="004607F7" w:rsidP="004607F7">
      <w:pPr>
        <w:spacing w:line="480" w:lineRule="auto"/>
        <w:ind w:left="1440" w:hanging="360"/>
        <w:rPr>
          <w:del w:id="865" w:author="Thar Adale" w:date="2020-07-16T19:53:00Z"/>
        </w:rPr>
      </w:pPr>
      <w:del w:id="866" w:author="Thar Adale" w:date="2020-07-16T19:53:00Z">
        <w:r w:rsidRPr="005F5C57" w:rsidDel="00343D9B">
          <w:delText>a.</w:delText>
        </w:r>
        <w:r w:rsidRPr="005F5C57" w:rsidDel="00343D9B">
          <w:tab/>
          <w:delText>irregular heartbeat, chest pain, and lightheadedness</w:delText>
        </w:r>
      </w:del>
    </w:p>
    <w:p w14:paraId="5C8F9AFF" w14:textId="47A57365" w:rsidR="004607F7" w:rsidRPr="005F5C57" w:rsidDel="00343D9B" w:rsidRDefault="004607F7" w:rsidP="004607F7">
      <w:pPr>
        <w:spacing w:line="480" w:lineRule="auto"/>
        <w:ind w:left="1440" w:hanging="360"/>
        <w:rPr>
          <w:del w:id="867" w:author="Thar Adale" w:date="2020-07-16T19:53:00Z"/>
        </w:rPr>
      </w:pPr>
      <w:del w:id="868" w:author="Thar Adale" w:date="2020-07-16T19:53:00Z">
        <w:r w:rsidRPr="005F5C57" w:rsidDel="00343D9B">
          <w:delText>b.</w:delText>
        </w:r>
        <w:r w:rsidRPr="005F5C57" w:rsidDel="00343D9B">
          <w:tab/>
          <w:delText>yes</w:delText>
        </w:r>
      </w:del>
    </w:p>
    <w:p w14:paraId="0C3A125D" w14:textId="194B635A" w:rsidR="004607F7" w:rsidRPr="005F5C57" w:rsidDel="00343D9B" w:rsidRDefault="004607F7" w:rsidP="004607F7">
      <w:pPr>
        <w:spacing w:line="480" w:lineRule="auto"/>
        <w:ind w:left="1440" w:hanging="360"/>
        <w:rPr>
          <w:del w:id="869" w:author="Thar Adale" w:date="2020-07-16T19:53:00Z"/>
        </w:rPr>
      </w:pPr>
      <w:del w:id="870" w:author="Thar Adale" w:date="2020-07-16T19:53:00Z">
        <w:r w:rsidRPr="005F5C57" w:rsidDel="00343D9B">
          <w:delText>c.</w:delText>
        </w:r>
        <w:r w:rsidRPr="005F5C57" w:rsidDel="00343D9B">
          <w:tab/>
          <w:delText>yes</w:delText>
        </w:r>
      </w:del>
    </w:p>
    <w:p w14:paraId="2ADF3894" w14:textId="385D7064" w:rsidR="004607F7" w:rsidRPr="005F5C57" w:rsidDel="00343D9B" w:rsidRDefault="004607F7" w:rsidP="004607F7">
      <w:pPr>
        <w:spacing w:line="480" w:lineRule="auto"/>
        <w:ind w:left="1440" w:hanging="360"/>
        <w:rPr>
          <w:del w:id="871" w:author="Thar Adale" w:date="2020-07-16T19:53:00Z"/>
        </w:rPr>
      </w:pPr>
      <w:del w:id="872" w:author="Thar Adale" w:date="2020-07-16T19:53:00Z">
        <w:r w:rsidRPr="005F5C57" w:rsidDel="00343D9B">
          <w:delText>d.</w:delText>
        </w:r>
        <w:r w:rsidRPr="005F5C57" w:rsidDel="00343D9B">
          <w:tab/>
          <w:delText>none</w:delText>
        </w:r>
      </w:del>
    </w:p>
    <w:p w14:paraId="508A417C" w14:textId="5FD09605" w:rsidR="004607F7" w:rsidRPr="005F5C57" w:rsidDel="00343D9B" w:rsidRDefault="004607F7" w:rsidP="004607F7">
      <w:pPr>
        <w:spacing w:line="480" w:lineRule="auto"/>
        <w:ind w:left="1440" w:hanging="360"/>
        <w:rPr>
          <w:del w:id="873" w:author="Thar Adale" w:date="2020-07-16T19:53:00Z"/>
        </w:rPr>
      </w:pPr>
      <w:del w:id="874" w:author="Thar Adale" w:date="2020-07-16T19:53:00Z">
        <w:r w:rsidRPr="005F5C57" w:rsidDel="00343D9B">
          <w:delText>e.</w:delText>
        </w:r>
        <w:r w:rsidRPr="005F5C57" w:rsidDel="00343D9B">
          <w:tab/>
          <w:delText>atrial fibrillation</w:delText>
        </w:r>
      </w:del>
    </w:p>
    <w:p w14:paraId="62FF02F8" w14:textId="1A303899" w:rsidR="004607F7" w:rsidRPr="005F5C57" w:rsidDel="00343D9B" w:rsidRDefault="004607F7" w:rsidP="004607F7">
      <w:pPr>
        <w:spacing w:line="480" w:lineRule="auto"/>
        <w:ind w:left="720" w:hanging="360"/>
        <w:rPr>
          <w:del w:id="875" w:author="Thar Adale" w:date="2020-07-16T19:53:00Z"/>
        </w:rPr>
      </w:pPr>
      <w:del w:id="876" w:author="Thar Adale" w:date="2020-07-16T19:53:00Z">
        <w:r w:rsidRPr="005F5C57" w:rsidDel="00343D9B">
          <w:delText>3.</w:delText>
        </w:r>
        <w:r w:rsidRPr="005F5C57" w:rsidDel="00343D9B">
          <w:tab/>
        </w:r>
      </w:del>
    </w:p>
    <w:p w14:paraId="6C21C486" w14:textId="34E925CA" w:rsidR="004607F7" w:rsidRPr="005F5C57" w:rsidDel="00343D9B" w:rsidRDefault="004607F7" w:rsidP="004607F7">
      <w:pPr>
        <w:spacing w:line="480" w:lineRule="auto"/>
        <w:ind w:left="1440" w:hanging="360"/>
        <w:rPr>
          <w:del w:id="877" w:author="Thar Adale" w:date="2020-07-16T19:53:00Z"/>
        </w:rPr>
      </w:pPr>
      <w:del w:id="878" w:author="Thar Adale" w:date="2020-07-16T19:53:00Z">
        <w:r w:rsidRPr="005F5C57" w:rsidDel="00343D9B">
          <w:delText>a.</w:delText>
        </w:r>
        <w:r w:rsidRPr="005F5C57" w:rsidDel="00343D9B">
          <w:tab/>
          <w:delText>no</w:delText>
        </w:r>
      </w:del>
    </w:p>
    <w:p w14:paraId="667D401D" w14:textId="277C2396" w:rsidR="004607F7" w:rsidRPr="005F5C57" w:rsidDel="00343D9B" w:rsidRDefault="004607F7" w:rsidP="004607F7">
      <w:pPr>
        <w:spacing w:line="480" w:lineRule="auto"/>
        <w:ind w:left="1440" w:hanging="360"/>
        <w:rPr>
          <w:del w:id="879" w:author="Thar Adale" w:date="2020-07-16T19:53:00Z"/>
        </w:rPr>
      </w:pPr>
      <w:del w:id="880" w:author="Thar Adale" w:date="2020-07-16T19:53:00Z">
        <w:r w:rsidRPr="005F5C57" w:rsidDel="00343D9B">
          <w:delText>b.</w:delText>
        </w:r>
        <w:r w:rsidRPr="005F5C57" w:rsidDel="00343D9B">
          <w:tab/>
          <w:delText>seizures</w:delText>
        </w:r>
      </w:del>
    </w:p>
    <w:p w14:paraId="6E11870D" w14:textId="76E9A23D" w:rsidR="004607F7" w:rsidRPr="005F5C57" w:rsidDel="00343D9B" w:rsidRDefault="004607F7" w:rsidP="004607F7">
      <w:pPr>
        <w:spacing w:line="480" w:lineRule="auto"/>
        <w:ind w:left="1440" w:hanging="360"/>
        <w:rPr>
          <w:del w:id="881" w:author="Thar Adale" w:date="2020-07-16T19:53:00Z"/>
        </w:rPr>
      </w:pPr>
      <w:del w:id="882" w:author="Thar Adale" w:date="2020-07-16T19:53:00Z">
        <w:r w:rsidRPr="005F5C57" w:rsidDel="00343D9B">
          <w:delText>c.</w:delText>
        </w:r>
        <w:r w:rsidRPr="005F5C57" w:rsidDel="00343D9B">
          <w:tab/>
          <w:delText>seizures</w:delText>
        </w:r>
      </w:del>
    </w:p>
    <w:p w14:paraId="3176FADB" w14:textId="748ABBE4" w:rsidR="004607F7" w:rsidRPr="005F5C57" w:rsidDel="00343D9B" w:rsidRDefault="004607F7" w:rsidP="004607F7">
      <w:pPr>
        <w:spacing w:line="480" w:lineRule="auto"/>
        <w:ind w:left="720" w:hanging="360"/>
        <w:rPr>
          <w:del w:id="883" w:author="Thar Adale" w:date="2020-07-16T19:53:00Z"/>
        </w:rPr>
      </w:pPr>
      <w:del w:id="884" w:author="Thar Adale" w:date="2020-07-16T19:53:00Z">
        <w:r w:rsidRPr="005F5C57" w:rsidDel="00343D9B">
          <w:delText>4.</w:delText>
        </w:r>
        <w:r w:rsidRPr="005F5C57" w:rsidDel="00343D9B">
          <w:tab/>
        </w:r>
      </w:del>
    </w:p>
    <w:p w14:paraId="3C826439" w14:textId="6AB45780" w:rsidR="004607F7" w:rsidRPr="005F5C57" w:rsidDel="00343D9B" w:rsidRDefault="004607F7" w:rsidP="004607F7">
      <w:pPr>
        <w:spacing w:line="480" w:lineRule="auto"/>
        <w:ind w:left="1440" w:hanging="360"/>
        <w:rPr>
          <w:del w:id="885" w:author="Thar Adale" w:date="2020-07-16T19:53:00Z"/>
        </w:rPr>
      </w:pPr>
      <w:del w:id="886" w:author="Thar Adale" w:date="2020-07-16T19:53:00Z">
        <w:r w:rsidRPr="005F5C57" w:rsidDel="00343D9B">
          <w:delText>a.</w:delText>
        </w:r>
        <w:r w:rsidRPr="005F5C57" w:rsidDel="00343D9B">
          <w:tab/>
          <w:delText>polydipsia, polyuria, difficulty sleeping, hyperglycemia</w:delText>
        </w:r>
      </w:del>
    </w:p>
    <w:p w14:paraId="714BAF2D" w14:textId="0E5DD426" w:rsidR="004607F7" w:rsidRPr="005F5C57" w:rsidDel="00343D9B" w:rsidRDefault="004607F7" w:rsidP="004607F7">
      <w:pPr>
        <w:spacing w:line="480" w:lineRule="auto"/>
        <w:ind w:left="1440" w:hanging="360"/>
        <w:rPr>
          <w:del w:id="887" w:author="Thar Adale" w:date="2020-07-16T19:53:00Z"/>
        </w:rPr>
      </w:pPr>
      <w:del w:id="888" w:author="Thar Adale" w:date="2020-07-16T19:53:00Z">
        <w:r w:rsidRPr="005F5C57" w:rsidDel="00343D9B">
          <w:delText>b.</w:delText>
        </w:r>
        <w:r w:rsidRPr="005F5C57" w:rsidDel="00343D9B">
          <w:tab/>
          <w:delText>yes, type 2 diabetes</w:delText>
        </w:r>
      </w:del>
    </w:p>
    <w:p w14:paraId="7F8C54B2" w14:textId="64B7638B" w:rsidR="004607F7" w:rsidRPr="005F5C57" w:rsidDel="00343D9B" w:rsidRDefault="004607F7" w:rsidP="004607F7">
      <w:pPr>
        <w:spacing w:line="480" w:lineRule="auto"/>
        <w:ind w:left="1440" w:hanging="360"/>
        <w:rPr>
          <w:del w:id="889" w:author="Thar Adale" w:date="2020-07-16T19:53:00Z"/>
        </w:rPr>
      </w:pPr>
      <w:del w:id="890" w:author="Thar Adale" w:date="2020-07-16T19:53:00Z">
        <w:r w:rsidRPr="005F5C57" w:rsidDel="00343D9B">
          <w:delText>c.</w:delText>
        </w:r>
        <w:r w:rsidRPr="005F5C57" w:rsidDel="00343D9B">
          <w:tab/>
          <w:delText>yes, sleep apnea</w:delText>
        </w:r>
      </w:del>
    </w:p>
    <w:p w14:paraId="459A1A8A" w14:textId="4CA4F5BF" w:rsidR="004607F7" w:rsidRPr="005F5C57" w:rsidDel="00343D9B" w:rsidRDefault="004607F7" w:rsidP="004607F7">
      <w:pPr>
        <w:spacing w:line="480" w:lineRule="auto"/>
        <w:ind w:left="1440" w:hanging="360"/>
        <w:rPr>
          <w:del w:id="891" w:author="Thar Adale" w:date="2020-07-16T19:53:00Z"/>
        </w:rPr>
      </w:pPr>
      <w:del w:id="892" w:author="Thar Adale" w:date="2020-07-16T19:53:00Z">
        <w:r w:rsidRPr="005F5C57" w:rsidDel="00343D9B">
          <w:delText>d.</w:delText>
        </w:r>
        <w:r w:rsidRPr="005F5C57" w:rsidDel="00343D9B">
          <w:tab/>
          <w:delText xml:space="preserve">no, symptoms and signs </w:delText>
        </w:r>
      </w:del>
    </w:p>
    <w:p w14:paraId="43F8ECEF" w14:textId="65BACFA0" w:rsidR="004607F7" w:rsidRPr="005F5C57" w:rsidDel="00343D9B" w:rsidRDefault="004607F7" w:rsidP="004607F7">
      <w:pPr>
        <w:spacing w:line="480" w:lineRule="auto"/>
        <w:ind w:left="1440" w:hanging="360"/>
        <w:rPr>
          <w:del w:id="893" w:author="Thar Adale" w:date="2020-07-16T19:53:00Z"/>
        </w:rPr>
      </w:pPr>
      <w:del w:id="894" w:author="Thar Adale" w:date="2020-07-16T19:53:00Z">
        <w:r w:rsidRPr="005F5C57" w:rsidDel="00343D9B">
          <w:delText>e.</w:delText>
        </w:r>
        <w:r w:rsidRPr="005F5C57" w:rsidDel="00343D9B">
          <w:tab/>
          <w:delText>polydipsia, polyuria, hyperglycemia</w:delText>
        </w:r>
      </w:del>
    </w:p>
    <w:p w14:paraId="3FA66DA2" w14:textId="2C714AD8" w:rsidR="004607F7" w:rsidRPr="005F5C57" w:rsidDel="00343D9B" w:rsidRDefault="004607F7" w:rsidP="004607F7">
      <w:pPr>
        <w:spacing w:line="480" w:lineRule="auto"/>
        <w:ind w:left="1440" w:hanging="360"/>
        <w:rPr>
          <w:del w:id="895" w:author="Thar Adale" w:date="2020-07-16T19:53:00Z"/>
        </w:rPr>
      </w:pPr>
      <w:del w:id="896" w:author="Thar Adale" w:date="2020-07-16T19:53:00Z">
        <w:r w:rsidRPr="005F5C57" w:rsidDel="00343D9B">
          <w:delText>f.</w:delText>
        </w:r>
        <w:r w:rsidRPr="005F5C57" w:rsidDel="00343D9B">
          <w:tab/>
          <w:delText>difficulty sleeping</w:delText>
        </w:r>
      </w:del>
    </w:p>
    <w:p w14:paraId="6EC8AD66" w14:textId="6C885B9B" w:rsidR="004607F7" w:rsidRPr="005F5C57" w:rsidDel="00343D9B" w:rsidRDefault="004607F7" w:rsidP="004607F7">
      <w:pPr>
        <w:spacing w:line="480" w:lineRule="auto"/>
        <w:ind w:left="1440" w:hanging="360"/>
        <w:rPr>
          <w:del w:id="897" w:author="Thar Adale" w:date="2020-07-16T19:53:00Z"/>
        </w:rPr>
      </w:pPr>
      <w:del w:id="898" w:author="Thar Adale" w:date="2020-07-16T19:53:00Z">
        <w:r w:rsidRPr="005F5C57" w:rsidDel="00343D9B">
          <w:delText>g.</w:delText>
        </w:r>
        <w:r w:rsidRPr="005F5C57" w:rsidDel="00343D9B">
          <w:tab/>
          <w:delText>type 2 diabetes, difficulty sleeping</w:delText>
        </w:r>
      </w:del>
    </w:p>
    <w:p w14:paraId="23B1222F" w14:textId="1CD0F309" w:rsidR="004607F7" w:rsidRPr="005F5C57" w:rsidDel="00343D9B" w:rsidRDefault="004607F7" w:rsidP="004607F7">
      <w:pPr>
        <w:spacing w:line="480" w:lineRule="auto"/>
        <w:ind w:left="720" w:hanging="360"/>
        <w:rPr>
          <w:del w:id="899" w:author="Thar Adale" w:date="2020-07-16T19:53:00Z"/>
        </w:rPr>
      </w:pPr>
      <w:del w:id="900" w:author="Thar Adale" w:date="2020-07-16T19:53:00Z">
        <w:r w:rsidRPr="005F5C57" w:rsidDel="00343D9B">
          <w:delText>5.</w:delText>
        </w:r>
        <w:r w:rsidRPr="005F5C57" w:rsidDel="00343D9B">
          <w:tab/>
        </w:r>
      </w:del>
    </w:p>
    <w:p w14:paraId="5D792FED" w14:textId="36CC2930" w:rsidR="004607F7" w:rsidRPr="005F5C57" w:rsidDel="00343D9B" w:rsidRDefault="004607F7" w:rsidP="004607F7">
      <w:pPr>
        <w:spacing w:line="480" w:lineRule="auto"/>
        <w:ind w:left="1440" w:hanging="360"/>
        <w:rPr>
          <w:del w:id="901" w:author="Thar Adale" w:date="2020-07-16T19:53:00Z"/>
        </w:rPr>
      </w:pPr>
      <w:del w:id="902" w:author="Thar Adale" w:date="2020-07-16T19:53:00Z">
        <w:r w:rsidRPr="005F5C57" w:rsidDel="00343D9B">
          <w:delText>a.</w:delText>
        </w:r>
        <w:r w:rsidRPr="005F5C57" w:rsidDel="00343D9B">
          <w:tab/>
          <w:delText>extreme nervousness and irritability</w:delText>
        </w:r>
      </w:del>
    </w:p>
    <w:p w14:paraId="0D30828C" w14:textId="01734612" w:rsidR="004607F7" w:rsidRPr="005F5C57" w:rsidDel="00343D9B" w:rsidRDefault="004607F7" w:rsidP="004607F7">
      <w:pPr>
        <w:spacing w:line="480" w:lineRule="auto"/>
        <w:ind w:left="1440" w:hanging="360"/>
        <w:rPr>
          <w:del w:id="903" w:author="Thar Adale" w:date="2020-07-16T19:53:00Z"/>
        </w:rPr>
      </w:pPr>
      <w:del w:id="904" w:author="Thar Adale" w:date="2020-07-16T19:53:00Z">
        <w:r w:rsidRPr="005F5C57" w:rsidDel="00343D9B">
          <w:delText>b.</w:delText>
        </w:r>
        <w:r w:rsidRPr="005F5C57" w:rsidDel="00343D9B">
          <w:tab/>
          <w:delText xml:space="preserve">uncertain condition the physician wants to </w:delText>
        </w:r>
        <w:r w:rsidDel="00343D9B">
          <w:delText>confirm or eliminate from the final assessment</w:delText>
        </w:r>
      </w:del>
    </w:p>
    <w:p w14:paraId="190CFA78" w14:textId="303BB7AA" w:rsidR="004607F7" w:rsidRPr="005F5C57" w:rsidDel="00343D9B" w:rsidRDefault="004607F7" w:rsidP="004607F7">
      <w:pPr>
        <w:spacing w:line="480" w:lineRule="auto"/>
        <w:ind w:left="1440" w:hanging="360"/>
        <w:rPr>
          <w:del w:id="905" w:author="Thar Adale" w:date="2020-07-16T19:53:00Z"/>
        </w:rPr>
      </w:pPr>
      <w:del w:id="906" w:author="Thar Adale" w:date="2020-07-16T19:53:00Z">
        <w:r w:rsidRPr="005F5C57" w:rsidDel="00343D9B">
          <w:delText>c.</w:delText>
        </w:r>
        <w:r w:rsidRPr="005F5C57" w:rsidDel="00343D9B">
          <w:tab/>
          <w:delText>no</w:delText>
        </w:r>
      </w:del>
    </w:p>
    <w:p w14:paraId="21F19D9F" w14:textId="22CA9E83" w:rsidR="004607F7" w:rsidRPr="005F5C57" w:rsidDel="00343D9B" w:rsidRDefault="004607F7" w:rsidP="004607F7">
      <w:pPr>
        <w:spacing w:line="480" w:lineRule="auto"/>
        <w:ind w:left="1440" w:hanging="360"/>
        <w:rPr>
          <w:del w:id="907" w:author="Thar Adale" w:date="2020-07-16T19:53:00Z"/>
        </w:rPr>
      </w:pPr>
      <w:del w:id="908" w:author="Thar Adale" w:date="2020-07-16T19:53:00Z">
        <w:r w:rsidRPr="005F5C57" w:rsidDel="00343D9B">
          <w:delText>d.</w:delText>
        </w:r>
        <w:r w:rsidRPr="005F5C57" w:rsidDel="00343D9B">
          <w:tab/>
          <w:delText>yes, hyperthyroidism</w:delText>
        </w:r>
      </w:del>
    </w:p>
    <w:p w14:paraId="4D388FF0" w14:textId="5D6793CA" w:rsidR="004607F7" w:rsidRPr="005F5C57" w:rsidDel="00343D9B" w:rsidRDefault="004607F7" w:rsidP="004607F7">
      <w:pPr>
        <w:spacing w:line="480" w:lineRule="auto"/>
        <w:ind w:left="1440" w:hanging="360"/>
        <w:rPr>
          <w:del w:id="909" w:author="Thar Adale" w:date="2020-07-16T19:53:00Z"/>
        </w:rPr>
      </w:pPr>
      <w:del w:id="910" w:author="Thar Adale" w:date="2020-07-16T19:53:00Z">
        <w:r w:rsidRPr="005F5C57" w:rsidDel="00343D9B">
          <w:delText>e.</w:delText>
        </w:r>
        <w:r w:rsidRPr="005F5C57" w:rsidDel="00343D9B">
          <w:tab/>
          <w:delText>nervousness and irritability</w:delText>
        </w:r>
      </w:del>
    </w:p>
    <w:p w14:paraId="0DF6C65A" w14:textId="5B1EEB48" w:rsidR="004607F7" w:rsidRPr="005F5C57" w:rsidDel="00343D9B" w:rsidRDefault="004607F7" w:rsidP="004607F7">
      <w:pPr>
        <w:spacing w:line="480" w:lineRule="auto"/>
        <w:ind w:left="720" w:hanging="360"/>
        <w:rPr>
          <w:del w:id="911" w:author="Thar Adale" w:date="2020-07-16T19:53:00Z"/>
        </w:rPr>
      </w:pPr>
      <w:del w:id="912" w:author="Thar Adale" w:date="2020-07-16T19:53:00Z">
        <w:r w:rsidRPr="005F5C57" w:rsidDel="00343D9B">
          <w:delText>6.</w:delText>
        </w:r>
        <w:r w:rsidRPr="005F5C57" w:rsidDel="00343D9B">
          <w:tab/>
        </w:r>
      </w:del>
    </w:p>
    <w:p w14:paraId="4F242E35" w14:textId="2D02314C" w:rsidR="004607F7" w:rsidRPr="005F5C57" w:rsidDel="00343D9B" w:rsidRDefault="004607F7" w:rsidP="004607F7">
      <w:pPr>
        <w:spacing w:line="480" w:lineRule="auto"/>
        <w:ind w:left="1440" w:hanging="360"/>
        <w:rPr>
          <w:del w:id="913" w:author="Thar Adale" w:date="2020-07-16T19:53:00Z"/>
        </w:rPr>
      </w:pPr>
      <w:del w:id="914" w:author="Thar Adale" w:date="2020-07-16T19:53:00Z">
        <w:r w:rsidRPr="005F5C57" w:rsidDel="00343D9B">
          <w:delText>a.</w:delText>
        </w:r>
        <w:r w:rsidRPr="005F5C57" w:rsidDel="00343D9B">
          <w:tab/>
          <w:delText>epigastric pain</w:delText>
        </w:r>
      </w:del>
    </w:p>
    <w:p w14:paraId="3A0D73FB" w14:textId="0BB53F6F" w:rsidR="004607F7" w:rsidRPr="005F5C57" w:rsidDel="00343D9B" w:rsidRDefault="004607F7" w:rsidP="004607F7">
      <w:pPr>
        <w:spacing w:line="480" w:lineRule="auto"/>
        <w:ind w:left="1440" w:hanging="360"/>
        <w:rPr>
          <w:del w:id="915" w:author="Thar Adale" w:date="2020-07-16T19:53:00Z"/>
        </w:rPr>
      </w:pPr>
      <w:del w:id="916" w:author="Thar Adale" w:date="2020-07-16T19:53:00Z">
        <w:r w:rsidRPr="005F5C57" w:rsidDel="00343D9B">
          <w:delText>b.</w:delText>
        </w:r>
        <w:r w:rsidRPr="005F5C57" w:rsidDel="00343D9B">
          <w:tab/>
          <w:delText>no</w:delText>
        </w:r>
      </w:del>
    </w:p>
    <w:p w14:paraId="31273E06" w14:textId="505A0C9F" w:rsidR="004607F7" w:rsidRPr="005F5C57" w:rsidDel="00343D9B" w:rsidRDefault="004607F7" w:rsidP="004607F7">
      <w:pPr>
        <w:spacing w:line="480" w:lineRule="auto"/>
        <w:ind w:left="1440" w:hanging="360"/>
        <w:rPr>
          <w:del w:id="917" w:author="Thar Adale" w:date="2020-07-16T19:53:00Z"/>
        </w:rPr>
      </w:pPr>
      <w:del w:id="918" w:author="Thar Adale" w:date="2020-07-16T19:53:00Z">
        <w:r w:rsidRPr="005F5C57" w:rsidDel="00343D9B">
          <w:delText>c.</w:delText>
        </w:r>
        <w:r w:rsidRPr="005F5C57" w:rsidDel="00343D9B">
          <w:tab/>
          <w:delText>acute pancreatitis or cholangitis</w:delText>
        </w:r>
      </w:del>
    </w:p>
    <w:p w14:paraId="49833DDA" w14:textId="1B64EB85" w:rsidR="004607F7" w:rsidRPr="005F5C57" w:rsidDel="00343D9B" w:rsidRDefault="004607F7" w:rsidP="004607F7">
      <w:pPr>
        <w:keepNext/>
        <w:keepLines/>
        <w:spacing w:line="480" w:lineRule="auto"/>
        <w:outlineLvl w:val="1"/>
        <w:rPr>
          <w:del w:id="919" w:author="Thar Adale" w:date="2020-07-16T19:53:00Z"/>
          <w:b/>
          <w:bCs/>
          <w:szCs w:val="26"/>
          <w:lang w:val="x-none" w:eastAsia="x-none"/>
        </w:rPr>
      </w:pPr>
      <w:del w:id="920" w:author="Thar Adale" w:date="2020-07-16T19:53:00Z">
        <w:r w:rsidRPr="005F5C57" w:rsidDel="00343D9B">
          <w:rPr>
            <w:b/>
            <w:bCs/>
            <w:szCs w:val="26"/>
            <w:lang w:val="x-none" w:eastAsia="x-none"/>
          </w:rPr>
          <w:delText xml:space="preserve">Exercise </w:delText>
        </w:r>
        <w:r w:rsidDel="00343D9B">
          <w:rPr>
            <w:b/>
            <w:bCs/>
            <w:szCs w:val="26"/>
            <w:lang w:eastAsia="x-none"/>
          </w:rPr>
          <w:delText>4</w:delText>
        </w:r>
        <w:r w:rsidRPr="005F5C57" w:rsidDel="00343D9B">
          <w:rPr>
            <w:b/>
            <w:bCs/>
            <w:szCs w:val="26"/>
            <w:lang w:val="x-none" w:eastAsia="x-none"/>
          </w:rPr>
          <w:delText>.3 Assigning Codes for Symptoms and Signs</w:delText>
        </w:r>
      </w:del>
    </w:p>
    <w:p w14:paraId="4AE8AD96" w14:textId="79CBC500" w:rsidR="004607F7" w:rsidRPr="005F5C57" w:rsidDel="00343D9B" w:rsidRDefault="004607F7" w:rsidP="004607F7">
      <w:pPr>
        <w:spacing w:line="480" w:lineRule="auto"/>
        <w:ind w:left="720" w:hanging="360"/>
        <w:rPr>
          <w:del w:id="921" w:author="Thar Adale" w:date="2020-07-16T19:53:00Z"/>
        </w:rPr>
      </w:pPr>
      <w:del w:id="922" w:author="Thar Adale" w:date="2020-07-16T19:53:00Z">
        <w:r w:rsidRPr="005F5C57" w:rsidDel="00343D9B">
          <w:delText>1.</w:delText>
        </w:r>
        <w:r w:rsidRPr="005F5C57" w:rsidDel="00343D9B">
          <w:tab/>
        </w:r>
        <w:r w:rsidRPr="009D5732" w:rsidDel="00343D9B">
          <w:rPr>
            <w:rStyle w:val="Emphasis"/>
          </w:rPr>
          <w:delText>R94.5</w:delText>
        </w:r>
        <w:r w:rsidRPr="005F5C57" w:rsidDel="00343D9B">
          <w:delText xml:space="preserve"> (Abnormal, function studies, liver)</w:delText>
        </w:r>
      </w:del>
    </w:p>
    <w:p w14:paraId="5B5821B7" w14:textId="6AEB48DA" w:rsidR="004607F7" w:rsidRPr="005F5C57" w:rsidDel="00343D9B" w:rsidRDefault="004607F7" w:rsidP="004607F7">
      <w:pPr>
        <w:spacing w:line="480" w:lineRule="auto"/>
        <w:ind w:left="720" w:hanging="360"/>
        <w:rPr>
          <w:del w:id="923" w:author="Thar Adale" w:date="2020-07-16T19:53:00Z"/>
        </w:rPr>
      </w:pPr>
      <w:del w:id="924" w:author="Thar Adale" w:date="2020-07-16T19:53:00Z">
        <w:r w:rsidRPr="005F5C57" w:rsidDel="00343D9B">
          <w:delText>2.</w:delText>
        </w:r>
        <w:r w:rsidRPr="005F5C57" w:rsidDel="00343D9B">
          <w:tab/>
        </w:r>
        <w:r w:rsidRPr="009D5732" w:rsidDel="00343D9B">
          <w:rPr>
            <w:rStyle w:val="Emphasis"/>
          </w:rPr>
          <w:delText>I48.91</w:delText>
        </w:r>
        <w:r w:rsidRPr="005F5C57" w:rsidDel="00343D9B">
          <w:delText xml:space="preserve"> (Fibrillation, atrial)</w:delText>
        </w:r>
      </w:del>
    </w:p>
    <w:p w14:paraId="5F125B98" w14:textId="08E2BDE7" w:rsidR="004607F7" w:rsidRPr="005F5C57" w:rsidDel="00343D9B" w:rsidRDefault="004607F7" w:rsidP="004607F7">
      <w:pPr>
        <w:spacing w:line="480" w:lineRule="auto"/>
        <w:ind w:left="720" w:hanging="360"/>
        <w:rPr>
          <w:del w:id="925" w:author="Thar Adale" w:date="2020-07-16T19:53:00Z"/>
        </w:rPr>
      </w:pPr>
      <w:del w:id="926" w:author="Thar Adale" w:date="2020-07-16T19:53:00Z">
        <w:r w:rsidRPr="005F5C57" w:rsidDel="00343D9B">
          <w:delText>3.</w:delText>
        </w:r>
        <w:r w:rsidRPr="005F5C57" w:rsidDel="00343D9B">
          <w:tab/>
        </w:r>
        <w:r w:rsidRPr="009D5732" w:rsidDel="00343D9B">
          <w:rPr>
            <w:rStyle w:val="Emphasis"/>
          </w:rPr>
          <w:delText>R56.9</w:delText>
        </w:r>
        <w:r w:rsidRPr="005F5C57" w:rsidDel="00343D9B">
          <w:delText xml:space="preserve"> (Seizures)</w:delText>
        </w:r>
      </w:del>
    </w:p>
    <w:p w14:paraId="5E50C88F" w14:textId="7B48FDE0" w:rsidR="004607F7" w:rsidRPr="005F5C57" w:rsidDel="00343D9B" w:rsidRDefault="004607F7" w:rsidP="004607F7">
      <w:pPr>
        <w:keepNext/>
        <w:keepLines/>
        <w:spacing w:line="480" w:lineRule="auto"/>
        <w:outlineLvl w:val="1"/>
        <w:rPr>
          <w:del w:id="927" w:author="Thar Adale" w:date="2020-07-16T19:53:00Z"/>
          <w:b/>
          <w:bCs/>
          <w:szCs w:val="26"/>
          <w:lang w:val="x-none" w:eastAsia="x-none"/>
        </w:rPr>
      </w:pPr>
      <w:del w:id="928" w:author="Thar Adale" w:date="2020-07-16T19:53:00Z">
        <w:r w:rsidRPr="005F5C57" w:rsidDel="00343D9B">
          <w:rPr>
            <w:b/>
            <w:bCs/>
            <w:szCs w:val="26"/>
            <w:lang w:val="x-none" w:eastAsia="x-none"/>
          </w:rPr>
          <w:delText xml:space="preserve">Exercise </w:delText>
        </w:r>
        <w:r w:rsidR="00A34C4E" w:rsidDel="00343D9B">
          <w:rPr>
            <w:b/>
            <w:bCs/>
            <w:szCs w:val="26"/>
            <w:lang w:eastAsia="x-none"/>
          </w:rPr>
          <w:delText>4</w:delText>
        </w:r>
        <w:r w:rsidRPr="005F5C57" w:rsidDel="00343D9B">
          <w:rPr>
            <w:b/>
            <w:bCs/>
            <w:szCs w:val="26"/>
            <w:lang w:val="x-none" w:eastAsia="x-none"/>
          </w:rPr>
          <w:delText>.4 Arranging Codes for Symptoms and Signs</w:delText>
        </w:r>
      </w:del>
    </w:p>
    <w:p w14:paraId="5C2AF6D5" w14:textId="3179E20A" w:rsidR="004607F7" w:rsidRPr="005F5C57" w:rsidDel="00343D9B" w:rsidRDefault="004607F7" w:rsidP="004607F7">
      <w:pPr>
        <w:spacing w:line="480" w:lineRule="auto"/>
        <w:ind w:left="720" w:hanging="360"/>
        <w:rPr>
          <w:del w:id="929" w:author="Thar Adale" w:date="2020-07-16T19:53:00Z"/>
        </w:rPr>
      </w:pPr>
      <w:del w:id="930" w:author="Thar Adale" w:date="2020-07-16T19:53:00Z">
        <w:r w:rsidRPr="005F5C57" w:rsidDel="00343D9B">
          <w:delText>1.</w:delText>
        </w:r>
        <w:r w:rsidRPr="005F5C57" w:rsidDel="00343D9B">
          <w:tab/>
        </w:r>
        <w:r w:rsidRPr="009D5732" w:rsidDel="00343D9B">
          <w:rPr>
            <w:rStyle w:val="Emphasis"/>
          </w:rPr>
          <w:delText>E11.9</w:delText>
        </w:r>
        <w:r w:rsidRPr="005F5C57" w:rsidDel="00343D9B">
          <w:rPr>
            <w:lang w:val="pt-BR"/>
          </w:rPr>
          <w:delText xml:space="preserve"> (Diabetes, type 2)</w:delText>
        </w:r>
        <w:r w:rsidRPr="005F5C57" w:rsidDel="00343D9B">
          <w:br/>
        </w:r>
        <w:r w:rsidRPr="009D5732" w:rsidDel="00343D9B">
          <w:rPr>
            <w:rStyle w:val="Emphasis"/>
          </w:rPr>
          <w:delText xml:space="preserve">G47.9 </w:delText>
        </w:r>
        <w:r w:rsidRPr="005F5C57" w:rsidDel="00343D9B">
          <w:delText>(Sleep, disorder or disturbance)</w:delText>
        </w:r>
      </w:del>
    </w:p>
    <w:p w14:paraId="774C1DE5" w14:textId="1C7DDEAF" w:rsidR="004607F7" w:rsidRPr="005F5C57" w:rsidDel="00343D9B" w:rsidRDefault="004607F7" w:rsidP="004607F7">
      <w:pPr>
        <w:spacing w:line="480" w:lineRule="auto"/>
        <w:ind w:left="720" w:hanging="360"/>
        <w:rPr>
          <w:del w:id="931" w:author="Thar Adale" w:date="2020-07-16T19:53:00Z"/>
          <w:lang w:val="pt-BR"/>
        </w:rPr>
      </w:pPr>
      <w:del w:id="932" w:author="Thar Adale" w:date="2020-07-16T19:53:00Z">
        <w:r w:rsidRPr="005F5C57" w:rsidDel="00343D9B">
          <w:rPr>
            <w:lang w:val="pt-BR"/>
          </w:rPr>
          <w:delText>2.</w:delText>
        </w:r>
        <w:r w:rsidRPr="005F5C57" w:rsidDel="00343D9B">
          <w:rPr>
            <w:lang w:val="pt-BR"/>
          </w:rPr>
          <w:tab/>
        </w:r>
        <w:r w:rsidRPr="009D5732" w:rsidDel="00343D9B">
          <w:rPr>
            <w:rStyle w:val="Emphasis"/>
          </w:rPr>
          <w:delText xml:space="preserve">R45.0 </w:delText>
        </w:r>
        <w:r w:rsidRPr="005F5C57" w:rsidDel="00343D9B">
          <w:rPr>
            <w:lang w:val="pt-BR"/>
          </w:rPr>
          <w:delText>(Nervousness)</w:delText>
        </w:r>
        <w:r w:rsidRPr="005F5C57" w:rsidDel="00343D9B">
          <w:rPr>
            <w:lang w:val="pt-BR"/>
          </w:rPr>
          <w:br/>
        </w:r>
        <w:r w:rsidRPr="009D5732" w:rsidDel="00343D9B">
          <w:rPr>
            <w:rStyle w:val="Emphasis"/>
          </w:rPr>
          <w:delText>R45.4</w:delText>
        </w:r>
        <w:r w:rsidRPr="005F5C57" w:rsidDel="00343D9B">
          <w:rPr>
            <w:lang w:val="pt-BR"/>
          </w:rPr>
          <w:delText xml:space="preserve"> (Irritability)</w:delText>
        </w:r>
      </w:del>
    </w:p>
    <w:p w14:paraId="3E23D633" w14:textId="3028AC6E" w:rsidR="004607F7" w:rsidRPr="005F5C57" w:rsidDel="00343D9B" w:rsidRDefault="004607F7" w:rsidP="004607F7">
      <w:pPr>
        <w:spacing w:line="480" w:lineRule="auto"/>
        <w:ind w:left="720" w:hanging="360"/>
        <w:rPr>
          <w:del w:id="933" w:author="Thar Adale" w:date="2020-07-16T19:53:00Z"/>
          <w:lang w:val="pt-BR"/>
        </w:rPr>
      </w:pPr>
      <w:del w:id="934" w:author="Thar Adale" w:date="2020-07-16T19:53:00Z">
        <w:r w:rsidRPr="005F5C57" w:rsidDel="00343D9B">
          <w:rPr>
            <w:lang w:val="pt-BR"/>
          </w:rPr>
          <w:delText>3.</w:delText>
        </w:r>
        <w:r w:rsidRPr="005F5C57" w:rsidDel="00343D9B">
          <w:rPr>
            <w:lang w:val="pt-BR"/>
          </w:rPr>
          <w:tab/>
        </w:r>
        <w:r w:rsidRPr="009D5732" w:rsidDel="00343D9B">
          <w:rPr>
            <w:rStyle w:val="Emphasis"/>
          </w:rPr>
          <w:delText>K85.9</w:delText>
        </w:r>
        <w:r w:rsidDel="00343D9B">
          <w:rPr>
            <w:rStyle w:val="Emphasis"/>
          </w:rPr>
          <w:delText>0</w:delText>
        </w:r>
        <w:r w:rsidRPr="005F5C57" w:rsidDel="00343D9B">
          <w:rPr>
            <w:lang w:val="pt-BR"/>
          </w:rPr>
          <w:delText xml:space="preserve"> (Pancreatitis, acute)</w:delText>
        </w:r>
        <w:r w:rsidRPr="005F5C57" w:rsidDel="00343D9B">
          <w:rPr>
            <w:lang w:val="pt-BR"/>
          </w:rPr>
          <w:br/>
        </w:r>
        <w:r w:rsidRPr="009D5732" w:rsidDel="00343D9B">
          <w:rPr>
            <w:rStyle w:val="Emphasis"/>
          </w:rPr>
          <w:delText>K83.0</w:delText>
        </w:r>
        <w:r w:rsidRPr="005F5C57" w:rsidDel="00343D9B">
          <w:rPr>
            <w:lang w:val="pt-BR"/>
          </w:rPr>
          <w:delText xml:space="preserve"> (Cholangitis)</w:delText>
        </w:r>
      </w:del>
    </w:p>
    <w:p w14:paraId="7FDD2DAD" w14:textId="78B02A69" w:rsidR="004607F7" w:rsidDel="00343D9B" w:rsidRDefault="004607F7" w:rsidP="004607F7">
      <w:pPr>
        <w:keepNext/>
        <w:keepLines/>
        <w:spacing w:line="480" w:lineRule="auto"/>
        <w:outlineLvl w:val="1"/>
        <w:rPr>
          <w:del w:id="935" w:author="Thar Adale" w:date="2020-07-16T19:53:00Z"/>
          <w:b/>
          <w:bCs/>
          <w:szCs w:val="26"/>
          <w:lang w:val="pt-BR" w:eastAsia="x-none"/>
        </w:rPr>
      </w:pPr>
      <w:del w:id="936" w:author="Thar Adale" w:date="2020-07-16T19:53:00Z">
        <w:r w:rsidDel="00343D9B">
          <w:rPr>
            <w:b/>
            <w:bCs/>
            <w:szCs w:val="26"/>
            <w:lang w:val="pt-BR" w:eastAsia="x-none"/>
          </w:rPr>
          <w:delText>CONCEPT QUIZ</w:delText>
        </w:r>
      </w:del>
    </w:p>
    <w:p w14:paraId="632E4D2B" w14:textId="5FBCCE64" w:rsidR="004607F7" w:rsidRPr="005F5C57" w:rsidDel="00343D9B" w:rsidRDefault="004607F7" w:rsidP="004607F7">
      <w:pPr>
        <w:keepNext/>
        <w:keepLines/>
        <w:spacing w:line="480" w:lineRule="auto"/>
        <w:outlineLvl w:val="1"/>
        <w:rPr>
          <w:del w:id="937" w:author="Thar Adale" w:date="2020-07-16T19:53:00Z"/>
          <w:b/>
          <w:bCs/>
          <w:szCs w:val="26"/>
          <w:lang w:val="x-none" w:eastAsia="x-none"/>
        </w:rPr>
      </w:pPr>
      <w:del w:id="938" w:author="Thar Adale" w:date="2020-07-16T19:53:00Z">
        <w:r w:rsidRPr="005F5C57" w:rsidDel="00343D9B">
          <w:rPr>
            <w:b/>
            <w:bCs/>
            <w:szCs w:val="26"/>
            <w:lang w:val="x-none" w:eastAsia="x-none"/>
          </w:rPr>
          <w:delText>Completion</w:delText>
        </w:r>
      </w:del>
    </w:p>
    <w:p w14:paraId="02534643" w14:textId="5910CABB" w:rsidR="004607F7" w:rsidRPr="005F5C57" w:rsidDel="00343D9B" w:rsidRDefault="004607F7" w:rsidP="004607F7">
      <w:pPr>
        <w:spacing w:line="480" w:lineRule="auto"/>
        <w:ind w:left="720" w:hanging="360"/>
        <w:rPr>
          <w:del w:id="939" w:author="Thar Adale" w:date="2020-07-16T19:53:00Z"/>
        </w:rPr>
      </w:pPr>
      <w:del w:id="940" w:author="Thar Adale" w:date="2020-07-16T19:53:00Z">
        <w:r w:rsidRPr="005F5C57" w:rsidDel="00343D9B">
          <w:delText>1.</w:delText>
        </w:r>
        <w:r w:rsidRPr="005F5C57" w:rsidDel="00343D9B">
          <w:tab/>
          <w:delText>symptom</w:delText>
        </w:r>
      </w:del>
    </w:p>
    <w:p w14:paraId="4FBB316F" w14:textId="12E700AF" w:rsidR="004607F7" w:rsidRPr="005F5C57" w:rsidDel="00343D9B" w:rsidRDefault="004607F7" w:rsidP="004607F7">
      <w:pPr>
        <w:spacing w:line="480" w:lineRule="auto"/>
        <w:ind w:left="720" w:hanging="360"/>
        <w:rPr>
          <w:del w:id="941" w:author="Thar Adale" w:date="2020-07-16T19:53:00Z"/>
        </w:rPr>
      </w:pPr>
      <w:del w:id="942" w:author="Thar Adale" w:date="2020-07-16T19:53:00Z">
        <w:r w:rsidRPr="005F5C57" w:rsidDel="00343D9B">
          <w:delText>2.</w:delText>
        </w:r>
        <w:r w:rsidRPr="005F5C57" w:rsidDel="00343D9B">
          <w:tab/>
          <w:delText>integral</w:delText>
        </w:r>
      </w:del>
    </w:p>
    <w:p w14:paraId="5B6458E6" w14:textId="21F95ACF" w:rsidR="004607F7" w:rsidRPr="005F5C57" w:rsidDel="00343D9B" w:rsidRDefault="004607F7" w:rsidP="004607F7">
      <w:pPr>
        <w:spacing w:line="480" w:lineRule="auto"/>
        <w:ind w:left="720" w:hanging="360"/>
        <w:rPr>
          <w:del w:id="943" w:author="Thar Adale" w:date="2020-07-16T19:53:00Z"/>
        </w:rPr>
      </w:pPr>
      <w:del w:id="944" w:author="Thar Adale" w:date="2020-07-16T19:53:00Z">
        <w:r w:rsidRPr="005F5C57" w:rsidDel="00343D9B">
          <w:delText>3.</w:delText>
        </w:r>
        <w:r w:rsidRPr="005F5C57" w:rsidDel="00343D9B">
          <w:tab/>
          <w:delText>uncertain</w:delText>
        </w:r>
      </w:del>
    </w:p>
    <w:p w14:paraId="33B35DC6" w14:textId="7D07E4B0" w:rsidR="004607F7" w:rsidRPr="005F5C57" w:rsidDel="00343D9B" w:rsidRDefault="004607F7" w:rsidP="004607F7">
      <w:pPr>
        <w:spacing w:line="480" w:lineRule="auto"/>
        <w:ind w:left="720" w:hanging="360"/>
        <w:rPr>
          <w:del w:id="945" w:author="Thar Adale" w:date="2020-07-16T19:53:00Z"/>
        </w:rPr>
      </w:pPr>
      <w:del w:id="946" w:author="Thar Adale" w:date="2020-07-16T19:53:00Z">
        <w:r w:rsidRPr="005F5C57" w:rsidDel="00343D9B">
          <w:delText>4.</w:delText>
        </w:r>
        <w:r w:rsidRPr="005F5C57" w:rsidDel="00343D9B">
          <w:tab/>
          <w:delText>clinical</w:delText>
        </w:r>
      </w:del>
    </w:p>
    <w:p w14:paraId="03215631" w14:textId="6A8DC1C0" w:rsidR="004607F7" w:rsidRPr="005F5C57" w:rsidDel="00343D9B" w:rsidRDefault="004607F7" w:rsidP="004607F7">
      <w:pPr>
        <w:spacing w:line="480" w:lineRule="auto"/>
        <w:ind w:left="720" w:hanging="360"/>
        <w:rPr>
          <w:del w:id="947" w:author="Thar Adale" w:date="2020-07-16T19:53:00Z"/>
        </w:rPr>
      </w:pPr>
      <w:del w:id="948" w:author="Thar Adale" w:date="2020-07-16T19:53:00Z">
        <w:r w:rsidRPr="005F5C57" w:rsidDel="00343D9B">
          <w:delText>5.</w:delText>
        </w:r>
        <w:r w:rsidRPr="005F5C57" w:rsidDel="00343D9B">
          <w:tab/>
          <w:delText>sign</w:delText>
        </w:r>
      </w:del>
    </w:p>
    <w:p w14:paraId="30F44070" w14:textId="7CA79956" w:rsidR="004607F7" w:rsidRPr="005F5C57" w:rsidDel="00343D9B" w:rsidRDefault="004607F7" w:rsidP="004607F7">
      <w:pPr>
        <w:spacing w:line="480" w:lineRule="auto"/>
        <w:ind w:left="720" w:hanging="360"/>
        <w:rPr>
          <w:del w:id="949" w:author="Thar Adale" w:date="2020-07-16T19:53:00Z"/>
        </w:rPr>
      </w:pPr>
      <w:del w:id="950" w:author="Thar Adale" w:date="2020-07-16T19:53:00Z">
        <w:r w:rsidRPr="005F5C57" w:rsidDel="00343D9B">
          <w:delText>6.</w:delText>
        </w:r>
        <w:r w:rsidRPr="005F5C57" w:rsidDel="00343D9B">
          <w:tab/>
          <w:delText>related</w:delText>
        </w:r>
      </w:del>
    </w:p>
    <w:p w14:paraId="2558C9BB" w14:textId="0AFD7F08" w:rsidR="004607F7" w:rsidRPr="005F5C57" w:rsidDel="00343D9B" w:rsidRDefault="004607F7" w:rsidP="004607F7">
      <w:pPr>
        <w:spacing w:line="480" w:lineRule="auto"/>
        <w:ind w:left="720" w:hanging="360"/>
        <w:rPr>
          <w:del w:id="951" w:author="Thar Adale" w:date="2020-07-16T19:53:00Z"/>
        </w:rPr>
      </w:pPr>
      <w:del w:id="952" w:author="Thar Adale" w:date="2020-07-16T19:53:00Z">
        <w:r w:rsidRPr="005F5C57" w:rsidDel="00343D9B">
          <w:delText>7.</w:delText>
        </w:r>
        <w:r w:rsidRPr="005F5C57" w:rsidDel="00343D9B">
          <w:tab/>
          <w:delText>uncertain</w:delText>
        </w:r>
      </w:del>
    </w:p>
    <w:p w14:paraId="5A3FC886" w14:textId="0B1743BF" w:rsidR="004607F7" w:rsidRPr="005F5C57" w:rsidDel="00343D9B" w:rsidRDefault="004607F7" w:rsidP="004607F7">
      <w:pPr>
        <w:spacing w:line="480" w:lineRule="auto"/>
        <w:ind w:left="720" w:hanging="360"/>
        <w:rPr>
          <w:del w:id="953" w:author="Thar Adale" w:date="2020-07-16T19:53:00Z"/>
        </w:rPr>
      </w:pPr>
      <w:del w:id="954" w:author="Thar Adale" w:date="2020-07-16T19:53:00Z">
        <w:r w:rsidRPr="005F5C57" w:rsidDel="00343D9B">
          <w:delText>8.</w:delText>
        </w:r>
        <w:r w:rsidRPr="005F5C57" w:rsidDel="00343D9B">
          <w:tab/>
          <w:delText>unrelated</w:delText>
        </w:r>
      </w:del>
    </w:p>
    <w:p w14:paraId="5BFCA25B" w14:textId="7BDAA0A6" w:rsidR="004607F7" w:rsidRPr="005F5C57" w:rsidDel="00343D9B" w:rsidRDefault="004607F7" w:rsidP="004607F7">
      <w:pPr>
        <w:spacing w:line="480" w:lineRule="auto"/>
        <w:ind w:left="720" w:hanging="360"/>
        <w:rPr>
          <w:del w:id="955" w:author="Thar Adale" w:date="2020-07-16T19:53:00Z"/>
        </w:rPr>
      </w:pPr>
      <w:del w:id="956" w:author="Thar Adale" w:date="2020-07-16T19:53:00Z">
        <w:r w:rsidRPr="005F5C57" w:rsidDel="00343D9B">
          <w:delText>9.</w:delText>
        </w:r>
        <w:r w:rsidRPr="005F5C57" w:rsidDel="00343D9B">
          <w:tab/>
          <w:delText>abnormal</w:delText>
        </w:r>
      </w:del>
    </w:p>
    <w:p w14:paraId="05ED698F" w14:textId="1E9F64E7" w:rsidR="004607F7" w:rsidRPr="005F5C57" w:rsidDel="00343D9B" w:rsidRDefault="004607F7" w:rsidP="004607F7">
      <w:pPr>
        <w:spacing w:line="480" w:lineRule="auto"/>
        <w:ind w:left="720" w:hanging="360"/>
        <w:rPr>
          <w:del w:id="957" w:author="Thar Adale" w:date="2020-07-16T19:53:00Z"/>
        </w:rPr>
      </w:pPr>
      <w:del w:id="958" w:author="Thar Adale" w:date="2020-07-16T19:53:00Z">
        <w:r w:rsidRPr="005F5C57" w:rsidDel="00343D9B">
          <w:delText>10.</w:delText>
        </w:r>
        <w:r w:rsidRPr="005F5C57" w:rsidDel="00343D9B">
          <w:tab/>
          <w:delText>inpatient</w:delText>
        </w:r>
      </w:del>
    </w:p>
    <w:p w14:paraId="7FF74705" w14:textId="58A75EB2" w:rsidR="004607F7" w:rsidRPr="005F5C57" w:rsidDel="00343D9B" w:rsidRDefault="004607F7" w:rsidP="004607F7">
      <w:pPr>
        <w:keepNext/>
        <w:keepLines/>
        <w:spacing w:line="480" w:lineRule="auto"/>
        <w:outlineLvl w:val="1"/>
        <w:rPr>
          <w:del w:id="959" w:author="Thar Adale" w:date="2020-07-16T19:53:00Z"/>
          <w:b/>
          <w:bCs/>
          <w:szCs w:val="26"/>
          <w:lang w:val="x-none" w:eastAsia="x-none"/>
        </w:rPr>
      </w:pPr>
      <w:del w:id="960" w:author="Thar Adale" w:date="2020-07-16T19:53:00Z">
        <w:r w:rsidRPr="005F5C57" w:rsidDel="00343D9B">
          <w:rPr>
            <w:b/>
            <w:bCs/>
            <w:szCs w:val="26"/>
            <w:lang w:val="x-none" w:eastAsia="x-none"/>
          </w:rPr>
          <w:delText>Multiple Choice</w:delText>
        </w:r>
      </w:del>
    </w:p>
    <w:p w14:paraId="4C6C943C" w14:textId="236E0B34" w:rsidR="004607F7" w:rsidRPr="005F5C57" w:rsidDel="00343D9B" w:rsidRDefault="004607F7" w:rsidP="004607F7">
      <w:pPr>
        <w:numPr>
          <w:ilvl w:val="0"/>
          <w:numId w:val="4"/>
        </w:numPr>
        <w:spacing w:line="480" w:lineRule="auto"/>
        <w:rPr>
          <w:del w:id="961" w:author="Thar Adale" w:date="2020-07-16T19:53:00Z"/>
        </w:rPr>
      </w:pPr>
      <w:del w:id="962" w:author="Thar Adale" w:date="2020-07-16T19:53:00Z">
        <w:r w:rsidRPr="005F5C57" w:rsidDel="00343D9B">
          <w:delText>A</w:delText>
        </w:r>
      </w:del>
    </w:p>
    <w:p w14:paraId="7C7FA0BA" w14:textId="41D76489" w:rsidR="004607F7" w:rsidRPr="005F5C57" w:rsidDel="00343D9B" w:rsidRDefault="004607F7" w:rsidP="004607F7">
      <w:pPr>
        <w:numPr>
          <w:ilvl w:val="0"/>
          <w:numId w:val="4"/>
        </w:numPr>
        <w:spacing w:line="480" w:lineRule="auto"/>
        <w:rPr>
          <w:del w:id="963" w:author="Thar Adale" w:date="2020-07-16T19:53:00Z"/>
        </w:rPr>
      </w:pPr>
      <w:del w:id="964" w:author="Thar Adale" w:date="2020-07-16T19:53:00Z">
        <w:r w:rsidRPr="005F5C57" w:rsidDel="00343D9B">
          <w:delText>C</w:delText>
        </w:r>
      </w:del>
    </w:p>
    <w:p w14:paraId="47460518" w14:textId="3C5CE1B3" w:rsidR="004607F7" w:rsidRPr="005F5C57" w:rsidDel="00343D9B" w:rsidRDefault="00E521B4" w:rsidP="004607F7">
      <w:pPr>
        <w:numPr>
          <w:ilvl w:val="0"/>
          <w:numId w:val="4"/>
        </w:numPr>
        <w:spacing w:line="480" w:lineRule="auto"/>
        <w:rPr>
          <w:del w:id="965" w:author="Thar Adale" w:date="2020-07-16T19:53:00Z"/>
        </w:rPr>
      </w:pPr>
      <w:del w:id="966" w:author="Thar Adale" w:date="2020-07-16T19:53:00Z">
        <w:r w:rsidDel="00343D9B">
          <w:delText>B</w:delText>
        </w:r>
      </w:del>
    </w:p>
    <w:p w14:paraId="643E3791" w14:textId="31AAC103" w:rsidR="004607F7" w:rsidRPr="005F5C57" w:rsidDel="00343D9B" w:rsidRDefault="004607F7" w:rsidP="004607F7">
      <w:pPr>
        <w:numPr>
          <w:ilvl w:val="0"/>
          <w:numId w:val="4"/>
        </w:numPr>
        <w:spacing w:line="480" w:lineRule="auto"/>
        <w:rPr>
          <w:del w:id="967" w:author="Thar Adale" w:date="2020-07-16T19:53:00Z"/>
        </w:rPr>
      </w:pPr>
      <w:del w:id="968" w:author="Thar Adale" w:date="2020-07-16T19:53:00Z">
        <w:r w:rsidRPr="005F5C57" w:rsidDel="00343D9B">
          <w:delText>B</w:delText>
        </w:r>
      </w:del>
    </w:p>
    <w:p w14:paraId="41E6AB50" w14:textId="7537F403" w:rsidR="004607F7" w:rsidRPr="005F5C57" w:rsidDel="00343D9B" w:rsidRDefault="00623D36" w:rsidP="004607F7">
      <w:pPr>
        <w:numPr>
          <w:ilvl w:val="0"/>
          <w:numId w:val="4"/>
        </w:numPr>
        <w:spacing w:line="480" w:lineRule="auto"/>
        <w:rPr>
          <w:del w:id="969" w:author="Thar Adale" w:date="2020-07-16T19:53:00Z"/>
        </w:rPr>
      </w:pPr>
      <w:del w:id="970" w:author="Thar Adale" w:date="2020-07-16T19:53:00Z">
        <w:r w:rsidDel="00343D9B">
          <w:delText>B</w:delText>
        </w:r>
      </w:del>
    </w:p>
    <w:p w14:paraId="4946FCA5" w14:textId="503C7FB8" w:rsidR="004607F7" w:rsidRPr="005F5C57" w:rsidDel="00343D9B" w:rsidRDefault="004607F7" w:rsidP="004607F7">
      <w:pPr>
        <w:numPr>
          <w:ilvl w:val="0"/>
          <w:numId w:val="4"/>
        </w:numPr>
        <w:spacing w:line="480" w:lineRule="auto"/>
        <w:rPr>
          <w:del w:id="971" w:author="Thar Adale" w:date="2020-07-16T19:53:00Z"/>
        </w:rPr>
      </w:pPr>
      <w:del w:id="972" w:author="Thar Adale" w:date="2020-07-16T19:53:00Z">
        <w:r w:rsidRPr="005F5C57" w:rsidDel="00343D9B">
          <w:delText>A</w:delText>
        </w:r>
      </w:del>
    </w:p>
    <w:p w14:paraId="435724F3" w14:textId="6462EFC2" w:rsidR="004607F7" w:rsidRPr="005F5C57" w:rsidDel="00343D9B" w:rsidRDefault="00E521B4" w:rsidP="004607F7">
      <w:pPr>
        <w:numPr>
          <w:ilvl w:val="0"/>
          <w:numId w:val="4"/>
        </w:numPr>
        <w:spacing w:line="480" w:lineRule="auto"/>
        <w:rPr>
          <w:del w:id="973" w:author="Thar Adale" w:date="2020-07-16T19:53:00Z"/>
        </w:rPr>
      </w:pPr>
      <w:del w:id="974" w:author="Thar Adale" w:date="2020-07-16T19:53:00Z">
        <w:r w:rsidDel="00343D9B">
          <w:delText>A</w:delText>
        </w:r>
      </w:del>
    </w:p>
    <w:p w14:paraId="01316469" w14:textId="64FCD8BA" w:rsidR="004607F7" w:rsidRPr="005F5C57" w:rsidDel="00343D9B" w:rsidRDefault="004607F7" w:rsidP="004607F7">
      <w:pPr>
        <w:numPr>
          <w:ilvl w:val="0"/>
          <w:numId w:val="4"/>
        </w:numPr>
        <w:spacing w:line="480" w:lineRule="auto"/>
        <w:rPr>
          <w:del w:id="975" w:author="Thar Adale" w:date="2020-07-16T19:53:00Z"/>
        </w:rPr>
      </w:pPr>
      <w:del w:id="976" w:author="Thar Adale" w:date="2020-07-16T19:53:00Z">
        <w:r w:rsidDel="00343D9B">
          <w:delText>D</w:delText>
        </w:r>
      </w:del>
    </w:p>
    <w:p w14:paraId="5EE5B35C" w14:textId="2460C38A" w:rsidR="004607F7" w:rsidRPr="005F5C57" w:rsidDel="00343D9B" w:rsidRDefault="004607F7" w:rsidP="004607F7">
      <w:pPr>
        <w:numPr>
          <w:ilvl w:val="0"/>
          <w:numId w:val="4"/>
        </w:numPr>
        <w:spacing w:line="480" w:lineRule="auto"/>
        <w:rPr>
          <w:del w:id="977" w:author="Thar Adale" w:date="2020-07-16T19:53:00Z"/>
        </w:rPr>
      </w:pPr>
      <w:del w:id="978" w:author="Thar Adale" w:date="2020-07-16T19:53:00Z">
        <w:r w:rsidRPr="005F5C57" w:rsidDel="00343D9B">
          <w:delText>A</w:delText>
        </w:r>
      </w:del>
    </w:p>
    <w:p w14:paraId="2D1EB880" w14:textId="6B5A9F26" w:rsidR="004607F7" w:rsidRPr="005F5C57" w:rsidDel="00343D9B" w:rsidRDefault="00E521B4" w:rsidP="004607F7">
      <w:pPr>
        <w:numPr>
          <w:ilvl w:val="0"/>
          <w:numId w:val="4"/>
        </w:numPr>
        <w:spacing w:line="480" w:lineRule="auto"/>
        <w:rPr>
          <w:del w:id="979" w:author="Thar Adale" w:date="2020-07-16T19:53:00Z"/>
        </w:rPr>
      </w:pPr>
      <w:del w:id="980" w:author="Thar Adale" w:date="2020-07-16T19:53:00Z">
        <w:r w:rsidDel="00343D9B">
          <w:delText>D</w:delText>
        </w:r>
      </w:del>
    </w:p>
    <w:p w14:paraId="0E98D0E8" w14:textId="04AEDA73" w:rsidR="004607F7" w:rsidRPr="005F5C57" w:rsidDel="00343D9B" w:rsidRDefault="004607F7" w:rsidP="004607F7">
      <w:pPr>
        <w:keepNext/>
        <w:keepLines/>
        <w:spacing w:line="480" w:lineRule="auto"/>
        <w:outlineLvl w:val="1"/>
        <w:rPr>
          <w:del w:id="981" w:author="Thar Adale" w:date="2020-07-16T19:53:00Z"/>
          <w:b/>
          <w:bCs/>
          <w:szCs w:val="26"/>
          <w:lang w:val="x-none" w:eastAsia="x-none"/>
        </w:rPr>
      </w:pPr>
      <w:del w:id="982" w:author="Thar Adale" w:date="2020-07-16T19:53:00Z">
        <w:r w:rsidRPr="005F5C57" w:rsidDel="00343D9B">
          <w:rPr>
            <w:b/>
            <w:bCs/>
            <w:szCs w:val="26"/>
            <w:lang w:val="x-none" w:eastAsia="x-none"/>
          </w:rPr>
          <w:delText>KEEP ON CODING</w:delText>
        </w:r>
      </w:del>
    </w:p>
    <w:p w14:paraId="179315EC" w14:textId="704369E3" w:rsidR="004607F7" w:rsidRPr="005F5C57" w:rsidDel="00343D9B" w:rsidRDefault="004607F7" w:rsidP="004607F7">
      <w:pPr>
        <w:spacing w:line="480" w:lineRule="auto"/>
        <w:ind w:left="720" w:hanging="360"/>
        <w:rPr>
          <w:del w:id="983" w:author="Thar Adale" w:date="2020-07-16T19:53:00Z"/>
        </w:rPr>
      </w:pPr>
      <w:del w:id="984" w:author="Thar Adale" w:date="2020-07-16T19:53:00Z">
        <w:r w:rsidRPr="005F5C57" w:rsidDel="00343D9B">
          <w:delText>1.</w:delText>
        </w:r>
        <w:r w:rsidRPr="005F5C57" w:rsidDel="00343D9B">
          <w:tab/>
        </w:r>
        <w:r w:rsidRPr="00FA796D" w:rsidDel="00343D9B">
          <w:rPr>
            <w:rStyle w:val="Emphasis"/>
          </w:rPr>
          <w:delText>R10.823</w:delText>
        </w:r>
        <w:r w:rsidRPr="005F5C57" w:rsidDel="00343D9B">
          <w:delText xml:space="preserve"> (Tenderness, abdominal, rebound, right lower quadrant)</w:delText>
        </w:r>
      </w:del>
    </w:p>
    <w:p w14:paraId="00BCB6B6" w14:textId="24042772" w:rsidR="004607F7" w:rsidRPr="005F5C57" w:rsidDel="00343D9B" w:rsidRDefault="004607F7" w:rsidP="004607F7">
      <w:pPr>
        <w:spacing w:line="480" w:lineRule="auto"/>
        <w:ind w:left="720" w:hanging="360"/>
        <w:rPr>
          <w:del w:id="985" w:author="Thar Adale" w:date="2020-07-16T19:53:00Z"/>
        </w:rPr>
      </w:pPr>
      <w:del w:id="986" w:author="Thar Adale" w:date="2020-07-16T19:53:00Z">
        <w:r w:rsidRPr="005F5C57" w:rsidDel="00343D9B">
          <w:delText>2.</w:delText>
        </w:r>
        <w:r w:rsidRPr="005F5C57" w:rsidDel="00343D9B">
          <w:tab/>
        </w:r>
        <w:r w:rsidRPr="00FA796D" w:rsidDel="00343D9B">
          <w:rPr>
            <w:rStyle w:val="Emphasis"/>
          </w:rPr>
          <w:delText>R93.2</w:delText>
        </w:r>
        <w:r w:rsidRPr="005F5C57" w:rsidDel="00343D9B">
          <w:delText xml:space="preserve"> (Nonvisualization, gallbladder)</w:delText>
        </w:r>
      </w:del>
    </w:p>
    <w:p w14:paraId="62BA0B87" w14:textId="4F79BD1E" w:rsidR="004607F7" w:rsidRPr="005F5C57" w:rsidDel="00343D9B" w:rsidRDefault="004607F7" w:rsidP="004607F7">
      <w:pPr>
        <w:spacing w:line="480" w:lineRule="auto"/>
        <w:ind w:left="720" w:hanging="360"/>
        <w:rPr>
          <w:del w:id="987" w:author="Thar Adale" w:date="2020-07-16T19:53:00Z"/>
        </w:rPr>
      </w:pPr>
      <w:del w:id="988" w:author="Thar Adale" w:date="2020-07-16T19:53:00Z">
        <w:r w:rsidRPr="005F5C57" w:rsidDel="00343D9B">
          <w:delText>3.</w:delText>
        </w:r>
        <w:r w:rsidRPr="005F5C57" w:rsidDel="00343D9B">
          <w:tab/>
        </w:r>
        <w:r w:rsidRPr="00FA796D" w:rsidDel="00343D9B">
          <w:rPr>
            <w:rStyle w:val="Emphasis"/>
          </w:rPr>
          <w:delText>R12</w:delText>
        </w:r>
        <w:r w:rsidRPr="005F5C57" w:rsidDel="00343D9B">
          <w:delText xml:space="preserve"> (Heartburn)</w:delText>
        </w:r>
      </w:del>
    </w:p>
    <w:p w14:paraId="165928B7" w14:textId="53779A81" w:rsidR="004607F7" w:rsidRPr="005F5C57" w:rsidDel="00343D9B" w:rsidRDefault="004607F7" w:rsidP="004607F7">
      <w:pPr>
        <w:spacing w:line="480" w:lineRule="auto"/>
        <w:ind w:left="720" w:hanging="360"/>
        <w:rPr>
          <w:del w:id="989" w:author="Thar Adale" w:date="2020-07-16T19:53:00Z"/>
        </w:rPr>
      </w:pPr>
      <w:del w:id="990" w:author="Thar Adale" w:date="2020-07-16T19:53:00Z">
        <w:r w:rsidRPr="005F5C57" w:rsidDel="00343D9B">
          <w:delText>4.</w:delText>
        </w:r>
        <w:r w:rsidRPr="005F5C57" w:rsidDel="00343D9B">
          <w:tab/>
        </w:r>
        <w:r w:rsidRPr="00FA796D" w:rsidDel="00343D9B">
          <w:rPr>
            <w:rStyle w:val="Emphasis"/>
          </w:rPr>
          <w:delText>R19.11</w:delText>
        </w:r>
        <w:r w:rsidRPr="005F5C57" w:rsidDel="00343D9B">
          <w:delText xml:space="preserve"> (Absence, bowel sounds)</w:delText>
        </w:r>
      </w:del>
    </w:p>
    <w:p w14:paraId="757BBE48" w14:textId="28664A9B" w:rsidR="004607F7" w:rsidRPr="005F5C57" w:rsidDel="00343D9B" w:rsidRDefault="004607F7" w:rsidP="004607F7">
      <w:pPr>
        <w:spacing w:line="480" w:lineRule="auto"/>
        <w:ind w:left="720" w:hanging="360"/>
        <w:rPr>
          <w:del w:id="991" w:author="Thar Adale" w:date="2020-07-16T19:53:00Z"/>
        </w:rPr>
      </w:pPr>
      <w:del w:id="992" w:author="Thar Adale" w:date="2020-07-16T19:53:00Z">
        <w:r w:rsidRPr="005F5C57" w:rsidDel="00343D9B">
          <w:delText>5.</w:delText>
        </w:r>
        <w:r w:rsidRPr="005F5C57" w:rsidDel="00343D9B">
          <w:tab/>
        </w:r>
        <w:r w:rsidRPr="00FA796D" w:rsidDel="00343D9B">
          <w:rPr>
            <w:rStyle w:val="Emphasis"/>
          </w:rPr>
          <w:delText>R00.1</w:delText>
        </w:r>
        <w:r w:rsidRPr="005F5C57" w:rsidDel="00343D9B">
          <w:delText xml:space="preserve"> (Slow, heart)</w:delText>
        </w:r>
      </w:del>
    </w:p>
    <w:p w14:paraId="273FCD23" w14:textId="71016D8C" w:rsidR="004607F7" w:rsidRPr="005F5C57" w:rsidDel="00343D9B" w:rsidRDefault="004607F7" w:rsidP="004607F7">
      <w:pPr>
        <w:spacing w:line="480" w:lineRule="auto"/>
        <w:ind w:left="720" w:hanging="360"/>
        <w:rPr>
          <w:del w:id="993" w:author="Thar Adale" w:date="2020-07-16T19:53:00Z"/>
        </w:rPr>
      </w:pPr>
      <w:del w:id="994" w:author="Thar Adale" w:date="2020-07-16T19:53:00Z">
        <w:r w:rsidRPr="005F5C57" w:rsidDel="00343D9B">
          <w:delText>6.</w:delText>
        </w:r>
        <w:r w:rsidRPr="005F5C57" w:rsidDel="00343D9B">
          <w:tab/>
        </w:r>
        <w:r w:rsidRPr="00FA796D" w:rsidDel="00343D9B">
          <w:rPr>
            <w:rStyle w:val="Emphasis"/>
          </w:rPr>
          <w:delText>R46.3</w:delText>
        </w:r>
        <w:r w:rsidRPr="005F5C57" w:rsidDel="00343D9B">
          <w:delText xml:space="preserve"> (Overactivity)</w:delText>
        </w:r>
      </w:del>
    </w:p>
    <w:p w14:paraId="55AD90A7" w14:textId="07931377" w:rsidR="004607F7" w:rsidRPr="005F5C57" w:rsidDel="00343D9B" w:rsidRDefault="004607F7" w:rsidP="004607F7">
      <w:pPr>
        <w:spacing w:line="480" w:lineRule="auto"/>
        <w:ind w:left="720" w:hanging="360"/>
        <w:rPr>
          <w:del w:id="995" w:author="Thar Adale" w:date="2020-07-16T19:53:00Z"/>
        </w:rPr>
      </w:pPr>
      <w:del w:id="996" w:author="Thar Adale" w:date="2020-07-16T19:53:00Z">
        <w:r w:rsidRPr="005F5C57" w:rsidDel="00343D9B">
          <w:delText>7.</w:delText>
        </w:r>
        <w:r w:rsidRPr="005F5C57" w:rsidDel="00343D9B">
          <w:tab/>
        </w:r>
        <w:r w:rsidRPr="00FA796D" w:rsidDel="00343D9B">
          <w:rPr>
            <w:rStyle w:val="Emphasis"/>
          </w:rPr>
          <w:delText>R44.0</w:delText>
        </w:r>
        <w:r w:rsidRPr="005F5C57" w:rsidDel="00343D9B">
          <w:delText xml:space="preserve"> (Hallucination, auditory)</w:delText>
        </w:r>
      </w:del>
    </w:p>
    <w:p w14:paraId="7E9347CE" w14:textId="39BCFB7B" w:rsidR="004607F7" w:rsidDel="00343D9B" w:rsidRDefault="004607F7" w:rsidP="004607F7">
      <w:pPr>
        <w:spacing w:line="480" w:lineRule="auto"/>
        <w:ind w:left="720" w:hanging="360"/>
        <w:rPr>
          <w:del w:id="997" w:author="Thar Adale" w:date="2020-07-16T19:53:00Z"/>
        </w:rPr>
      </w:pPr>
      <w:del w:id="998" w:author="Thar Adale" w:date="2020-07-16T19:53:00Z">
        <w:r w:rsidDel="00343D9B">
          <w:delText>8.</w:delText>
        </w:r>
        <w:r w:rsidDel="00343D9B">
          <w:tab/>
        </w:r>
        <w:r w:rsidRPr="00FA796D" w:rsidDel="00343D9B">
          <w:rPr>
            <w:rStyle w:val="Emphasis"/>
          </w:rPr>
          <w:delText xml:space="preserve"> R04.0</w:delText>
        </w:r>
        <w:r w:rsidDel="00343D9B">
          <w:delText xml:space="preserve"> (Nosebleed)</w:delText>
        </w:r>
      </w:del>
    </w:p>
    <w:p w14:paraId="7336B4AD" w14:textId="744FA1A3" w:rsidR="004607F7" w:rsidRPr="005F5C57" w:rsidDel="00343D9B" w:rsidRDefault="004607F7" w:rsidP="004607F7">
      <w:pPr>
        <w:spacing w:line="480" w:lineRule="auto"/>
        <w:ind w:left="720" w:hanging="360"/>
        <w:rPr>
          <w:del w:id="999" w:author="Thar Adale" w:date="2020-07-16T19:53:00Z"/>
        </w:rPr>
      </w:pPr>
      <w:del w:id="1000" w:author="Thar Adale" w:date="2020-07-16T19:53:00Z">
        <w:r w:rsidRPr="005F5C57" w:rsidDel="00343D9B">
          <w:delText>9.</w:delText>
        </w:r>
        <w:r w:rsidRPr="005F5C57" w:rsidDel="00343D9B">
          <w:tab/>
        </w:r>
        <w:r w:rsidRPr="00FA796D" w:rsidDel="00343D9B">
          <w:rPr>
            <w:rStyle w:val="Emphasis"/>
          </w:rPr>
          <w:delText>R06.02</w:delText>
        </w:r>
        <w:r w:rsidRPr="005F5C57" w:rsidDel="00343D9B">
          <w:delText xml:space="preserve"> (Shortness, breath)</w:delText>
        </w:r>
      </w:del>
    </w:p>
    <w:p w14:paraId="14BE4105" w14:textId="22DB9F5E" w:rsidR="004607F7" w:rsidDel="00343D9B" w:rsidRDefault="004607F7" w:rsidP="004607F7">
      <w:pPr>
        <w:spacing w:line="480" w:lineRule="auto"/>
        <w:ind w:left="720" w:hanging="360"/>
        <w:rPr>
          <w:del w:id="1001" w:author="Thar Adale" w:date="2020-07-16T19:53:00Z"/>
        </w:rPr>
      </w:pPr>
      <w:del w:id="1002" w:author="Thar Adale" w:date="2020-07-16T19:53:00Z">
        <w:r w:rsidRPr="005F5C57" w:rsidDel="00343D9B">
          <w:delText>10.</w:delText>
        </w:r>
        <w:r w:rsidRPr="005F5C57" w:rsidDel="00343D9B">
          <w:tab/>
        </w:r>
        <w:r w:rsidR="00086E67" w:rsidDel="00343D9B">
          <w:rPr>
            <w:rStyle w:val="Emphasis"/>
          </w:rPr>
          <w:delText>K85.90</w:delText>
        </w:r>
        <w:r w:rsidDel="00343D9B">
          <w:delText xml:space="preserve"> (</w:delText>
        </w:r>
        <w:r w:rsidR="00086E67" w:rsidDel="00343D9B">
          <w:delText xml:space="preserve">Pancreatitis. </w:delText>
        </w:r>
        <w:r w:rsidDel="00343D9B">
          <w:delText>Instructional note at R65.</w:delText>
        </w:r>
        <w:r w:rsidR="00086E67" w:rsidDel="00343D9B">
          <w:delText>10</w:delText>
        </w:r>
        <w:r w:rsidDel="00343D9B">
          <w:delText xml:space="preserve">: Code first underlying </w:delText>
        </w:r>
        <w:r w:rsidR="00086E67" w:rsidDel="00343D9B">
          <w:delText xml:space="preserve">condition. </w:delText>
        </w:r>
      </w:del>
    </w:p>
    <w:p w14:paraId="61D10D25" w14:textId="7F1F9725" w:rsidR="004607F7" w:rsidRPr="005F5C57" w:rsidDel="00343D9B" w:rsidRDefault="004607F7" w:rsidP="004607F7">
      <w:pPr>
        <w:spacing w:line="480" w:lineRule="auto"/>
        <w:ind w:left="720" w:hanging="360"/>
        <w:rPr>
          <w:del w:id="1003" w:author="Thar Adale" w:date="2020-07-16T19:53:00Z"/>
        </w:rPr>
      </w:pPr>
      <w:del w:id="1004" w:author="Thar Adale" w:date="2020-07-16T19:53:00Z">
        <w:r w:rsidDel="00343D9B">
          <w:tab/>
        </w:r>
        <w:r w:rsidRPr="00FA796D" w:rsidDel="00343D9B">
          <w:rPr>
            <w:rStyle w:val="Emphasis"/>
          </w:rPr>
          <w:delText>R65.</w:delText>
        </w:r>
        <w:r w:rsidR="00086E67" w:rsidDel="00343D9B">
          <w:rPr>
            <w:rStyle w:val="Emphasis"/>
          </w:rPr>
          <w:delText>10</w:delText>
        </w:r>
        <w:r w:rsidRPr="00FA796D" w:rsidDel="00343D9B">
          <w:rPr>
            <w:rStyle w:val="Emphasis"/>
          </w:rPr>
          <w:delText xml:space="preserve"> </w:delText>
        </w:r>
        <w:r w:rsidRPr="005F5C57" w:rsidDel="00343D9B">
          <w:delText>(</w:delText>
        </w:r>
        <w:r w:rsidR="00086E67" w:rsidDel="00343D9B">
          <w:delText>Syndrome, systemic inflammatory response (SIRS)</w:delText>
        </w:r>
        <w:r w:rsidRPr="005F5C57" w:rsidDel="00343D9B">
          <w:delText>)</w:delText>
        </w:r>
      </w:del>
    </w:p>
    <w:p w14:paraId="2BF2245A" w14:textId="54DE4181" w:rsidR="004607F7" w:rsidRPr="005F5C57" w:rsidDel="00343D9B" w:rsidRDefault="004607F7" w:rsidP="004607F7">
      <w:pPr>
        <w:spacing w:line="480" w:lineRule="auto"/>
        <w:ind w:left="720" w:hanging="360"/>
        <w:rPr>
          <w:del w:id="1005" w:author="Thar Adale" w:date="2020-07-16T19:53:00Z"/>
        </w:rPr>
      </w:pPr>
      <w:del w:id="1006" w:author="Thar Adale" w:date="2020-07-16T19:53:00Z">
        <w:r w:rsidRPr="005F5C57" w:rsidDel="00343D9B">
          <w:delText>11.</w:delText>
        </w:r>
        <w:r w:rsidRPr="005F5C57" w:rsidDel="00343D9B">
          <w:tab/>
        </w:r>
        <w:r w:rsidRPr="00FA796D" w:rsidDel="00343D9B">
          <w:rPr>
            <w:rStyle w:val="Emphasis"/>
          </w:rPr>
          <w:delText>R61</w:delText>
        </w:r>
        <w:r w:rsidRPr="005F5C57" w:rsidDel="00343D9B">
          <w:delText xml:space="preserve"> (Sweating, excessive)</w:delText>
        </w:r>
      </w:del>
    </w:p>
    <w:p w14:paraId="0369575B" w14:textId="188C5278" w:rsidR="004607F7" w:rsidRPr="005F5C57" w:rsidDel="00343D9B" w:rsidRDefault="004607F7" w:rsidP="004607F7">
      <w:pPr>
        <w:spacing w:line="480" w:lineRule="auto"/>
        <w:ind w:left="720" w:hanging="360"/>
        <w:rPr>
          <w:del w:id="1007" w:author="Thar Adale" w:date="2020-07-16T19:53:00Z"/>
        </w:rPr>
      </w:pPr>
      <w:del w:id="1008" w:author="Thar Adale" w:date="2020-07-16T19:53:00Z">
        <w:r w:rsidRPr="005F5C57" w:rsidDel="00343D9B">
          <w:delText>12.</w:delText>
        </w:r>
        <w:r w:rsidRPr="005F5C57" w:rsidDel="00343D9B">
          <w:tab/>
        </w:r>
        <w:r w:rsidRPr="00FA796D" w:rsidDel="00343D9B">
          <w:rPr>
            <w:rStyle w:val="Emphasis"/>
          </w:rPr>
          <w:delText>R62.0</w:delText>
        </w:r>
        <w:r w:rsidRPr="005F5C57" w:rsidDel="00343D9B">
          <w:delText xml:space="preserve"> (Late, walker)</w:delText>
        </w:r>
      </w:del>
    </w:p>
    <w:p w14:paraId="7B48FC8C" w14:textId="3858C7CF" w:rsidR="004607F7" w:rsidRPr="005F5C57" w:rsidDel="00343D9B" w:rsidRDefault="004607F7" w:rsidP="004607F7">
      <w:pPr>
        <w:spacing w:line="480" w:lineRule="auto"/>
        <w:ind w:left="720" w:hanging="360"/>
        <w:rPr>
          <w:del w:id="1009" w:author="Thar Adale" w:date="2020-07-16T19:53:00Z"/>
        </w:rPr>
      </w:pPr>
      <w:del w:id="1010" w:author="Thar Adale" w:date="2020-07-16T19:53:00Z">
        <w:r w:rsidRPr="005F5C57" w:rsidDel="00343D9B">
          <w:delText>13.</w:delText>
        </w:r>
        <w:r w:rsidRPr="005F5C57" w:rsidDel="00343D9B">
          <w:tab/>
        </w:r>
        <w:r w:rsidRPr="00FA796D" w:rsidDel="00343D9B">
          <w:rPr>
            <w:rStyle w:val="Emphasis"/>
          </w:rPr>
          <w:delText>R19.4</w:delText>
        </w:r>
        <w:r w:rsidRPr="005F5C57" w:rsidDel="00343D9B">
          <w:delText xml:space="preserve"> (Change, bowel habit)</w:delText>
        </w:r>
      </w:del>
    </w:p>
    <w:p w14:paraId="3A0D736E" w14:textId="397EB073" w:rsidR="004607F7" w:rsidRPr="005F5C57" w:rsidDel="00343D9B" w:rsidRDefault="004607F7" w:rsidP="004607F7">
      <w:pPr>
        <w:spacing w:line="480" w:lineRule="auto"/>
        <w:ind w:left="720" w:hanging="360"/>
        <w:rPr>
          <w:del w:id="1011" w:author="Thar Adale" w:date="2020-07-16T19:53:00Z"/>
        </w:rPr>
      </w:pPr>
      <w:del w:id="1012" w:author="Thar Adale" w:date="2020-07-16T19:53:00Z">
        <w:r w:rsidRPr="005F5C57" w:rsidDel="00343D9B">
          <w:delText>14.</w:delText>
        </w:r>
        <w:r w:rsidRPr="005F5C57" w:rsidDel="00343D9B">
          <w:tab/>
        </w:r>
        <w:r w:rsidRPr="00FA796D" w:rsidDel="00343D9B">
          <w:rPr>
            <w:rStyle w:val="Emphasis"/>
          </w:rPr>
          <w:delText>R01.1</w:delText>
        </w:r>
        <w:r w:rsidRPr="005F5C57" w:rsidDel="00343D9B">
          <w:delText xml:space="preserve"> (Murmur)</w:delText>
        </w:r>
      </w:del>
    </w:p>
    <w:p w14:paraId="31122472" w14:textId="0253E064" w:rsidR="004607F7" w:rsidDel="00343D9B" w:rsidRDefault="004607F7" w:rsidP="004607F7">
      <w:pPr>
        <w:spacing w:line="480" w:lineRule="auto"/>
        <w:ind w:left="720" w:hanging="360"/>
        <w:rPr>
          <w:del w:id="1013" w:author="Thar Adale" w:date="2020-07-16T19:53:00Z"/>
        </w:rPr>
      </w:pPr>
      <w:del w:id="1014" w:author="Thar Adale" w:date="2020-07-16T19:53:00Z">
        <w:r w:rsidRPr="005F5C57" w:rsidDel="00343D9B">
          <w:delText>15.</w:delText>
        </w:r>
        <w:r w:rsidRPr="005F5C57" w:rsidDel="00343D9B">
          <w:tab/>
        </w:r>
        <w:r w:rsidRPr="00FA796D" w:rsidDel="00343D9B">
          <w:rPr>
            <w:rStyle w:val="Emphasis"/>
          </w:rPr>
          <w:delText>R</w:delText>
        </w:r>
        <w:r w:rsidR="00086E67" w:rsidDel="00343D9B">
          <w:rPr>
            <w:rStyle w:val="Emphasis"/>
          </w:rPr>
          <w:delText>40.2123</w:delText>
        </w:r>
        <w:r w:rsidRPr="005F5C57" w:rsidDel="00343D9B">
          <w:delText xml:space="preserve"> (</w:delText>
        </w:r>
        <w:r w:rsidR="00086E67" w:rsidDel="00343D9B">
          <w:delText>Coma</w:delText>
        </w:r>
        <w:r w:rsidRPr="005F5C57" w:rsidDel="00343D9B">
          <w:delText>,</w:delText>
        </w:r>
        <w:r w:rsidR="00086E67" w:rsidDel="00343D9B">
          <w:delText xml:space="preserve"> with, opening of eyes, in response to, pain</w:delText>
        </w:r>
        <w:r w:rsidRPr="005F5C57" w:rsidDel="00343D9B">
          <w:delText>)</w:delText>
        </w:r>
      </w:del>
    </w:p>
    <w:p w14:paraId="200CE8F5" w14:textId="1788C0E3" w:rsidR="00086E67" w:rsidDel="00343D9B" w:rsidRDefault="00086E67" w:rsidP="00237906">
      <w:pPr>
        <w:spacing w:line="480" w:lineRule="auto"/>
        <w:ind w:left="1080" w:hanging="360"/>
        <w:rPr>
          <w:del w:id="1015" w:author="Thar Adale" w:date="2020-07-16T19:53:00Z"/>
          <w:rStyle w:val="Emphasis"/>
        </w:rPr>
      </w:pPr>
      <w:del w:id="1016" w:author="Thar Adale" w:date="2020-07-16T19:53:00Z">
        <w:r w:rsidRPr="00FA796D" w:rsidDel="00343D9B">
          <w:rPr>
            <w:rStyle w:val="Emphasis"/>
          </w:rPr>
          <w:delText>R</w:delText>
        </w:r>
        <w:r w:rsidDel="00343D9B">
          <w:rPr>
            <w:rStyle w:val="Emphasis"/>
          </w:rPr>
          <w:delText xml:space="preserve">40.2233 </w:delText>
        </w:r>
        <w:r w:rsidRPr="005F5C57" w:rsidDel="00343D9B">
          <w:delText>(</w:delText>
        </w:r>
        <w:r w:rsidDel="00343D9B">
          <w:delText>Coma</w:delText>
        </w:r>
        <w:r w:rsidRPr="005F5C57" w:rsidDel="00343D9B">
          <w:delText>,</w:delText>
        </w:r>
        <w:r w:rsidDel="00343D9B">
          <w:delText xml:space="preserve"> with, verbal response, inappropriate words)</w:delText>
        </w:r>
      </w:del>
    </w:p>
    <w:p w14:paraId="2A51B3AE" w14:textId="1AE92340" w:rsidR="00086E67" w:rsidDel="00343D9B" w:rsidRDefault="00086E67" w:rsidP="00237906">
      <w:pPr>
        <w:spacing w:line="480" w:lineRule="auto"/>
        <w:ind w:left="1080" w:hanging="360"/>
        <w:rPr>
          <w:del w:id="1017" w:author="Thar Adale" w:date="2020-07-16T19:53:00Z"/>
          <w:rStyle w:val="Emphasis"/>
        </w:rPr>
      </w:pPr>
      <w:del w:id="1018" w:author="Thar Adale" w:date="2020-07-16T19:53:00Z">
        <w:r w:rsidRPr="00FA796D" w:rsidDel="00343D9B">
          <w:rPr>
            <w:rStyle w:val="Emphasis"/>
          </w:rPr>
          <w:delText>R</w:delText>
        </w:r>
        <w:r w:rsidDel="00343D9B">
          <w:rPr>
            <w:rStyle w:val="Emphasis"/>
          </w:rPr>
          <w:delText>40.2</w:delText>
        </w:r>
        <w:r w:rsidR="00E521B4" w:rsidDel="00343D9B">
          <w:rPr>
            <w:rStyle w:val="Emphasis"/>
          </w:rPr>
          <w:delText>3</w:delText>
        </w:r>
        <w:r w:rsidDel="00343D9B">
          <w:rPr>
            <w:rStyle w:val="Emphasis"/>
          </w:rPr>
          <w:delText xml:space="preserve">43 </w:delText>
        </w:r>
        <w:r w:rsidRPr="005F5C57" w:rsidDel="00343D9B">
          <w:delText>(</w:delText>
        </w:r>
        <w:r w:rsidDel="00343D9B">
          <w:delText>Coma</w:delText>
        </w:r>
        <w:r w:rsidRPr="005F5C57" w:rsidDel="00343D9B">
          <w:delText>,</w:delText>
        </w:r>
        <w:r w:rsidDel="00343D9B">
          <w:delText xml:space="preserve"> with, motor response, flexion with withdrawal)</w:delText>
        </w:r>
      </w:del>
    </w:p>
    <w:p w14:paraId="1B66E84A" w14:textId="160135CB" w:rsidR="00086E67" w:rsidRPr="005F5C57" w:rsidDel="00343D9B" w:rsidRDefault="00086E67" w:rsidP="00237906">
      <w:pPr>
        <w:spacing w:line="480" w:lineRule="auto"/>
        <w:ind w:left="1080" w:hanging="360"/>
        <w:rPr>
          <w:del w:id="1019" w:author="Thar Adale" w:date="2020-07-16T19:53:00Z"/>
        </w:rPr>
      </w:pPr>
      <w:del w:id="1020" w:author="Thar Adale" w:date="2020-07-16T19:53:00Z">
        <w:r w:rsidRPr="00FA796D" w:rsidDel="00343D9B">
          <w:rPr>
            <w:rStyle w:val="Emphasis"/>
          </w:rPr>
          <w:delText>R</w:delText>
        </w:r>
        <w:r w:rsidDel="00343D9B">
          <w:rPr>
            <w:rStyle w:val="Emphasis"/>
          </w:rPr>
          <w:delText xml:space="preserve">40.2423 </w:delText>
        </w:r>
        <w:r w:rsidRPr="005F5C57" w:rsidDel="00343D9B">
          <w:delText>(</w:delText>
        </w:r>
        <w:r w:rsidDel="00343D9B">
          <w:delText>Glasgow coma scale, total score, 9-12)</w:delText>
        </w:r>
      </w:del>
    </w:p>
    <w:p w14:paraId="55EA1CB3" w14:textId="7A997B4A" w:rsidR="004607F7" w:rsidRPr="005F5C57" w:rsidDel="00343D9B" w:rsidRDefault="004607F7" w:rsidP="004607F7">
      <w:pPr>
        <w:spacing w:line="480" w:lineRule="auto"/>
        <w:ind w:left="720" w:hanging="360"/>
        <w:rPr>
          <w:del w:id="1021" w:author="Thar Adale" w:date="2020-07-16T19:53:00Z"/>
        </w:rPr>
      </w:pPr>
      <w:del w:id="1022" w:author="Thar Adale" w:date="2020-07-16T19:53:00Z">
        <w:r w:rsidRPr="005F5C57" w:rsidDel="00343D9B">
          <w:delText>16.</w:delText>
        </w:r>
        <w:r w:rsidRPr="005F5C57" w:rsidDel="00343D9B">
          <w:tab/>
        </w:r>
        <w:r w:rsidRPr="00FA796D" w:rsidDel="00343D9B">
          <w:rPr>
            <w:rStyle w:val="Emphasis"/>
          </w:rPr>
          <w:delText xml:space="preserve">R78.2 </w:delText>
        </w:r>
        <w:r w:rsidRPr="005F5C57" w:rsidDel="00343D9B">
          <w:delText>(Findings, in blood, cocaine)</w:delText>
        </w:r>
      </w:del>
    </w:p>
    <w:p w14:paraId="115BD340" w14:textId="5B9B705E" w:rsidR="004607F7" w:rsidRPr="005F5C57" w:rsidDel="00343D9B" w:rsidRDefault="004607F7" w:rsidP="004607F7">
      <w:pPr>
        <w:spacing w:line="480" w:lineRule="auto"/>
        <w:ind w:left="720" w:hanging="360"/>
        <w:rPr>
          <w:del w:id="1023" w:author="Thar Adale" w:date="2020-07-16T19:53:00Z"/>
        </w:rPr>
      </w:pPr>
      <w:del w:id="1024" w:author="Thar Adale" w:date="2020-07-16T19:53:00Z">
        <w:r w:rsidRPr="005F5C57" w:rsidDel="00343D9B">
          <w:delText>17.</w:delText>
        </w:r>
        <w:r w:rsidRPr="005F5C57" w:rsidDel="00343D9B">
          <w:tab/>
        </w:r>
        <w:r w:rsidRPr="00FA796D" w:rsidDel="00343D9B">
          <w:rPr>
            <w:rStyle w:val="Emphasis"/>
          </w:rPr>
          <w:delText>R41.81</w:delText>
        </w:r>
        <w:r w:rsidRPr="005F5C57" w:rsidDel="00343D9B">
          <w:delText xml:space="preserve"> (Decline, cognitive, age associated)</w:delText>
        </w:r>
      </w:del>
    </w:p>
    <w:p w14:paraId="0AC3F806" w14:textId="777C1AE0" w:rsidR="004607F7" w:rsidRPr="005F5C57" w:rsidDel="00343D9B" w:rsidRDefault="004607F7" w:rsidP="004607F7">
      <w:pPr>
        <w:spacing w:line="480" w:lineRule="auto"/>
        <w:ind w:left="720" w:hanging="360"/>
        <w:rPr>
          <w:del w:id="1025" w:author="Thar Adale" w:date="2020-07-16T19:53:00Z"/>
        </w:rPr>
      </w:pPr>
      <w:del w:id="1026" w:author="Thar Adale" w:date="2020-07-16T19:53:00Z">
        <w:r w:rsidRPr="005F5C57" w:rsidDel="00343D9B">
          <w:delText>18.</w:delText>
        </w:r>
        <w:r w:rsidRPr="005F5C57" w:rsidDel="00343D9B">
          <w:tab/>
        </w:r>
        <w:r w:rsidRPr="00FA796D" w:rsidDel="00343D9B">
          <w:rPr>
            <w:rStyle w:val="Emphasis"/>
          </w:rPr>
          <w:delText>R39.198</w:delText>
        </w:r>
        <w:r w:rsidRPr="005F5C57" w:rsidDel="00343D9B">
          <w:delText xml:space="preserve"> (Urine, stream intermittent)</w:delText>
        </w:r>
      </w:del>
    </w:p>
    <w:p w14:paraId="1B0EB362" w14:textId="437FFE84" w:rsidR="004607F7" w:rsidRPr="005F5C57" w:rsidDel="00343D9B" w:rsidRDefault="004607F7" w:rsidP="004607F7">
      <w:pPr>
        <w:spacing w:line="480" w:lineRule="auto"/>
        <w:ind w:left="720" w:hanging="360"/>
        <w:rPr>
          <w:del w:id="1027" w:author="Thar Adale" w:date="2020-07-16T19:53:00Z"/>
        </w:rPr>
      </w:pPr>
      <w:del w:id="1028" w:author="Thar Adale" w:date="2020-07-16T19:53:00Z">
        <w:r w:rsidRPr="005F5C57" w:rsidDel="00343D9B">
          <w:delText>19.</w:delText>
        </w:r>
        <w:r w:rsidRPr="005F5C57" w:rsidDel="00343D9B">
          <w:tab/>
        </w:r>
        <w:r w:rsidRPr="00FA796D" w:rsidDel="00343D9B">
          <w:rPr>
            <w:rStyle w:val="Emphasis"/>
          </w:rPr>
          <w:delText>R49.0</w:delText>
        </w:r>
        <w:r w:rsidRPr="005F5C57" w:rsidDel="00343D9B">
          <w:delText xml:space="preserve"> (Hoarseness)</w:delText>
        </w:r>
      </w:del>
    </w:p>
    <w:p w14:paraId="1E0468BB" w14:textId="54ADBEFD" w:rsidR="004607F7" w:rsidRPr="005F5C57" w:rsidDel="00343D9B" w:rsidRDefault="004607F7" w:rsidP="004607F7">
      <w:pPr>
        <w:spacing w:line="480" w:lineRule="auto"/>
        <w:ind w:left="720" w:hanging="360"/>
        <w:rPr>
          <w:del w:id="1029" w:author="Thar Adale" w:date="2020-07-16T19:53:00Z"/>
        </w:rPr>
      </w:pPr>
      <w:del w:id="1030" w:author="Thar Adale" w:date="2020-07-16T19:53:00Z">
        <w:r w:rsidRPr="005F5C57" w:rsidDel="00343D9B">
          <w:delText>20.</w:delText>
        </w:r>
        <w:r w:rsidRPr="005F5C57" w:rsidDel="00343D9B">
          <w:tab/>
        </w:r>
        <w:r w:rsidRPr="00FA796D" w:rsidDel="00343D9B">
          <w:rPr>
            <w:rStyle w:val="Emphasis"/>
          </w:rPr>
          <w:delText>R79.81</w:delText>
        </w:r>
        <w:r w:rsidRPr="005F5C57" w:rsidDel="00343D9B">
          <w:delText xml:space="preserve"> (Abnormal, blood-gas level)</w:delText>
        </w:r>
      </w:del>
    </w:p>
    <w:p w14:paraId="2A329544" w14:textId="6D85F883" w:rsidR="004607F7" w:rsidRPr="005F5C57" w:rsidDel="00343D9B" w:rsidRDefault="004607F7" w:rsidP="004607F7">
      <w:pPr>
        <w:spacing w:line="480" w:lineRule="auto"/>
        <w:ind w:left="720" w:hanging="360"/>
        <w:rPr>
          <w:del w:id="1031" w:author="Thar Adale" w:date="2020-07-16T19:53:00Z"/>
        </w:rPr>
      </w:pPr>
      <w:del w:id="1032" w:author="Thar Adale" w:date="2020-07-16T19:53:00Z">
        <w:r w:rsidRPr="005F5C57" w:rsidDel="00343D9B">
          <w:delText>21.</w:delText>
        </w:r>
        <w:r w:rsidRPr="005F5C57" w:rsidDel="00343D9B">
          <w:tab/>
        </w:r>
        <w:r w:rsidRPr="00FA796D" w:rsidDel="00343D9B">
          <w:rPr>
            <w:rStyle w:val="Emphasis"/>
          </w:rPr>
          <w:delText>R09.2</w:delText>
        </w:r>
        <w:r w:rsidRPr="005F5C57" w:rsidDel="00343D9B">
          <w:delText xml:space="preserve"> (Arrest, respiratory)</w:delText>
        </w:r>
      </w:del>
    </w:p>
    <w:p w14:paraId="7195288B" w14:textId="4D09EB6F" w:rsidR="004607F7" w:rsidRPr="005F5C57" w:rsidDel="00343D9B" w:rsidRDefault="004607F7" w:rsidP="004607F7">
      <w:pPr>
        <w:spacing w:line="480" w:lineRule="auto"/>
        <w:ind w:left="720" w:hanging="360"/>
        <w:rPr>
          <w:del w:id="1033" w:author="Thar Adale" w:date="2020-07-16T19:53:00Z"/>
        </w:rPr>
      </w:pPr>
      <w:del w:id="1034" w:author="Thar Adale" w:date="2020-07-16T19:53:00Z">
        <w:r w:rsidRPr="005F5C57" w:rsidDel="00343D9B">
          <w:delText>22.</w:delText>
        </w:r>
        <w:r w:rsidRPr="005F5C57" w:rsidDel="00343D9B">
          <w:tab/>
        </w:r>
        <w:r w:rsidRPr="00FA796D" w:rsidDel="00343D9B">
          <w:rPr>
            <w:rStyle w:val="Emphasis"/>
          </w:rPr>
          <w:delText>R26.81</w:delText>
        </w:r>
        <w:r w:rsidRPr="005F5C57" w:rsidDel="00343D9B">
          <w:delText xml:space="preserve"> (Unsteadiness on feet)</w:delText>
        </w:r>
      </w:del>
    </w:p>
    <w:p w14:paraId="02414A58" w14:textId="6F8C0B70" w:rsidR="004607F7" w:rsidRPr="005F5C57" w:rsidDel="00343D9B" w:rsidRDefault="004607F7" w:rsidP="004607F7">
      <w:pPr>
        <w:spacing w:line="480" w:lineRule="auto"/>
        <w:ind w:left="720" w:hanging="360"/>
        <w:rPr>
          <w:del w:id="1035" w:author="Thar Adale" w:date="2020-07-16T19:53:00Z"/>
        </w:rPr>
      </w:pPr>
      <w:del w:id="1036" w:author="Thar Adale" w:date="2020-07-16T19:53:00Z">
        <w:r w:rsidRPr="005F5C57" w:rsidDel="00343D9B">
          <w:delText>23.</w:delText>
        </w:r>
        <w:r w:rsidRPr="005F5C57" w:rsidDel="00343D9B">
          <w:tab/>
        </w:r>
        <w:r w:rsidRPr="00FA796D" w:rsidDel="00343D9B">
          <w:rPr>
            <w:rStyle w:val="Emphasis"/>
          </w:rPr>
          <w:delText>R93.2</w:delText>
        </w:r>
        <w:r w:rsidRPr="005F5C57" w:rsidDel="00343D9B">
          <w:delText xml:space="preserve"> (Abnormal, scan, liver)</w:delText>
        </w:r>
      </w:del>
    </w:p>
    <w:p w14:paraId="1DCDD089" w14:textId="1FEF4A88" w:rsidR="004607F7" w:rsidRPr="005F5C57" w:rsidDel="00343D9B" w:rsidRDefault="004607F7" w:rsidP="004607F7">
      <w:pPr>
        <w:spacing w:line="480" w:lineRule="auto"/>
        <w:ind w:left="720" w:hanging="360"/>
        <w:rPr>
          <w:del w:id="1037" w:author="Thar Adale" w:date="2020-07-16T19:53:00Z"/>
        </w:rPr>
      </w:pPr>
      <w:del w:id="1038" w:author="Thar Adale" w:date="2020-07-16T19:53:00Z">
        <w:r w:rsidRPr="005F5C57" w:rsidDel="00343D9B">
          <w:delText>24.</w:delText>
        </w:r>
        <w:r w:rsidRPr="00FA796D" w:rsidDel="00343D9B">
          <w:rPr>
            <w:rStyle w:val="Emphasis"/>
          </w:rPr>
          <w:tab/>
          <w:delText>R62.51</w:delText>
        </w:r>
        <w:r w:rsidRPr="005F5C57" w:rsidDel="00343D9B">
          <w:delText xml:space="preserve"> (Failure, gain</w:delText>
        </w:r>
        <w:r w:rsidDel="00343D9B">
          <w:delText>,</w:delText>
        </w:r>
        <w:r w:rsidRPr="005F5C57" w:rsidDel="00343D9B">
          <w:delText xml:space="preserve"> weight)</w:delText>
        </w:r>
      </w:del>
    </w:p>
    <w:p w14:paraId="7BC5E4F2" w14:textId="1D8A9E04" w:rsidR="004607F7" w:rsidRPr="005F5C57" w:rsidDel="00343D9B" w:rsidRDefault="004607F7" w:rsidP="004607F7">
      <w:pPr>
        <w:spacing w:line="480" w:lineRule="auto"/>
        <w:ind w:left="720" w:hanging="360"/>
        <w:rPr>
          <w:del w:id="1039" w:author="Thar Adale" w:date="2020-07-16T19:53:00Z"/>
        </w:rPr>
      </w:pPr>
      <w:del w:id="1040" w:author="Thar Adale" w:date="2020-07-16T19:53:00Z">
        <w:r w:rsidRPr="005F5C57" w:rsidDel="00343D9B">
          <w:delText>25.</w:delText>
        </w:r>
        <w:r w:rsidRPr="005F5C57" w:rsidDel="00343D9B">
          <w:tab/>
        </w:r>
        <w:r w:rsidRPr="00FA796D" w:rsidDel="00343D9B">
          <w:rPr>
            <w:rStyle w:val="Emphasis"/>
          </w:rPr>
          <w:delText>R56.00</w:delText>
        </w:r>
        <w:r w:rsidRPr="005F5C57" w:rsidDel="00343D9B">
          <w:delText xml:space="preserve"> (Seizure, febrile)</w:delText>
        </w:r>
      </w:del>
    </w:p>
    <w:p w14:paraId="71ED0C33" w14:textId="566C7C3B" w:rsidR="004607F7" w:rsidRPr="005F5C57" w:rsidDel="00343D9B" w:rsidRDefault="004607F7" w:rsidP="004607F7">
      <w:pPr>
        <w:keepNext/>
        <w:keepLines/>
        <w:spacing w:line="480" w:lineRule="auto"/>
        <w:outlineLvl w:val="1"/>
        <w:rPr>
          <w:del w:id="1041" w:author="Thar Adale" w:date="2020-07-16T19:53:00Z"/>
          <w:b/>
          <w:bCs/>
          <w:szCs w:val="26"/>
          <w:lang w:val="x-none" w:eastAsia="x-none"/>
        </w:rPr>
      </w:pPr>
      <w:del w:id="1042" w:author="Thar Adale" w:date="2020-07-16T19:53:00Z">
        <w:r w:rsidRPr="005F5C57" w:rsidDel="00343D9B">
          <w:rPr>
            <w:b/>
            <w:bCs/>
            <w:szCs w:val="26"/>
            <w:lang w:val="x-none" w:eastAsia="x-none"/>
          </w:rPr>
          <w:delText>CODING CHALLENGE</w:delText>
        </w:r>
      </w:del>
    </w:p>
    <w:p w14:paraId="2DF9FD22" w14:textId="1F451108" w:rsidR="004607F7" w:rsidRPr="005F5C57" w:rsidDel="00343D9B" w:rsidRDefault="004607F7" w:rsidP="004607F7">
      <w:pPr>
        <w:spacing w:line="480" w:lineRule="auto"/>
        <w:ind w:left="720" w:hanging="360"/>
        <w:rPr>
          <w:del w:id="1043" w:author="Thar Adale" w:date="2020-07-16T19:53:00Z"/>
        </w:rPr>
      </w:pPr>
      <w:del w:id="1044" w:author="Thar Adale" w:date="2020-07-16T19:53:00Z">
        <w:r w:rsidRPr="005F5C57" w:rsidDel="00343D9B">
          <w:delText>1.</w:delText>
        </w:r>
        <w:r w:rsidRPr="005F5C57" w:rsidDel="00343D9B">
          <w:tab/>
        </w:r>
        <w:r w:rsidRPr="00FA796D" w:rsidDel="00343D9B">
          <w:rPr>
            <w:rStyle w:val="Emphasis"/>
          </w:rPr>
          <w:delText>R92.0</w:delText>
        </w:r>
        <w:r w:rsidRPr="005F5C57" w:rsidDel="00343D9B">
          <w:delText xml:space="preserve"> (Abnormal mammogram, microcalcifications)</w:delText>
        </w:r>
      </w:del>
    </w:p>
    <w:p w14:paraId="6A70DDE3" w14:textId="2C07CCEC" w:rsidR="004607F7" w:rsidRPr="005F5C57" w:rsidDel="00343D9B" w:rsidRDefault="004607F7" w:rsidP="004607F7">
      <w:pPr>
        <w:spacing w:line="480" w:lineRule="auto"/>
        <w:ind w:left="720" w:hanging="360"/>
        <w:rPr>
          <w:del w:id="1045" w:author="Thar Adale" w:date="2020-07-16T19:53:00Z"/>
        </w:rPr>
      </w:pPr>
      <w:del w:id="1046" w:author="Thar Adale" w:date="2020-07-16T19:53:00Z">
        <w:r w:rsidRPr="005F5C57" w:rsidDel="00343D9B">
          <w:delText>2.</w:delText>
        </w:r>
        <w:r w:rsidRPr="005F5C57" w:rsidDel="00343D9B">
          <w:tab/>
        </w:r>
        <w:r w:rsidRPr="00FA796D" w:rsidDel="00343D9B">
          <w:rPr>
            <w:rStyle w:val="Emphasis"/>
          </w:rPr>
          <w:delText>R91.8</w:delText>
        </w:r>
        <w:r w:rsidRPr="005F5C57" w:rsidDel="00343D9B">
          <w:delText xml:space="preserve"> (Abnormal, diagnostic imaging, lung)</w:delText>
        </w:r>
      </w:del>
    </w:p>
    <w:p w14:paraId="06FD33D2" w14:textId="14C870A8" w:rsidR="004607F7" w:rsidRPr="005F5C57" w:rsidDel="00343D9B" w:rsidRDefault="004607F7" w:rsidP="004607F7">
      <w:pPr>
        <w:spacing w:line="480" w:lineRule="auto"/>
        <w:ind w:left="720" w:hanging="360"/>
        <w:rPr>
          <w:del w:id="1047" w:author="Thar Adale" w:date="2020-07-16T19:53:00Z"/>
        </w:rPr>
      </w:pPr>
      <w:del w:id="1048" w:author="Thar Adale" w:date="2020-07-16T19:53:00Z">
        <w:r w:rsidRPr="005F5C57" w:rsidDel="00343D9B">
          <w:delText>3.</w:delText>
        </w:r>
        <w:r w:rsidRPr="005F5C57" w:rsidDel="00343D9B">
          <w:tab/>
        </w:r>
        <w:r w:rsidRPr="00FA796D" w:rsidDel="00343D9B">
          <w:rPr>
            <w:rStyle w:val="Emphasis"/>
          </w:rPr>
          <w:delText xml:space="preserve">R75 </w:delText>
        </w:r>
        <w:r w:rsidRPr="005F5C57" w:rsidDel="00343D9B">
          <w:delText>(HIV, laboratory evidence or Test, HIV, nonconclusive)</w:delText>
        </w:r>
      </w:del>
    </w:p>
    <w:p w14:paraId="3AB9B769" w14:textId="63F63909" w:rsidR="004607F7" w:rsidRPr="005F5C57" w:rsidDel="00343D9B" w:rsidRDefault="004607F7" w:rsidP="004607F7">
      <w:pPr>
        <w:spacing w:line="480" w:lineRule="auto"/>
        <w:ind w:left="720" w:hanging="360"/>
        <w:rPr>
          <w:del w:id="1049" w:author="Thar Adale" w:date="2020-07-16T19:53:00Z"/>
        </w:rPr>
      </w:pPr>
      <w:del w:id="1050" w:author="Thar Adale" w:date="2020-07-16T19:53:00Z">
        <w:r w:rsidRPr="005F5C57" w:rsidDel="00343D9B">
          <w:delText>4.</w:delText>
        </w:r>
        <w:r w:rsidRPr="005F5C57" w:rsidDel="00343D9B">
          <w:tab/>
        </w:r>
        <w:r w:rsidRPr="00FA796D" w:rsidDel="00343D9B">
          <w:rPr>
            <w:rStyle w:val="Emphasis"/>
          </w:rPr>
          <w:delText>R06.7</w:delText>
        </w:r>
        <w:r w:rsidRPr="005F5C57" w:rsidDel="00343D9B">
          <w:delText xml:space="preserve"> (Sneezing)</w:delText>
        </w:r>
      </w:del>
    </w:p>
    <w:p w14:paraId="01BE12DC" w14:textId="655F2D9B" w:rsidR="004607F7" w:rsidRPr="005F5C57" w:rsidDel="00343D9B" w:rsidRDefault="004607F7" w:rsidP="004607F7">
      <w:pPr>
        <w:spacing w:line="480" w:lineRule="auto"/>
        <w:ind w:left="720"/>
        <w:rPr>
          <w:del w:id="1051" w:author="Thar Adale" w:date="2020-07-16T19:53:00Z"/>
        </w:rPr>
      </w:pPr>
      <w:del w:id="1052" w:author="Thar Adale" w:date="2020-07-16T19:53:00Z">
        <w:r w:rsidRPr="00FA796D" w:rsidDel="00343D9B">
          <w:rPr>
            <w:rStyle w:val="Emphasis"/>
          </w:rPr>
          <w:delText>R09.89</w:delText>
        </w:r>
        <w:r w:rsidRPr="005F5C57" w:rsidDel="00343D9B">
          <w:delText xml:space="preserve"> (Scratchy throat)</w:delText>
        </w:r>
      </w:del>
    </w:p>
    <w:p w14:paraId="73E641FC" w14:textId="147D39DD" w:rsidR="004607F7" w:rsidRPr="005F5C57" w:rsidDel="00343D9B" w:rsidRDefault="004607F7" w:rsidP="004607F7">
      <w:pPr>
        <w:spacing w:line="480" w:lineRule="auto"/>
        <w:ind w:left="720"/>
        <w:rPr>
          <w:del w:id="1053" w:author="Thar Adale" w:date="2020-07-16T19:53:00Z"/>
        </w:rPr>
      </w:pPr>
      <w:del w:id="1054" w:author="Thar Adale" w:date="2020-07-16T19:53:00Z">
        <w:r w:rsidRPr="00FA796D" w:rsidDel="00343D9B">
          <w:rPr>
            <w:rStyle w:val="Emphasis"/>
          </w:rPr>
          <w:delText>R09.82</w:delText>
        </w:r>
        <w:r w:rsidRPr="005F5C57" w:rsidDel="00343D9B">
          <w:delText xml:space="preserve"> (Drip, postnasal)</w:delText>
        </w:r>
      </w:del>
    </w:p>
    <w:p w14:paraId="637E4600" w14:textId="1EA84388" w:rsidR="004607F7" w:rsidRPr="005F5C57" w:rsidDel="00343D9B" w:rsidRDefault="004607F7" w:rsidP="004607F7">
      <w:pPr>
        <w:spacing w:line="480" w:lineRule="auto"/>
        <w:ind w:left="720" w:hanging="360"/>
        <w:rPr>
          <w:del w:id="1055" w:author="Thar Adale" w:date="2020-07-16T19:53:00Z"/>
        </w:rPr>
      </w:pPr>
      <w:del w:id="1056" w:author="Thar Adale" w:date="2020-07-16T19:53:00Z">
        <w:r w:rsidRPr="005F5C57" w:rsidDel="00343D9B">
          <w:delText>5.</w:delText>
        </w:r>
        <w:r w:rsidRPr="005F5C57" w:rsidDel="00343D9B">
          <w:tab/>
        </w:r>
        <w:r w:rsidRPr="004607F7" w:rsidDel="00343D9B">
          <w:rPr>
            <w:rStyle w:val="Emphasis"/>
          </w:rPr>
          <w:delText>M51</w:delText>
        </w:r>
        <w:r w:rsidRPr="00FA796D" w:rsidDel="00343D9B">
          <w:rPr>
            <w:rStyle w:val="Emphasis"/>
          </w:rPr>
          <w:delText>.16</w:delText>
        </w:r>
        <w:r w:rsidRPr="005F5C57" w:rsidDel="00343D9B">
          <w:delText xml:space="preserve"> (Hernia, intervertebral disc, see Displacement, intervertebral disc, lumbar region, with sciatica)</w:delText>
        </w:r>
      </w:del>
    </w:p>
    <w:p w14:paraId="7E505CAA" w14:textId="56792B8C" w:rsidR="004607F7" w:rsidRPr="005F5C57" w:rsidDel="00343D9B" w:rsidRDefault="004607F7" w:rsidP="004607F7">
      <w:pPr>
        <w:spacing w:line="480" w:lineRule="auto"/>
        <w:ind w:left="720" w:hanging="360"/>
        <w:rPr>
          <w:del w:id="1057" w:author="Thar Adale" w:date="2020-07-16T19:53:00Z"/>
        </w:rPr>
      </w:pPr>
      <w:del w:id="1058" w:author="Thar Adale" w:date="2020-07-16T19:53:00Z">
        <w:r w:rsidRPr="005F5C57" w:rsidDel="00343D9B">
          <w:delText>6.</w:delText>
        </w:r>
        <w:r w:rsidRPr="005F5C57" w:rsidDel="00343D9B">
          <w:tab/>
        </w:r>
        <w:r w:rsidRPr="00FA796D" w:rsidDel="00343D9B">
          <w:rPr>
            <w:rStyle w:val="Emphasis"/>
          </w:rPr>
          <w:delText>R87.614</w:delText>
        </w:r>
        <w:r w:rsidRPr="005F5C57" w:rsidDel="00343D9B">
          <w:delText xml:space="preserve"> (Abnormal, </w:delText>
        </w:r>
        <w:r w:rsidDel="00343D9B">
          <w:delText xml:space="preserve">Papanicolaou (smear), </w:delText>
        </w:r>
        <w:r w:rsidRPr="005F5C57" w:rsidDel="00343D9B">
          <w:delText>cervix, with cytologic evidence of malignancy)</w:delText>
        </w:r>
      </w:del>
    </w:p>
    <w:p w14:paraId="6BFFF0D3" w14:textId="1688CFB8" w:rsidR="004607F7" w:rsidRPr="00086E67" w:rsidDel="00343D9B" w:rsidRDefault="004607F7" w:rsidP="004607F7">
      <w:pPr>
        <w:spacing w:line="480" w:lineRule="auto"/>
        <w:ind w:left="720" w:hanging="360"/>
        <w:rPr>
          <w:del w:id="1059" w:author="Thar Adale" w:date="2020-07-16T19:53:00Z"/>
        </w:rPr>
      </w:pPr>
      <w:del w:id="1060" w:author="Thar Adale" w:date="2020-07-16T19:53:00Z">
        <w:r w:rsidRPr="005F5C57" w:rsidDel="00343D9B">
          <w:delText>7.</w:delText>
        </w:r>
        <w:r w:rsidRPr="005F5C57" w:rsidDel="00343D9B">
          <w:tab/>
        </w:r>
        <w:r w:rsidRPr="004607F7" w:rsidDel="00343D9B">
          <w:rPr>
            <w:rStyle w:val="Emphasis"/>
          </w:rPr>
          <w:delText>E88.81</w:delText>
        </w:r>
        <w:r w:rsidRPr="00086E67" w:rsidDel="00343D9B">
          <w:delText xml:space="preserve"> (Resistance, insulin)</w:delText>
        </w:r>
      </w:del>
    </w:p>
    <w:p w14:paraId="54C6AD49" w14:textId="43132E50" w:rsidR="004607F7" w:rsidRPr="004607F7" w:rsidDel="00343D9B" w:rsidRDefault="004607F7" w:rsidP="004607F7">
      <w:pPr>
        <w:spacing w:line="480" w:lineRule="auto"/>
        <w:ind w:left="720" w:hanging="360"/>
        <w:rPr>
          <w:del w:id="1061" w:author="Thar Adale" w:date="2020-07-16T19:53:00Z"/>
        </w:rPr>
      </w:pPr>
      <w:del w:id="1062" w:author="Thar Adale" w:date="2020-07-16T19:53:00Z">
        <w:r w:rsidRPr="004607F7" w:rsidDel="00343D9B">
          <w:delText>8.</w:delText>
        </w:r>
        <w:r w:rsidRPr="004607F7" w:rsidDel="00343D9B">
          <w:tab/>
        </w:r>
        <w:r w:rsidRPr="004607F7" w:rsidDel="00343D9B">
          <w:rPr>
            <w:rStyle w:val="Emphasis"/>
          </w:rPr>
          <w:delText>R51</w:delText>
        </w:r>
        <w:r w:rsidRPr="004607F7" w:rsidDel="00343D9B">
          <w:delText xml:space="preserve"> (Headache, daily chronic)</w:delText>
        </w:r>
      </w:del>
    </w:p>
    <w:p w14:paraId="64F2B33E" w14:textId="3960085F" w:rsidR="004607F7" w:rsidRPr="004607F7" w:rsidDel="00343D9B" w:rsidRDefault="004607F7" w:rsidP="004607F7">
      <w:pPr>
        <w:spacing w:line="480" w:lineRule="auto"/>
        <w:ind w:left="720" w:hanging="360"/>
        <w:rPr>
          <w:del w:id="1063" w:author="Thar Adale" w:date="2020-07-16T19:53:00Z"/>
        </w:rPr>
      </w:pPr>
      <w:del w:id="1064" w:author="Thar Adale" w:date="2020-07-16T19:53:00Z">
        <w:r w:rsidRPr="004607F7" w:rsidDel="00343D9B">
          <w:delText>9.</w:delText>
        </w:r>
        <w:r w:rsidRPr="004607F7" w:rsidDel="00343D9B">
          <w:tab/>
        </w:r>
        <w:r w:rsidRPr="004607F7" w:rsidDel="00343D9B">
          <w:rPr>
            <w:rStyle w:val="Emphasis"/>
          </w:rPr>
          <w:delText>I50.9</w:delText>
        </w:r>
        <w:r w:rsidRPr="004607F7" w:rsidDel="00343D9B">
          <w:delText xml:space="preserve"> (Failure, heart, congestive)</w:delText>
        </w:r>
      </w:del>
    </w:p>
    <w:p w14:paraId="4DD336AD" w14:textId="667EA7B6" w:rsidR="004607F7" w:rsidRPr="005F5C57" w:rsidDel="00343D9B" w:rsidRDefault="004607F7" w:rsidP="004607F7">
      <w:pPr>
        <w:spacing w:line="480" w:lineRule="auto"/>
        <w:ind w:left="720" w:hanging="360"/>
        <w:rPr>
          <w:del w:id="1065" w:author="Thar Adale" w:date="2020-07-16T19:53:00Z"/>
        </w:rPr>
      </w:pPr>
      <w:del w:id="1066" w:author="Thar Adale" w:date="2020-07-16T19:53:00Z">
        <w:r w:rsidRPr="004607F7" w:rsidDel="00343D9B">
          <w:delText>10.</w:delText>
        </w:r>
        <w:r w:rsidRPr="004607F7" w:rsidDel="00343D9B">
          <w:tab/>
        </w:r>
        <w:r w:rsidRPr="004607F7" w:rsidDel="00343D9B">
          <w:rPr>
            <w:rStyle w:val="Emphasis"/>
          </w:rPr>
          <w:delText>E55</w:delText>
        </w:r>
        <w:r w:rsidRPr="00FA796D" w:rsidDel="00343D9B">
          <w:rPr>
            <w:rStyle w:val="Emphasis"/>
          </w:rPr>
          <w:delText>.9</w:delText>
        </w:r>
        <w:r w:rsidRPr="005F5C57" w:rsidDel="00343D9B">
          <w:delText xml:space="preserve"> (D</w:delText>
        </w:r>
        <w:r w:rsidRPr="005F5C57" w:rsidDel="00343D9B">
          <w:rPr>
            <w:bCs/>
          </w:rPr>
          <w:delText>eficiency, vitamin, D</w:delText>
        </w:r>
        <w:r w:rsidRPr="005F5C57" w:rsidDel="00343D9B">
          <w:delText>)</w:delText>
        </w:r>
      </w:del>
    </w:p>
    <w:p w14:paraId="3AE56CEE" w14:textId="23F4D18D" w:rsidR="00A975E0" w:rsidRPr="00215F97" w:rsidDel="00343D9B" w:rsidRDefault="00A975E0" w:rsidP="00215F97">
      <w:pPr>
        <w:spacing w:line="480" w:lineRule="auto"/>
        <w:contextualSpacing/>
        <w:rPr>
          <w:del w:id="1067" w:author="Thar Adale" w:date="2020-07-16T19:53:00Z"/>
          <w:b/>
        </w:rPr>
      </w:pPr>
    </w:p>
    <w:p w14:paraId="0E90B763" w14:textId="68DE2E9D" w:rsidR="00553CFD" w:rsidDel="00343D9B" w:rsidRDefault="00553CFD" w:rsidP="00553CFD">
      <w:pPr>
        <w:pStyle w:val="Heading1"/>
        <w:rPr>
          <w:del w:id="1068" w:author="Thar Adale" w:date="2020-07-16T19:53:00Z"/>
        </w:rPr>
      </w:pPr>
      <w:del w:id="1069" w:author="Thar Adale" w:date="2020-07-16T19:53:00Z">
        <w:r w:rsidDel="00343D9B">
          <w:delText>CHAPTER 5: NEOPLASMS (C00-D49)</w:delText>
        </w:r>
      </w:del>
    </w:p>
    <w:p w14:paraId="60D80B08" w14:textId="1140B332" w:rsidR="00553CFD" w:rsidRPr="00E1633A" w:rsidDel="00343D9B" w:rsidRDefault="00553CFD" w:rsidP="00FA796D">
      <w:pPr>
        <w:keepNext/>
        <w:keepLines/>
        <w:spacing w:line="480" w:lineRule="auto"/>
        <w:outlineLvl w:val="1"/>
        <w:rPr>
          <w:del w:id="1070" w:author="Thar Adale" w:date="2020-07-16T19:53:00Z"/>
          <w:b/>
          <w:bCs/>
          <w:szCs w:val="26"/>
        </w:rPr>
      </w:pPr>
      <w:del w:id="1071" w:author="Thar Adale" w:date="2020-07-16T19:53:00Z">
        <w:r w:rsidRPr="00E1633A" w:rsidDel="00343D9B">
          <w:rPr>
            <w:b/>
            <w:bCs/>
            <w:szCs w:val="26"/>
          </w:rPr>
          <w:delText>CODING PRACTICE</w:delText>
        </w:r>
      </w:del>
    </w:p>
    <w:p w14:paraId="5B2C2957" w14:textId="4E7DF432" w:rsidR="00553CFD" w:rsidDel="00343D9B" w:rsidRDefault="00553CFD" w:rsidP="00685103">
      <w:pPr>
        <w:keepNext/>
        <w:keepLines/>
        <w:spacing w:line="480" w:lineRule="auto"/>
        <w:outlineLvl w:val="1"/>
        <w:rPr>
          <w:del w:id="1072" w:author="Thar Adale" w:date="2020-07-16T19:53:00Z"/>
          <w:b/>
          <w:bCs/>
          <w:szCs w:val="26"/>
        </w:rPr>
      </w:pPr>
      <w:del w:id="1073" w:author="Thar Adale" w:date="2020-07-16T19:53:00Z">
        <w:r w:rsidDel="00343D9B">
          <w:rPr>
            <w:b/>
            <w:bCs/>
            <w:szCs w:val="26"/>
          </w:rPr>
          <w:delText>Exercise 5.1 Neoplasm Refresher</w:delText>
        </w:r>
      </w:del>
    </w:p>
    <w:p w14:paraId="483ADCFA" w14:textId="389E6C6B" w:rsidR="00553CFD" w:rsidDel="00343D9B" w:rsidRDefault="00553CFD" w:rsidP="00685103">
      <w:pPr>
        <w:spacing w:line="480" w:lineRule="auto"/>
        <w:ind w:left="720" w:hanging="360"/>
        <w:rPr>
          <w:del w:id="1074" w:author="Thar Adale" w:date="2020-07-16T19:53:00Z"/>
        </w:rPr>
      </w:pPr>
      <w:del w:id="1075" w:author="Thar Adale" w:date="2020-07-16T19:53:00Z">
        <w:r w:rsidDel="00343D9B">
          <w:delText>1.</w:delText>
        </w:r>
        <w:r w:rsidDel="00343D9B">
          <w:tab/>
          <w:delText>osteo/sarc/oma  malignant neoplasm of bone and connective tissue</w:delText>
        </w:r>
      </w:del>
    </w:p>
    <w:p w14:paraId="153C2BA7" w14:textId="3C8D5B13" w:rsidR="00553CFD" w:rsidDel="00343D9B" w:rsidRDefault="00553CFD" w:rsidP="00685103">
      <w:pPr>
        <w:spacing w:line="480" w:lineRule="auto"/>
        <w:ind w:left="720" w:hanging="360"/>
        <w:rPr>
          <w:del w:id="1076" w:author="Thar Adale" w:date="2020-07-16T19:53:00Z"/>
        </w:rPr>
      </w:pPr>
      <w:del w:id="1077" w:author="Thar Adale" w:date="2020-07-16T19:53:00Z">
        <w:r w:rsidDel="00343D9B">
          <w:delText>2.</w:delText>
        </w:r>
        <w:r w:rsidDel="00343D9B">
          <w:tab/>
          <w:delText>leio/my/oma  neoplasm of smooth muscle</w:delText>
        </w:r>
      </w:del>
    </w:p>
    <w:p w14:paraId="40636E6C" w14:textId="0EEA996B" w:rsidR="00553CFD" w:rsidDel="00343D9B" w:rsidRDefault="00553CFD" w:rsidP="00685103">
      <w:pPr>
        <w:spacing w:line="480" w:lineRule="auto"/>
        <w:ind w:left="720" w:hanging="360"/>
        <w:rPr>
          <w:del w:id="1078" w:author="Thar Adale" w:date="2020-07-16T19:53:00Z"/>
        </w:rPr>
      </w:pPr>
      <w:del w:id="1079" w:author="Thar Adale" w:date="2020-07-16T19:53:00Z">
        <w:r w:rsidDel="00343D9B">
          <w:delText>3.</w:delText>
        </w:r>
        <w:r w:rsidDel="00343D9B">
          <w:tab/>
          <w:delText>lip/oma  neoplasm of fatty tissue</w:delText>
        </w:r>
      </w:del>
    </w:p>
    <w:p w14:paraId="41900D63" w14:textId="46E78888" w:rsidR="00553CFD" w:rsidDel="00343D9B" w:rsidRDefault="00553CFD" w:rsidP="00685103">
      <w:pPr>
        <w:spacing w:line="480" w:lineRule="auto"/>
        <w:ind w:left="720" w:hanging="360"/>
        <w:rPr>
          <w:del w:id="1080" w:author="Thar Adale" w:date="2020-07-16T19:53:00Z"/>
        </w:rPr>
      </w:pPr>
      <w:del w:id="1081" w:author="Thar Adale" w:date="2020-07-16T19:53:00Z">
        <w:r w:rsidDel="00343D9B">
          <w:delText>4.</w:delText>
        </w:r>
        <w:r w:rsidDel="00343D9B">
          <w:tab/>
          <w:delText>lipo/sarc/oma  malignant neoplasm of fatty tissue</w:delText>
        </w:r>
      </w:del>
    </w:p>
    <w:p w14:paraId="4E5E54DF" w14:textId="79500BB8" w:rsidR="00553CFD" w:rsidDel="00343D9B" w:rsidRDefault="00553CFD" w:rsidP="00685103">
      <w:pPr>
        <w:spacing w:line="480" w:lineRule="auto"/>
        <w:ind w:left="720" w:hanging="360"/>
        <w:rPr>
          <w:del w:id="1082" w:author="Thar Adale" w:date="2020-07-16T19:53:00Z"/>
        </w:rPr>
      </w:pPr>
      <w:del w:id="1083" w:author="Thar Adale" w:date="2020-07-16T19:53:00Z">
        <w:r w:rsidDel="00343D9B">
          <w:delText>5.</w:delText>
        </w:r>
        <w:r w:rsidDel="00343D9B">
          <w:tab/>
          <w:delText>aden/oma  neoplasm of a gland</w:delText>
        </w:r>
      </w:del>
    </w:p>
    <w:p w14:paraId="13EADAE9" w14:textId="761EF29C" w:rsidR="00553CFD" w:rsidDel="00343D9B" w:rsidRDefault="00553CFD" w:rsidP="00685103">
      <w:pPr>
        <w:spacing w:line="480" w:lineRule="auto"/>
        <w:ind w:left="720" w:hanging="360"/>
        <w:rPr>
          <w:del w:id="1084" w:author="Thar Adale" w:date="2020-07-16T19:53:00Z"/>
        </w:rPr>
      </w:pPr>
      <w:del w:id="1085" w:author="Thar Adale" w:date="2020-07-16T19:53:00Z">
        <w:r w:rsidDel="00343D9B">
          <w:delText>6.</w:delText>
        </w:r>
        <w:r w:rsidDel="00343D9B">
          <w:tab/>
          <w:delText>adeno/carcin/oma  cancerous neoplasm of a gland</w:delText>
        </w:r>
      </w:del>
    </w:p>
    <w:p w14:paraId="33DCE5B3" w14:textId="03927A01" w:rsidR="00553CFD" w:rsidDel="00343D9B" w:rsidRDefault="00553CFD" w:rsidP="00685103">
      <w:pPr>
        <w:spacing w:line="480" w:lineRule="auto"/>
        <w:ind w:left="720" w:hanging="360"/>
        <w:rPr>
          <w:del w:id="1086" w:author="Thar Adale" w:date="2020-07-16T19:53:00Z"/>
        </w:rPr>
      </w:pPr>
      <w:del w:id="1087" w:author="Thar Adale" w:date="2020-07-16T19:53:00Z">
        <w:r w:rsidDel="00343D9B">
          <w:delText>7.</w:delText>
        </w:r>
        <w:r w:rsidDel="00343D9B">
          <w:tab/>
          <w:delText>oste/oma  neoplasm of bone</w:delText>
        </w:r>
      </w:del>
    </w:p>
    <w:p w14:paraId="3C64E1B0" w14:textId="4EBD0D4E" w:rsidR="00553CFD" w:rsidDel="00343D9B" w:rsidRDefault="00553CFD" w:rsidP="00685103">
      <w:pPr>
        <w:spacing w:line="480" w:lineRule="auto"/>
        <w:ind w:left="720" w:hanging="360"/>
        <w:rPr>
          <w:del w:id="1088" w:author="Thar Adale" w:date="2020-07-16T19:53:00Z"/>
        </w:rPr>
      </w:pPr>
      <w:del w:id="1089" w:author="Thar Adale" w:date="2020-07-16T19:53:00Z">
        <w:r w:rsidDel="00343D9B">
          <w:delText>8.</w:delText>
        </w:r>
        <w:r w:rsidDel="00343D9B">
          <w:tab/>
          <w:delText>melan/oma  neoplasm of pigmented cells</w:delText>
        </w:r>
      </w:del>
    </w:p>
    <w:p w14:paraId="0532F8BB" w14:textId="2E0F17B4" w:rsidR="00553CFD" w:rsidDel="00343D9B" w:rsidRDefault="00553CFD" w:rsidP="00685103">
      <w:pPr>
        <w:spacing w:line="480" w:lineRule="auto"/>
        <w:ind w:left="720" w:hanging="360"/>
        <w:rPr>
          <w:del w:id="1090" w:author="Thar Adale" w:date="2020-07-16T19:53:00Z"/>
        </w:rPr>
      </w:pPr>
      <w:del w:id="1091" w:author="Thar Adale" w:date="2020-07-16T19:53:00Z">
        <w:r w:rsidDel="00343D9B">
          <w:delText>9.</w:delText>
        </w:r>
        <w:r w:rsidDel="00343D9B">
          <w:tab/>
          <w:delText>neuro/blast/oma  neoplasm of  immature nerve cells</w:delText>
        </w:r>
      </w:del>
    </w:p>
    <w:p w14:paraId="0F7CBE9B" w14:textId="57D04952" w:rsidR="00553CFD" w:rsidDel="00343D9B" w:rsidRDefault="00553CFD" w:rsidP="00685103">
      <w:pPr>
        <w:spacing w:line="480" w:lineRule="auto"/>
        <w:ind w:left="720" w:hanging="360"/>
        <w:rPr>
          <w:del w:id="1092" w:author="Thar Adale" w:date="2020-07-16T19:53:00Z"/>
        </w:rPr>
      </w:pPr>
      <w:del w:id="1093" w:author="Thar Adale" w:date="2020-07-16T19:53:00Z">
        <w:r w:rsidDel="00343D9B">
          <w:delText>10.</w:delText>
        </w:r>
        <w:r w:rsidDel="00343D9B">
          <w:tab/>
          <w:delText>lymph/oma  neoplasm of lymph glands</w:delText>
        </w:r>
      </w:del>
    </w:p>
    <w:p w14:paraId="3FA8FB47" w14:textId="60A17ABB" w:rsidR="00553CFD" w:rsidDel="00343D9B" w:rsidRDefault="00553CFD" w:rsidP="00685103">
      <w:pPr>
        <w:keepNext/>
        <w:keepLines/>
        <w:spacing w:line="480" w:lineRule="auto"/>
        <w:outlineLvl w:val="1"/>
        <w:rPr>
          <w:del w:id="1094" w:author="Thar Adale" w:date="2020-07-16T19:53:00Z"/>
          <w:b/>
          <w:bCs/>
          <w:szCs w:val="26"/>
        </w:rPr>
      </w:pPr>
      <w:del w:id="1095" w:author="Thar Adale" w:date="2020-07-16T19:53:00Z">
        <w:r w:rsidDel="00343D9B">
          <w:rPr>
            <w:b/>
            <w:bCs/>
            <w:szCs w:val="26"/>
          </w:rPr>
          <w:delText>Exercise 5.2 Abstracting Diagnoses for Neoplasms</w:delText>
        </w:r>
      </w:del>
    </w:p>
    <w:p w14:paraId="50BCAAC2" w14:textId="2B114FE4" w:rsidR="00553CFD" w:rsidDel="00343D9B" w:rsidRDefault="00553CFD" w:rsidP="00685103">
      <w:pPr>
        <w:spacing w:line="480" w:lineRule="auto"/>
        <w:ind w:left="720" w:hanging="360"/>
        <w:rPr>
          <w:del w:id="1096" w:author="Thar Adale" w:date="2020-07-16T19:53:00Z"/>
        </w:rPr>
      </w:pPr>
      <w:del w:id="1097" w:author="Thar Adale" w:date="2020-07-16T19:53:00Z">
        <w:r w:rsidDel="00343D9B">
          <w:delText>1.</w:delText>
        </w:r>
        <w:r w:rsidDel="00343D9B">
          <w:tab/>
        </w:r>
      </w:del>
    </w:p>
    <w:p w14:paraId="70EFB7C1" w14:textId="62CF8CDE" w:rsidR="00553CFD" w:rsidDel="00343D9B" w:rsidRDefault="00553CFD" w:rsidP="00685103">
      <w:pPr>
        <w:spacing w:line="480" w:lineRule="auto"/>
        <w:ind w:left="1800" w:hanging="360"/>
        <w:rPr>
          <w:del w:id="1098" w:author="Thar Adale" w:date="2020-07-16T19:53:00Z"/>
        </w:rPr>
      </w:pPr>
      <w:del w:id="1099" w:author="Thar Adale" w:date="2020-07-16T19:53:00Z">
        <w:r w:rsidDel="00343D9B">
          <w:delText>a.</w:delText>
        </w:r>
        <w:r w:rsidDel="00343D9B">
          <w:tab/>
          <w:delText>right breast, lower outer quadrant</w:delText>
        </w:r>
      </w:del>
    </w:p>
    <w:p w14:paraId="37695ACE" w14:textId="1B346A94" w:rsidR="00553CFD" w:rsidDel="00343D9B" w:rsidRDefault="00553CFD" w:rsidP="00685103">
      <w:pPr>
        <w:spacing w:line="480" w:lineRule="auto"/>
        <w:ind w:left="1800" w:hanging="360"/>
        <w:rPr>
          <w:del w:id="1100" w:author="Thar Adale" w:date="2020-07-16T19:53:00Z"/>
        </w:rPr>
      </w:pPr>
      <w:del w:id="1101" w:author="Thar Adale" w:date="2020-07-16T19:53:00Z">
        <w:r w:rsidDel="00343D9B">
          <w:delText>b.</w:delText>
        </w:r>
        <w:r w:rsidDel="00343D9B">
          <w:tab/>
          <w:delText>yes, brain</w:delText>
        </w:r>
      </w:del>
    </w:p>
    <w:p w14:paraId="5FCD55B2" w14:textId="4AB8FA5D" w:rsidR="00553CFD" w:rsidDel="00343D9B" w:rsidRDefault="00553CFD" w:rsidP="00685103">
      <w:pPr>
        <w:spacing w:line="480" w:lineRule="auto"/>
        <w:ind w:left="1800" w:hanging="360"/>
        <w:rPr>
          <w:del w:id="1102" w:author="Thar Adale" w:date="2020-07-16T19:53:00Z"/>
        </w:rPr>
      </w:pPr>
      <w:del w:id="1103" w:author="Thar Adale" w:date="2020-07-16T19:53:00Z">
        <w:r w:rsidDel="00343D9B">
          <w:delText>c.</w:delText>
        </w:r>
        <w:r w:rsidDel="00343D9B">
          <w:tab/>
          <w:delText>no</w:delText>
        </w:r>
      </w:del>
    </w:p>
    <w:p w14:paraId="635D64BB" w14:textId="319AC2BE" w:rsidR="00553CFD" w:rsidDel="00343D9B" w:rsidRDefault="00553CFD" w:rsidP="00685103">
      <w:pPr>
        <w:spacing w:line="480" w:lineRule="auto"/>
        <w:ind w:left="1800" w:hanging="360"/>
        <w:rPr>
          <w:del w:id="1104" w:author="Thar Adale" w:date="2020-07-16T19:53:00Z"/>
        </w:rPr>
      </w:pPr>
      <w:del w:id="1105" w:author="Thar Adale" w:date="2020-07-16T19:53:00Z">
        <w:r w:rsidDel="00343D9B">
          <w:delText>d.</w:delText>
        </w:r>
        <w:r w:rsidDel="00343D9B">
          <w:tab/>
          <w:delText>chemotherapy</w:delText>
        </w:r>
      </w:del>
    </w:p>
    <w:p w14:paraId="10EE3653" w14:textId="0D248B71" w:rsidR="00553CFD" w:rsidDel="00343D9B" w:rsidRDefault="00553CFD" w:rsidP="00685103">
      <w:pPr>
        <w:spacing w:line="480" w:lineRule="auto"/>
        <w:ind w:left="720" w:hanging="360"/>
        <w:rPr>
          <w:del w:id="1106" w:author="Thar Adale" w:date="2020-07-16T19:53:00Z"/>
        </w:rPr>
      </w:pPr>
      <w:del w:id="1107" w:author="Thar Adale" w:date="2020-07-16T19:53:00Z">
        <w:r w:rsidDel="00343D9B">
          <w:delText>2.</w:delText>
        </w:r>
        <w:r w:rsidDel="00343D9B">
          <w:tab/>
        </w:r>
      </w:del>
    </w:p>
    <w:p w14:paraId="1DA6C035" w14:textId="4C03F53A" w:rsidR="00553CFD" w:rsidDel="00343D9B" w:rsidRDefault="00553CFD" w:rsidP="00685103">
      <w:pPr>
        <w:spacing w:line="480" w:lineRule="auto"/>
        <w:ind w:left="1440" w:hanging="360"/>
        <w:rPr>
          <w:del w:id="1108" w:author="Thar Adale" w:date="2020-07-16T19:53:00Z"/>
        </w:rPr>
      </w:pPr>
      <w:del w:id="1109" w:author="Thar Adale" w:date="2020-07-16T19:53:00Z">
        <w:r w:rsidDel="00343D9B">
          <w:delText>a.</w:delText>
        </w:r>
        <w:r w:rsidDel="00343D9B">
          <w:tab/>
        </w:r>
        <w:r w:rsidR="000E40E9" w:rsidDel="00343D9B">
          <w:delText xml:space="preserve">a therapeutic procedure </w:delText>
        </w:r>
        <w:r w:rsidDel="00343D9B">
          <w:delText>blocking the flow of blood</w:delText>
        </w:r>
      </w:del>
    </w:p>
    <w:p w14:paraId="2128719F" w14:textId="0CAEA1F9" w:rsidR="00553CFD" w:rsidDel="00343D9B" w:rsidRDefault="00553CFD" w:rsidP="00685103">
      <w:pPr>
        <w:spacing w:line="480" w:lineRule="auto"/>
        <w:ind w:left="1440" w:hanging="360"/>
        <w:rPr>
          <w:del w:id="1110" w:author="Thar Adale" w:date="2020-07-16T19:53:00Z"/>
        </w:rPr>
      </w:pPr>
      <w:del w:id="1111" w:author="Thar Adale" w:date="2020-07-16T19:53:00Z">
        <w:r w:rsidDel="00343D9B">
          <w:delText>b.</w:delText>
        </w:r>
        <w:r w:rsidDel="00343D9B">
          <w:tab/>
          <w:delText>benign tumor of smooth muscle</w:delText>
        </w:r>
      </w:del>
    </w:p>
    <w:p w14:paraId="279B955D" w14:textId="696566E4" w:rsidR="00553CFD" w:rsidDel="00343D9B" w:rsidRDefault="00553CFD" w:rsidP="00685103">
      <w:pPr>
        <w:spacing w:line="480" w:lineRule="auto"/>
        <w:ind w:left="1440" w:hanging="360"/>
        <w:rPr>
          <w:del w:id="1112" w:author="Thar Adale" w:date="2020-07-16T19:53:00Z"/>
        </w:rPr>
      </w:pPr>
      <w:del w:id="1113" w:author="Thar Adale" w:date="2020-07-16T19:53:00Z">
        <w:r w:rsidDel="00343D9B">
          <w:delText>c.</w:delText>
        </w:r>
        <w:r w:rsidDel="00343D9B">
          <w:tab/>
          <w:delText>uterus</w:delText>
        </w:r>
      </w:del>
    </w:p>
    <w:p w14:paraId="16BDD7E5" w14:textId="306CD160" w:rsidR="00553CFD" w:rsidDel="00343D9B" w:rsidRDefault="00553CFD" w:rsidP="00685103">
      <w:pPr>
        <w:spacing w:line="480" w:lineRule="auto"/>
        <w:ind w:left="1440" w:hanging="360"/>
        <w:rPr>
          <w:del w:id="1114" w:author="Thar Adale" w:date="2020-07-16T19:53:00Z"/>
        </w:rPr>
      </w:pPr>
      <w:del w:id="1115" w:author="Thar Adale" w:date="2020-07-16T19:53:00Z">
        <w:r w:rsidDel="00343D9B">
          <w:delText>d.</w:delText>
        </w:r>
        <w:r w:rsidDel="00343D9B">
          <w:tab/>
          <w:delText>benign</w:delText>
        </w:r>
      </w:del>
    </w:p>
    <w:p w14:paraId="0C102E22" w14:textId="484DB330" w:rsidR="00553CFD" w:rsidDel="00343D9B" w:rsidRDefault="00553CFD" w:rsidP="00685103">
      <w:pPr>
        <w:spacing w:line="480" w:lineRule="auto"/>
        <w:ind w:left="720" w:hanging="360"/>
        <w:rPr>
          <w:del w:id="1116" w:author="Thar Adale" w:date="2020-07-16T19:53:00Z"/>
        </w:rPr>
      </w:pPr>
      <w:del w:id="1117" w:author="Thar Adale" w:date="2020-07-16T19:53:00Z">
        <w:r w:rsidDel="00343D9B">
          <w:delText>3.</w:delText>
        </w:r>
        <w:r w:rsidDel="00343D9B">
          <w:tab/>
        </w:r>
      </w:del>
    </w:p>
    <w:p w14:paraId="63C67BD5" w14:textId="59738F06" w:rsidR="00553CFD" w:rsidDel="00343D9B" w:rsidRDefault="00553CFD" w:rsidP="00685103">
      <w:pPr>
        <w:spacing w:line="480" w:lineRule="auto"/>
        <w:ind w:left="1440" w:hanging="360"/>
        <w:rPr>
          <w:del w:id="1118" w:author="Thar Adale" w:date="2020-07-16T19:53:00Z"/>
        </w:rPr>
      </w:pPr>
      <w:del w:id="1119" w:author="Thar Adale" w:date="2020-07-16T19:53:00Z">
        <w:r w:rsidDel="00343D9B">
          <w:delText>a.</w:delText>
        </w:r>
        <w:r w:rsidDel="00343D9B">
          <w:tab/>
        </w:r>
        <w:r w:rsidR="000E40E9" w:rsidDel="00343D9B">
          <w:delText xml:space="preserve">fundus of the </w:delText>
        </w:r>
        <w:r w:rsidDel="00343D9B">
          <w:delText>stomach</w:delText>
        </w:r>
      </w:del>
    </w:p>
    <w:p w14:paraId="50897E08" w14:textId="5B225014" w:rsidR="00553CFD" w:rsidDel="00343D9B" w:rsidRDefault="00553CFD" w:rsidP="00685103">
      <w:pPr>
        <w:spacing w:line="480" w:lineRule="auto"/>
        <w:ind w:left="1440" w:hanging="360"/>
        <w:rPr>
          <w:del w:id="1120" w:author="Thar Adale" w:date="2020-07-16T19:53:00Z"/>
        </w:rPr>
      </w:pPr>
      <w:del w:id="1121" w:author="Thar Adale" w:date="2020-07-16T19:53:00Z">
        <w:r w:rsidDel="00343D9B">
          <w:delText>b.</w:delText>
        </w:r>
        <w:r w:rsidDel="00343D9B">
          <w:tab/>
          <w:delText>the top portion of the curve</w:delText>
        </w:r>
        <w:r w:rsidR="000E40E9" w:rsidDel="00343D9B">
          <w:delText>, the upper part of the stomach next to the cardia</w:delText>
        </w:r>
      </w:del>
    </w:p>
    <w:p w14:paraId="45B4E913" w14:textId="60569C75" w:rsidR="00553CFD" w:rsidDel="00343D9B" w:rsidRDefault="00553CFD" w:rsidP="00685103">
      <w:pPr>
        <w:spacing w:line="480" w:lineRule="auto"/>
        <w:ind w:left="1440" w:hanging="360"/>
        <w:rPr>
          <w:del w:id="1122" w:author="Thar Adale" w:date="2020-07-16T19:53:00Z"/>
        </w:rPr>
      </w:pPr>
      <w:del w:id="1123" w:author="Thar Adale" w:date="2020-07-16T19:53:00Z">
        <w:r w:rsidDel="00343D9B">
          <w:delText>c.</w:delText>
        </w:r>
        <w:r w:rsidDel="00343D9B">
          <w:tab/>
          <w:delText>no</w:delText>
        </w:r>
      </w:del>
    </w:p>
    <w:p w14:paraId="485E5485" w14:textId="7331FCBD" w:rsidR="00553CFD" w:rsidDel="00343D9B" w:rsidRDefault="00553CFD" w:rsidP="00685103">
      <w:pPr>
        <w:spacing w:line="480" w:lineRule="auto"/>
        <w:ind w:left="1440" w:hanging="360"/>
        <w:rPr>
          <w:del w:id="1124" w:author="Thar Adale" w:date="2020-07-16T19:53:00Z"/>
        </w:rPr>
      </w:pPr>
      <w:del w:id="1125" w:author="Thar Adale" w:date="2020-07-16T19:53:00Z">
        <w:r w:rsidDel="00343D9B">
          <w:delText>d.</w:delText>
        </w:r>
        <w:r w:rsidDel="00343D9B">
          <w:tab/>
          <w:delText>no</w:delText>
        </w:r>
      </w:del>
    </w:p>
    <w:p w14:paraId="65DD4B41" w14:textId="76A22D4F" w:rsidR="00553CFD" w:rsidDel="00343D9B" w:rsidRDefault="00553CFD" w:rsidP="00685103">
      <w:pPr>
        <w:spacing w:line="480" w:lineRule="auto"/>
        <w:ind w:left="1440" w:hanging="360"/>
        <w:rPr>
          <w:del w:id="1126" w:author="Thar Adale" w:date="2020-07-16T19:53:00Z"/>
        </w:rPr>
      </w:pPr>
      <w:del w:id="1127" w:author="Thar Adale" w:date="2020-07-16T19:53:00Z">
        <w:r w:rsidDel="00343D9B">
          <w:delText>e.</w:delText>
        </w:r>
        <w:r w:rsidDel="00343D9B">
          <w:tab/>
          <w:delText>review results of biopsy and CT scan</w:delText>
        </w:r>
      </w:del>
    </w:p>
    <w:p w14:paraId="759CEDC1" w14:textId="13B04376" w:rsidR="00553CFD" w:rsidDel="00343D9B" w:rsidRDefault="00553CFD" w:rsidP="00685103">
      <w:pPr>
        <w:spacing w:line="480" w:lineRule="auto"/>
        <w:ind w:left="720" w:hanging="360"/>
        <w:rPr>
          <w:del w:id="1128" w:author="Thar Adale" w:date="2020-07-16T19:53:00Z"/>
        </w:rPr>
      </w:pPr>
      <w:del w:id="1129" w:author="Thar Adale" w:date="2020-07-16T19:53:00Z">
        <w:r w:rsidDel="00343D9B">
          <w:delText>4.</w:delText>
        </w:r>
        <w:r w:rsidDel="00343D9B">
          <w:tab/>
        </w:r>
      </w:del>
    </w:p>
    <w:p w14:paraId="2059E998" w14:textId="24C96124" w:rsidR="00553CFD" w:rsidDel="00343D9B" w:rsidRDefault="00553CFD" w:rsidP="00685103">
      <w:pPr>
        <w:spacing w:line="480" w:lineRule="auto"/>
        <w:ind w:left="1440" w:hanging="360"/>
        <w:rPr>
          <w:del w:id="1130" w:author="Thar Adale" w:date="2020-07-16T19:53:00Z"/>
        </w:rPr>
      </w:pPr>
      <w:del w:id="1131" w:author="Thar Adale" w:date="2020-07-16T19:53:00Z">
        <w:r w:rsidDel="00343D9B">
          <w:delText>a.</w:delText>
        </w:r>
        <w:r w:rsidDel="00343D9B">
          <w:tab/>
        </w:r>
        <w:r w:rsidR="000E40E9" w:rsidDel="00343D9B">
          <w:delText xml:space="preserve">left </w:delText>
        </w:r>
        <w:r w:rsidDel="00343D9B">
          <w:delText>thigh</w:delText>
        </w:r>
      </w:del>
    </w:p>
    <w:p w14:paraId="34633606" w14:textId="0D24E312" w:rsidR="00553CFD" w:rsidDel="00343D9B" w:rsidRDefault="000E40E9" w:rsidP="00FA796D">
      <w:pPr>
        <w:spacing w:line="480" w:lineRule="auto"/>
        <w:ind w:left="1080"/>
        <w:rPr>
          <w:del w:id="1132" w:author="Thar Adale" w:date="2020-07-16T19:53:00Z"/>
        </w:rPr>
      </w:pPr>
      <w:del w:id="1133" w:author="Thar Adale" w:date="2020-07-16T19:53:00Z">
        <w:r w:rsidDel="00343D9B">
          <w:delText>b.</w:delText>
        </w:r>
        <w:r w:rsidR="00553CFD" w:rsidDel="00343D9B">
          <w:delText>no</w:delText>
        </w:r>
      </w:del>
    </w:p>
    <w:p w14:paraId="5D1C5ACC" w14:textId="36ADF665" w:rsidR="00553CFD" w:rsidDel="00343D9B" w:rsidRDefault="000E40E9" w:rsidP="00FA796D">
      <w:pPr>
        <w:spacing w:line="480" w:lineRule="auto"/>
        <w:ind w:left="1080"/>
        <w:rPr>
          <w:del w:id="1134" w:author="Thar Adale" w:date="2020-07-16T19:53:00Z"/>
        </w:rPr>
      </w:pPr>
      <w:del w:id="1135" w:author="Thar Adale" w:date="2020-07-16T19:53:00Z">
        <w:r w:rsidDel="00343D9B">
          <w:delText xml:space="preserve">c. </w:delText>
        </w:r>
        <w:r w:rsidR="00553CFD" w:rsidDel="00343D9B">
          <w:delText>no</w:delText>
        </w:r>
        <w:r w:rsidDel="00343D9B">
          <w:delText>ne</w:delText>
        </w:r>
      </w:del>
    </w:p>
    <w:p w14:paraId="23D41D0D" w14:textId="002202BE" w:rsidR="00553CFD" w:rsidDel="00343D9B" w:rsidRDefault="000E40E9" w:rsidP="00FA796D">
      <w:pPr>
        <w:spacing w:line="480" w:lineRule="auto"/>
        <w:ind w:left="1080"/>
        <w:rPr>
          <w:del w:id="1136" w:author="Thar Adale" w:date="2020-07-16T19:53:00Z"/>
        </w:rPr>
      </w:pPr>
      <w:del w:id="1137" w:author="Thar Adale" w:date="2020-07-16T19:53:00Z">
        <w:r w:rsidDel="00343D9B">
          <w:delText xml:space="preserve">d. </w:delText>
        </w:r>
        <w:r w:rsidR="00553CFD" w:rsidDel="00343D9B">
          <w:delText>surgery to remove tumor</w:delText>
        </w:r>
      </w:del>
    </w:p>
    <w:p w14:paraId="1B6B4681" w14:textId="610A9813" w:rsidR="00553CFD" w:rsidDel="00343D9B" w:rsidRDefault="000E40E9" w:rsidP="00FA796D">
      <w:pPr>
        <w:spacing w:line="480" w:lineRule="auto"/>
        <w:ind w:left="1080"/>
        <w:rPr>
          <w:del w:id="1138" w:author="Thar Adale" w:date="2020-07-16T19:53:00Z"/>
        </w:rPr>
      </w:pPr>
      <w:del w:id="1139" w:author="Thar Adale" w:date="2020-07-16T19:53:00Z">
        <w:r w:rsidDel="00343D9B">
          <w:delText xml:space="preserve">e. </w:delText>
        </w:r>
        <w:r w:rsidR="00553CFD" w:rsidDel="00343D9B">
          <w:delText>femur</w:delText>
        </w:r>
      </w:del>
    </w:p>
    <w:p w14:paraId="7D7C80FA" w14:textId="30482765" w:rsidR="00553CFD" w:rsidDel="00343D9B" w:rsidRDefault="00553CFD" w:rsidP="00685103">
      <w:pPr>
        <w:spacing w:line="480" w:lineRule="auto"/>
        <w:ind w:left="720" w:hanging="360"/>
        <w:rPr>
          <w:del w:id="1140" w:author="Thar Adale" w:date="2020-07-16T19:53:00Z"/>
        </w:rPr>
      </w:pPr>
      <w:del w:id="1141" w:author="Thar Adale" w:date="2020-07-16T19:53:00Z">
        <w:r w:rsidDel="00343D9B">
          <w:delText>5.</w:delText>
        </w:r>
        <w:r w:rsidDel="00343D9B">
          <w:tab/>
        </w:r>
      </w:del>
    </w:p>
    <w:p w14:paraId="2C6CE6EA" w14:textId="5FC3F97E" w:rsidR="00553CFD" w:rsidDel="00343D9B" w:rsidRDefault="00553CFD" w:rsidP="00685103">
      <w:pPr>
        <w:spacing w:line="480" w:lineRule="auto"/>
        <w:ind w:left="1440" w:hanging="360"/>
        <w:rPr>
          <w:del w:id="1142" w:author="Thar Adale" w:date="2020-07-16T19:53:00Z"/>
        </w:rPr>
      </w:pPr>
      <w:del w:id="1143" w:author="Thar Adale" w:date="2020-07-16T19:53:00Z">
        <w:r w:rsidDel="00343D9B">
          <w:delText>a.</w:delText>
        </w:r>
        <w:r w:rsidDel="00343D9B">
          <w:tab/>
          <w:delText>classical lymphocyte depleted Hodgkin lymphoma</w:delText>
        </w:r>
      </w:del>
    </w:p>
    <w:p w14:paraId="68E36EA8" w14:textId="5681D645" w:rsidR="00553CFD" w:rsidDel="00343D9B" w:rsidRDefault="00553CFD" w:rsidP="00685103">
      <w:pPr>
        <w:spacing w:line="480" w:lineRule="auto"/>
        <w:ind w:left="1440" w:hanging="360"/>
        <w:rPr>
          <w:del w:id="1144" w:author="Thar Adale" w:date="2020-07-16T19:53:00Z"/>
          <w:lang w:val="pt-BR"/>
        </w:rPr>
      </w:pPr>
      <w:del w:id="1145" w:author="Thar Adale" w:date="2020-07-16T19:53:00Z">
        <w:r w:rsidDel="00343D9B">
          <w:rPr>
            <w:lang w:val="pt-BR"/>
          </w:rPr>
          <w:delText>b.</w:delText>
        </w:r>
        <w:r w:rsidDel="00343D9B">
          <w:rPr>
            <w:lang w:val="pt-BR"/>
          </w:rPr>
          <w:tab/>
          <w:delText>no</w:delText>
        </w:r>
      </w:del>
    </w:p>
    <w:p w14:paraId="78190017" w14:textId="553505BF" w:rsidR="00553CFD" w:rsidDel="00343D9B" w:rsidRDefault="00553CFD" w:rsidP="00685103">
      <w:pPr>
        <w:spacing w:line="480" w:lineRule="auto"/>
        <w:ind w:left="1440" w:hanging="360"/>
        <w:rPr>
          <w:del w:id="1146" w:author="Thar Adale" w:date="2020-07-16T19:53:00Z"/>
          <w:lang w:val="pt-BR"/>
        </w:rPr>
      </w:pPr>
      <w:del w:id="1147" w:author="Thar Adale" w:date="2020-07-16T19:53:00Z">
        <w:r w:rsidDel="00343D9B">
          <w:rPr>
            <w:lang w:val="pt-BR"/>
          </w:rPr>
          <w:delText>c.</w:delText>
        </w:r>
        <w:r w:rsidDel="00343D9B">
          <w:rPr>
            <w:lang w:val="pt-BR"/>
          </w:rPr>
          <w:tab/>
          <w:delText>anemia</w:delText>
        </w:r>
      </w:del>
    </w:p>
    <w:p w14:paraId="7225631F" w14:textId="66772FDD" w:rsidR="00553CFD" w:rsidDel="00343D9B" w:rsidRDefault="00553CFD" w:rsidP="00685103">
      <w:pPr>
        <w:spacing w:line="480" w:lineRule="auto"/>
        <w:ind w:left="1440" w:hanging="360"/>
        <w:rPr>
          <w:del w:id="1148" w:author="Thar Adale" w:date="2020-07-16T19:53:00Z"/>
        </w:rPr>
      </w:pPr>
      <w:del w:id="1149" w:author="Thar Adale" w:date="2020-07-16T19:53:00Z">
        <w:r w:rsidDel="00343D9B">
          <w:delText>d.</w:delText>
        </w:r>
        <w:r w:rsidDel="00343D9B">
          <w:tab/>
          <w:delText>anemia</w:delText>
        </w:r>
      </w:del>
    </w:p>
    <w:p w14:paraId="1F588457" w14:textId="51290D4B" w:rsidR="00553CFD" w:rsidDel="00343D9B" w:rsidRDefault="00553CFD" w:rsidP="00685103">
      <w:pPr>
        <w:spacing w:line="480" w:lineRule="auto"/>
        <w:ind w:left="720" w:hanging="360"/>
        <w:rPr>
          <w:del w:id="1150" w:author="Thar Adale" w:date="2020-07-16T19:53:00Z"/>
        </w:rPr>
      </w:pPr>
      <w:del w:id="1151" w:author="Thar Adale" w:date="2020-07-16T19:53:00Z">
        <w:r w:rsidDel="00343D9B">
          <w:delText>6.</w:delText>
        </w:r>
        <w:r w:rsidDel="00343D9B">
          <w:tab/>
        </w:r>
      </w:del>
    </w:p>
    <w:p w14:paraId="21D9BC9F" w14:textId="396CDAA1" w:rsidR="00553CFD" w:rsidDel="00343D9B" w:rsidRDefault="00553CFD" w:rsidP="00685103">
      <w:pPr>
        <w:spacing w:line="480" w:lineRule="auto"/>
        <w:ind w:left="1440" w:hanging="360"/>
        <w:rPr>
          <w:del w:id="1152" w:author="Thar Adale" w:date="2020-07-16T19:53:00Z"/>
        </w:rPr>
      </w:pPr>
      <w:del w:id="1153" w:author="Thar Adale" w:date="2020-07-16T19:53:00Z">
        <w:r w:rsidDel="00343D9B">
          <w:delText>a.</w:delText>
        </w:r>
        <w:r w:rsidDel="00343D9B">
          <w:tab/>
          <w:delText>squamous cell carcinoma of the lung</w:delText>
        </w:r>
      </w:del>
    </w:p>
    <w:p w14:paraId="3925F063" w14:textId="0A39304B" w:rsidR="00553CFD" w:rsidDel="00343D9B" w:rsidRDefault="00553CFD" w:rsidP="00685103">
      <w:pPr>
        <w:spacing w:line="480" w:lineRule="auto"/>
        <w:ind w:left="1440" w:hanging="360"/>
        <w:rPr>
          <w:del w:id="1154" w:author="Thar Adale" w:date="2020-07-16T19:53:00Z"/>
        </w:rPr>
      </w:pPr>
      <w:del w:id="1155" w:author="Thar Adale" w:date="2020-07-16T19:53:00Z">
        <w:r w:rsidDel="00343D9B">
          <w:delText>b.</w:delText>
        </w:r>
        <w:r w:rsidDel="00343D9B">
          <w:tab/>
          <w:delText>yes, brain stem</w:delText>
        </w:r>
      </w:del>
    </w:p>
    <w:p w14:paraId="7F83CA85" w14:textId="0DA0E41A" w:rsidR="00553CFD" w:rsidDel="00343D9B" w:rsidRDefault="00553CFD" w:rsidP="00685103">
      <w:pPr>
        <w:spacing w:line="480" w:lineRule="auto"/>
        <w:ind w:left="1440" w:hanging="360"/>
        <w:rPr>
          <w:del w:id="1156" w:author="Thar Adale" w:date="2020-07-16T19:53:00Z"/>
        </w:rPr>
      </w:pPr>
      <w:del w:id="1157" w:author="Thar Adale" w:date="2020-07-16T19:53:00Z">
        <w:r w:rsidDel="00343D9B">
          <w:delText>c.</w:delText>
        </w:r>
        <w:r w:rsidDel="00343D9B">
          <w:tab/>
          <w:delText>brain stem</w:delText>
        </w:r>
      </w:del>
    </w:p>
    <w:p w14:paraId="7DFD583C" w14:textId="7E0F8FAC" w:rsidR="00553CFD" w:rsidDel="00343D9B" w:rsidRDefault="00553CFD" w:rsidP="00685103">
      <w:pPr>
        <w:spacing w:line="480" w:lineRule="auto"/>
        <w:ind w:left="1440" w:hanging="360"/>
        <w:rPr>
          <w:del w:id="1158" w:author="Thar Adale" w:date="2020-07-16T19:53:00Z"/>
        </w:rPr>
      </w:pPr>
      <w:del w:id="1159" w:author="Thar Adale" w:date="2020-07-16T19:53:00Z">
        <w:r w:rsidDel="00343D9B">
          <w:delText>d.</w:delText>
        </w:r>
        <w:r w:rsidDel="00343D9B">
          <w:tab/>
          <w:delText>targeted delivery of stereotactic (using 3-D coordinates) radiation to the tumor</w:delText>
        </w:r>
      </w:del>
    </w:p>
    <w:p w14:paraId="7B2EE2D0" w14:textId="5EBF4576" w:rsidR="00553CFD" w:rsidDel="00343D9B" w:rsidRDefault="00553CFD" w:rsidP="00685103">
      <w:pPr>
        <w:keepNext/>
        <w:keepLines/>
        <w:spacing w:line="480" w:lineRule="auto"/>
        <w:outlineLvl w:val="1"/>
        <w:rPr>
          <w:del w:id="1160" w:author="Thar Adale" w:date="2020-07-16T19:53:00Z"/>
          <w:b/>
          <w:bCs/>
          <w:szCs w:val="26"/>
        </w:rPr>
      </w:pPr>
      <w:del w:id="1161" w:author="Thar Adale" w:date="2020-07-16T19:53:00Z">
        <w:r w:rsidDel="00343D9B">
          <w:rPr>
            <w:b/>
            <w:bCs/>
            <w:szCs w:val="26"/>
          </w:rPr>
          <w:delText>Exercise 5.3 Assigning Codes for Neoplasms</w:delText>
        </w:r>
      </w:del>
    </w:p>
    <w:p w14:paraId="50C050DA" w14:textId="2C11A073" w:rsidR="00553CFD" w:rsidDel="00343D9B" w:rsidRDefault="00553CFD" w:rsidP="00685103">
      <w:pPr>
        <w:spacing w:line="480" w:lineRule="auto"/>
        <w:ind w:left="720" w:hanging="360"/>
        <w:rPr>
          <w:del w:id="1162" w:author="Thar Adale" w:date="2020-07-16T19:53:00Z"/>
        </w:rPr>
      </w:pPr>
      <w:del w:id="1163" w:author="Thar Adale" w:date="2020-07-16T19:53:00Z">
        <w:r w:rsidDel="00343D9B">
          <w:delText>1.</w:delText>
        </w:r>
        <w:r w:rsidDel="00343D9B">
          <w:tab/>
        </w:r>
        <w:r w:rsidRPr="00DE719C" w:rsidDel="00343D9B">
          <w:rPr>
            <w:rStyle w:val="Emphasis"/>
          </w:rPr>
          <w:delText>D25.1</w:delText>
        </w:r>
        <w:r w:rsidDel="00343D9B">
          <w:delText xml:space="preserve"> (Leiomyoma, uterus, intramural)</w:delText>
        </w:r>
      </w:del>
    </w:p>
    <w:p w14:paraId="7CEAAECE" w14:textId="6DC0C805" w:rsidR="00553CFD" w:rsidDel="00343D9B" w:rsidRDefault="00553CFD" w:rsidP="00685103">
      <w:pPr>
        <w:spacing w:line="480" w:lineRule="auto"/>
        <w:ind w:left="720" w:hanging="360"/>
        <w:rPr>
          <w:del w:id="1164" w:author="Thar Adale" w:date="2020-07-16T19:53:00Z"/>
        </w:rPr>
      </w:pPr>
      <w:del w:id="1165" w:author="Thar Adale" w:date="2020-07-16T19:53:00Z">
        <w:r w:rsidDel="00343D9B">
          <w:delText>2.</w:delText>
        </w:r>
        <w:r w:rsidDel="00343D9B">
          <w:tab/>
        </w:r>
        <w:r w:rsidRPr="00DE719C" w:rsidDel="00343D9B">
          <w:rPr>
            <w:rStyle w:val="Emphasis"/>
          </w:rPr>
          <w:delText>C40.22</w:delText>
        </w:r>
        <w:r w:rsidDel="00343D9B">
          <w:delText xml:space="preserve"> (</w:delText>
        </w:r>
        <w:r w:rsidR="000E40E9" w:rsidDel="00343D9B">
          <w:delText>Osteosar</w:delText>
        </w:r>
        <w:r w:rsidR="000053D4" w:rsidDel="00343D9B">
          <w:delText>coma</w:delText>
        </w:r>
        <w:r w:rsidDel="00343D9B">
          <w:delText xml:space="preserve">, see Table of Neoplasms, bone, femur, malignant primary, </w:delText>
        </w:r>
        <w:r w:rsidR="00506262" w:rsidDel="00343D9B">
          <w:delText xml:space="preserve">Tabular List: </w:delText>
        </w:r>
        <w:r w:rsidDel="00343D9B">
          <w:delText>left)</w:delText>
        </w:r>
      </w:del>
    </w:p>
    <w:p w14:paraId="52411F74" w14:textId="604B1777" w:rsidR="00553CFD" w:rsidDel="00343D9B" w:rsidRDefault="00553CFD" w:rsidP="00685103">
      <w:pPr>
        <w:spacing w:line="480" w:lineRule="auto"/>
        <w:ind w:left="720" w:hanging="360"/>
        <w:rPr>
          <w:del w:id="1166" w:author="Thar Adale" w:date="2020-07-16T19:53:00Z"/>
        </w:rPr>
      </w:pPr>
      <w:del w:id="1167" w:author="Thar Adale" w:date="2020-07-16T19:53:00Z">
        <w:r w:rsidDel="00343D9B">
          <w:delText>3.</w:delText>
        </w:r>
        <w:r w:rsidDel="00343D9B">
          <w:tab/>
        </w:r>
        <w:r w:rsidRPr="00DE719C" w:rsidDel="00343D9B">
          <w:rPr>
            <w:rStyle w:val="Emphasis"/>
          </w:rPr>
          <w:delText>C16.1</w:delText>
        </w:r>
        <w:r w:rsidDel="00343D9B">
          <w:delText xml:space="preserve"> (Adenocarcinoma, </w:delText>
        </w:r>
        <w:r w:rsidDel="00343D9B">
          <w:rPr>
            <w:i/>
          </w:rPr>
          <w:delText xml:space="preserve">see also </w:delText>
        </w:r>
        <w:r w:rsidDel="00343D9B">
          <w:delText>Neoplasm, Malignant, by site; Table of Neoplasms, stomach, fundus, malignant primary)</w:delText>
        </w:r>
      </w:del>
    </w:p>
    <w:p w14:paraId="2760807B" w14:textId="3935CE28" w:rsidR="00553CFD" w:rsidDel="00343D9B" w:rsidRDefault="00553CFD" w:rsidP="00685103">
      <w:pPr>
        <w:keepNext/>
        <w:keepLines/>
        <w:spacing w:line="480" w:lineRule="auto"/>
        <w:outlineLvl w:val="1"/>
        <w:rPr>
          <w:del w:id="1168" w:author="Thar Adale" w:date="2020-07-16T19:53:00Z"/>
          <w:b/>
          <w:bCs/>
          <w:szCs w:val="26"/>
        </w:rPr>
      </w:pPr>
      <w:del w:id="1169" w:author="Thar Adale" w:date="2020-07-16T19:53:00Z">
        <w:r w:rsidDel="00343D9B">
          <w:rPr>
            <w:b/>
            <w:bCs/>
            <w:szCs w:val="26"/>
          </w:rPr>
          <w:delText>Exercise 5.4 Arranging Codes for Neoplasms</w:delText>
        </w:r>
      </w:del>
    </w:p>
    <w:p w14:paraId="3C2DB245" w14:textId="78A3D33D" w:rsidR="00553CFD" w:rsidDel="00343D9B" w:rsidRDefault="00553CFD" w:rsidP="00685103">
      <w:pPr>
        <w:spacing w:line="480" w:lineRule="auto"/>
        <w:ind w:left="720" w:hanging="360"/>
        <w:rPr>
          <w:del w:id="1170" w:author="Thar Adale" w:date="2020-07-16T19:53:00Z"/>
        </w:rPr>
      </w:pPr>
      <w:del w:id="1171" w:author="Thar Adale" w:date="2020-07-16T19:53:00Z">
        <w:r w:rsidDel="00343D9B">
          <w:delText>1.</w:delText>
        </w:r>
        <w:r w:rsidDel="00343D9B">
          <w:tab/>
        </w:r>
        <w:r w:rsidRPr="00DE719C" w:rsidDel="00343D9B">
          <w:rPr>
            <w:rStyle w:val="Emphasis"/>
          </w:rPr>
          <w:delText>Z51.11</w:delText>
        </w:r>
        <w:r w:rsidDel="00343D9B">
          <w:delText xml:space="preserve"> (Chemotherapy, neoplasm)</w:delText>
        </w:r>
        <w:r w:rsidDel="00343D9B">
          <w:br/>
        </w:r>
        <w:r w:rsidRPr="00DE719C" w:rsidDel="00343D9B">
          <w:rPr>
            <w:rStyle w:val="Emphasis"/>
          </w:rPr>
          <w:delText>C50.511</w:delText>
        </w:r>
        <w:r w:rsidDel="00343D9B">
          <w:delText xml:space="preserve"> (Table of Neoplasms, breast, lower outer quadrant, malignant primary,</w:delText>
        </w:r>
        <w:r w:rsidRPr="009168C3" w:rsidDel="00343D9B">
          <w:delText xml:space="preserve"> </w:delText>
        </w:r>
        <w:r w:rsidR="00506262" w:rsidDel="00343D9B">
          <w:delText xml:space="preserve">Tabular List: </w:delText>
        </w:r>
        <w:r w:rsidDel="00343D9B">
          <w:delText>right )</w:delText>
        </w:r>
        <w:r w:rsidDel="00343D9B">
          <w:br/>
        </w:r>
        <w:r w:rsidRPr="00DE719C" w:rsidDel="00343D9B">
          <w:rPr>
            <w:rStyle w:val="Emphasis"/>
          </w:rPr>
          <w:delText>C79.31</w:delText>
        </w:r>
        <w:r w:rsidDel="00343D9B">
          <w:delText xml:space="preserve"> (Table of Neoplasms, brain, overlapping lesion, malignant secondary)</w:delText>
        </w:r>
      </w:del>
    </w:p>
    <w:p w14:paraId="401CD4C3" w14:textId="3D4B86DE" w:rsidR="00553CFD" w:rsidDel="00343D9B" w:rsidRDefault="00553CFD" w:rsidP="00685103">
      <w:pPr>
        <w:spacing w:line="480" w:lineRule="auto"/>
        <w:ind w:left="720" w:hanging="360"/>
        <w:rPr>
          <w:del w:id="1172" w:author="Thar Adale" w:date="2020-07-16T19:53:00Z"/>
        </w:rPr>
      </w:pPr>
      <w:del w:id="1173" w:author="Thar Adale" w:date="2020-07-16T19:53:00Z">
        <w:r w:rsidDel="00343D9B">
          <w:delText>2.</w:delText>
        </w:r>
        <w:r w:rsidDel="00343D9B">
          <w:tab/>
        </w:r>
        <w:r w:rsidRPr="00DE719C" w:rsidDel="00343D9B">
          <w:rPr>
            <w:rStyle w:val="Emphasis"/>
          </w:rPr>
          <w:delText>C79.31</w:delText>
        </w:r>
        <w:r w:rsidDel="00343D9B">
          <w:delText xml:space="preserve"> (Table of Neoplasms, brain, stem, malignant secondary)</w:delText>
        </w:r>
        <w:r w:rsidDel="00343D9B">
          <w:br/>
        </w:r>
        <w:r w:rsidRPr="00DE719C" w:rsidDel="00343D9B">
          <w:rPr>
            <w:rStyle w:val="Emphasis"/>
          </w:rPr>
          <w:delText>C34.90</w:delText>
        </w:r>
        <w:r w:rsidDel="00343D9B">
          <w:delText xml:space="preserve"> (Table of Neoplasms, lung, malignant primary)</w:delText>
        </w:r>
      </w:del>
    </w:p>
    <w:p w14:paraId="2D1B128F" w14:textId="78454528" w:rsidR="00553CFD" w:rsidDel="00343D9B" w:rsidRDefault="00553CFD" w:rsidP="00685103">
      <w:pPr>
        <w:spacing w:line="480" w:lineRule="auto"/>
        <w:ind w:left="720" w:hanging="360"/>
        <w:rPr>
          <w:del w:id="1174" w:author="Thar Adale" w:date="2020-07-16T19:53:00Z"/>
        </w:rPr>
      </w:pPr>
      <w:del w:id="1175" w:author="Thar Adale" w:date="2020-07-16T19:53:00Z">
        <w:r w:rsidDel="00343D9B">
          <w:delText>3.</w:delText>
        </w:r>
        <w:r w:rsidDel="00343D9B">
          <w:tab/>
        </w:r>
        <w:r w:rsidRPr="00DE719C" w:rsidDel="00343D9B">
          <w:rPr>
            <w:rStyle w:val="Emphasis"/>
          </w:rPr>
          <w:delText>C81.30</w:delText>
        </w:r>
        <w:r w:rsidDel="00343D9B">
          <w:delText xml:space="preserve"> (Lymphoma, Hodgkin, classical, lymphocyte depleted, unspecified site)</w:delText>
        </w:r>
        <w:r w:rsidDel="00343D9B">
          <w:br/>
        </w:r>
        <w:r w:rsidRPr="00DE719C" w:rsidDel="00343D9B">
          <w:rPr>
            <w:rStyle w:val="Emphasis"/>
          </w:rPr>
          <w:delText>D63.0</w:delText>
        </w:r>
        <w:r w:rsidDel="00343D9B">
          <w:delText xml:space="preserve"> (Anemia, in, neoplastic disease)</w:delText>
        </w:r>
      </w:del>
    </w:p>
    <w:p w14:paraId="02A3CA00" w14:textId="4F98F6BC" w:rsidR="00553CFD" w:rsidDel="00343D9B" w:rsidRDefault="00553CFD" w:rsidP="00685103">
      <w:pPr>
        <w:keepNext/>
        <w:keepLines/>
        <w:spacing w:line="480" w:lineRule="auto"/>
        <w:outlineLvl w:val="1"/>
        <w:rPr>
          <w:del w:id="1176" w:author="Thar Adale" w:date="2020-07-16T19:53:00Z"/>
          <w:b/>
          <w:bCs/>
          <w:szCs w:val="26"/>
        </w:rPr>
      </w:pPr>
      <w:del w:id="1177" w:author="Thar Adale" w:date="2020-07-16T19:53:00Z">
        <w:r w:rsidDel="00343D9B">
          <w:rPr>
            <w:b/>
            <w:bCs/>
            <w:szCs w:val="26"/>
          </w:rPr>
          <w:delText xml:space="preserve">CONCEPT QUIZ </w:delText>
        </w:r>
      </w:del>
    </w:p>
    <w:p w14:paraId="60891181" w14:textId="05FC0B3F" w:rsidR="00553CFD" w:rsidDel="00343D9B" w:rsidRDefault="00553CFD" w:rsidP="00685103">
      <w:pPr>
        <w:keepNext/>
        <w:keepLines/>
        <w:spacing w:line="480" w:lineRule="auto"/>
        <w:outlineLvl w:val="1"/>
        <w:rPr>
          <w:del w:id="1178" w:author="Thar Adale" w:date="2020-07-16T19:53:00Z"/>
          <w:b/>
          <w:bCs/>
          <w:szCs w:val="26"/>
        </w:rPr>
      </w:pPr>
      <w:del w:id="1179" w:author="Thar Adale" w:date="2020-07-16T19:53:00Z">
        <w:r w:rsidDel="00343D9B">
          <w:rPr>
            <w:b/>
            <w:bCs/>
            <w:szCs w:val="26"/>
          </w:rPr>
          <w:delText>Completion</w:delText>
        </w:r>
      </w:del>
    </w:p>
    <w:p w14:paraId="057161DA" w14:textId="35ACED8A" w:rsidR="00553CFD" w:rsidDel="00343D9B" w:rsidRDefault="00553CFD" w:rsidP="00685103">
      <w:pPr>
        <w:spacing w:line="480" w:lineRule="auto"/>
        <w:ind w:left="720" w:hanging="360"/>
        <w:rPr>
          <w:del w:id="1180" w:author="Thar Adale" w:date="2020-07-16T19:53:00Z"/>
        </w:rPr>
      </w:pPr>
      <w:del w:id="1181" w:author="Thar Adale" w:date="2020-07-16T19:53:00Z">
        <w:r w:rsidDel="00343D9B">
          <w:delText>1.</w:delText>
        </w:r>
        <w:r w:rsidDel="00343D9B">
          <w:tab/>
          <w:delText>topography</w:delText>
        </w:r>
      </w:del>
    </w:p>
    <w:p w14:paraId="69C3A675" w14:textId="1046835E" w:rsidR="00553CFD" w:rsidDel="00343D9B" w:rsidRDefault="00553CFD" w:rsidP="00685103">
      <w:pPr>
        <w:spacing w:line="480" w:lineRule="auto"/>
        <w:ind w:left="720" w:hanging="360"/>
        <w:rPr>
          <w:del w:id="1182" w:author="Thar Adale" w:date="2020-07-16T19:53:00Z"/>
        </w:rPr>
      </w:pPr>
      <w:del w:id="1183" w:author="Thar Adale" w:date="2020-07-16T19:53:00Z">
        <w:r w:rsidDel="00343D9B">
          <w:delText>2.</w:delText>
        </w:r>
        <w:r w:rsidDel="00343D9B">
          <w:tab/>
          <w:delText>histology</w:delText>
        </w:r>
      </w:del>
    </w:p>
    <w:p w14:paraId="11D5D489" w14:textId="35B4B33A" w:rsidR="00553CFD" w:rsidDel="00343D9B" w:rsidRDefault="00553CFD" w:rsidP="00685103">
      <w:pPr>
        <w:spacing w:line="480" w:lineRule="auto"/>
        <w:ind w:left="720" w:hanging="360"/>
        <w:rPr>
          <w:del w:id="1184" w:author="Thar Adale" w:date="2020-07-16T19:53:00Z"/>
        </w:rPr>
      </w:pPr>
      <w:del w:id="1185" w:author="Thar Adale" w:date="2020-07-16T19:53:00Z">
        <w:r w:rsidDel="00343D9B">
          <w:delText>3.</w:delText>
        </w:r>
        <w:r w:rsidDel="00343D9B">
          <w:tab/>
          <w:delText>metastasis or secondary neoplasm</w:delText>
        </w:r>
      </w:del>
    </w:p>
    <w:p w14:paraId="5347532D" w14:textId="43B492C2" w:rsidR="00553CFD" w:rsidDel="00343D9B" w:rsidRDefault="00553CFD" w:rsidP="00685103">
      <w:pPr>
        <w:spacing w:line="480" w:lineRule="auto"/>
        <w:ind w:left="720" w:hanging="360"/>
        <w:rPr>
          <w:del w:id="1186" w:author="Thar Adale" w:date="2020-07-16T19:53:00Z"/>
        </w:rPr>
      </w:pPr>
      <w:del w:id="1187" w:author="Thar Adale" w:date="2020-07-16T19:53:00Z">
        <w:r w:rsidDel="00343D9B">
          <w:delText>4.</w:delText>
        </w:r>
        <w:r w:rsidDel="00343D9B">
          <w:tab/>
          <w:delText>staging</w:delText>
        </w:r>
      </w:del>
    </w:p>
    <w:p w14:paraId="724EC328" w14:textId="17F51E39" w:rsidR="00553CFD" w:rsidDel="00343D9B" w:rsidRDefault="00553CFD" w:rsidP="00685103">
      <w:pPr>
        <w:spacing w:line="480" w:lineRule="auto"/>
        <w:ind w:left="720" w:hanging="360"/>
        <w:rPr>
          <w:del w:id="1188" w:author="Thar Adale" w:date="2020-07-16T19:53:00Z"/>
        </w:rPr>
      </w:pPr>
      <w:del w:id="1189" w:author="Thar Adale" w:date="2020-07-16T19:53:00Z">
        <w:r w:rsidDel="00343D9B">
          <w:delText>5.</w:delText>
        </w:r>
        <w:r w:rsidDel="00343D9B">
          <w:tab/>
          <w:delText>adjuvant</w:delText>
        </w:r>
      </w:del>
    </w:p>
    <w:p w14:paraId="52A1BF41" w14:textId="42E76D3F" w:rsidR="00553CFD" w:rsidDel="00343D9B" w:rsidRDefault="00553CFD" w:rsidP="00685103">
      <w:pPr>
        <w:spacing w:line="480" w:lineRule="auto"/>
        <w:ind w:left="720" w:hanging="360"/>
        <w:rPr>
          <w:del w:id="1190" w:author="Thar Adale" w:date="2020-07-16T19:53:00Z"/>
        </w:rPr>
      </w:pPr>
      <w:del w:id="1191" w:author="Thar Adale" w:date="2020-07-16T19:53:00Z">
        <w:r w:rsidDel="00343D9B">
          <w:delText>6.</w:delText>
        </w:r>
        <w:r w:rsidDel="00343D9B">
          <w:tab/>
          <w:delText>chemotherapy</w:delText>
        </w:r>
      </w:del>
    </w:p>
    <w:p w14:paraId="223305D8" w14:textId="76E57E4A" w:rsidR="00553CFD" w:rsidDel="00343D9B" w:rsidRDefault="00553CFD" w:rsidP="00685103">
      <w:pPr>
        <w:spacing w:line="480" w:lineRule="auto"/>
        <w:ind w:left="720" w:hanging="360"/>
        <w:rPr>
          <w:del w:id="1192" w:author="Thar Adale" w:date="2020-07-16T19:53:00Z"/>
        </w:rPr>
      </w:pPr>
      <w:del w:id="1193" w:author="Thar Adale" w:date="2020-07-16T19:53:00Z">
        <w:r w:rsidDel="00343D9B">
          <w:delText>7.</w:delText>
        </w:r>
        <w:r w:rsidDel="00343D9B">
          <w:tab/>
          <w:delText>CA in situ</w:delText>
        </w:r>
      </w:del>
    </w:p>
    <w:p w14:paraId="1A73F228" w14:textId="50DDA1D3" w:rsidR="00553CFD" w:rsidDel="00343D9B" w:rsidRDefault="00553CFD" w:rsidP="00685103">
      <w:pPr>
        <w:spacing w:line="480" w:lineRule="auto"/>
        <w:ind w:left="720" w:hanging="360"/>
        <w:rPr>
          <w:del w:id="1194" w:author="Thar Adale" w:date="2020-07-16T19:53:00Z"/>
        </w:rPr>
      </w:pPr>
      <w:del w:id="1195" w:author="Thar Adale" w:date="2020-07-16T19:53:00Z">
        <w:r w:rsidDel="00343D9B">
          <w:delText>8.</w:delText>
        </w:r>
        <w:r w:rsidDel="00343D9B">
          <w:tab/>
          <w:delText>overlapping</w:delText>
        </w:r>
      </w:del>
    </w:p>
    <w:p w14:paraId="6D1DB555" w14:textId="51790EA0" w:rsidR="00553CFD" w:rsidDel="00343D9B" w:rsidRDefault="00553CFD" w:rsidP="00685103">
      <w:pPr>
        <w:spacing w:line="480" w:lineRule="auto"/>
        <w:ind w:left="720" w:hanging="360"/>
        <w:rPr>
          <w:del w:id="1196" w:author="Thar Adale" w:date="2020-07-16T19:53:00Z"/>
        </w:rPr>
      </w:pPr>
      <w:del w:id="1197" w:author="Thar Adale" w:date="2020-07-16T19:53:00Z">
        <w:r w:rsidDel="00343D9B">
          <w:delText>9.</w:delText>
        </w:r>
        <w:r w:rsidDel="00343D9B">
          <w:tab/>
          <w:delText>grading</w:delText>
        </w:r>
      </w:del>
    </w:p>
    <w:p w14:paraId="27C25EB0" w14:textId="39299030" w:rsidR="00553CFD" w:rsidDel="00343D9B" w:rsidRDefault="00553CFD" w:rsidP="00685103">
      <w:pPr>
        <w:spacing w:line="480" w:lineRule="auto"/>
        <w:ind w:left="720" w:hanging="360"/>
        <w:rPr>
          <w:del w:id="1198" w:author="Thar Adale" w:date="2020-07-16T19:53:00Z"/>
        </w:rPr>
      </w:pPr>
      <w:del w:id="1199" w:author="Thar Adale" w:date="2020-07-16T19:53:00Z">
        <w:r w:rsidDel="00343D9B">
          <w:delText>10.</w:delText>
        </w:r>
        <w:r w:rsidDel="00343D9B">
          <w:tab/>
          <w:delText>malignant</w:delText>
        </w:r>
      </w:del>
    </w:p>
    <w:p w14:paraId="66B7537C" w14:textId="69168571" w:rsidR="00553CFD" w:rsidDel="00343D9B" w:rsidRDefault="00553CFD" w:rsidP="00685103">
      <w:pPr>
        <w:spacing w:line="480" w:lineRule="auto"/>
        <w:rPr>
          <w:del w:id="1200" w:author="Thar Adale" w:date="2020-07-16T19:53:00Z"/>
          <w:b/>
        </w:rPr>
      </w:pPr>
      <w:del w:id="1201" w:author="Thar Adale" w:date="2020-07-16T19:53:00Z">
        <w:r w:rsidDel="00343D9B">
          <w:rPr>
            <w:b/>
          </w:rPr>
          <w:delText>Multiple Choice</w:delText>
        </w:r>
      </w:del>
    </w:p>
    <w:p w14:paraId="220ABC2D" w14:textId="40C09848" w:rsidR="00553CFD" w:rsidDel="00343D9B" w:rsidRDefault="00553CFD" w:rsidP="00685103">
      <w:pPr>
        <w:spacing w:line="480" w:lineRule="auto"/>
        <w:ind w:left="720" w:hanging="360"/>
        <w:rPr>
          <w:del w:id="1202" w:author="Thar Adale" w:date="2020-07-16T19:53:00Z"/>
        </w:rPr>
      </w:pPr>
      <w:del w:id="1203" w:author="Thar Adale" w:date="2020-07-16T19:53:00Z">
        <w:r w:rsidDel="00343D9B">
          <w:delText>1.</w:delText>
        </w:r>
        <w:r w:rsidDel="00343D9B">
          <w:tab/>
          <w:delText>C</w:delText>
        </w:r>
      </w:del>
    </w:p>
    <w:p w14:paraId="10E1D50E" w14:textId="64A6F497" w:rsidR="00553CFD" w:rsidDel="00343D9B" w:rsidRDefault="00553CFD" w:rsidP="00685103">
      <w:pPr>
        <w:spacing w:line="480" w:lineRule="auto"/>
        <w:ind w:left="720" w:hanging="360"/>
        <w:rPr>
          <w:del w:id="1204" w:author="Thar Adale" w:date="2020-07-16T19:53:00Z"/>
        </w:rPr>
      </w:pPr>
      <w:del w:id="1205" w:author="Thar Adale" w:date="2020-07-16T19:53:00Z">
        <w:r w:rsidDel="00343D9B">
          <w:delText>2.</w:delText>
        </w:r>
        <w:r w:rsidDel="00343D9B">
          <w:tab/>
          <w:delText>B</w:delText>
        </w:r>
      </w:del>
    </w:p>
    <w:p w14:paraId="42B7313C" w14:textId="149653D7" w:rsidR="00553CFD" w:rsidDel="00343D9B" w:rsidRDefault="00553CFD" w:rsidP="00685103">
      <w:pPr>
        <w:spacing w:line="480" w:lineRule="auto"/>
        <w:ind w:left="720" w:hanging="360"/>
        <w:rPr>
          <w:del w:id="1206" w:author="Thar Adale" w:date="2020-07-16T19:53:00Z"/>
        </w:rPr>
      </w:pPr>
      <w:del w:id="1207" w:author="Thar Adale" w:date="2020-07-16T19:53:00Z">
        <w:r w:rsidDel="00343D9B">
          <w:delText>3.</w:delText>
        </w:r>
        <w:r w:rsidDel="00343D9B">
          <w:tab/>
          <w:delText>D</w:delText>
        </w:r>
      </w:del>
    </w:p>
    <w:p w14:paraId="08E898A7" w14:textId="338AE149" w:rsidR="00553CFD" w:rsidDel="00343D9B" w:rsidRDefault="00553CFD" w:rsidP="00685103">
      <w:pPr>
        <w:spacing w:line="480" w:lineRule="auto"/>
        <w:ind w:left="720" w:hanging="360"/>
        <w:rPr>
          <w:del w:id="1208" w:author="Thar Adale" w:date="2020-07-16T19:53:00Z"/>
        </w:rPr>
      </w:pPr>
      <w:del w:id="1209" w:author="Thar Adale" w:date="2020-07-16T19:53:00Z">
        <w:r w:rsidDel="00343D9B">
          <w:delText>4.</w:delText>
        </w:r>
        <w:r w:rsidDel="00343D9B">
          <w:tab/>
        </w:r>
        <w:r w:rsidR="00E65FDF" w:rsidDel="00343D9B">
          <w:delText>B</w:delText>
        </w:r>
      </w:del>
    </w:p>
    <w:p w14:paraId="5E34E794" w14:textId="5578F8EB" w:rsidR="00553CFD" w:rsidDel="00343D9B" w:rsidRDefault="00553CFD" w:rsidP="00685103">
      <w:pPr>
        <w:spacing w:line="480" w:lineRule="auto"/>
        <w:ind w:left="720" w:hanging="360"/>
        <w:rPr>
          <w:del w:id="1210" w:author="Thar Adale" w:date="2020-07-16T19:53:00Z"/>
        </w:rPr>
      </w:pPr>
      <w:del w:id="1211" w:author="Thar Adale" w:date="2020-07-16T19:53:00Z">
        <w:r w:rsidDel="00343D9B">
          <w:delText>5.</w:delText>
        </w:r>
        <w:r w:rsidDel="00343D9B">
          <w:tab/>
          <w:delText>B</w:delText>
        </w:r>
      </w:del>
    </w:p>
    <w:p w14:paraId="2EA4F959" w14:textId="12548095" w:rsidR="00553CFD" w:rsidDel="00343D9B" w:rsidRDefault="00553CFD" w:rsidP="00685103">
      <w:pPr>
        <w:spacing w:line="480" w:lineRule="auto"/>
        <w:ind w:left="720" w:hanging="360"/>
        <w:rPr>
          <w:del w:id="1212" w:author="Thar Adale" w:date="2020-07-16T19:53:00Z"/>
        </w:rPr>
      </w:pPr>
      <w:del w:id="1213" w:author="Thar Adale" w:date="2020-07-16T19:53:00Z">
        <w:r w:rsidDel="00343D9B">
          <w:delText>6.</w:delText>
        </w:r>
        <w:r w:rsidDel="00343D9B">
          <w:tab/>
          <w:delText>B</w:delText>
        </w:r>
      </w:del>
    </w:p>
    <w:p w14:paraId="09FEAA58" w14:textId="40F5DAE6" w:rsidR="00553CFD" w:rsidDel="00343D9B" w:rsidRDefault="00553CFD" w:rsidP="00685103">
      <w:pPr>
        <w:spacing w:line="480" w:lineRule="auto"/>
        <w:ind w:left="720" w:hanging="360"/>
        <w:rPr>
          <w:del w:id="1214" w:author="Thar Adale" w:date="2020-07-16T19:53:00Z"/>
        </w:rPr>
      </w:pPr>
      <w:del w:id="1215" w:author="Thar Adale" w:date="2020-07-16T19:53:00Z">
        <w:r w:rsidDel="00343D9B">
          <w:delText>7.</w:delText>
        </w:r>
        <w:r w:rsidDel="00343D9B">
          <w:tab/>
        </w:r>
        <w:r w:rsidR="00676311" w:rsidDel="00343D9B">
          <w:delText>D</w:delText>
        </w:r>
      </w:del>
    </w:p>
    <w:p w14:paraId="09D9B1BD" w14:textId="38493C93" w:rsidR="00553CFD" w:rsidDel="00343D9B" w:rsidRDefault="00553CFD" w:rsidP="00685103">
      <w:pPr>
        <w:spacing w:line="480" w:lineRule="auto"/>
        <w:ind w:left="720" w:hanging="360"/>
        <w:rPr>
          <w:del w:id="1216" w:author="Thar Adale" w:date="2020-07-16T19:53:00Z"/>
        </w:rPr>
      </w:pPr>
      <w:del w:id="1217" w:author="Thar Adale" w:date="2020-07-16T19:53:00Z">
        <w:r w:rsidDel="00343D9B">
          <w:delText>8.</w:delText>
        </w:r>
        <w:r w:rsidDel="00343D9B">
          <w:tab/>
        </w:r>
        <w:r w:rsidR="00511964" w:rsidDel="00343D9B">
          <w:delText>D</w:delText>
        </w:r>
      </w:del>
    </w:p>
    <w:p w14:paraId="7F8442DF" w14:textId="2C4A05CF" w:rsidR="00553CFD" w:rsidDel="00343D9B" w:rsidRDefault="00553CFD" w:rsidP="00685103">
      <w:pPr>
        <w:spacing w:line="480" w:lineRule="auto"/>
        <w:ind w:left="720" w:hanging="360"/>
        <w:rPr>
          <w:del w:id="1218" w:author="Thar Adale" w:date="2020-07-16T19:53:00Z"/>
        </w:rPr>
      </w:pPr>
      <w:del w:id="1219" w:author="Thar Adale" w:date="2020-07-16T19:53:00Z">
        <w:r w:rsidDel="00343D9B">
          <w:delText>9.</w:delText>
        </w:r>
        <w:r w:rsidDel="00343D9B">
          <w:tab/>
          <w:delText>A</w:delText>
        </w:r>
      </w:del>
    </w:p>
    <w:p w14:paraId="10067374" w14:textId="1F5835D0" w:rsidR="00553CFD" w:rsidDel="00343D9B" w:rsidRDefault="00553CFD" w:rsidP="00685103">
      <w:pPr>
        <w:spacing w:line="480" w:lineRule="auto"/>
        <w:ind w:left="720" w:hanging="360"/>
        <w:rPr>
          <w:del w:id="1220" w:author="Thar Adale" w:date="2020-07-16T19:53:00Z"/>
        </w:rPr>
      </w:pPr>
      <w:del w:id="1221" w:author="Thar Adale" w:date="2020-07-16T19:53:00Z">
        <w:r w:rsidDel="00343D9B">
          <w:delText>10.</w:delText>
        </w:r>
        <w:r w:rsidDel="00343D9B">
          <w:tab/>
          <w:delText>D</w:delText>
        </w:r>
      </w:del>
    </w:p>
    <w:p w14:paraId="6287E827" w14:textId="46F04979" w:rsidR="006065B4" w:rsidDel="00343D9B" w:rsidRDefault="006065B4" w:rsidP="006065B4">
      <w:pPr>
        <w:keepNext/>
        <w:keepLines/>
        <w:spacing w:line="480" w:lineRule="auto"/>
        <w:outlineLvl w:val="1"/>
        <w:rPr>
          <w:del w:id="1222" w:author="Thar Adale" w:date="2020-07-16T19:53:00Z"/>
          <w:b/>
          <w:bCs/>
          <w:szCs w:val="26"/>
        </w:rPr>
      </w:pPr>
      <w:del w:id="1223" w:author="Thar Adale" w:date="2020-07-16T19:53:00Z">
        <w:r w:rsidDel="00343D9B">
          <w:rPr>
            <w:b/>
            <w:bCs/>
            <w:szCs w:val="26"/>
          </w:rPr>
          <w:delText>KEEP ON CODING</w:delText>
        </w:r>
      </w:del>
    </w:p>
    <w:p w14:paraId="12E21728" w14:textId="3E467572" w:rsidR="006065B4" w:rsidDel="00343D9B" w:rsidRDefault="006065B4" w:rsidP="006065B4">
      <w:pPr>
        <w:spacing w:line="480" w:lineRule="auto"/>
        <w:ind w:left="720" w:hanging="360"/>
        <w:rPr>
          <w:del w:id="1224" w:author="Thar Adale" w:date="2020-07-16T19:53:00Z"/>
        </w:rPr>
      </w:pPr>
      <w:del w:id="1225" w:author="Thar Adale" w:date="2020-07-16T19:53:00Z">
        <w:r w:rsidDel="00343D9B">
          <w:delText>1.</w:delText>
        </w:r>
        <w:r w:rsidDel="00343D9B">
          <w:tab/>
        </w:r>
        <w:r w:rsidRPr="00FA796D" w:rsidDel="00343D9B">
          <w:rPr>
            <w:rStyle w:val="Emphasis"/>
          </w:rPr>
          <w:delText>D02.0</w:delText>
        </w:r>
        <w:r w:rsidDel="00343D9B">
          <w:delText xml:space="preserve"> (Table of Neoplasms, vocal cords, false, CA in situ)</w:delText>
        </w:r>
      </w:del>
    </w:p>
    <w:p w14:paraId="069F1E18" w14:textId="6D6F6883" w:rsidR="006065B4" w:rsidDel="00343D9B" w:rsidRDefault="006065B4" w:rsidP="006065B4">
      <w:pPr>
        <w:spacing w:line="480" w:lineRule="auto"/>
        <w:ind w:left="720" w:hanging="360"/>
        <w:rPr>
          <w:del w:id="1226" w:author="Thar Adale" w:date="2020-07-16T19:53:00Z"/>
        </w:rPr>
      </w:pPr>
      <w:del w:id="1227" w:author="Thar Adale" w:date="2020-07-16T19:53:00Z">
        <w:r w:rsidDel="00343D9B">
          <w:delText>2.</w:delText>
        </w:r>
        <w:r w:rsidDel="00343D9B">
          <w:tab/>
        </w:r>
        <w:r w:rsidRPr="00FA796D" w:rsidDel="00343D9B">
          <w:rPr>
            <w:rStyle w:val="Emphasis"/>
          </w:rPr>
          <w:delText>D10.30</w:delText>
        </w:r>
        <w:r w:rsidDel="00343D9B">
          <w:delText xml:space="preserve"> (Table of Neoplasms, mouth</w:delText>
        </w:r>
        <w:r w:rsidRPr="00244BF6" w:rsidDel="00343D9B">
          <w:delText xml:space="preserve"> </w:delText>
        </w:r>
        <w:r w:rsidDel="00343D9B">
          <w:delText>benign)</w:delText>
        </w:r>
      </w:del>
    </w:p>
    <w:p w14:paraId="215239EA" w14:textId="2D723481" w:rsidR="006065B4" w:rsidDel="00343D9B" w:rsidRDefault="006065B4" w:rsidP="006065B4">
      <w:pPr>
        <w:spacing w:line="480" w:lineRule="auto"/>
        <w:ind w:left="720" w:hanging="360"/>
        <w:rPr>
          <w:del w:id="1228" w:author="Thar Adale" w:date="2020-07-16T19:53:00Z"/>
        </w:rPr>
      </w:pPr>
      <w:del w:id="1229" w:author="Thar Adale" w:date="2020-07-16T19:53:00Z">
        <w:r w:rsidDel="00343D9B">
          <w:delText>3.</w:delText>
        </w:r>
        <w:r w:rsidDel="00343D9B">
          <w:tab/>
        </w:r>
        <w:r w:rsidRPr="00FA796D" w:rsidDel="00343D9B">
          <w:rPr>
            <w:rStyle w:val="Emphasis"/>
          </w:rPr>
          <w:delText>D3A.093</w:delText>
        </w:r>
        <w:r w:rsidDel="00343D9B">
          <w:delText xml:space="preserve"> (Tumor, carcinoid, benign, kidney)</w:delText>
        </w:r>
      </w:del>
    </w:p>
    <w:p w14:paraId="6A848C83" w14:textId="58F72DBE" w:rsidR="006065B4" w:rsidDel="00343D9B" w:rsidRDefault="006065B4" w:rsidP="006065B4">
      <w:pPr>
        <w:spacing w:line="480" w:lineRule="auto"/>
        <w:ind w:left="720" w:hanging="360"/>
        <w:rPr>
          <w:del w:id="1230" w:author="Thar Adale" w:date="2020-07-16T19:53:00Z"/>
        </w:rPr>
      </w:pPr>
      <w:del w:id="1231" w:author="Thar Adale" w:date="2020-07-16T19:53:00Z">
        <w:r w:rsidDel="00343D9B">
          <w:delText>4.</w:delText>
        </w:r>
        <w:r w:rsidDel="00343D9B">
          <w:tab/>
        </w:r>
        <w:r w:rsidRPr="00FA796D" w:rsidDel="00343D9B">
          <w:rPr>
            <w:rStyle w:val="Emphasis"/>
          </w:rPr>
          <w:delText>C45.7</w:delText>
        </w:r>
        <w:r w:rsidDel="00343D9B">
          <w:delText xml:space="preserve"> (Mesothelioma,</w:delText>
        </w:r>
        <w:r w:rsidRPr="00244BF6" w:rsidDel="00343D9B">
          <w:delText xml:space="preserve"> </w:delText>
        </w:r>
        <w:r w:rsidDel="00343D9B">
          <w:delText>site classification, lung)</w:delText>
        </w:r>
      </w:del>
    </w:p>
    <w:p w14:paraId="7A0F7ADE" w14:textId="60C7B1C1" w:rsidR="006065B4" w:rsidDel="00343D9B" w:rsidRDefault="006065B4" w:rsidP="006065B4">
      <w:pPr>
        <w:spacing w:line="480" w:lineRule="auto"/>
        <w:ind w:left="720" w:hanging="360"/>
        <w:rPr>
          <w:del w:id="1232" w:author="Thar Adale" w:date="2020-07-16T19:53:00Z"/>
        </w:rPr>
      </w:pPr>
      <w:del w:id="1233" w:author="Thar Adale" w:date="2020-07-16T19:53:00Z">
        <w:r w:rsidDel="00343D9B">
          <w:delText>5.</w:delText>
        </w:r>
        <w:r w:rsidDel="00343D9B">
          <w:tab/>
        </w:r>
        <w:r w:rsidRPr="00FA796D" w:rsidDel="00343D9B">
          <w:rPr>
            <w:rStyle w:val="Emphasis"/>
          </w:rPr>
          <w:delText>C79.31</w:delText>
        </w:r>
        <w:r w:rsidDel="00343D9B">
          <w:delText xml:space="preserve"> (Table of Neoplasms, brain, parietal lobe, malignant secondary)</w:delText>
        </w:r>
      </w:del>
    </w:p>
    <w:p w14:paraId="3EE98B76" w14:textId="24E8B5E3" w:rsidR="006065B4" w:rsidDel="00343D9B" w:rsidRDefault="006065B4" w:rsidP="006065B4">
      <w:pPr>
        <w:spacing w:line="480" w:lineRule="auto"/>
        <w:ind w:left="720" w:hanging="360"/>
        <w:rPr>
          <w:del w:id="1234" w:author="Thar Adale" w:date="2020-07-16T19:53:00Z"/>
        </w:rPr>
      </w:pPr>
      <w:del w:id="1235" w:author="Thar Adale" w:date="2020-07-16T19:53:00Z">
        <w:r w:rsidDel="00343D9B">
          <w:delText>6.</w:delText>
        </w:r>
        <w:r w:rsidDel="00343D9B">
          <w:tab/>
        </w:r>
        <w:r w:rsidRPr="00FA796D" w:rsidDel="00343D9B">
          <w:rPr>
            <w:rStyle w:val="Emphasis"/>
          </w:rPr>
          <w:delText xml:space="preserve">D12.6 </w:delText>
        </w:r>
        <w:r w:rsidDel="00343D9B">
          <w:delText>(Polyp, colon, adenomatous)</w:delText>
        </w:r>
      </w:del>
    </w:p>
    <w:p w14:paraId="20980E9A" w14:textId="5D4BAA22" w:rsidR="006065B4" w:rsidDel="00343D9B" w:rsidRDefault="006065B4" w:rsidP="006065B4">
      <w:pPr>
        <w:spacing w:line="480" w:lineRule="auto"/>
        <w:ind w:left="720" w:hanging="360"/>
        <w:rPr>
          <w:del w:id="1236" w:author="Thar Adale" w:date="2020-07-16T19:53:00Z"/>
        </w:rPr>
      </w:pPr>
      <w:del w:id="1237" w:author="Thar Adale" w:date="2020-07-16T19:53:00Z">
        <w:r w:rsidDel="00343D9B">
          <w:delText>7.</w:delText>
        </w:r>
        <w:r w:rsidDel="00343D9B">
          <w:tab/>
        </w:r>
        <w:r w:rsidRPr="00FA796D" w:rsidDel="00343D9B">
          <w:rPr>
            <w:rStyle w:val="Emphasis"/>
          </w:rPr>
          <w:delText>D35.1</w:delText>
        </w:r>
        <w:r w:rsidDel="00343D9B">
          <w:delText xml:space="preserve"> (Adenoma, chief cell)</w:delText>
        </w:r>
      </w:del>
    </w:p>
    <w:p w14:paraId="0474F088" w14:textId="42DC511C" w:rsidR="006065B4" w:rsidDel="00343D9B" w:rsidRDefault="006065B4" w:rsidP="006065B4">
      <w:pPr>
        <w:spacing w:line="480" w:lineRule="auto"/>
        <w:ind w:left="720" w:hanging="360"/>
        <w:rPr>
          <w:del w:id="1238" w:author="Thar Adale" w:date="2020-07-16T19:53:00Z"/>
        </w:rPr>
      </w:pPr>
      <w:del w:id="1239" w:author="Thar Adale" w:date="2020-07-16T19:53:00Z">
        <w:r w:rsidDel="00343D9B">
          <w:delText>8.</w:delText>
        </w:r>
        <w:r w:rsidDel="00343D9B">
          <w:tab/>
        </w:r>
        <w:r w:rsidRPr="00FA796D" w:rsidDel="00343D9B">
          <w:rPr>
            <w:rStyle w:val="Emphasis"/>
          </w:rPr>
          <w:delText>B20</w:delText>
        </w:r>
        <w:r w:rsidDel="00343D9B">
          <w:delText xml:space="preserve"> (Human, immunodeficiency virus disease)</w:delText>
        </w:r>
        <w:r w:rsidDel="00343D9B">
          <w:br/>
        </w:r>
        <w:r w:rsidRPr="00FA796D" w:rsidDel="00343D9B">
          <w:rPr>
            <w:rStyle w:val="Emphasis"/>
          </w:rPr>
          <w:delText>C46.4</w:delText>
        </w:r>
        <w:r w:rsidDel="00343D9B">
          <w:delText xml:space="preserve"> (Kaposi’s, sarcoma, stomach)</w:delText>
        </w:r>
      </w:del>
    </w:p>
    <w:p w14:paraId="153C48EE" w14:textId="42CE8E41" w:rsidR="006065B4" w:rsidDel="00343D9B" w:rsidRDefault="006065B4" w:rsidP="006065B4">
      <w:pPr>
        <w:spacing w:line="480" w:lineRule="auto"/>
        <w:ind w:left="720" w:hanging="360"/>
        <w:rPr>
          <w:del w:id="1240" w:author="Thar Adale" w:date="2020-07-16T19:53:00Z"/>
        </w:rPr>
      </w:pPr>
      <w:del w:id="1241" w:author="Thar Adale" w:date="2020-07-16T19:53:00Z">
        <w:r w:rsidDel="00343D9B">
          <w:delText>9.</w:delText>
        </w:r>
        <w:r w:rsidDel="00343D9B">
          <w:tab/>
        </w:r>
        <w:r w:rsidRPr="00FA796D" w:rsidDel="00343D9B">
          <w:rPr>
            <w:rStyle w:val="Emphasis"/>
          </w:rPr>
          <w:delText>C44.612</w:delText>
        </w:r>
        <w:r w:rsidDel="00343D9B">
          <w:delText xml:space="preserve"> (Table of Neoplasms, skin, hand, malignant primary, </w:delText>
        </w:r>
        <w:r w:rsidR="00506262" w:rsidDel="00343D9B">
          <w:delText xml:space="preserve">Tabular List: </w:delText>
        </w:r>
        <w:r w:rsidDel="00343D9B">
          <w:delText>right)</w:delText>
        </w:r>
      </w:del>
    </w:p>
    <w:p w14:paraId="44C69CCA" w14:textId="6FB8B52E" w:rsidR="006065B4" w:rsidDel="00343D9B" w:rsidRDefault="006065B4" w:rsidP="006065B4">
      <w:pPr>
        <w:spacing w:line="480" w:lineRule="auto"/>
        <w:ind w:left="720" w:hanging="360"/>
        <w:rPr>
          <w:del w:id="1242" w:author="Thar Adale" w:date="2020-07-16T19:53:00Z"/>
        </w:rPr>
      </w:pPr>
      <w:del w:id="1243" w:author="Thar Adale" w:date="2020-07-16T19:53:00Z">
        <w:r w:rsidDel="00343D9B">
          <w:delText>10.</w:delText>
        </w:r>
        <w:r w:rsidDel="00343D9B">
          <w:tab/>
        </w:r>
        <w:r w:rsidRPr="00FA796D" w:rsidDel="00343D9B">
          <w:rPr>
            <w:rStyle w:val="Emphasis"/>
          </w:rPr>
          <w:delText>C43.59</w:delText>
        </w:r>
        <w:r w:rsidDel="00343D9B">
          <w:delText xml:space="preserve"> (Melanoma, skin, abdominal wall)</w:delText>
        </w:r>
      </w:del>
    </w:p>
    <w:p w14:paraId="1279D26B" w14:textId="04B429E6" w:rsidR="006065B4" w:rsidDel="00343D9B" w:rsidRDefault="006065B4" w:rsidP="006065B4">
      <w:pPr>
        <w:spacing w:line="480" w:lineRule="auto"/>
        <w:ind w:left="720" w:hanging="360"/>
        <w:rPr>
          <w:del w:id="1244" w:author="Thar Adale" w:date="2020-07-16T19:53:00Z"/>
        </w:rPr>
      </w:pPr>
      <w:del w:id="1245" w:author="Thar Adale" w:date="2020-07-16T19:53:00Z">
        <w:r w:rsidDel="00343D9B">
          <w:delText>11.</w:delText>
        </w:r>
        <w:r w:rsidDel="00343D9B">
          <w:tab/>
        </w:r>
        <w:r w:rsidRPr="00FA796D" w:rsidDel="00343D9B">
          <w:rPr>
            <w:rStyle w:val="Emphasis"/>
          </w:rPr>
          <w:delText>C50.011</w:delText>
        </w:r>
        <w:r w:rsidDel="00343D9B">
          <w:delText xml:space="preserve"> (Table of Neoplasms, breast, nipple, female, </w:delText>
        </w:r>
        <w:r w:rsidR="00506262" w:rsidDel="00343D9B">
          <w:delText xml:space="preserve">Tabular List: </w:delText>
        </w:r>
        <w:r w:rsidDel="00343D9B">
          <w:delText xml:space="preserve">right) </w:delText>
        </w:r>
      </w:del>
    </w:p>
    <w:p w14:paraId="668A0EF6" w14:textId="1EB1F5DC" w:rsidR="006065B4" w:rsidDel="00343D9B" w:rsidRDefault="006065B4" w:rsidP="006065B4">
      <w:pPr>
        <w:spacing w:line="480" w:lineRule="auto"/>
        <w:ind w:left="720" w:hanging="360"/>
        <w:rPr>
          <w:del w:id="1246" w:author="Thar Adale" w:date="2020-07-16T19:53:00Z"/>
        </w:rPr>
      </w:pPr>
      <w:del w:id="1247" w:author="Thar Adale" w:date="2020-07-16T19:53:00Z">
        <w:r w:rsidDel="00343D9B">
          <w:delText>12.</w:delText>
        </w:r>
        <w:r w:rsidDel="00343D9B">
          <w:tab/>
        </w:r>
        <w:r w:rsidRPr="00FA796D" w:rsidDel="00343D9B">
          <w:rPr>
            <w:rStyle w:val="Emphasis"/>
          </w:rPr>
          <w:delText>C82.45</w:delText>
        </w:r>
        <w:r w:rsidDel="00343D9B">
          <w:delText xml:space="preserve"> (Lymphoma, follicular, grade, IIIb, inguinal region) </w:delText>
        </w:r>
      </w:del>
    </w:p>
    <w:p w14:paraId="596CE721" w14:textId="7D5F025D" w:rsidR="006065B4" w:rsidDel="00343D9B" w:rsidRDefault="006065B4" w:rsidP="006065B4">
      <w:pPr>
        <w:spacing w:line="480" w:lineRule="auto"/>
        <w:ind w:left="720" w:hanging="360"/>
        <w:rPr>
          <w:del w:id="1248" w:author="Thar Adale" w:date="2020-07-16T19:53:00Z"/>
        </w:rPr>
      </w:pPr>
      <w:del w:id="1249" w:author="Thar Adale" w:date="2020-07-16T19:53:00Z">
        <w:r w:rsidDel="00343D9B">
          <w:delText>13.</w:delText>
        </w:r>
        <w:r w:rsidDel="00343D9B">
          <w:tab/>
        </w:r>
        <w:r w:rsidRPr="00FA796D" w:rsidDel="00343D9B">
          <w:rPr>
            <w:rStyle w:val="Emphasis"/>
          </w:rPr>
          <w:delText>C95.02</w:delText>
        </w:r>
        <w:r w:rsidDel="00343D9B">
          <w:delText xml:space="preserve"> (Leukemia, unspecified cell type, acute, in relapse) </w:delText>
        </w:r>
      </w:del>
    </w:p>
    <w:p w14:paraId="41EBCF2E" w14:textId="12C76F4D" w:rsidR="006065B4" w:rsidDel="00343D9B" w:rsidRDefault="006065B4" w:rsidP="006065B4">
      <w:pPr>
        <w:spacing w:line="480" w:lineRule="auto"/>
        <w:ind w:left="720" w:hanging="360"/>
        <w:rPr>
          <w:del w:id="1250" w:author="Thar Adale" w:date="2020-07-16T19:53:00Z"/>
        </w:rPr>
      </w:pPr>
      <w:del w:id="1251" w:author="Thar Adale" w:date="2020-07-16T19:53:00Z">
        <w:r w:rsidDel="00343D9B">
          <w:delText>14.</w:delText>
        </w:r>
        <w:r w:rsidDel="00343D9B">
          <w:tab/>
        </w:r>
        <w:r w:rsidRPr="00FA796D" w:rsidDel="00343D9B">
          <w:rPr>
            <w:rStyle w:val="Emphasis"/>
          </w:rPr>
          <w:delText>C43.62</w:delText>
        </w:r>
        <w:r w:rsidDel="00343D9B">
          <w:delText xml:space="preserve"> (Melanoma, skin, forearm, </w:delText>
        </w:r>
        <w:r w:rsidR="00506262" w:rsidDel="00343D9B">
          <w:delText xml:space="preserve">Tabular List: </w:delText>
        </w:r>
        <w:r w:rsidDel="00343D9B">
          <w:delText>left)</w:delText>
        </w:r>
      </w:del>
    </w:p>
    <w:p w14:paraId="0E77EAA9" w14:textId="261972DD" w:rsidR="006065B4" w:rsidDel="00343D9B" w:rsidRDefault="006065B4" w:rsidP="006065B4">
      <w:pPr>
        <w:spacing w:line="480" w:lineRule="auto"/>
        <w:ind w:left="720" w:hanging="360"/>
        <w:rPr>
          <w:del w:id="1252" w:author="Thar Adale" w:date="2020-07-16T19:53:00Z"/>
        </w:rPr>
      </w:pPr>
      <w:del w:id="1253" w:author="Thar Adale" w:date="2020-07-16T19:53:00Z">
        <w:r w:rsidDel="00343D9B">
          <w:delText>15.</w:delText>
        </w:r>
        <w:r w:rsidDel="00343D9B">
          <w:tab/>
        </w:r>
        <w:r w:rsidRPr="00FA796D" w:rsidDel="00343D9B">
          <w:rPr>
            <w:rStyle w:val="Emphasis"/>
          </w:rPr>
          <w:delText>D06.7</w:delText>
        </w:r>
        <w:r w:rsidDel="00343D9B">
          <w:delText xml:space="preserve"> (Table of Neoplasms, cervix, stump, CA in situ)</w:delText>
        </w:r>
      </w:del>
    </w:p>
    <w:p w14:paraId="29720BCB" w14:textId="761078C4" w:rsidR="006065B4" w:rsidDel="00343D9B" w:rsidRDefault="006065B4" w:rsidP="006065B4">
      <w:pPr>
        <w:spacing w:line="480" w:lineRule="auto"/>
        <w:ind w:left="720" w:hanging="360"/>
        <w:rPr>
          <w:del w:id="1254" w:author="Thar Adale" w:date="2020-07-16T19:53:00Z"/>
        </w:rPr>
      </w:pPr>
      <w:del w:id="1255" w:author="Thar Adale" w:date="2020-07-16T19:53:00Z">
        <w:r w:rsidDel="00343D9B">
          <w:delText>16.</w:delText>
        </w:r>
        <w:r w:rsidDel="00343D9B">
          <w:tab/>
        </w:r>
        <w:r w:rsidRPr="00FA796D" w:rsidDel="00343D9B">
          <w:rPr>
            <w:rStyle w:val="Emphasis"/>
          </w:rPr>
          <w:delText>Z80.3</w:delText>
        </w:r>
        <w:r w:rsidDel="00343D9B">
          <w:delText xml:space="preserve"> (History, family, malignant neoplasm, breast)</w:delText>
        </w:r>
      </w:del>
    </w:p>
    <w:p w14:paraId="173B3FA5" w14:textId="715D5B2A" w:rsidR="006065B4" w:rsidDel="00343D9B" w:rsidRDefault="006065B4" w:rsidP="006065B4">
      <w:pPr>
        <w:spacing w:line="480" w:lineRule="auto"/>
        <w:ind w:left="720" w:hanging="360"/>
        <w:rPr>
          <w:del w:id="1256" w:author="Thar Adale" w:date="2020-07-16T19:53:00Z"/>
        </w:rPr>
      </w:pPr>
      <w:del w:id="1257" w:author="Thar Adale" w:date="2020-07-16T19:53:00Z">
        <w:r w:rsidDel="00343D9B">
          <w:delText>17.</w:delText>
        </w:r>
        <w:r w:rsidDel="00343D9B">
          <w:tab/>
        </w:r>
        <w:r w:rsidRPr="00FA796D" w:rsidDel="00343D9B">
          <w:rPr>
            <w:rStyle w:val="Emphasis"/>
          </w:rPr>
          <w:delText>Z85.841</w:delText>
        </w:r>
        <w:r w:rsidDel="00343D9B">
          <w:delText xml:space="preserve"> (History, personal, malignant neoplasm, brain)</w:delText>
        </w:r>
      </w:del>
    </w:p>
    <w:p w14:paraId="570548B3" w14:textId="14184829" w:rsidR="006065B4" w:rsidDel="00343D9B" w:rsidRDefault="006065B4" w:rsidP="006065B4">
      <w:pPr>
        <w:spacing w:line="480" w:lineRule="auto"/>
        <w:ind w:left="720" w:hanging="360"/>
        <w:rPr>
          <w:del w:id="1258" w:author="Thar Adale" w:date="2020-07-16T19:53:00Z"/>
        </w:rPr>
      </w:pPr>
      <w:del w:id="1259" w:author="Thar Adale" w:date="2020-07-16T19:53:00Z">
        <w:r w:rsidDel="00343D9B">
          <w:delText>18.</w:delText>
        </w:r>
        <w:r w:rsidDel="00343D9B">
          <w:tab/>
        </w:r>
        <w:r w:rsidRPr="00FA796D" w:rsidDel="00343D9B">
          <w:rPr>
            <w:rStyle w:val="Emphasis"/>
          </w:rPr>
          <w:delText>C34.8</w:delText>
        </w:r>
        <w:r w:rsidR="00676311" w:rsidDel="00343D9B">
          <w:rPr>
            <w:rStyle w:val="Emphasis"/>
          </w:rPr>
          <w:delText>2</w:delText>
        </w:r>
        <w:r w:rsidDel="00343D9B">
          <w:delText xml:space="preserve"> (Table of Neoplasms, lung, overlapping lesion, malignant primary, </w:delText>
        </w:r>
        <w:r w:rsidR="00506262" w:rsidDel="00343D9B">
          <w:delText xml:space="preserve">Tabular List: </w:delText>
        </w:r>
        <w:r w:rsidR="00676311" w:rsidDel="00343D9B">
          <w:delText>left</w:delText>
        </w:r>
        <w:r w:rsidDel="00343D9B">
          <w:delText xml:space="preserve">) </w:delText>
        </w:r>
      </w:del>
    </w:p>
    <w:p w14:paraId="00C2D7DE" w14:textId="2F04CF7B" w:rsidR="006065B4" w:rsidDel="00343D9B" w:rsidRDefault="006065B4" w:rsidP="006065B4">
      <w:pPr>
        <w:spacing w:line="480" w:lineRule="auto"/>
        <w:ind w:left="720" w:hanging="360"/>
        <w:rPr>
          <w:del w:id="1260" w:author="Thar Adale" w:date="2020-07-16T19:53:00Z"/>
        </w:rPr>
      </w:pPr>
      <w:del w:id="1261" w:author="Thar Adale" w:date="2020-07-16T19:53:00Z">
        <w:r w:rsidDel="00343D9B">
          <w:delText>19.</w:delText>
        </w:r>
        <w:r w:rsidDel="00343D9B">
          <w:tab/>
        </w:r>
        <w:r w:rsidRPr="00FA796D" w:rsidDel="00343D9B">
          <w:rPr>
            <w:rStyle w:val="Emphasis"/>
          </w:rPr>
          <w:delText>Z51.11</w:delText>
        </w:r>
        <w:r w:rsidDel="00343D9B">
          <w:delText xml:space="preserve"> (Chemotherapy, neoplasm)</w:delText>
        </w:r>
        <w:r w:rsidDel="00343D9B">
          <w:br/>
        </w:r>
        <w:r w:rsidRPr="00FA796D" w:rsidDel="00343D9B">
          <w:rPr>
            <w:rStyle w:val="Emphasis"/>
          </w:rPr>
          <w:delText>C56.9</w:delText>
        </w:r>
        <w:r w:rsidDel="00343D9B">
          <w:delText xml:space="preserve"> (Table of Neoplasms, ovary, malignant primary, unspecified)</w:delText>
        </w:r>
      </w:del>
    </w:p>
    <w:p w14:paraId="4DE01526" w14:textId="3D9D2975" w:rsidR="006065B4" w:rsidDel="00343D9B" w:rsidRDefault="006065B4" w:rsidP="006065B4">
      <w:pPr>
        <w:spacing w:line="480" w:lineRule="auto"/>
        <w:ind w:left="720" w:hanging="360"/>
        <w:rPr>
          <w:del w:id="1262" w:author="Thar Adale" w:date="2020-07-16T19:53:00Z"/>
        </w:rPr>
      </w:pPr>
      <w:del w:id="1263" w:author="Thar Adale" w:date="2020-07-16T19:53:00Z">
        <w:r w:rsidDel="00343D9B">
          <w:delText>20.</w:delText>
        </w:r>
        <w:r w:rsidDel="00343D9B">
          <w:tab/>
        </w:r>
        <w:r w:rsidRPr="00FA796D" w:rsidDel="00343D9B">
          <w:rPr>
            <w:rStyle w:val="Emphasis"/>
          </w:rPr>
          <w:delText xml:space="preserve">C25.1 </w:delText>
        </w:r>
        <w:r w:rsidDel="00343D9B">
          <w:delText>(Table of Neoplasms, pancreas, body, malignant primary)</w:delText>
        </w:r>
      </w:del>
    </w:p>
    <w:p w14:paraId="289820CF" w14:textId="694ADF86" w:rsidR="006065B4" w:rsidDel="00343D9B" w:rsidRDefault="006065B4" w:rsidP="006065B4">
      <w:pPr>
        <w:spacing w:line="480" w:lineRule="auto"/>
        <w:ind w:left="720" w:hanging="360"/>
        <w:rPr>
          <w:del w:id="1264" w:author="Thar Adale" w:date="2020-07-16T19:53:00Z"/>
        </w:rPr>
      </w:pPr>
      <w:del w:id="1265" w:author="Thar Adale" w:date="2020-07-16T19:53:00Z">
        <w:r w:rsidDel="00343D9B">
          <w:delText>21.</w:delText>
        </w:r>
        <w:r w:rsidDel="00343D9B">
          <w:tab/>
        </w:r>
        <w:r w:rsidRPr="00FA796D" w:rsidDel="00343D9B">
          <w:rPr>
            <w:rStyle w:val="Emphasis"/>
          </w:rPr>
          <w:delText>C79.51</w:delText>
        </w:r>
        <w:r w:rsidDel="00343D9B">
          <w:delText xml:space="preserve"> (Table of Neoplasms, rib, malignant, secondary)</w:delText>
        </w:r>
      </w:del>
    </w:p>
    <w:p w14:paraId="6F2F6782" w14:textId="4BD24193" w:rsidR="006065B4" w:rsidDel="00343D9B" w:rsidRDefault="006065B4" w:rsidP="006065B4">
      <w:pPr>
        <w:tabs>
          <w:tab w:val="left" w:pos="432"/>
        </w:tabs>
        <w:spacing w:line="480" w:lineRule="auto"/>
        <w:ind w:left="720" w:hanging="360"/>
        <w:rPr>
          <w:del w:id="1266" w:author="Thar Adale" w:date="2020-07-16T19:53:00Z"/>
        </w:rPr>
      </w:pPr>
      <w:del w:id="1267" w:author="Thar Adale" w:date="2020-07-16T19:53:00Z">
        <w:r w:rsidDel="00343D9B">
          <w:delText>22.</w:delText>
        </w:r>
        <w:r w:rsidDel="00343D9B">
          <w:tab/>
        </w:r>
        <w:r w:rsidRPr="00FA796D" w:rsidDel="00343D9B">
          <w:rPr>
            <w:rStyle w:val="Emphasis"/>
          </w:rPr>
          <w:delText>C69.92</w:delText>
        </w:r>
        <w:r w:rsidDel="00343D9B">
          <w:delText xml:space="preserve"> (Table of Neoplasms, intraocular, malignant primary,</w:delText>
        </w:r>
        <w:r w:rsidR="00506262" w:rsidRPr="00506262" w:rsidDel="00343D9B">
          <w:delText xml:space="preserve"> </w:delText>
        </w:r>
        <w:r w:rsidR="00506262" w:rsidDel="00343D9B">
          <w:delText xml:space="preserve">Tabular List: </w:delText>
        </w:r>
        <w:r w:rsidDel="00343D9B">
          <w:delText xml:space="preserve"> left)</w:delText>
        </w:r>
        <w:r w:rsidDel="00343D9B">
          <w:br/>
        </w:r>
        <w:r w:rsidRPr="00FA796D" w:rsidDel="00343D9B">
          <w:rPr>
            <w:rStyle w:val="Emphasis"/>
          </w:rPr>
          <w:delText>D63.0</w:delText>
        </w:r>
        <w:r w:rsidDel="00343D9B">
          <w:delText xml:space="preserve"> (Anemia, in, neoplastic disease)</w:delText>
        </w:r>
      </w:del>
    </w:p>
    <w:p w14:paraId="08A2DCEB" w14:textId="586FC2A7" w:rsidR="006065B4" w:rsidDel="00343D9B" w:rsidRDefault="006065B4" w:rsidP="006065B4">
      <w:pPr>
        <w:spacing w:line="480" w:lineRule="auto"/>
        <w:ind w:left="720" w:hanging="360"/>
        <w:rPr>
          <w:del w:id="1268" w:author="Thar Adale" w:date="2020-07-16T19:53:00Z"/>
        </w:rPr>
      </w:pPr>
      <w:del w:id="1269" w:author="Thar Adale" w:date="2020-07-16T19:53:00Z">
        <w:r w:rsidDel="00343D9B">
          <w:delText>23.</w:delText>
        </w:r>
        <w:r w:rsidDel="00343D9B">
          <w:tab/>
        </w:r>
        <w:r w:rsidRPr="00FA796D" w:rsidDel="00343D9B">
          <w:rPr>
            <w:rStyle w:val="Emphasis"/>
          </w:rPr>
          <w:delText>C78.7</w:delText>
        </w:r>
        <w:r w:rsidDel="00343D9B">
          <w:delText xml:space="preserve"> (Table of Neoplasms, liver, malignant secondary)</w:delText>
        </w:r>
        <w:r w:rsidDel="00343D9B">
          <w:br/>
        </w:r>
        <w:r w:rsidRPr="00FA796D" w:rsidDel="00343D9B">
          <w:rPr>
            <w:rStyle w:val="Emphasis"/>
          </w:rPr>
          <w:delText>C80.1</w:delText>
        </w:r>
        <w:r w:rsidDel="00343D9B">
          <w:delText xml:space="preserve"> (Table of Neoplasms, unknown site or unspecified, malignant primary)</w:delText>
        </w:r>
      </w:del>
    </w:p>
    <w:p w14:paraId="6B01CC0E" w14:textId="0155E7AA" w:rsidR="006065B4" w:rsidDel="00343D9B" w:rsidRDefault="006065B4" w:rsidP="006065B4">
      <w:pPr>
        <w:spacing w:line="480" w:lineRule="auto"/>
        <w:ind w:left="720" w:hanging="360"/>
        <w:rPr>
          <w:del w:id="1270" w:author="Thar Adale" w:date="2020-07-16T19:53:00Z"/>
        </w:rPr>
      </w:pPr>
      <w:del w:id="1271" w:author="Thar Adale" w:date="2020-07-16T19:53:00Z">
        <w:r w:rsidDel="00343D9B">
          <w:delText>24.</w:delText>
        </w:r>
        <w:r w:rsidDel="00343D9B">
          <w:tab/>
        </w:r>
        <w:r w:rsidRPr="00FA796D" w:rsidDel="00343D9B">
          <w:rPr>
            <w:rStyle w:val="Emphasis"/>
          </w:rPr>
          <w:delText>D39.2</w:delText>
        </w:r>
        <w:r w:rsidDel="00343D9B">
          <w:delText xml:space="preserve"> (Hydatidiform mole, malignant)</w:delText>
        </w:r>
      </w:del>
    </w:p>
    <w:p w14:paraId="3EFE2721" w14:textId="05BE201C" w:rsidR="006065B4" w:rsidDel="00343D9B" w:rsidRDefault="006065B4" w:rsidP="006065B4">
      <w:pPr>
        <w:spacing w:line="480" w:lineRule="auto"/>
        <w:ind w:left="720" w:hanging="360"/>
        <w:rPr>
          <w:del w:id="1272" w:author="Thar Adale" w:date="2020-07-16T19:53:00Z"/>
        </w:rPr>
      </w:pPr>
      <w:del w:id="1273" w:author="Thar Adale" w:date="2020-07-16T19:53:00Z">
        <w:r w:rsidDel="00343D9B">
          <w:delText>25.</w:delText>
        </w:r>
        <w:r w:rsidDel="00343D9B">
          <w:tab/>
        </w:r>
        <w:r w:rsidRPr="00FA796D" w:rsidDel="00343D9B">
          <w:rPr>
            <w:rStyle w:val="Emphasis"/>
          </w:rPr>
          <w:delText>C07</w:delText>
        </w:r>
        <w:r w:rsidDel="00343D9B">
          <w:delText xml:space="preserve"> (Table of Neoplasms, parotid, malignant primary)</w:delText>
        </w:r>
        <w:r w:rsidDel="00343D9B">
          <w:br/>
        </w:r>
        <w:r w:rsidRPr="00FA796D" w:rsidDel="00343D9B">
          <w:rPr>
            <w:rStyle w:val="Emphasis"/>
          </w:rPr>
          <w:delText>C79.51</w:delText>
        </w:r>
        <w:r w:rsidDel="00343D9B">
          <w:delText xml:space="preserve"> (Table of Neoplasms, bone, spine, malignant secondary)</w:delText>
        </w:r>
      </w:del>
    </w:p>
    <w:p w14:paraId="372FE226" w14:textId="30D7F25E" w:rsidR="00553CFD" w:rsidDel="00343D9B" w:rsidRDefault="00553CFD" w:rsidP="00685103">
      <w:pPr>
        <w:keepNext/>
        <w:keepLines/>
        <w:spacing w:line="480" w:lineRule="auto"/>
        <w:outlineLvl w:val="1"/>
        <w:rPr>
          <w:del w:id="1274" w:author="Thar Adale" w:date="2020-07-16T19:53:00Z"/>
          <w:b/>
          <w:bCs/>
          <w:szCs w:val="26"/>
        </w:rPr>
      </w:pPr>
      <w:del w:id="1275" w:author="Thar Adale" w:date="2020-07-16T19:53:00Z">
        <w:r w:rsidDel="00343D9B">
          <w:rPr>
            <w:b/>
            <w:bCs/>
            <w:szCs w:val="26"/>
          </w:rPr>
          <w:delText>CODING CHALLENGE</w:delText>
        </w:r>
      </w:del>
    </w:p>
    <w:p w14:paraId="43039862" w14:textId="13827DD2" w:rsidR="00553CFD" w:rsidDel="00343D9B" w:rsidRDefault="00553CFD" w:rsidP="00685103">
      <w:pPr>
        <w:spacing w:line="480" w:lineRule="auto"/>
        <w:ind w:left="720" w:hanging="360"/>
        <w:rPr>
          <w:del w:id="1276" w:author="Thar Adale" w:date="2020-07-16T19:53:00Z"/>
        </w:rPr>
      </w:pPr>
      <w:del w:id="1277" w:author="Thar Adale" w:date="2020-07-16T19:53:00Z">
        <w:r w:rsidDel="00343D9B">
          <w:delText>1.</w:delText>
        </w:r>
        <w:r w:rsidDel="00343D9B">
          <w:tab/>
        </w:r>
        <w:r w:rsidRPr="00FA796D" w:rsidDel="00343D9B">
          <w:rPr>
            <w:rStyle w:val="Emphasis"/>
          </w:rPr>
          <w:delText>C90.01</w:delText>
        </w:r>
        <w:r w:rsidDel="00343D9B">
          <w:delText xml:space="preserve"> (Myeloma, in remission)</w:delText>
        </w:r>
      </w:del>
    </w:p>
    <w:p w14:paraId="7BF9B380" w14:textId="5B368996" w:rsidR="00553CFD" w:rsidDel="00343D9B" w:rsidRDefault="00553CFD" w:rsidP="00685103">
      <w:pPr>
        <w:spacing w:line="480" w:lineRule="auto"/>
        <w:ind w:left="720" w:hanging="360"/>
        <w:rPr>
          <w:del w:id="1278" w:author="Thar Adale" w:date="2020-07-16T19:53:00Z"/>
        </w:rPr>
      </w:pPr>
      <w:del w:id="1279" w:author="Thar Adale" w:date="2020-07-16T19:53:00Z">
        <w:r w:rsidDel="00343D9B">
          <w:delText>2.</w:delText>
        </w:r>
        <w:r w:rsidDel="00343D9B">
          <w:tab/>
        </w:r>
        <w:r w:rsidRPr="00FA796D" w:rsidDel="00343D9B">
          <w:rPr>
            <w:rStyle w:val="Emphasis"/>
          </w:rPr>
          <w:delText>D11.</w:delText>
        </w:r>
        <w:r w:rsidR="000E40E9" w:rsidRPr="00FA796D" w:rsidDel="00343D9B">
          <w:rPr>
            <w:rStyle w:val="Emphasis"/>
          </w:rPr>
          <w:delText>0</w:delText>
        </w:r>
        <w:r w:rsidR="000E40E9" w:rsidDel="00343D9B">
          <w:delText xml:space="preserve"> </w:delText>
        </w:r>
        <w:r w:rsidDel="00343D9B">
          <w:delText>(Table of Neoplasms, salivary gland, parotid, benign)</w:delText>
        </w:r>
      </w:del>
    </w:p>
    <w:p w14:paraId="356835C7" w14:textId="5B41E72E" w:rsidR="00553CFD" w:rsidDel="00343D9B" w:rsidRDefault="00553CFD" w:rsidP="00685103">
      <w:pPr>
        <w:spacing w:line="480" w:lineRule="auto"/>
        <w:ind w:left="720" w:hanging="360"/>
        <w:rPr>
          <w:del w:id="1280" w:author="Thar Adale" w:date="2020-07-16T19:53:00Z"/>
        </w:rPr>
      </w:pPr>
      <w:del w:id="1281" w:author="Thar Adale" w:date="2020-07-16T19:53:00Z">
        <w:r w:rsidDel="00343D9B">
          <w:delText>3.</w:delText>
        </w:r>
        <w:r w:rsidDel="00343D9B">
          <w:tab/>
        </w:r>
        <w:r w:rsidRPr="00FA796D" w:rsidDel="00343D9B">
          <w:rPr>
            <w:rStyle w:val="Emphasis"/>
          </w:rPr>
          <w:delText>D01.0</w:delText>
        </w:r>
        <w:r w:rsidDel="00343D9B">
          <w:delText xml:space="preserve"> (Table of Neoplasms, intestine, large, colon, sigmoid, in situ)</w:delText>
        </w:r>
      </w:del>
    </w:p>
    <w:p w14:paraId="79E3EBEE" w14:textId="4B3BC94F" w:rsidR="00553CFD" w:rsidDel="00343D9B" w:rsidRDefault="00553CFD" w:rsidP="00685103">
      <w:pPr>
        <w:spacing w:line="480" w:lineRule="auto"/>
        <w:ind w:left="720" w:hanging="360"/>
        <w:rPr>
          <w:del w:id="1282" w:author="Thar Adale" w:date="2020-07-16T19:53:00Z"/>
        </w:rPr>
      </w:pPr>
      <w:del w:id="1283" w:author="Thar Adale" w:date="2020-07-16T19:53:00Z">
        <w:r w:rsidDel="00343D9B">
          <w:delText>4.</w:delText>
        </w:r>
        <w:r w:rsidDel="00343D9B">
          <w:tab/>
        </w:r>
        <w:r w:rsidRPr="00FA796D" w:rsidDel="00343D9B">
          <w:rPr>
            <w:rStyle w:val="Emphasis"/>
          </w:rPr>
          <w:delText>C43.39</w:delText>
        </w:r>
        <w:r w:rsidDel="00343D9B">
          <w:delText xml:space="preserve"> (Melanoma, skin, forehead)</w:delText>
        </w:r>
      </w:del>
    </w:p>
    <w:p w14:paraId="37DF0518" w14:textId="7C56A371" w:rsidR="00553CFD" w:rsidDel="00343D9B" w:rsidRDefault="00553CFD" w:rsidP="00685103">
      <w:pPr>
        <w:spacing w:line="480" w:lineRule="auto"/>
        <w:ind w:left="720" w:hanging="360"/>
        <w:rPr>
          <w:del w:id="1284" w:author="Thar Adale" w:date="2020-07-16T19:53:00Z"/>
        </w:rPr>
      </w:pPr>
      <w:del w:id="1285" w:author="Thar Adale" w:date="2020-07-16T19:53:00Z">
        <w:r w:rsidDel="00343D9B">
          <w:delText>5.</w:delText>
        </w:r>
        <w:r w:rsidDel="00343D9B">
          <w:tab/>
        </w:r>
        <w:r w:rsidRPr="00FA796D" w:rsidDel="00343D9B">
          <w:rPr>
            <w:rStyle w:val="Emphasis"/>
          </w:rPr>
          <w:delText>D04.5</w:delText>
        </w:r>
        <w:r w:rsidDel="00343D9B">
          <w:delText xml:space="preserve"> (Table of Neoplasms, skin, breast, in situ)</w:delText>
        </w:r>
      </w:del>
    </w:p>
    <w:p w14:paraId="01D33879" w14:textId="3324520E" w:rsidR="00553CFD" w:rsidDel="00343D9B" w:rsidRDefault="00553CFD" w:rsidP="00685103">
      <w:pPr>
        <w:spacing w:line="480" w:lineRule="auto"/>
        <w:ind w:left="720" w:hanging="360"/>
        <w:rPr>
          <w:del w:id="1286" w:author="Thar Adale" w:date="2020-07-16T19:53:00Z"/>
        </w:rPr>
      </w:pPr>
      <w:del w:id="1287" w:author="Thar Adale" w:date="2020-07-16T19:53:00Z">
        <w:r w:rsidDel="00343D9B">
          <w:delText>6.</w:delText>
        </w:r>
        <w:r w:rsidDel="00343D9B">
          <w:tab/>
        </w:r>
        <w:r w:rsidRPr="00FA796D" w:rsidDel="00343D9B">
          <w:rPr>
            <w:rStyle w:val="Emphasis"/>
          </w:rPr>
          <w:delText>Z51.0</w:delText>
        </w:r>
        <w:r w:rsidDel="00343D9B">
          <w:delText xml:space="preserve"> (Radiation, therapy, encounter for) </w:delText>
        </w:r>
      </w:del>
    </w:p>
    <w:p w14:paraId="1F2A29C3" w14:textId="291A098A" w:rsidR="00553CFD" w:rsidDel="00343D9B" w:rsidRDefault="00553CFD" w:rsidP="00685103">
      <w:pPr>
        <w:spacing w:line="480" w:lineRule="auto"/>
        <w:ind w:left="720"/>
        <w:rPr>
          <w:del w:id="1288" w:author="Thar Adale" w:date="2020-07-16T19:53:00Z"/>
        </w:rPr>
      </w:pPr>
      <w:del w:id="1289" w:author="Thar Adale" w:date="2020-07-16T19:53:00Z">
        <w:r w:rsidRPr="00FA796D" w:rsidDel="00343D9B">
          <w:rPr>
            <w:rStyle w:val="Emphasis"/>
          </w:rPr>
          <w:delText>C78.01</w:delText>
        </w:r>
        <w:r w:rsidDel="00343D9B">
          <w:delText xml:space="preserve"> (Table of Neoplasms, lung, malignant secondary, </w:delText>
        </w:r>
        <w:r w:rsidR="00506262" w:rsidDel="00343D9B">
          <w:delText xml:space="preserve">Tabular List: </w:delText>
        </w:r>
        <w:r w:rsidDel="00343D9B">
          <w:delText>right)</w:delText>
        </w:r>
        <w:r w:rsidDel="00343D9B">
          <w:br/>
        </w:r>
        <w:r w:rsidRPr="00FA796D" w:rsidDel="00343D9B">
          <w:rPr>
            <w:rStyle w:val="Emphasis"/>
          </w:rPr>
          <w:delText>C80.1</w:delText>
        </w:r>
        <w:r w:rsidDel="00343D9B">
          <w:delText xml:space="preserve"> (Table of Neoplasms, [first row] malignant primary)</w:delText>
        </w:r>
      </w:del>
    </w:p>
    <w:p w14:paraId="2F90F356" w14:textId="4CE192F8" w:rsidR="00553CFD" w:rsidDel="00343D9B" w:rsidRDefault="00553CFD" w:rsidP="00685103">
      <w:pPr>
        <w:spacing w:line="480" w:lineRule="auto"/>
        <w:ind w:left="720" w:hanging="360"/>
        <w:rPr>
          <w:del w:id="1290" w:author="Thar Adale" w:date="2020-07-16T19:53:00Z"/>
        </w:rPr>
      </w:pPr>
      <w:del w:id="1291" w:author="Thar Adale" w:date="2020-07-16T19:53:00Z">
        <w:r w:rsidDel="00343D9B">
          <w:delText>7.</w:delText>
        </w:r>
        <w:r w:rsidDel="00343D9B">
          <w:tab/>
        </w:r>
        <w:r w:rsidRPr="00FA796D" w:rsidDel="00343D9B">
          <w:rPr>
            <w:rStyle w:val="Emphasis"/>
          </w:rPr>
          <w:delText>D13.7</w:delText>
        </w:r>
        <w:r w:rsidDel="00343D9B">
          <w:delText xml:space="preserve"> (Islet cell tumor, pancreas)</w:delText>
        </w:r>
      </w:del>
    </w:p>
    <w:p w14:paraId="66D3FE62" w14:textId="17626AFC" w:rsidR="00553CFD" w:rsidDel="00343D9B" w:rsidRDefault="00553CFD" w:rsidP="00685103">
      <w:pPr>
        <w:spacing w:line="480" w:lineRule="auto"/>
        <w:ind w:left="720" w:hanging="360"/>
        <w:rPr>
          <w:del w:id="1292" w:author="Thar Adale" w:date="2020-07-16T19:53:00Z"/>
        </w:rPr>
      </w:pPr>
      <w:del w:id="1293" w:author="Thar Adale" w:date="2020-07-16T19:53:00Z">
        <w:r w:rsidDel="00343D9B">
          <w:delText>8.</w:delText>
        </w:r>
        <w:r w:rsidDel="00343D9B">
          <w:tab/>
        </w:r>
        <w:r w:rsidRPr="00FA796D" w:rsidDel="00343D9B">
          <w:rPr>
            <w:rStyle w:val="Emphasis"/>
          </w:rPr>
          <w:delText>Z12.11</w:delText>
        </w:r>
        <w:r w:rsidDel="00343D9B">
          <w:delText xml:space="preserve"> (Screening, colonoscopy)</w:delText>
        </w:r>
        <w:r w:rsidDel="00343D9B">
          <w:br/>
        </w:r>
        <w:r w:rsidRPr="00FA796D" w:rsidDel="00343D9B">
          <w:rPr>
            <w:rStyle w:val="Emphasis"/>
          </w:rPr>
          <w:delText>Z85.038</w:delText>
        </w:r>
        <w:r w:rsidDel="00343D9B">
          <w:delText xml:space="preserve"> (History, personal, malignant neoplasm, colon, NEC)</w:delText>
        </w:r>
      </w:del>
    </w:p>
    <w:p w14:paraId="6DD2F521" w14:textId="263048C2" w:rsidR="00553CFD" w:rsidDel="00343D9B" w:rsidRDefault="00553CFD" w:rsidP="00685103">
      <w:pPr>
        <w:spacing w:line="480" w:lineRule="auto"/>
        <w:ind w:left="720" w:hanging="360"/>
        <w:rPr>
          <w:del w:id="1294" w:author="Thar Adale" w:date="2020-07-16T19:53:00Z"/>
        </w:rPr>
      </w:pPr>
      <w:del w:id="1295" w:author="Thar Adale" w:date="2020-07-16T19:53:00Z">
        <w:r w:rsidDel="00343D9B">
          <w:delText>9.</w:delText>
        </w:r>
        <w:r w:rsidDel="00343D9B">
          <w:tab/>
        </w:r>
        <w:r w:rsidRPr="00FA796D" w:rsidDel="00343D9B">
          <w:rPr>
            <w:rStyle w:val="Emphasis"/>
          </w:rPr>
          <w:delText>C25.9</w:delText>
        </w:r>
        <w:r w:rsidDel="00343D9B">
          <w:delText xml:space="preserve"> (Table of Neoplasms, pancreas, malignant primary)</w:delText>
        </w:r>
      </w:del>
    </w:p>
    <w:p w14:paraId="5112D2AC" w14:textId="332AD23D" w:rsidR="00553CFD" w:rsidDel="00343D9B" w:rsidRDefault="00553CFD" w:rsidP="00685103">
      <w:pPr>
        <w:spacing w:line="480" w:lineRule="auto"/>
        <w:ind w:left="720"/>
        <w:rPr>
          <w:del w:id="1296" w:author="Thar Adale" w:date="2020-07-16T19:53:00Z"/>
        </w:rPr>
      </w:pPr>
      <w:del w:id="1297" w:author="Thar Adale" w:date="2020-07-16T19:53:00Z">
        <w:r w:rsidRPr="00FA796D" w:rsidDel="00343D9B">
          <w:rPr>
            <w:rStyle w:val="Emphasis"/>
          </w:rPr>
          <w:delText>C79.9</w:delText>
        </w:r>
        <w:r w:rsidDel="00343D9B">
          <w:delText xml:space="preserve"> (Table of Neoplasms, [first row] malignant secondary</w:delText>
        </w:r>
      </w:del>
    </w:p>
    <w:p w14:paraId="5A28E8AC" w14:textId="22FA381D" w:rsidR="00553CFD" w:rsidDel="00343D9B" w:rsidRDefault="00553CFD" w:rsidP="00685103">
      <w:pPr>
        <w:spacing w:line="480" w:lineRule="auto"/>
        <w:ind w:left="720" w:hanging="360"/>
        <w:rPr>
          <w:del w:id="1298" w:author="Thar Adale" w:date="2020-07-16T19:53:00Z"/>
        </w:rPr>
      </w:pPr>
      <w:del w:id="1299" w:author="Thar Adale" w:date="2020-07-16T19:53:00Z">
        <w:r w:rsidDel="00343D9B">
          <w:delText>10.</w:delText>
        </w:r>
        <w:r w:rsidDel="00343D9B">
          <w:tab/>
        </w:r>
        <w:r w:rsidRPr="00FA796D" w:rsidDel="00343D9B">
          <w:rPr>
            <w:rStyle w:val="Emphasis"/>
          </w:rPr>
          <w:delText>E87.1</w:delText>
        </w:r>
        <w:r w:rsidDel="00343D9B">
          <w:delText xml:space="preserve"> (Hyponatremia or Dehydration, hypotonic)</w:delText>
        </w:r>
        <w:r w:rsidDel="00343D9B">
          <w:br/>
        </w:r>
        <w:r w:rsidRPr="00FA796D" w:rsidDel="00343D9B">
          <w:rPr>
            <w:rStyle w:val="Emphasis"/>
          </w:rPr>
          <w:delText>C56.1</w:delText>
        </w:r>
        <w:r w:rsidDel="00343D9B">
          <w:delText xml:space="preserve"> (Table of Neoplasms, ovary, malignant primary, </w:delText>
        </w:r>
        <w:r w:rsidR="00506262" w:rsidDel="00343D9B">
          <w:delText xml:space="preserve">Tabular List: </w:delText>
        </w:r>
        <w:r w:rsidDel="00343D9B">
          <w:delText>right)</w:delText>
        </w:r>
        <w:r w:rsidDel="00343D9B">
          <w:br/>
        </w:r>
        <w:r w:rsidRPr="00FA796D" w:rsidDel="00343D9B">
          <w:rPr>
            <w:rStyle w:val="Emphasis"/>
          </w:rPr>
          <w:delText>C56.2</w:delText>
        </w:r>
        <w:r w:rsidDel="00343D9B">
          <w:delText xml:space="preserve"> (Table of Neoplasms, ovary, malignant primary, </w:delText>
        </w:r>
        <w:r w:rsidR="00506262" w:rsidDel="00343D9B">
          <w:delText xml:space="preserve">Tabular List: </w:delText>
        </w:r>
        <w:r w:rsidDel="00343D9B">
          <w:delText>left)</w:delText>
        </w:r>
        <w:r w:rsidDel="00343D9B">
          <w:br/>
        </w:r>
        <w:r w:rsidRPr="00FA796D" w:rsidDel="00343D9B">
          <w:rPr>
            <w:rStyle w:val="Emphasis"/>
          </w:rPr>
          <w:delText>C79.9</w:delText>
        </w:r>
        <w:r w:rsidDel="00343D9B">
          <w:delText xml:space="preserve">  (Table of Neoplasms,</w:delText>
        </w:r>
        <w:r w:rsidRPr="00202919" w:rsidDel="00343D9B">
          <w:rPr>
            <w:i/>
          </w:rPr>
          <w:delText xml:space="preserve"> </w:delText>
        </w:r>
        <w:r w:rsidDel="00343D9B">
          <w:delText xml:space="preserve">[first row] </w:delText>
        </w:r>
        <w:r w:rsidRPr="006C7ED4" w:rsidDel="00343D9B">
          <w:delText>m</w:delText>
        </w:r>
        <w:r w:rsidDel="00343D9B">
          <w:delText>alignant secondary)</w:delText>
        </w:r>
      </w:del>
    </w:p>
    <w:p w14:paraId="6E7306AB" w14:textId="74476282" w:rsidR="003621DF" w:rsidDel="00343D9B" w:rsidRDefault="003621DF" w:rsidP="00685103">
      <w:pPr>
        <w:spacing w:line="480" w:lineRule="auto"/>
        <w:rPr>
          <w:del w:id="1300" w:author="Thar Adale" w:date="2020-07-16T19:53:00Z"/>
          <w:b/>
        </w:rPr>
      </w:pPr>
    </w:p>
    <w:p w14:paraId="4DD3B572" w14:textId="7AD18FF2" w:rsidR="003621DF" w:rsidRPr="0031125A" w:rsidDel="00343D9B" w:rsidRDefault="003621DF" w:rsidP="003621DF">
      <w:pPr>
        <w:pStyle w:val="Heading1"/>
        <w:rPr>
          <w:del w:id="1301" w:author="Thar Adale" w:date="2020-07-16T19:53:00Z"/>
        </w:rPr>
      </w:pPr>
      <w:del w:id="1302" w:author="Thar Adale" w:date="2020-07-16T19:53:00Z">
        <w:r w:rsidRPr="0031125A" w:rsidDel="00343D9B">
          <w:delText xml:space="preserve">CHAPTER </w:delText>
        </w:r>
        <w:r w:rsidR="001558CB" w:rsidDel="00343D9B">
          <w:delText>6</w:delText>
        </w:r>
        <w:r w:rsidRPr="0031125A" w:rsidDel="00343D9B">
          <w:delText>:  FACTORS INFLUENCING HEALTH STATUS AND CONTACT WITH HEALTH SERVICES (Z00-Z99)</w:delText>
        </w:r>
      </w:del>
    </w:p>
    <w:p w14:paraId="4DE4C2D6" w14:textId="225C2960" w:rsidR="003621DF" w:rsidRPr="00FA796D" w:rsidDel="00343D9B" w:rsidRDefault="003621DF" w:rsidP="00FA796D">
      <w:pPr>
        <w:keepNext/>
        <w:keepLines/>
        <w:spacing w:line="480" w:lineRule="auto"/>
        <w:outlineLvl w:val="1"/>
        <w:rPr>
          <w:del w:id="1303" w:author="Thar Adale" w:date="2020-07-16T19:53:00Z"/>
          <w:b/>
          <w:bCs/>
          <w:szCs w:val="26"/>
        </w:rPr>
      </w:pPr>
      <w:del w:id="1304" w:author="Thar Adale" w:date="2020-07-16T19:53:00Z">
        <w:r w:rsidRPr="00E1633A" w:rsidDel="00343D9B">
          <w:rPr>
            <w:b/>
            <w:bCs/>
            <w:szCs w:val="26"/>
          </w:rPr>
          <w:delText>CODING PRACTICE</w:delText>
        </w:r>
      </w:del>
    </w:p>
    <w:p w14:paraId="5C135F36" w14:textId="7ED3752F" w:rsidR="003621DF" w:rsidRPr="00692B15" w:rsidDel="00343D9B" w:rsidRDefault="003621DF" w:rsidP="00685103">
      <w:pPr>
        <w:keepNext/>
        <w:keepLines/>
        <w:spacing w:line="480" w:lineRule="auto"/>
        <w:outlineLvl w:val="1"/>
        <w:rPr>
          <w:del w:id="1305" w:author="Thar Adale" w:date="2020-07-16T19:53:00Z"/>
          <w:b/>
          <w:bCs/>
          <w:szCs w:val="26"/>
        </w:rPr>
      </w:pPr>
      <w:del w:id="1306" w:author="Thar Adale" w:date="2020-07-16T19:53:00Z">
        <w:r w:rsidRPr="00692B15" w:rsidDel="00343D9B">
          <w:rPr>
            <w:b/>
            <w:bCs/>
            <w:szCs w:val="26"/>
          </w:rPr>
          <w:delText xml:space="preserve">Exercise </w:delText>
        </w:r>
        <w:r w:rsidR="001558CB" w:rsidDel="00343D9B">
          <w:rPr>
            <w:b/>
            <w:bCs/>
            <w:szCs w:val="26"/>
          </w:rPr>
          <w:delText>6</w:delText>
        </w:r>
        <w:r w:rsidRPr="00692B15" w:rsidDel="00343D9B">
          <w:rPr>
            <w:b/>
            <w:bCs/>
            <w:szCs w:val="26"/>
          </w:rPr>
          <w:delText xml:space="preserve">.1 Introduction to Z Codes  </w:delText>
        </w:r>
      </w:del>
    </w:p>
    <w:p w14:paraId="6E3881CA" w14:textId="677D70B5" w:rsidR="003621DF" w:rsidRPr="00692B15" w:rsidDel="00343D9B" w:rsidRDefault="003621DF" w:rsidP="00685103">
      <w:pPr>
        <w:spacing w:line="480" w:lineRule="auto"/>
        <w:rPr>
          <w:del w:id="1307" w:author="Thar Adale" w:date="2020-07-16T19:53:00Z"/>
        </w:rPr>
      </w:pPr>
      <w:del w:id="1308" w:author="Thar Adale" w:date="2020-07-16T19:53:00Z">
        <w:r w:rsidRPr="00692B15" w:rsidDel="00343D9B">
          <w:delText xml:space="preserve">1. Student answers will vary and may include any of the following: </w:delText>
        </w:r>
      </w:del>
    </w:p>
    <w:p w14:paraId="08D82729" w14:textId="583E7630" w:rsidR="003621DF" w:rsidRPr="00692B15" w:rsidDel="00343D9B" w:rsidRDefault="003621DF" w:rsidP="00685103">
      <w:pPr>
        <w:spacing w:line="480" w:lineRule="auto"/>
        <w:rPr>
          <w:del w:id="1309" w:author="Thar Adale" w:date="2020-07-16T19:53:00Z"/>
        </w:rPr>
      </w:pPr>
      <w:del w:id="1310" w:author="Thar Adale" w:date="2020-07-16T19:53:00Z">
        <w:r w:rsidRPr="00692B15" w:rsidDel="00343D9B">
          <w:delText>aftercare</w:delText>
        </w:r>
      </w:del>
    </w:p>
    <w:p w14:paraId="6762FE46" w14:textId="5B3879D1" w:rsidR="003621DF" w:rsidRPr="00692B15" w:rsidDel="00343D9B" w:rsidRDefault="003621DF" w:rsidP="00685103">
      <w:pPr>
        <w:spacing w:line="480" w:lineRule="auto"/>
        <w:rPr>
          <w:del w:id="1311" w:author="Thar Adale" w:date="2020-07-16T19:53:00Z"/>
        </w:rPr>
      </w:pPr>
      <w:del w:id="1312" w:author="Thar Adale" w:date="2020-07-16T19:53:00Z">
        <w:r w:rsidRPr="00692B15" w:rsidDel="00343D9B">
          <w:delText>counseling</w:delText>
        </w:r>
      </w:del>
    </w:p>
    <w:p w14:paraId="5BC1ADFA" w14:textId="22DEB2E0" w:rsidR="003621DF" w:rsidRPr="00692B15" w:rsidDel="00343D9B" w:rsidRDefault="003621DF" w:rsidP="00685103">
      <w:pPr>
        <w:spacing w:line="480" w:lineRule="auto"/>
        <w:rPr>
          <w:del w:id="1313" w:author="Thar Adale" w:date="2020-07-16T19:53:00Z"/>
        </w:rPr>
      </w:pPr>
      <w:del w:id="1314" w:author="Thar Adale" w:date="2020-07-16T19:53:00Z">
        <w:r w:rsidRPr="00692B15" w:rsidDel="00343D9B">
          <w:delText>follow up</w:delText>
        </w:r>
      </w:del>
    </w:p>
    <w:p w14:paraId="303C34E6" w14:textId="71B9AE78" w:rsidR="003621DF" w:rsidRPr="00692B15" w:rsidDel="00343D9B" w:rsidRDefault="003621DF" w:rsidP="00685103">
      <w:pPr>
        <w:spacing w:line="480" w:lineRule="auto"/>
        <w:rPr>
          <w:del w:id="1315" w:author="Thar Adale" w:date="2020-07-16T19:53:00Z"/>
        </w:rPr>
      </w:pPr>
      <w:del w:id="1316" w:author="Thar Adale" w:date="2020-07-16T19:53:00Z">
        <w:r w:rsidRPr="00692B15" w:rsidDel="00343D9B">
          <w:delText>immunizations</w:delText>
        </w:r>
      </w:del>
    </w:p>
    <w:p w14:paraId="10C636AC" w14:textId="3D1CDCD4" w:rsidR="003621DF" w:rsidRPr="00692B15" w:rsidDel="00343D9B" w:rsidRDefault="003621DF" w:rsidP="00685103">
      <w:pPr>
        <w:spacing w:line="480" w:lineRule="auto"/>
        <w:rPr>
          <w:del w:id="1317" w:author="Thar Adale" w:date="2020-07-16T19:53:00Z"/>
        </w:rPr>
      </w:pPr>
      <w:del w:id="1318" w:author="Thar Adale" w:date="2020-07-16T19:53:00Z">
        <w:r w:rsidRPr="00692B15" w:rsidDel="00343D9B">
          <w:delText>observation</w:delText>
        </w:r>
      </w:del>
    </w:p>
    <w:p w14:paraId="1F2C132B" w14:textId="062B5969" w:rsidR="003621DF" w:rsidRPr="00692B15" w:rsidDel="00343D9B" w:rsidRDefault="003621DF" w:rsidP="00685103">
      <w:pPr>
        <w:spacing w:line="480" w:lineRule="auto"/>
        <w:rPr>
          <w:del w:id="1319" w:author="Thar Adale" w:date="2020-07-16T19:53:00Z"/>
        </w:rPr>
      </w:pPr>
      <w:del w:id="1320" w:author="Thar Adale" w:date="2020-07-16T19:53:00Z">
        <w:r w:rsidRPr="00692B15" w:rsidDel="00343D9B">
          <w:delText>obstetrics</w:delText>
        </w:r>
      </w:del>
    </w:p>
    <w:p w14:paraId="78E81250" w14:textId="6B3B2A3E" w:rsidR="003621DF" w:rsidRPr="00692B15" w:rsidDel="00343D9B" w:rsidRDefault="003621DF" w:rsidP="00685103">
      <w:pPr>
        <w:spacing w:line="480" w:lineRule="auto"/>
        <w:rPr>
          <w:del w:id="1321" w:author="Thar Adale" w:date="2020-07-16T19:53:00Z"/>
        </w:rPr>
      </w:pPr>
      <w:del w:id="1322" w:author="Thar Adale" w:date="2020-07-16T19:53:00Z">
        <w:r w:rsidRPr="00692B15" w:rsidDel="00343D9B">
          <w:delText>routine or administrative examinations (pre-employment, annual check-up)</w:delText>
        </w:r>
      </w:del>
    </w:p>
    <w:p w14:paraId="7A138204" w14:textId="0AA74F69" w:rsidR="003621DF" w:rsidRPr="00692B15" w:rsidDel="00343D9B" w:rsidRDefault="003621DF" w:rsidP="00685103">
      <w:pPr>
        <w:spacing w:line="480" w:lineRule="auto"/>
        <w:rPr>
          <w:del w:id="1323" w:author="Thar Adale" w:date="2020-07-16T19:53:00Z"/>
        </w:rPr>
      </w:pPr>
      <w:del w:id="1324" w:author="Thar Adale" w:date="2020-07-16T19:53:00Z">
        <w:r w:rsidRPr="00692B15" w:rsidDel="00343D9B">
          <w:delText>screening examinations (colonoscopy, mammogram).</w:delText>
        </w:r>
      </w:del>
    </w:p>
    <w:p w14:paraId="596FD680" w14:textId="02B3E7A4" w:rsidR="003621DF" w:rsidRPr="00692B15" w:rsidDel="00343D9B" w:rsidRDefault="003621DF" w:rsidP="00685103">
      <w:pPr>
        <w:spacing w:line="480" w:lineRule="auto"/>
        <w:rPr>
          <w:del w:id="1325" w:author="Thar Adale" w:date="2020-07-16T19:53:00Z"/>
        </w:rPr>
      </w:pPr>
      <w:del w:id="1326" w:author="Thar Adale" w:date="2020-07-16T19:53:00Z">
        <w:r w:rsidRPr="00692B15" w:rsidDel="00343D9B">
          <w:delText>2. a. OGCR I.C.21.c.1)</w:delText>
        </w:r>
      </w:del>
    </w:p>
    <w:p w14:paraId="3284E0DD" w14:textId="4B36C604" w:rsidR="003621DF" w:rsidRPr="00692B15" w:rsidDel="00343D9B" w:rsidRDefault="003621DF" w:rsidP="00685103">
      <w:pPr>
        <w:spacing w:line="480" w:lineRule="auto"/>
        <w:rPr>
          <w:del w:id="1327" w:author="Thar Adale" w:date="2020-07-16T19:53:00Z"/>
        </w:rPr>
      </w:pPr>
      <w:del w:id="1328" w:author="Thar Adale" w:date="2020-07-16T19:53:00Z">
        <w:r w:rsidRPr="00692B15" w:rsidDel="00343D9B">
          <w:delText>b. OGCR I.C.21. c.3)</w:delText>
        </w:r>
      </w:del>
    </w:p>
    <w:p w14:paraId="2EB35B7F" w14:textId="2833554A" w:rsidR="003621DF" w:rsidRPr="00692B15" w:rsidDel="00343D9B" w:rsidRDefault="003621DF" w:rsidP="00685103">
      <w:pPr>
        <w:spacing w:line="480" w:lineRule="auto"/>
        <w:rPr>
          <w:del w:id="1329" w:author="Thar Adale" w:date="2020-07-16T19:53:00Z"/>
        </w:rPr>
      </w:pPr>
      <w:del w:id="1330" w:author="Thar Adale" w:date="2020-07-16T19:53:00Z">
        <w:r w:rsidRPr="00692B15" w:rsidDel="00343D9B">
          <w:delText>c. OGCR I.C.21. c.7)</w:delText>
        </w:r>
      </w:del>
    </w:p>
    <w:p w14:paraId="31C9EF7A" w14:textId="5CE08D8C" w:rsidR="003621DF" w:rsidRPr="00692B15" w:rsidDel="00343D9B" w:rsidRDefault="003621DF" w:rsidP="00685103">
      <w:pPr>
        <w:spacing w:line="480" w:lineRule="auto"/>
        <w:rPr>
          <w:del w:id="1331" w:author="Thar Adale" w:date="2020-07-16T19:53:00Z"/>
        </w:rPr>
      </w:pPr>
      <w:del w:id="1332" w:author="Thar Adale" w:date="2020-07-16T19:53:00Z">
        <w:r w:rsidRPr="00692B15" w:rsidDel="00343D9B">
          <w:delText>d. OGCR I.C.21. c.13)</w:delText>
        </w:r>
      </w:del>
    </w:p>
    <w:p w14:paraId="2AF4FB15" w14:textId="6695D810" w:rsidR="003621DF" w:rsidRPr="00692B15" w:rsidDel="00343D9B" w:rsidRDefault="003621DF" w:rsidP="00685103">
      <w:pPr>
        <w:spacing w:line="480" w:lineRule="auto"/>
        <w:rPr>
          <w:del w:id="1333" w:author="Thar Adale" w:date="2020-07-16T19:53:00Z"/>
        </w:rPr>
      </w:pPr>
      <w:del w:id="1334" w:author="Thar Adale" w:date="2020-07-16T19:53:00Z">
        <w:r w:rsidRPr="00692B15" w:rsidDel="00343D9B">
          <w:delText>3. a. Screening</w:delText>
        </w:r>
      </w:del>
    </w:p>
    <w:p w14:paraId="13510D5A" w14:textId="0B58831B" w:rsidR="003621DF" w:rsidRPr="00692B15" w:rsidDel="00343D9B" w:rsidRDefault="003621DF" w:rsidP="00685103">
      <w:pPr>
        <w:spacing w:line="480" w:lineRule="auto"/>
        <w:rPr>
          <w:del w:id="1335" w:author="Thar Adale" w:date="2020-07-16T19:53:00Z"/>
        </w:rPr>
      </w:pPr>
      <w:del w:id="1336" w:author="Thar Adale" w:date="2020-07-16T19:53:00Z">
        <w:r w:rsidRPr="00692B15" w:rsidDel="00343D9B">
          <w:delText>b. Donor</w:delText>
        </w:r>
      </w:del>
    </w:p>
    <w:p w14:paraId="2779FC6E" w14:textId="6A47257E" w:rsidR="003621DF" w:rsidRPr="00692B15" w:rsidDel="00343D9B" w:rsidRDefault="003621DF" w:rsidP="00685103">
      <w:pPr>
        <w:spacing w:line="480" w:lineRule="auto"/>
        <w:rPr>
          <w:del w:id="1337" w:author="Thar Adale" w:date="2020-07-16T19:53:00Z"/>
        </w:rPr>
      </w:pPr>
      <w:del w:id="1338" w:author="Thar Adale" w:date="2020-07-16T19:53:00Z">
        <w:r w:rsidRPr="00692B15" w:rsidDel="00343D9B">
          <w:delText>c. Non-specific</w:delText>
        </w:r>
      </w:del>
    </w:p>
    <w:p w14:paraId="0DD5CD6C" w14:textId="40DC1AB6" w:rsidR="003621DF" w:rsidRPr="00692B15" w:rsidDel="00343D9B" w:rsidRDefault="003621DF" w:rsidP="00685103">
      <w:pPr>
        <w:spacing w:line="480" w:lineRule="auto"/>
        <w:rPr>
          <w:del w:id="1339" w:author="Thar Adale" w:date="2020-07-16T19:53:00Z"/>
        </w:rPr>
      </w:pPr>
      <w:del w:id="1340" w:author="Thar Adale" w:date="2020-07-16T19:53:00Z">
        <w:r w:rsidRPr="00692B15" w:rsidDel="00343D9B">
          <w:delText xml:space="preserve">d. History </w:delText>
        </w:r>
      </w:del>
    </w:p>
    <w:p w14:paraId="5E366A52" w14:textId="6987168B" w:rsidR="003621DF" w:rsidRPr="00692B15" w:rsidDel="00343D9B" w:rsidRDefault="003621DF" w:rsidP="00685103">
      <w:pPr>
        <w:keepNext/>
        <w:keepLines/>
        <w:spacing w:line="480" w:lineRule="auto"/>
        <w:outlineLvl w:val="1"/>
        <w:rPr>
          <w:del w:id="1341" w:author="Thar Adale" w:date="2020-07-16T19:53:00Z"/>
          <w:b/>
          <w:bCs/>
          <w:szCs w:val="26"/>
        </w:rPr>
      </w:pPr>
      <w:del w:id="1342" w:author="Thar Adale" w:date="2020-07-16T19:53:00Z">
        <w:r w:rsidRPr="00692B15" w:rsidDel="00343D9B">
          <w:rPr>
            <w:b/>
            <w:bCs/>
            <w:szCs w:val="26"/>
          </w:rPr>
          <w:delText xml:space="preserve">Exercise </w:delText>
        </w:r>
        <w:r w:rsidR="001558CB" w:rsidDel="00343D9B">
          <w:rPr>
            <w:b/>
            <w:bCs/>
            <w:szCs w:val="26"/>
          </w:rPr>
          <w:delText>6</w:delText>
        </w:r>
        <w:r w:rsidRPr="00692B15" w:rsidDel="00343D9B">
          <w:rPr>
            <w:b/>
            <w:bCs/>
            <w:szCs w:val="26"/>
          </w:rPr>
          <w:delText>.2.  Abstracting for Z Codes</w:delText>
        </w:r>
      </w:del>
    </w:p>
    <w:p w14:paraId="6899AD91" w14:textId="7C351A4A" w:rsidR="003621DF" w:rsidRPr="00692B15" w:rsidDel="00343D9B" w:rsidRDefault="003621DF" w:rsidP="00685103">
      <w:pPr>
        <w:spacing w:line="480" w:lineRule="auto"/>
        <w:rPr>
          <w:del w:id="1343" w:author="Thar Adale" w:date="2020-07-16T19:53:00Z"/>
        </w:rPr>
      </w:pPr>
      <w:del w:id="1344" w:author="Thar Adale" w:date="2020-07-16T19:53:00Z">
        <w:r w:rsidRPr="00692B15" w:rsidDel="00343D9B">
          <w:delText>1. a. annual medical examination</w:delText>
        </w:r>
      </w:del>
    </w:p>
    <w:p w14:paraId="6AA49573" w14:textId="257CE9FC" w:rsidR="003621DF" w:rsidRPr="00692B15" w:rsidDel="00343D9B" w:rsidRDefault="003621DF" w:rsidP="00685103">
      <w:pPr>
        <w:spacing w:line="480" w:lineRule="auto"/>
        <w:rPr>
          <w:del w:id="1345" w:author="Thar Adale" w:date="2020-07-16T19:53:00Z"/>
        </w:rPr>
      </w:pPr>
      <w:del w:id="1346" w:author="Thar Adale" w:date="2020-07-16T19:53:00Z">
        <w:r w:rsidRPr="00692B15" w:rsidDel="00343D9B">
          <w:delText>b. no</w:delText>
        </w:r>
      </w:del>
    </w:p>
    <w:p w14:paraId="47064DB2" w14:textId="26674733" w:rsidR="003621DF" w:rsidRPr="00692B15" w:rsidDel="00343D9B" w:rsidRDefault="003621DF" w:rsidP="00685103">
      <w:pPr>
        <w:spacing w:line="480" w:lineRule="auto"/>
        <w:rPr>
          <w:del w:id="1347" w:author="Thar Adale" w:date="2020-07-16T19:53:00Z"/>
        </w:rPr>
      </w:pPr>
      <w:del w:id="1348" w:author="Thar Adale" w:date="2020-07-16T19:53:00Z">
        <w:r w:rsidRPr="00692B15" w:rsidDel="00343D9B">
          <w:delText>2. a. Supervision of normal second pregnancy, third trimester</w:delText>
        </w:r>
      </w:del>
    </w:p>
    <w:p w14:paraId="57DF753D" w14:textId="599A85A6" w:rsidR="003621DF" w:rsidRPr="00692B15" w:rsidDel="00343D9B" w:rsidRDefault="003621DF" w:rsidP="00685103">
      <w:pPr>
        <w:spacing w:line="480" w:lineRule="auto"/>
        <w:rPr>
          <w:del w:id="1349" w:author="Thar Adale" w:date="2020-07-16T19:53:00Z"/>
        </w:rPr>
      </w:pPr>
      <w:del w:id="1350" w:author="Thar Adale" w:date="2020-07-16T19:53:00Z">
        <w:r w:rsidRPr="00692B15" w:rsidDel="00343D9B">
          <w:delText xml:space="preserve"> b. no</w:delText>
        </w:r>
      </w:del>
    </w:p>
    <w:p w14:paraId="32A17B41" w14:textId="3E6CF381" w:rsidR="003621DF" w:rsidRPr="00692B15" w:rsidDel="00343D9B" w:rsidRDefault="003621DF" w:rsidP="00685103">
      <w:pPr>
        <w:spacing w:line="480" w:lineRule="auto"/>
        <w:rPr>
          <w:del w:id="1351" w:author="Thar Adale" w:date="2020-07-16T19:53:00Z"/>
        </w:rPr>
      </w:pPr>
      <w:del w:id="1352" w:author="Thar Adale" w:date="2020-07-16T19:53:00Z">
        <w:r w:rsidRPr="00692B15" w:rsidDel="00343D9B">
          <w:delText>3. a. adjustment of cardiac pacemaker</w:delText>
        </w:r>
      </w:del>
    </w:p>
    <w:p w14:paraId="78023B23" w14:textId="7E19BAFD" w:rsidR="003621DF" w:rsidRPr="00692B15" w:rsidDel="00343D9B" w:rsidRDefault="003621DF" w:rsidP="00685103">
      <w:pPr>
        <w:spacing w:line="480" w:lineRule="auto"/>
        <w:rPr>
          <w:del w:id="1353" w:author="Thar Adale" w:date="2020-07-16T19:53:00Z"/>
        </w:rPr>
      </w:pPr>
      <w:del w:id="1354" w:author="Thar Adale" w:date="2020-07-16T19:53:00Z">
        <w:r w:rsidRPr="00692B15" w:rsidDel="00343D9B">
          <w:delText>b. no</w:delText>
        </w:r>
      </w:del>
    </w:p>
    <w:p w14:paraId="08A39558" w14:textId="50BD42B2" w:rsidR="003621DF" w:rsidRPr="00692B15" w:rsidDel="00343D9B" w:rsidRDefault="003621DF" w:rsidP="00685103">
      <w:pPr>
        <w:spacing w:line="480" w:lineRule="auto"/>
        <w:rPr>
          <w:del w:id="1355" w:author="Thar Adale" w:date="2020-07-16T19:53:00Z"/>
        </w:rPr>
      </w:pPr>
      <w:del w:id="1356" w:author="Thar Adale" w:date="2020-07-16T19:53:00Z">
        <w:r w:rsidRPr="00692B15" w:rsidDel="00343D9B">
          <w:delText>4. a. normal mammogram, both breasts</w:delText>
        </w:r>
      </w:del>
    </w:p>
    <w:p w14:paraId="06A50C8A" w14:textId="3578A698" w:rsidR="003621DF" w:rsidRPr="00692B15" w:rsidDel="00343D9B" w:rsidRDefault="003621DF" w:rsidP="00685103">
      <w:pPr>
        <w:spacing w:line="480" w:lineRule="auto"/>
        <w:rPr>
          <w:del w:id="1357" w:author="Thar Adale" w:date="2020-07-16T19:53:00Z"/>
        </w:rPr>
      </w:pPr>
      <w:del w:id="1358" w:author="Thar Adale" w:date="2020-07-16T19:53:00Z">
        <w:r w:rsidRPr="00692B15" w:rsidDel="00343D9B">
          <w:delText>b. no</w:delText>
        </w:r>
      </w:del>
    </w:p>
    <w:p w14:paraId="04DECD1F" w14:textId="260CE834" w:rsidR="003621DF" w:rsidRPr="00692B15" w:rsidDel="00343D9B" w:rsidRDefault="003621DF" w:rsidP="00685103">
      <w:pPr>
        <w:spacing w:line="480" w:lineRule="auto"/>
        <w:rPr>
          <w:del w:id="1359" w:author="Thar Adale" w:date="2020-07-16T19:53:00Z"/>
        </w:rPr>
      </w:pPr>
      <w:del w:id="1360" w:author="Thar Adale" w:date="2020-07-16T19:53:00Z">
        <w:r w:rsidRPr="00692B15" w:rsidDel="00343D9B">
          <w:delText>c. personal history of breast cancer</w:delText>
        </w:r>
      </w:del>
    </w:p>
    <w:p w14:paraId="726FE092" w14:textId="01311632" w:rsidR="003621DF" w:rsidRPr="00692B15" w:rsidDel="00343D9B" w:rsidRDefault="003621DF" w:rsidP="00685103">
      <w:pPr>
        <w:spacing w:line="480" w:lineRule="auto"/>
        <w:rPr>
          <w:del w:id="1361" w:author="Thar Adale" w:date="2020-07-16T19:53:00Z"/>
        </w:rPr>
      </w:pPr>
      <w:del w:id="1362" w:author="Thar Adale" w:date="2020-07-16T19:53:00Z">
        <w:r w:rsidRPr="00692B15" w:rsidDel="00343D9B">
          <w:delText>5.a. 6-month follow up for malignant neoplasm of prostate</w:delText>
        </w:r>
      </w:del>
    </w:p>
    <w:p w14:paraId="490737BA" w14:textId="0852AF34" w:rsidR="003621DF" w:rsidRPr="00692B15" w:rsidDel="00343D9B" w:rsidRDefault="003621DF" w:rsidP="00685103">
      <w:pPr>
        <w:spacing w:line="480" w:lineRule="auto"/>
        <w:rPr>
          <w:del w:id="1363" w:author="Thar Adale" w:date="2020-07-16T19:53:00Z"/>
        </w:rPr>
      </w:pPr>
      <w:del w:id="1364" w:author="Thar Adale" w:date="2020-07-16T19:53:00Z">
        <w:r w:rsidRPr="00692B15" w:rsidDel="00343D9B">
          <w:delText>b. no</w:delText>
        </w:r>
      </w:del>
    </w:p>
    <w:p w14:paraId="34F1A99F" w14:textId="14F35CB1" w:rsidR="003621DF" w:rsidRPr="00692B15" w:rsidDel="00343D9B" w:rsidRDefault="003621DF" w:rsidP="00685103">
      <w:pPr>
        <w:spacing w:line="480" w:lineRule="auto"/>
        <w:rPr>
          <w:del w:id="1365" w:author="Thar Adale" w:date="2020-07-16T19:53:00Z"/>
        </w:rPr>
      </w:pPr>
      <w:del w:id="1366" w:author="Thar Adale" w:date="2020-07-16T19:53:00Z">
        <w:r w:rsidRPr="00692B15" w:rsidDel="00343D9B">
          <w:delText>c. malignant neoplasm of prostate</w:delText>
        </w:r>
      </w:del>
    </w:p>
    <w:p w14:paraId="36050471" w14:textId="0FF33188" w:rsidR="003621DF" w:rsidRPr="00692B15" w:rsidDel="00343D9B" w:rsidRDefault="003621DF" w:rsidP="00685103">
      <w:pPr>
        <w:spacing w:line="480" w:lineRule="auto"/>
        <w:rPr>
          <w:del w:id="1367" w:author="Thar Adale" w:date="2020-07-16T19:53:00Z"/>
        </w:rPr>
      </w:pPr>
      <w:del w:id="1368" w:author="Thar Adale" w:date="2020-07-16T19:53:00Z">
        <w:r w:rsidRPr="00692B15" w:rsidDel="00343D9B">
          <w:delText>d. personal history</w:delText>
        </w:r>
      </w:del>
    </w:p>
    <w:p w14:paraId="7988280E" w14:textId="0279C80D" w:rsidR="003621DF" w:rsidRPr="00692B15" w:rsidDel="00343D9B" w:rsidRDefault="003621DF" w:rsidP="00685103">
      <w:pPr>
        <w:spacing w:line="480" w:lineRule="auto"/>
        <w:rPr>
          <w:del w:id="1369" w:author="Thar Adale" w:date="2020-07-16T19:53:00Z"/>
        </w:rPr>
      </w:pPr>
      <w:del w:id="1370" w:author="Thar Adale" w:date="2020-07-16T19:53:00Z">
        <w:r w:rsidRPr="00692B15" w:rsidDel="00343D9B">
          <w:delText>e. prostate</w:delText>
        </w:r>
      </w:del>
    </w:p>
    <w:p w14:paraId="7775AC73" w14:textId="2B59EE58" w:rsidR="003621DF" w:rsidRPr="00692B15" w:rsidDel="00343D9B" w:rsidRDefault="003621DF" w:rsidP="00685103">
      <w:pPr>
        <w:spacing w:line="480" w:lineRule="auto"/>
        <w:rPr>
          <w:del w:id="1371" w:author="Thar Adale" w:date="2020-07-16T19:53:00Z"/>
        </w:rPr>
      </w:pPr>
      <w:del w:id="1372" w:author="Thar Adale" w:date="2020-07-16T19:53:00Z">
        <w:r w:rsidRPr="00692B15" w:rsidDel="00343D9B">
          <w:delText>6. a. angina pectoris</w:delText>
        </w:r>
      </w:del>
    </w:p>
    <w:p w14:paraId="7865B248" w14:textId="50FB5D5D" w:rsidR="003621DF" w:rsidRPr="00692B15" w:rsidDel="00343D9B" w:rsidRDefault="003621DF" w:rsidP="00685103">
      <w:pPr>
        <w:spacing w:line="480" w:lineRule="auto"/>
        <w:rPr>
          <w:del w:id="1373" w:author="Thar Adale" w:date="2020-07-16T19:53:00Z"/>
        </w:rPr>
      </w:pPr>
      <w:del w:id="1374" w:author="Thar Adale" w:date="2020-07-16T19:53:00Z">
        <w:r w:rsidRPr="00692B15" w:rsidDel="00343D9B">
          <w:delText>b. no</w:delText>
        </w:r>
      </w:del>
    </w:p>
    <w:p w14:paraId="707573C2" w14:textId="7916FD2A" w:rsidR="003621DF" w:rsidRPr="00692B15" w:rsidDel="00343D9B" w:rsidRDefault="003621DF" w:rsidP="00685103">
      <w:pPr>
        <w:spacing w:line="480" w:lineRule="auto"/>
        <w:rPr>
          <w:del w:id="1375" w:author="Thar Adale" w:date="2020-07-16T19:53:00Z"/>
        </w:rPr>
      </w:pPr>
      <w:del w:id="1376" w:author="Thar Adale" w:date="2020-07-16T19:53:00Z">
        <w:r w:rsidRPr="00692B15" w:rsidDel="00343D9B">
          <w:delText>c. tobacco use</w:delText>
        </w:r>
      </w:del>
    </w:p>
    <w:p w14:paraId="64E6C034" w14:textId="22516478" w:rsidR="003621DF" w:rsidRPr="00692B15" w:rsidDel="00343D9B" w:rsidRDefault="003621DF" w:rsidP="00685103">
      <w:pPr>
        <w:keepNext/>
        <w:keepLines/>
        <w:spacing w:line="480" w:lineRule="auto"/>
        <w:outlineLvl w:val="1"/>
        <w:rPr>
          <w:del w:id="1377" w:author="Thar Adale" w:date="2020-07-16T19:53:00Z"/>
          <w:b/>
          <w:bCs/>
          <w:szCs w:val="26"/>
        </w:rPr>
      </w:pPr>
      <w:del w:id="1378" w:author="Thar Adale" w:date="2020-07-16T19:53:00Z">
        <w:r w:rsidRPr="00692B15" w:rsidDel="00343D9B">
          <w:rPr>
            <w:b/>
            <w:bCs/>
            <w:szCs w:val="26"/>
          </w:rPr>
          <w:delText xml:space="preserve">Exercise </w:delText>
        </w:r>
        <w:r w:rsidR="001558CB" w:rsidDel="00343D9B">
          <w:rPr>
            <w:b/>
            <w:bCs/>
            <w:szCs w:val="26"/>
          </w:rPr>
          <w:delText>6</w:delText>
        </w:r>
        <w:r w:rsidRPr="00692B15" w:rsidDel="00343D9B">
          <w:rPr>
            <w:b/>
            <w:bCs/>
            <w:szCs w:val="26"/>
          </w:rPr>
          <w:delText>.3. Assigning Z Codes</w:delText>
        </w:r>
      </w:del>
    </w:p>
    <w:p w14:paraId="036865EF" w14:textId="67A1B963" w:rsidR="003621DF" w:rsidRPr="00692B15" w:rsidDel="00343D9B" w:rsidRDefault="003621DF" w:rsidP="00685103">
      <w:pPr>
        <w:spacing w:line="480" w:lineRule="auto"/>
        <w:rPr>
          <w:del w:id="1379" w:author="Thar Adale" w:date="2020-07-16T19:53:00Z"/>
        </w:rPr>
      </w:pPr>
      <w:del w:id="1380" w:author="Thar Adale" w:date="2020-07-16T19:53:00Z">
        <w:r w:rsidRPr="00692B15" w:rsidDel="00343D9B">
          <w:delText>1.</w:delText>
        </w:r>
        <w:r w:rsidRPr="00692B15" w:rsidDel="00343D9B">
          <w:rPr>
            <w:rFonts w:ascii="Verdana" w:hAnsi="Verdana"/>
            <w:b/>
          </w:rPr>
          <w:delText xml:space="preserve"> </w:delText>
        </w:r>
        <w:r w:rsidRPr="00FA796D" w:rsidDel="00343D9B">
          <w:rPr>
            <w:rStyle w:val="Emphasis"/>
          </w:rPr>
          <w:delText xml:space="preserve">Z00.00 </w:delText>
        </w:r>
        <w:r w:rsidRPr="00692B15" w:rsidDel="00343D9B">
          <w:delText>(Examination, annual)</w:delText>
        </w:r>
      </w:del>
    </w:p>
    <w:p w14:paraId="571B2989" w14:textId="72BF9C66" w:rsidR="003621DF" w:rsidDel="00343D9B" w:rsidRDefault="003621DF" w:rsidP="00685103">
      <w:pPr>
        <w:spacing w:line="480" w:lineRule="auto"/>
        <w:rPr>
          <w:del w:id="1381" w:author="Thar Adale" w:date="2020-07-16T19:53:00Z"/>
        </w:rPr>
      </w:pPr>
      <w:del w:id="1382" w:author="Thar Adale" w:date="2020-07-16T19:53:00Z">
        <w:r w:rsidRPr="00692B15" w:rsidDel="00343D9B">
          <w:delText>2.</w:delText>
        </w:r>
        <w:r w:rsidRPr="00692B15" w:rsidDel="00343D9B">
          <w:rPr>
            <w:rFonts w:ascii="Verdana" w:hAnsi="Verdana"/>
            <w:b/>
          </w:rPr>
          <w:delText xml:space="preserve"> </w:delText>
        </w:r>
        <w:r w:rsidRPr="00FA796D" w:rsidDel="00343D9B">
          <w:rPr>
            <w:rStyle w:val="Emphasis"/>
          </w:rPr>
          <w:delText>Z34.83</w:delText>
        </w:r>
        <w:r w:rsidRPr="00692B15" w:rsidDel="00343D9B">
          <w:delText xml:space="preserve"> (Pregnancy, supervision of, normal, specified NEC, third trimester)</w:delText>
        </w:r>
      </w:del>
    </w:p>
    <w:p w14:paraId="481550F3" w14:textId="11618FE5" w:rsidR="003621DF" w:rsidDel="00343D9B" w:rsidRDefault="003621DF" w:rsidP="00685103">
      <w:pPr>
        <w:rPr>
          <w:del w:id="1383" w:author="Thar Adale" w:date="2020-07-16T19:53:00Z"/>
        </w:rPr>
      </w:pPr>
      <w:del w:id="1384" w:author="Thar Adale" w:date="2020-07-16T19:53:00Z">
        <w:r w:rsidRPr="00FA796D" w:rsidDel="00343D9B">
          <w:rPr>
            <w:rStyle w:val="Emphasis"/>
          </w:rPr>
          <w:delText>Z3A.34</w:delText>
        </w:r>
        <w:r w:rsidRPr="00D5639F" w:rsidDel="00343D9B">
          <w:delText xml:space="preserve"> (Pregnancy, weeks of gestation, 34 weeks)</w:delText>
        </w:r>
      </w:del>
    </w:p>
    <w:p w14:paraId="74CF4E7E" w14:textId="66D9F066" w:rsidR="00813351" w:rsidDel="00343D9B" w:rsidRDefault="00813351" w:rsidP="00685103">
      <w:pPr>
        <w:rPr>
          <w:del w:id="1385" w:author="Thar Adale" w:date="2020-07-16T19:53:00Z"/>
        </w:rPr>
      </w:pPr>
    </w:p>
    <w:p w14:paraId="50033E45" w14:textId="79827863" w:rsidR="003621DF" w:rsidRPr="00692B15" w:rsidDel="00343D9B" w:rsidRDefault="003621DF" w:rsidP="00685103">
      <w:pPr>
        <w:spacing w:line="480" w:lineRule="auto"/>
        <w:rPr>
          <w:del w:id="1386" w:author="Thar Adale" w:date="2020-07-16T19:53:00Z"/>
        </w:rPr>
      </w:pPr>
      <w:del w:id="1387" w:author="Thar Adale" w:date="2020-07-16T19:53:00Z">
        <w:r w:rsidRPr="00692B15" w:rsidDel="00343D9B">
          <w:delText>3.</w:delText>
        </w:r>
        <w:r w:rsidRPr="00692B15" w:rsidDel="00343D9B">
          <w:rPr>
            <w:rFonts w:ascii="Verdana" w:hAnsi="Verdana"/>
            <w:b/>
          </w:rPr>
          <w:delText xml:space="preserve"> </w:delText>
        </w:r>
        <w:r w:rsidRPr="00FA796D" w:rsidDel="00343D9B">
          <w:rPr>
            <w:rStyle w:val="Emphasis"/>
          </w:rPr>
          <w:delText>Z45.018</w:delText>
        </w:r>
        <w:r w:rsidRPr="00692B15" w:rsidDel="00343D9B">
          <w:delText xml:space="preserve"> (Fitting and adjustment of, pacemaker)</w:delText>
        </w:r>
      </w:del>
    </w:p>
    <w:p w14:paraId="2778B8B5" w14:textId="32EA510F" w:rsidR="003621DF" w:rsidRPr="00692B15" w:rsidDel="00343D9B" w:rsidRDefault="003621DF" w:rsidP="00685103">
      <w:pPr>
        <w:keepNext/>
        <w:keepLines/>
        <w:spacing w:line="480" w:lineRule="auto"/>
        <w:outlineLvl w:val="1"/>
        <w:rPr>
          <w:del w:id="1388" w:author="Thar Adale" w:date="2020-07-16T19:53:00Z"/>
          <w:b/>
          <w:bCs/>
          <w:szCs w:val="26"/>
        </w:rPr>
      </w:pPr>
      <w:del w:id="1389" w:author="Thar Adale" w:date="2020-07-16T19:53:00Z">
        <w:r w:rsidRPr="00692B15" w:rsidDel="00343D9B">
          <w:rPr>
            <w:b/>
            <w:bCs/>
            <w:szCs w:val="26"/>
          </w:rPr>
          <w:delText xml:space="preserve">Exercise </w:delText>
        </w:r>
        <w:r w:rsidR="001558CB" w:rsidDel="00343D9B">
          <w:rPr>
            <w:b/>
            <w:bCs/>
            <w:szCs w:val="26"/>
          </w:rPr>
          <w:delText>6</w:delText>
        </w:r>
        <w:r w:rsidRPr="00692B15" w:rsidDel="00343D9B">
          <w:rPr>
            <w:b/>
            <w:bCs/>
            <w:szCs w:val="26"/>
          </w:rPr>
          <w:delText xml:space="preserve">.4. Arranging Z Codes </w:delText>
        </w:r>
      </w:del>
    </w:p>
    <w:p w14:paraId="5D52B0D9" w14:textId="26764CAF" w:rsidR="003621DF" w:rsidRPr="00692B15" w:rsidDel="00343D9B" w:rsidRDefault="003621DF" w:rsidP="00685103">
      <w:pPr>
        <w:spacing w:line="480" w:lineRule="auto"/>
        <w:rPr>
          <w:del w:id="1390" w:author="Thar Adale" w:date="2020-07-16T19:53:00Z"/>
        </w:rPr>
      </w:pPr>
      <w:del w:id="1391" w:author="Thar Adale" w:date="2020-07-16T19:53:00Z">
        <w:r w:rsidRPr="00692B15" w:rsidDel="00343D9B">
          <w:delText>1.</w:delText>
        </w:r>
        <w:r w:rsidRPr="00692B15" w:rsidDel="00343D9B">
          <w:rPr>
            <w:rFonts w:ascii="Verdana" w:hAnsi="Verdana"/>
            <w:b/>
          </w:rPr>
          <w:delText xml:space="preserve"> </w:delText>
        </w:r>
        <w:r w:rsidRPr="00FA796D" w:rsidDel="00343D9B">
          <w:rPr>
            <w:rStyle w:val="Emphasis"/>
          </w:rPr>
          <w:delText>Z12.31</w:delText>
        </w:r>
        <w:r w:rsidRPr="00692B15" w:rsidDel="00343D9B">
          <w:delText xml:space="preserve"> (Screening,  neoplasm, breast, routine mammogram)</w:delText>
        </w:r>
      </w:del>
    </w:p>
    <w:p w14:paraId="48575E68" w14:textId="43809BC7" w:rsidR="003621DF" w:rsidRPr="00692B15" w:rsidDel="00343D9B" w:rsidRDefault="003621DF" w:rsidP="00685103">
      <w:pPr>
        <w:spacing w:line="480" w:lineRule="auto"/>
        <w:rPr>
          <w:del w:id="1392" w:author="Thar Adale" w:date="2020-07-16T19:53:00Z"/>
        </w:rPr>
      </w:pPr>
      <w:del w:id="1393" w:author="Thar Adale" w:date="2020-07-16T19:53:00Z">
        <w:r w:rsidRPr="00FA796D" w:rsidDel="00343D9B">
          <w:rPr>
            <w:rStyle w:val="Emphasis"/>
          </w:rPr>
          <w:delText>Z85.3</w:delText>
        </w:r>
        <w:r w:rsidRPr="00692B15" w:rsidDel="00343D9B">
          <w:delText xml:space="preserve"> (History, personal, malignant neoplasm, breast)</w:delText>
        </w:r>
      </w:del>
    </w:p>
    <w:p w14:paraId="5ACD92FF" w14:textId="23D92043" w:rsidR="003621DF" w:rsidRPr="00692B15" w:rsidDel="00343D9B" w:rsidRDefault="003621DF" w:rsidP="00685103">
      <w:pPr>
        <w:spacing w:line="480" w:lineRule="auto"/>
        <w:rPr>
          <w:del w:id="1394" w:author="Thar Adale" w:date="2020-07-16T19:53:00Z"/>
        </w:rPr>
      </w:pPr>
      <w:del w:id="1395" w:author="Thar Adale" w:date="2020-07-16T19:53:00Z">
        <w:r w:rsidRPr="00692B15" w:rsidDel="00343D9B">
          <w:delText>2.</w:delText>
        </w:r>
        <w:r w:rsidRPr="00692B15" w:rsidDel="00343D9B">
          <w:rPr>
            <w:rFonts w:ascii="Verdana" w:hAnsi="Verdana"/>
            <w:b/>
          </w:rPr>
          <w:delText xml:space="preserve"> </w:delText>
        </w:r>
        <w:r w:rsidRPr="00FA796D" w:rsidDel="00343D9B">
          <w:rPr>
            <w:rStyle w:val="Emphasis"/>
          </w:rPr>
          <w:delText>Z08</w:delText>
        </w:r>
        <w:r w:rsidRPr="00692B15" w:rsidDel="00343D9B">
          <w:rPr>
            <w:rFonts w:ascii="Verdana" w:hAnsi="Verdana"/>
            <w:b/>
          </w:rPr>
          <w:delText xml:space="preserve"> </w:delText>
        </w:r>
        <w:r w:rsidRPr="00692B15" w:rsidDel="00343D9B">
          <w:delText>(</w:delText>
        </w:r>
        <w:r w:rsidRPr="00D62DD1" w:rsidDel="00343D9B">
          <w:delText>Examination, following, treatment (for), malignant neoplasm</w:delText>
        </w:r>
        <w:r w:rsidRPr="00692B15" w:rsidDel="00343D9B">
          <w:delText>)</w:delText>
        </w:r>
      </w:del>
    </w:p>
    <w:p w14:paraId="1B8D2AF6" w14:textId="2B733AD1" w:rsidR="003621DF" w:rsidRPr="00692B15" w:rsidDel="00343D9B" w:rsidRDefault="003621DF" w:rsidP="00685103">
      <w:pPr>
        <w:spacing w:line="480" w:lineRule="auto"/>
        <w:rPr>
          <w:del w:id="1396" w:author="Thar Adale" w:date="2020-07-16T19:53:00Z"/>
        </w:rPr>
      </w:pPr>
      <w:del w:id="1397" w:author="Thar Adale" w:date="2020-07-16T19:53:00Z">
        <w:r w:rsidRPr="00FA796D" w:rsidDel="00343D9B">
          <w:rPr>
            <w:rStyle w:val="Emphasis"/>
          </w:rPr>
          <w:delText>Z90.79</w:delText>
        </w:r>
        <w:r w:rsidRPr="00692B15" w:rsidDel="00343D9B">
          <w:delText xml:space="preserve"> (Absence, prostate)</w:delText>
        </w:r>
      </w:del>
    </w:p>
    <w:p w14:paraId="11B5EF8B" w14:textId="033F3A04" w:rsidR="003621DF" w:rsidRPr="00692B15" w:rsidDel="00343D9B" w:rsidRDefault="003621DF" w:rsidP="00685103">
      <w:pPr>
        <w:spacing w:line="480" w:lineRule="auto"/>
        <w:rPr>
          <w:del w:id="1398" w:author="Thar Adale" w:date="2020-07-16T19:53:00Z"/>
        </w:rPr>
      </w:pPr>
      <w:del w:id="1399" w:author="Thar Adale" w:date="2020-07-16T19:53:00Z">
        <w:r w:rsidRPr="00FA796D" w:rsidDel="00343D9B">
          <w:rPr>
            <w:rStyle w:val="Emphasis"/>
          </w:rPr>
          <w:delText>Z85.46</w:delText>
        </w:r>
        <w:r w:rsidRPr="00692B15" w:rsidDel="00343D9B">
          <w:delText xml:space="preserve"> (History, personal, malignant neoplasm, prostate)</w:delText>
        </w:r>
      </w:del>
    </w:p>
    <w:p w14:paraId="0BB3689D" w14:textId="03157581" w:rsidR="003621DF" w:rsidRPr="00692B15" w:rsidDel="00343D9B" w:rsidRDefault="003621DF" w:rsidP="00685103">
      <w:pPr>
        <w:spacing w:line="480" w:lineRule="auto"/>
        <w:rPr>
          <w:del w:id="1400" w:author="Thar Adale" w:date="2020-07-16T19:53:00Z"/>
        </w:rPr>
      </w:pPr>
      <w:del w:id="1401" w:author="Thar Adale" w:date="2020-07-16T19:53:00Z">
        <w:r w:rsidRPr="00692B15" w:rsidDel="00343D9B">
          <w:delText>3.</w:delText>
        </w:r>
        <w:r w:rsidRPr="00692B15" w:rsidDel="00343D9B">
          <w:rPr>
            <w:rFonts w:ascii="Verdana" w:hAnsi="Verdana"/>
            <w:b/>
          </w:rPr>
          <w:delText xml:space="preserve"> </w:delText>
        </w:r>
        <w:r w:rsidRPr="00FA796D" w:rsidDel="00343D9B">
          <w:rPr>
            <w:rStyle w:val="Emphasis"/>
          </w:rPr>
          <w:delText>I20.0</w:delText>
        </w:r>
        <w:r w:rsidRPr="00692B15" w:rsidDel="00343D9B">
          <w:delText xml:space="preserve"> (Angina, unstable)</w:delText>
        </w:r>
      </w:del>
    </w:p>
    <w:p w14:paraId="7CC0FC97" w14:textId="0F15BD72" w:rsidR="003621DF" w:rsidRPr="00692B15" w:rsidDel="00343D9B" w:rsidRDefault="003621DF" w:rsidP="00685103">
      <w:pPr>
        <w:spacing w:line="480" w:lineRule="auto"/>
        <w:rPr>
          <w:del w:id="1402" w:author="Thar Adale" w:date="2020-07-16T19:53:00Z"/>
        </w:rPr>
      </w:pPr>
      <w:del w:id="1403" w:author="Thar Adale" w:date="2020-07-16T19:53:00Z">
        <w:r w:rsidRPr="00FA796D" w:rsidDel="00343D9B">
          <w:rPr>
            <w:rStyle w:val="Emphasis"/>
          </w:rPr>
          <w:delText>Z72.0</w:delText>
        </w:r>
        <w:r w:rsidRPr="00692B15" w:rsidDel="00343D9B">
          <w:delText xml:space="preserve"> (Tobacco, use)</w:delText>
        </w:r>
      </w:del>
    </w:p>
    <w:p w14:paraId="12A7177B" w14:textId="4B1F68E9" w:rsidR="003621DF" w:rsidDel="00343D9B" w:rsidRDefault="003621DF" w:rsidP="00685103">
      <w:pPr>
        <w:keepNext/>
        <w:keepLines/>
        <w:spacing w:line="480" w:lineRule="auto"/>
        <w:outlineLvl w:val="1"/>
        <w:rPr>
          <w:del w:id="1404" w:author="Thar Adale" w:date="2020-07-16T19:53:00Z"/>
          <w:b/>
          <w:bCs/>
          <w:szCs w:val="26"/>
        </w:rPr>
      </w:pPr>
      <w:del w:id="1405" w:author="Thar Adale" w:date="2020-07-16T19:53:00Z">
        <w:r w:rsidDel="00343D9B">
          <w:rPr>
            <w:b/>
            <w:bCs/>
            <w:szCs w:val="26"/>
          </w:rPr>
          <w:delText xml:space="preserve">CONCEPT QUIZ </w:delText>
        </w:r>
      </w:del>
    </w:p>
    <w:p w14:paraId="2F3C8F71" w14:textId="55898826" w:rsidR="003621DF" w:rsidRPr="00692B15" w:rsidDel="00343D9B" w:rsidRDefault="003621DF" w:rsidP="00685103">
      <w:pPr>
        <w:keepNext/>
        <w:keepLines/>
        <w:spacing w:line="480" w:lineRule="auto"/>
        <w:outlineLvl w:val="1"/>
        <w:rPr>
          <w:del w:id="1406" w:author="Thar Adale" w:date="2020-07-16T19:53:00Z"/>
          <w:b/>
          <w:bCs/>
          <w:szCs w:val="26"/>
        </w:rPr>
      </w:pPr>
      <w:del w:id="1407" w:author="Thar Adale" w:date="2020-07-16T19:53:00Z">
        <w:r w:rsidRPr="00692B15" w:rsidDel="00343D9B">
          <w:rPr>
            <w:b/>
            <w:bCs/>
            <w:szCs w:val="26"/>
          </w:rPr>
          <w:delText>Completion</w:delText>
        </w:r>
      </w:del>
    </w:p>
    <w:p w14:paraId="4157C003" w14:textId="5EC7B181" w:rsidR="003621DF" w:rsidRPr="00692B15" w:rsidDel="00343D9B" w:rsidRDefault="003621DF" w:rsidP="00685103">
      <w:pPr>
        <w:spacing w:line="480" w:lineRule="auto"/>
        <w:rPr>
          <w:del w:id="1408" w:author="Thar Adale" w:date="2020-07-16T19:53:00Z"/>
        </w:rPr>
      </w:pPr>
      <w:del w:id="1409" w:author="Thar Adale" w:date="2020-07-16T19:53:00Z">
        <w:r w:rsidRPr="00692B15" w:rsidDel="00343D9B">
          <w:delText>1.  Screening</w:delText>
        </w:r>
      </w:del>
    </w:p>
    <w:p w14:paraId="5E6E0463" w14:textId="26F219BC" w:rsidR="003621DF" w:rsidRPr="00692B15" w:rsidDel="00343D9B" w:rsidRDefault="003621DF" w:rsidP="00685103">
      <w:pPr>
        <w:spacing w:line="480" w:lineRule="auto"/>
        <w:rPr>
          <w:del w:id="1410" w:author="Thar Adale" w:date="2020-07-16T19:53:00Z"/>
        </w:rPr>
      </w:pPr>
      <w:del w:id="1411" w:author="Thar Adale" w:date="2020-07-16T19:53:00Z">
        <w:r w:rsidRPr="00692B15" w:rsidDel="00343D9B">
          <w:delText>2.  Personal history</w:delText>
        </w:r>
      </w:del>
    </w:p>
    <w:p w14:paraId="3DAB26E0" w14:textId="026B98D0" w:rsidR="003621DF" w:rsidRPr="00692B15" w:rsidDel="00343D9B" w:rsidRDefault="003621DF" w:rsidP="00685103">
      <w:pPr>
        <w:spacing w:line="480" w:lineRule="auto"/>
        <w:rPr>
          <w:del w:id="1412" w:author="Thar Adale" w:date="2020-07-16T19:53:00Z"/>
        </w:rPr>
      </w:pPr>
      <w:del w:id="1413" w:author="Thar Adale" w:date="2020-07-16T19:53:00Z">
        <w:r w:rsidRPr="00692B15" w:rsidDel="00343D9B">
          <w:delText>3.  Observation</w:delText>
        </w:r>
      </w:del>
    </w:p>
    <w:p w14:paraId="69FF4234" w14:textId="43B21A84" w:rsidR="003621DF" w:rsidRPr="00692B15" w:rsidDel="00343D9B" w:rsidRDefault="003621DF" w:rsidP="00685103">
      <w:pPr>
        <w:spacing w:line="480" w:lineRule="auto"/>
        <w:rPr>
          <w:del w:id="1414" w:author="Thar Adale" w:date="2020-07-16T19:53:00Z"/>
        </w:rPr>
      </w:pPr>
      <w:del w:id="1415" w:author="Thar Adale" w:date="2020-07-16T19:53:00Z">
        <w:r w:rsidRPr="00692B15" w:rsidDel="00343D9B">
          <w:delText>4.  Counseling</w:delText>
        </w:r>
      </w:del>
    </w:p>
    <w:p w14:paraId="009BB523" w14:textId="584D4068" w:rsidR="003621DF" w:rsidRPr="00692B15" w:rsidDel="00343D9B" w:rsidRDefault="003621DF" w:rsidP="00685103">
      <w:pPr>
        <w:spacing w:line="480" w:lineRule="auto"/>
        <w:rPr>
          <w:del w:id="1416" w:author="Thar Adale" w:date="2020-07-16T19:53:00Z"/>
        </w:rPr>
      </w:pPr>
      <w:del w:id="1417" w:author="Thar Adale" w:date="2020-07-16T19:53:00Z">
        <w:r w:rsidRPr="00692B15" w:rsidDel="00343D9B">
          <w:delText>5.  Routine and administrative examinations</w:delText>
        </w:r>
      </w:del>
    </w:p>
    <w:p w14:paraId="7080B6EF" w14:textId="4DA2ECDA" w:rsidR="003621DF" w:rsidRPr="00692B15" w:rsidDel="00343D9B" w:rsidRDefault="003621DF" w:rsidP="00685103">
      <w:pPr>
        <w:spacing w:line="480" w:lineRule="auto"/>
        <w:rPr>
          <w:del w:id="1418" w:author="Thar Adale" w:date="2020-07-16T19:53:00Z"/>
        </w:rPr>
      </w:pPr>
      <w:del w:id="1419" w:author="Thar Adale" w:date="2020-07-16T19:53:00Z">
        <w:r w:rsidRPr="00692B15" w:rsidDel="00343D9B">
          <w:delText xml:space="preserve">6.  Aftercare  </w:delText>
        </w:r>
      </w:del>
    </w:p>
    <w:p w14:paraId="14F6EA03" w14:textId="0C43760B" w:rsidR="003621DF" w:rsidRPr="00692B15" w:rsidDel="00343D9B" w:rsidRDefault="003621DF" w:rsidP="00685103">
      <w:pPr>
        <w:spacing w:line="480" w:lineRule="auto"/>
        <w:rPr>
          <w:del w:id="1420" w:author="Thar Adale" w:date="2020-07-16T19:53:00Z"/>
        </w:rPr>
      </w:pPr>
      <w:del w:id="1421" w:author="Thar Adale" w:date="2020-07-16T19:53:00Z">
        <w:r w:rsidRPr="00692B15" w:rsidDel="00343D9B">
          <w:delText>7.  Family history</w:delText>
        </w:r>
      </w:del>
    </w:p>
    <w:p w14:paraId="5F7C256B" w14:textId="07E6428C" w:rsidR="003621DF" w:rsidRPr="00692B15" w:rsidDel="00343D9B" w:rsidRDefault="003621DF" w:rsidP="00685103">
      <w:pPr>
        <w:spacing w:line="480" w:lineRule="auto"/>
        <w:rPr>
          <w:del w:id="1422" w:author="Thar Adale" w:date="2020-07-16T19:53:00Z"/>
        </w:rPr>
      </w:pPr>
      <w:del w:id="1423" w:author="Thar Adale" w:date="2020-07-16T19:53:00Z">
        <w:r w:rsidRPr="00692B15" w:rsidDel="00343D9B">
          <w:delText>8.  Miscellaneous</w:delText>
        </w:r>
      </w:del>
    </w:p>
    <w:p w14:paraId="38B459C8" w14:textId="69BB99BC" w:rsidR="003621DF" w:rsidRPr="00692B15" w:rsidDel="00343D9B" w:rsidRDefault="003621DF" w:rsidP="00685103">
      <w:pPr>
        <w:spacing w:line="480" w:lineRule="auto"/>
        <w:rPr>
          <w:del w:id="1424" w:author="Thar Adale" w:date="2020-07-16T19:53:00Z"/>
        </w:rPr>
      </w:pPr>
      <w:del w:id="1425" w:author="Thar Adale" w:date="2020-07-16T19:53:00Z">
        <w:r w:rsidRPr="00692B15" w:rsidDel="00343D9B">
          <w:delText>9.  Follow-up</w:delText>
        </w:r>
      </w:del>
    </w:p>
    <w:p w14:paraId="79E5144F" w14:textId="3F89EC6F" w:rsidR="003621DF" w:rsidRPr="00692B15" w:rsidDel="00343D9B" w:rsidRDefault="003621DF" w:rsidP="00685103">
      <w:pPr>
        <w:spacing w:line="480" w:lineRule="auto"/>
        <w:rPr>
          <w:del w:id="1426" w:author="Thar Adale" w:date="2020-07-16T19:53:00Z"/>
        </w:rPr>
      </w:pPr>
      <w:del w:id="1427" w:author="Thar Adale" w:date="2020-07-16T19:53:00Z">
        <w:r w:rsidRPr="00692B15" w:rsidDel="00343D9B">
          <w:delText>10.  Obstetrical and reproductive</w:delText>
        </w:r>
      </w:del>
    </w:p>
    <w:p w14:paraId="644925EA" w14:textId="1DC90B2D" w:rsidR="003621DF" w:rsidRPr="00692B15" w:rsidDel="00343D9B" w:rsidRDefault="003621DF" w:rsidP="00685103">
      <w:pPr>
        <w:keepNext/>
        <w:keepLines/>
        <w:spacing w:line="480" w:lineRule="auto"/>
        <w:outlineLvl w:val="1"/>
        <w:rPr>
          <w:del w:id="1428" w:author="Thar Adale" w:date="2020-07-16T19:53:00Z"/>
          <w:b/>
          <w:bCs/>
          <w:szCs w:val="26"/>
        </w:rPr>
      </w:pPr>
      <w:del w:id="1429" w:author="Thar Adale" w:date="2020-07-16T19:53:00Z">
        <w:r w:rsidRPr="00692B15" w:rsidDel="00343D9B">
          <w:rPr>
            <w:b/>
            <w:bCs/>
            <w:szCs w:val="26"/>
          </w:rPr>
          <w:delText>Multiple Choice</w:delText>
        </w:r>
      </w:del>
    </w:p>
    <w:p w14:paraId="65406EBA" w14:textId="5BA7418B" w:rsidR="003621DF" w:rsidRPr="00692B15" w:rsidDel="00343D9B" w:rsidRDefault="003621DF" w:rsidP="00685103">
      <w:pPr>
        <w:spacing w:line="480" w:lineRule="auto"/>
        <w:rPr>
          <w:del w:id="1430" w:author="Thar Adale" w:date="2020-07-16T19:53:00Z"/>
        </w:rPr>
      </w:pPr>
      <w:del w:id="1431" w:author="Thar Adale" w:date="2020-07-16T19:53:00Z">
        <w:r w:rsidRPr="00692B15" w:rsidDel="00343D9B">
          <w:delText>1.  D</w:delText>
        </w:r>
      </w:del>
    </w:p>
    <w:p w14:paraId="73E4C4E9" w14:textId="68E5D7FA" w:rsidR="003621DF" w:rsidRPr="00692B15" w:rsidDel="00343D9B" w:rsidRDefault="003621DF" w:rsidP="00685103">
      <w:pPr>
        <w:spacing w:line="480" w:lineRule="auto"/>
        <w:rPr>
          <w:del w:id="1432" w:author="Thar Adale" w:date="2020-07-16T19:53:00Z"/>
        </w:rPr>
      </w:pPr>
      <w:del w:id="1433" w:author="Thar Adale" w:date="2020-07-16T19:53:00Z">
        <w:r w:rsidRPr="00692B15" w:rsidDel="00343D9B">
          <w:delText>2.  B</w:delText>
        </w:r>
      </w:del>
    </w:p>
    <w:p w14:paraId="2A631BB4" w14:textId="6E019013" w:rsidR="003621DF" w:rsidRPr="00692B15" w:rsidDel="00343D9B" w:rsidRDefault="003621DF" w:rsidP="00685103">
      <w:pPr>
        <w:spacing w:line="480" w:lineRule="auto"/>
        <w:rPr>
          <w:del w:id="1434" w:author="Thar Adale" w:date="2020-07-16T19:53:00Z"/>
        </w:rPr>
      </w:pPr>
      <w:del w:id="1435" w:author="Thar Adale" w:date="2020-07-16T19:53:00Z">
        <w:r w:rsidRPr="00692B15" w:rsidDel="00343D9B">
          <w:delText>3.  A</w:delText>
        </w:r>
      </w:del>
    </w:p>
    <w:p w14:paraId="372A8203" w14:textId="3F734F7D" w:rsidR="003621DF" w:rsidRPr="00692B15" w:rsidDel="00343D9B" w:rsidRDefault="003621DF" w:rsidP="00685103">
      <w:pPr>
        <w:spacing w:line="480" w:lineRule="auto"/>
        <w:rPr>
          <w:del w:id="1436" w:author="Thar Adale" w:date="2020-07-16T19:53:00Z"/>
        </w:rPr>
      </w:pPr>
      <w:del w:id="1437" w:author="Thar Adale" w:date="2020-07-16T19:53:00Z">
        <w:r w:rsidRPr="00692B15" w:rsidDel="00343D9B">
          <w:delText>4.  C</w:delText>
        </w:r>
      </w:del>
    </w:p>
    <w:p w14:paraId="74CA7AB6" w14:textId="090836BF" w:rsidR="003621DF" w:rsidRPr="00692B15" w:rsidDel="00343D9B" w:rsidRDefault="003621DF" w:rsidP="00685103">
      <w:pPr>
        <w:spacing w:line="480" w:lineRule="auto"/>
        <w:rPr>
          <w:del w:id="1438" w:author="Thar Adale" w:date="2020-07-16T19:53:00Z"/>
        </w:rPr>
      </w:pPr>
      <w:del w:id="1439" w:author="Thar Adale" w:date="2020-07-16T19:53:00Z">
        <w:r w:rsidRPr="00692B15" w:rsidDel="00343D9B">
          <w:delText>5.  A</w:delText>
        </w:r>
      </w:del>
    </w:p>
    <w:p w14:paraId="16D29F37" w14:textId="0BA78BBB" w:rsidR="003621DF" w:rsidRPr="00692B15" w:rsidDel="00343D9B" w:rsidRDefault="003621DF" w:rsidP="00685103">
      <w:pPr>
        <w:spacing w:line="480" w:lineRule="auto"/>
        <w:rPr>
          <w:del w:id="1440" w:author="Thar Adale" w:date="2020-07-16T19:53:00Z"/>
        </w:rPr>
      </w:pPr>
      <w:del w:id="1441" w:author="Thar Adale" w:date="2020-07-16T19:53:00Z">
        <w:r w:rsidRPr="00692B15" w:rsidDel="00343D9B">
          <w:delText>6.  B</w:delText>
        </w:r>
      </w:del>
    </w:p>
    <w:p w14:paraId="2932C7A4" w14:textId="102D1578" w:rsidR="003621DF" w:rsidRPr="00692B15" w:rsidDel="00343D9B" w:rsidRDefault="003621DF" w:rsidP="00685103">
      <w:pPr>
        <w:spacing w:line="480" w:lineRule="auto"/>
        <w:rPr>
          <w:del w:id="1442" w:author="Thar Adale" w:date="2020-07-16T19:53:00Z"/>
        </w:rPr>
      </w:pPr>
      <w:del w:id="1443" w:author="Thar Adale" w:date="2020-07-16T19:53:00Z">
        <w:r w:rsidRPr="00692B15" w:rsidDel="00343D9B">
          <w:delText>7.  D</w:delText>
        </w:r>
      </w:del>
    </w:p>
    <w:p w14:paraId="1C219D12" w14:textId="2A01751E" w:rsidR="003621DF" w:rsidRPr="00692B15" w:rsidDel="00343D9B" w:rsidRDefault="003621DF" w:rsidP="00685103">
      <w:pPr>
        <w:spacing w:line="480" w:lineRule="auto"/>
        <w:rPr>
          <w:del w:id="1444" w:author="Thar Adale" w:date="2020-07-16T19:53:00Z"/>
        </w:rPr>
      </w:pPr>
      <w:del w:id="1445" w:author="Thar Adale" w:date="2020-07-16T19:53:00Z">
        <w:r w:rsidRPr="00692B15" w:rsidDel="00343D9B">
          <w:delText>8.  A</w:delText>
        </w:r>
      </w:del>
    </w:p>
    <w:p w14:paraId="509381BF" w14:textId="5B8DAA88" w:rsidR="003621DF" w:rsidRPr="00692B15" w:rsidDel="00343D9B" w:rsidRDefault="003621DF" w:rsidP="00685103">
      <w:pPr>
        <w:spacing w:line="480" w:lineRule="auto"/>
        <w:rPr>
          <w:del w:id="1446" w:author="Thar Adale" w:date="2020-07-16T19:53:00Z"/>
        </w:rPr>
      </w:pPr>
      <w:del w:id="1447" w:author="Thar Adale" w:date="2020-07-16T19:53:00Z">
        <w:r w:rsidRPr="00692B15" w:rsidDel="00343D9B">
          <w:delText>9.  D</w:delText>
        </w:r>
      </w:del>
    </w:p>
    <w:p w14:paraId="45E55DCB" w14:textId="353C7953" w:rsidR="003621DF" w:rsidRPr="00692B15" w:rsidDel="00343D9B" w:rsidRDefault="003621DF" w:rsidP="00685103">
      <w:pPr>
        <w:spacing w:line="480" w:lineRule="auto"/>
        <w:rPr>
          <w:del w:id="1448" w:author="Thar Adale" w:date="2020-07-16T19:53:00Z"/>
        </w:rPr>
      </w:pPr>
      <w:del w:id="1449" w:author="Thar Adale" w:date="2020-07-16T19:53:00Z">
        <w:r w:rsidRPr="00692B15" w:rsidDel="00343D9B">
          <w:delText>10.  C</w:delText>
        </w:r>
      </w:del>
    </w:p>
    <w:p w14:paraId="0B4C13AF" w14:textId="6C0738EB" w:rsidR="001558CB" w:rsidDel="00343D9B" w:rsidRDefault="001558CB" w:rsidP="001558CB">
      <w:pPr>
        <w:rPr>
          <w:del w:id="1450" w:author="Thar Adale" w:date="2020-07-16T19:53:00Z"/>
        </w:rPr>
      </w:pPr>
    </w:p>
    <w:p w14:paraId="009BD960" w14:textId="1241073D" w:rsidR="001558CB" w:rsidRPr="00692B15" w:rsidDel="00343D9B" w:rsidRDefault="001558CB" w:rsidP="001558CB">
      <w:pPr>
        <w:keepNext/>
        <w:keepLines/>
        <w:spacing w:line="480" w:lineRule="auto"/>
        <w:outlineLvl w:val="1"/>
        <w:rPr>
          <w:del w:id="1451" w:author="Thar Adale" w:date="2020-07-16T19:53:00Z"/>
          <w:b/>
          <w:bCs/>
          <w:szCs w:val="26"/>
        </w:rPr>
      </w:pPr>
      <w:del w:id="1452" w:author="Thar Adale" w:date="2020-07-16T19:53:00Z">
        <w:r w:rsidRPr="00692B15" w:rsidDel="00343D9B">
          <w:rPr>
            <w:b/>
            <w:bCs/>
            <w:szCs w:val="26"/>
          </w:rPr>
          <w:delText>KEEP ON CODING</w:delText>
        </w:r>
      </w:del>
    </w:p>
    <w:p w14:paraId="75EEDF36" w14:textId="5608EA1C" w:rsidR="001558CB" w:rsidRPr="00692B15" w:rsidDel="00343D9B" w:rsidRDefault="001558CB" w:rsidP="001558CB">
      <w:pPr>
        <w:spacing w:line="480" w:lineRule="auto"/>
        <w:rPr>
          <w:del w:id="1453" w:author="Thar Adale" w:date="2020-07-16T19:53:00Z"/>
          <w:rFonts w:ascii="Verdana" w:hAnsi="Verdana"/>
          <w:b/>
        </w:rPr>
      </w:pPr>
      <w:del w:id="1454" w:author="Thar Adale" w:date="2020-07-16T19:53:00Z">
        <w:r w:rsidRPr="00692B15" w:rsidDel="00343D9B">
          <w:delText xml:space="preserve">1.  </w:delText>
        </w:r>
        <w:r w:rsidRPr="00692B15" w:rsidDel="00343D9B">
          <w:rPr>
            <w:rFonts w:ascii="Verdana" w:hAnsi="Verdana"/>
            <w:b/>
          </w:rPr>
          <w:delText xml:space="preserve">Z32.02 </w:delText>
        </w:r>
        <w:r w:rsidRPr="00692B15" w:rsidDel="00343D9B">
          <w:delText>(Encounter, pregnancy, test, result negative)</w:delText>
        </w:r>
      </w:del>
    </w:p>
    <w:p w14:paraId="67F60251" w14:textId="0CFD9FA4" w:rsidR="001558CB" w:rsidRPr="00692B15" w:rsidDel="00343D9B" w:rsidRDefault="001558CB" w:rsidP="001558CB">
      <w:pPr>
        <w:spacing w:line="480" w:lineRule="auto"/>
        <w:rPr>
          <w:del w:id="1455" w:author="Thar Adale" w:date="2020-07-16T19:53:00Z"/>
          <w:rFonts w:ascii="Verdana" w:hAnsi="Verdana"/>
          <w:b/>
        </w:rPr>
      </w:pPr>
      <w:del w:id="1456" w:author="Thar Adale" w:date="2020-07-16T19:53:00Z">
        <w:r w:rsidRPr="00692B15" w:rsidDel="00343D9B">
          <w:delText xml:space="preserve">2.  </w:delText>
        </w:r>
        <w:r w:rsidRPr="00FA796D" w:rsidDel="00343D9B">
          <w:rPr>
            <w:rStyle w:val="Emphasis"/>
          </w:rPr>
          <w:delText>Z67.30</w:delText>
        </w:r>
        <w:r w:rsidRPr="00692B15" w:rsidDel="00343D9B">
          <w:rPr>
            <w:rFonts w:ascii="Verdana" w:hAnsi="Verdana"/>
            <w:b/>
          </w:rPr>
          <w:delText xml:space="preserve"> </w:delText>
        </w:r>
        <w:r w:rsidRPr="00692B15" w:rsidDel="00343D9B">
          <w:delText>(Blood, type, AB, Rh positive)</w:delText>
        </w:r>
      </w:del>
    </w:p>
    <w:p w14:paraId="63C3D1CA" w14:textId="56AC6BE0" w:rsidR="001558CB" w:rsidRPr="00692B15" w:rsidDel="00343D9B" w:rsidRDefault="001558CB" w:rsidP="001558CB">
      <w:pPr>
        <w:spacing w:line="480" w:lineRule="auto"/>
        <w:rPr>
          <w:del w:id="1457" w:author="Thar Adale" w:date="2020-07-16T19:53:00Z"/>
          <w:rFonts w:ascii="Verdana" w:hAnsi="Verdana"/>
          <w:b/>
        </w:rPr>
      </w:pPr>
      <w:del w:id="1458" w:author="Thar Adale" w:date="2020-07-16T19:53:00Z">
        <w:r w:rsidRPr="00692B15" w:rsidDel="00343D9B">
          <w:delText xml:space="preserve">3.  </w:delText>
        </w:r>
        <w:r w:rsidRPr="00FA796D" w:rsidDel="00343D9B">
          <w:rPr>
            <w:rStyle w:val="Emphasis"/>
          </w:rPr>
          <w:delText xml:space="preserve">Z01.20 </w:delText>
        </w:r>
        <w:r w:rsidRPr="00692B15" w:rsidDel="00343D9B">
          <w:delText>(Examination, dental)</w:delText>
        </w:r>
      </w:del>
    </w:p>
    <w:p w14:paraId="6A540F97" w14:textId="53674D47" w:rsidR="001558CB" w:rsidRPr="00692B15" w:rsidDel="00343D9B" w:rsidRDefault="001558CB" w:rsidP="001558CB">
      <w:pPr>
        <w:spacing w:line="480" w:lineRule="auto"/>
        <w:rPr>
          <w:del w:id="1459" w:author="Thar Adale" w:date="2020-07-16T19:53:00Z"/>
          <w:rFonts w:ascii="Verdana" w:hAnsi="Verdana"/>
          <w:b/>
        </w:rPr>
      </w:pPr>
      <w:del w:id="1460" w:author="Thar Adale" w:date="2020-07-16T19:53:00Z">
        <w:r w:rsidRPr="00692B15" w:rsidDel="00343D9B">
          <w:delText xml:space="preserve">4. </w:delText>
        </w:r>
        <w:r w:rsidRPr="00FA796D" w:rsidDel="00343D9B">
          <w:rPr>
            <w:rStyle w:val="Emphasis"/>
          </w:rPr>
          <w:delText xml:space="preserve"> Z53.20</w:delText>
        </w:r>
        <w:r w:rsidRPr="00692B15" w:rsidDel="00343D9B">
          <w:rPr>
            <w:rFonts w:ascii="Verdana" w:hAnsi="Verdana"/>
            <w:b/>
          </w:rPr>
          <w:delText xml:space="preserve"> </w:delText>
        </w:r>
        <w:r w:rsidRPr="00692B15" w:rsidDel="00343D9B">
          <w:delText>(Canceled procedure, because of, patient’s decision)</w:delText>
        </w:r>
      </w:del>
    </w:p>
    <w:p w14:paraId="35E7128F" w14:textId="6E0FA8F2" w:rsidR="001558CB" w:rsidRPr="00692B15" w:rsidDel="00343D9B" w:rsidRDefault="001558CB" w:rsidP="001558CB">
      <w:pPr>
        <w:spacing w:line="480" w:lineRule="auto"/>
        <w:rPr>
          <w:del w:id="1461" w:author="Thar Adale" w:date="2020-07-16T19:53:00Z"/>
          <w:rFonts w:ascii="Verdana" w:hAnsi="Verdana"/>
          <w:b/>
        </w:rPr>
      </w:pPr>
      <w:del w:id="1462" w:author="Thar Adale" w:date="2020-07-16T19:53:00Z">
        <w:r w:rsidRPr="00692B15" w:rsidDel="00343D9B">
          <w:delText xml:space="preserve">5.  </w:delText>
        </w:r>
        <w:r w:rsidRPr="00FA796D" w:rsidDel="00343D9B">
          <w:rPr>
            <w:rStyle w:val="Emphasis"/>
          </w:rPr>
          <w:delText xml:space="preserve">Z94.1 </w:delText>
        </w:r>
        <w:r w:rsidRPr="00692B15" w:rsidDel="00343D9B">
          <w:delText>(Transplant, heart)</w:delText>
        </w:r>
      </w:del>
    </w:p>
    <w:p w14:paraId="7CBFD7B4" w14:textId="0DB4269A" w:rsidR="001558CB" w:rsidRPr="00692B15" w:rsidDel="00343D9B" w:rsidRDefault="001558CB" w:rsidP="001558CB">
      <w:pPr>
        <w:spacing w:line="480" w:lineRule="auto"/>
        <w:rPr>
          <w:del w:id="1463" w:author="Thar Adale" w:date="2020-07-16T19:53:00Z"/>
          <w:rFonts w:ascii="Verdana" w:hAnsi="Verdana"/>
          <w:b/>
        </w:rPr>
      </w:pPr>
      <w:del w:id="1464" w:author="Thar Adale" w:date="2020-07-16T19:53:00Z">
        <w:r w:rsidRPr="00692B15" w:rsidDel="00343D9B">
          <w:delText xml:space="preserve">6.  </w:delText>
        </w:r>
        <w:r w:rsidRPr="00FA796D" w:rsidDel="00343D9B">
          <w:rPr>
            <w:rStyle w:val="Emphasis"/>
          </w:rPr>
          <w:delText>Z99.2</w:delText>
        </w:r>
        <w:r w:rsidRPr="00692B15" w:rsidDel="00343D9B">
          <w:delText xml:space="preserve"> </w:delText>
        </w:r>
        <w:r w:rsidRPr="00D62DD1" w:rsidDel="00343D9B">
          <w:delText>(Dialysis, renal, status</w:delText>
        </w:r>
      </w:del>
    </w:p>
    <w:p w14:paraId="66C319D6" w14:textId="6CDAD410" w:rsidR="001558CB" w:rsidRPr="00692B15" w:rsidDel="00343D9B" w:rsidRDefault="001558CB" w:rsidP="001558CB">
      <w:pPr>
        <w:spacing w:line="480" w:lineRule="auto"/>
        <w:rPr>
          <w:del w:id="1465" w:author="Thar Adale" w:date="2020-07-16T19:53:00Z"/>
          <w:rFonts w:ascii="Verdana" w:hAnsi="Verdana"/>
          <w:b/>
        </w:rPr>
      </w:pPr>
      <w:del w:id="1466" w:author="Thar Adale" w:date="2020-07-16T19:53:00Z">
        <w:r w:rsidRPr="00692B15" w:rsidDel="00343D9B">
          <w:delText xml:space="preserve">7.  </w:delText>
        </w:r>
        <w:r w:rsidRPr="00FA796D" w:rsidDel="00343D9B">
          <w:rPr>
            <w:rStyle w:val="Emphasis"/>
          </w:rPr>
          <w:delText>Z45.819</w:delText>
        </w:r>
        <w:r w:rsidRPr="00692B15" w:rsidDel="00343D9B">
          <w:rPr>
            <w:rFonts w:ascii="Verdana" w:hAnsi="Verdana"/>
            <w:b/>
          </w:rPr>
          <w:delText xml:space="preserve"> </w:delText>
        </w:r>
        <w:r w:rsidRPr="00692B15" w:rsidDel="00343D9B">
          <w:delText>(Encounter, removal, breast implant)</w:delText>
        </w:r>
      </w:del>
    </w:p>
    <w:p w14:paraId="65C313E9" w14:textId="65502946" w:rsidR="001558CB" w:rsidRPr="00692B15" w:rsidDel="00343D9B" w:rsidRDefault="001558CB" w:rsidP="001558CB">
      <w:pPr>
        <w:spacing w:line="480" w:lineRule="auto"/>
        <w:rPr>
          <w:del w:id="1467" w:author="Thar Adale" w:date="2020-07-16T19:53:00Z"/>
          <w:rFonts w:ascii="Verdana" w:hAnsi="Verdana"/>
          <w:b/>
        </w:rPr>
      </w:pPr>
      <w:del w:id="1468" w:author="Thar Adale" w:date="2020-07-16T19:53:00Z">
        <w:r w:rsidRPr="00692B15" w:rsidDel="00343D9B">
          <w:delText xml:space="preserve">8.  </w:delText>
        </w:r>
        <w:r w:rsidR="004E4EE1" w:rsidRPr="004E4EE1" w:rsidDel="00343D9B">
          <w:rPr>
            <w:rStyle w:val="Emphasis"/>
          </w:rPr>
          <w:delText>Z53.31</w:delText>
        </w:r>
        <w:r w:rsidRPr="00692B15" w:rsidDel="00343D9B">
          <w:rPr>
            <w:rFonts w:ascii="Verdana" w:hAnsi="Verdana"/>
            <w:b/>
          </w:rPr>
          <w:delText xml:space="preserve"> </w:delText>
        </w:r>
        <w:r w:rsidRPr="00692B15" w:rsidDel="00343D9B">
          <w:delText>(</w:delText>
        </w:r>
        <w:r w:rsidR="004E4EE1" w:rsidDel="00343D9B">
          <w:delText>Procedure, converted, laparoscopic to open</w:delText>
        </w:r>
        <w:r w:rsidRPr="00692B15" w:rsidDel="00343D9B">
          <w:delText>)</w:delText>
        </w:r>
      </w:del>
    </w:p>
    <w:p w14:paraId="07DFC470" w14:textId="3CD7B954" w:rsidR="001558CB" w:rsidRPr="00692B15" w:rsidDel="00343D9B" w:rsidRDefault="001558CB" w:rsidP="001558CB">
      <w:pPr>
        <w:spacing w:line="480" w:lineRule="auto"/>
        <w:rPr>
          <w:del w:id="1469" w:author="Thar Adale" w:date="2020-07-16T19:53:00Z"/>
          <w:rFonts w:ascii="Verdana" w:hAnsi="Verdana"/>
          <w:b/>
        </w:rPr>
      </w:pPr>
      <w:del w:id="1470" w:author="Thar Adale" w:date="2020-07-16T19:53:00Z">
        <w:r w:rsidRPr="00692B15" w:rsidDel="00343D9B">
          <w:delText xml:space="preserve">9.  </w:delText>
        </w:r>
        <w:r w:rsidRPr="00FA796D" w:rsidDel="00343D9B">
          <w:rPr>
            <w:rStyle w:val="Emphasis"/>
          </w:rPr>
          <w:delText>Z83.3</w:delText>
        </w:r>
        <w:r w:rsidRPr="00692B15" w:rsidDel="00343D9B">
          <w:rPr>
            <w:rFonts w:ascii="Verdana" w:hAnsi="Verdana"/>
            <w:b/>
          </w:rPr>
          <w:delText xml:space="preserve"> </w:delText>
        </w:r>
        <w:r w:rsidRPr="00692B15" w:rsidDel="00343D9B">
          <w:delText>(History, family, diabetes mellitus)</w:delText>
        </w:r>
      </w:del>
    </w:p>
    <w:p w14:paraId="2E7FBAA8" w14:textId="4D3A5F37" w:rsidR="001558CB" w:rsidRPr="00692B15" w:rsidDel="00343D9B" w:rsidRDefault="001558CB" w:rsidP="001558CB">
      <w:pPr>
        <w:spacing w:line="480" w:lineRule="auto"/>
        <w:rPr>
          <w:del w:id="1471" w:author="Thar Adale" w:date="2020-07-16T19:53:00Z"/>
          <w:rFonts w:ascii="Verdana" w:hAnsi="Verdana"/>
          <w:b/>
        </w:rPr>
      </w:pPr>
      <w:del w:id="1472" w:author="Thar Adale" w:date="2020-07-16T19:53:00Z">
        <w:r w:rsidRPr="00692B15" w:rsidDel="00343D9B">
          <w:delText xml:space="preserve">10. </w:delText>
        </w:r>
        <w:r w:rsidRPr="00FA796D" w:rsidDel="00343D9B">
          <w:rPr>
            <w:rStyle w:val="Emphasis"/>
          </w:rPr>
          <w:delText>Z87.891</w:delText>
        </w:r>
        <w:r w:rsidRPr="00692B15" w:rsidDel="00343D9B">
          <w:rPr>
            <w:rFonts w:ascii="Verdana" w:hAnsi="Verdana"/>
            <w:b/>
          </w:rPr>
          <w:delText xml:space="preserve"> </w:delText>
        </w:r>
        <w:r w:rsidRPr="00692B15" w:rsidDel="00343D9B">
          <w:delText xml:space="preserve">(History, personal, </w:delText>
        </w:r>
        <w:r w:rsidRPr="00D62DD1" w:rsidDel="00343D9B">
          <w:delText>tobacco dependence</w:delText>
        </w:r>
        <w:r w:rsidRPr="00692B15" w:rsidDel="00343D9B">
          <w:delText>)</w:delText>
        </w:r>
      </w:del>
    </w:p>
    <w:p w14:paraId="75287AD2" w14:textId="5B197642" w:rsidR="001558CB" w:rsidRPr="00692B15" w:rsidDel="00343D9B" w:rsidRDefault="001558CB" w:rsidP="001558CB">
      <w:pPr>
        <w:spacing w:line="480" w:lineRule="auto"/>
        <w:rPr>
          <w:del w:id="1473" w:author="Thar Adale" w:date="2020-07-16T19:53:00Z"/>
          <w:rFonts w:ascii="Verdana" w:hAnsi="Verdana"/>
          <w:b/>
        </w:rPr>
      </w:pPr>
      <w:del w:id="1474" w:author="Thar Adale" w:date="2020-07-16T19:53:00Z">
        <w:r w:rsidRPr="00692B15" w:rsidDel="00343D9B">
          <w:delText xml:space="preserve">11. </w:delText>
        </w:r>
        <w:r w:rsidRPr="00FA796D" w:rsidDel="00343D9B">
          <w:rPr>
            <w:rStyle w:val="Emphasis"/>
          </w:rPr>
          <w:delText>Z02.81</w:delText>
        </w:r>
        <w:r w:rsidRPr="00692B15" w:rsidDel="00343D9B">
          <w:rPr>
            <w:rFonts w:ascii="Verdana" w:hAnsi="Verdana"/>
            <w:b/>
          </w:rPr>
          <w:delText xml:space="preserve"> </w:delText>
        </w:r>
        <w:r w:rsidRPr="00692B15" w:rsidDel="00343D9B">
          <w:delText>(Encounter, administrative, examination for, paternity testing)</w:delText>
        </w:r>
      </w:del>
    </w:p>
    <w:p w14:paraId="2CFCC88B" w14:textId="59A7D7A4" w:rsidR="001558CB" w:rsidRPr="00692B15" w:rsidDel="00343D9B" w:rsidRDefault="001558CB" w:rsidP="001558CB">
      <w:pPr>
        <w:spacing w:line="480" w:lineRule="auto"/>
        <w:rPr>
          <w:del w:id="1475" w:author="Thar Adale" w:date="2020-07-16T19:53:00Z"/>
        </w:rPr>
      </w:pPr>
      <w:del w:id="1476" w:author="Thar Adale" w:date="2020-07-16T19:53:00Z">
        <w:r w:rsidRPr="00692B15" w:rsidDel="00343D9B">
          <w:delText xml:space="preserve">12. </w:delText>
        </w:r>
        <w:r w:rsidRPr="00FA796D" w:rsidDel="00343D9B">
          <w:rPr>
            <w:rStyle w:val="Emphasis"/>
          </w:rPr>
          <w:delText>O09.92</w:delText>
        </w:r>
        <w:r w:rsidRPr="00692B15" w:rsidDel="00343D9B">
          <w:delText xml:space="preserve"> (Pregnancy, supervision, high risk, 2nd trimester)</w:delText>
        </w:r>
      </w:del>
    </w:p>
    <w:p w14:paraId="78A658E1" w14:textId="67BAAEDB" w:rsidR="001558CB" w:rsidRPr="00692B15" w:rsidDel="00343D9B" w:rsidRDefault="001558CB" w:rsidP="001558CB">
      <w:pPr>
        <w:spacing w:line="480" w:lineRule="auto"/>
        <w:rPr>
          <w:del w:id="1477" w:author="Thar Adale" w:date="2020-07-16T19:53:00Z"/>
          <w:rFonts w:ascii="Verdana" w:hAnsi="Verdana"/>
          <w:b/>
        </w:rPr>
      </w:pPr>
      <w:del w:id="1478" w:author="Thar Adale" w:date="2020-07-16T19:53:00Z">
        <w:r w:rsidRPr="00FA796D" w:rsidDel="00343D9B">
          <w:rPr>
            <w:rStyle w:val="Emphasis"/>
          </w:rPr>
          <w:delText>Z3A.20</w:delText>
        </w:r>
        <w:r w:rsidRPr="00692B15" w:rsidDel="00343D9B">
          <w:delText xml:space="preserve"> (Pregnancy, weeks of gestation, 20)</w:delText>
        </w:r>
      </w:del>
    </w:p>
    <w:p w14:paraId="20ACAE85" w14:textId="2353DF8A" w:rsidR="001558CB" w:rsidRPr="00692B15" w:rsidDel="00343D9B" w:rsidRDefault="001558CB" w:rsidP="001558CB">
      <w:pPr>
        <w:spacing w:line="480" w:lineRule="auto"/>
        <w:rPr>
          <w:del w:id="1479" w:author="Thar Adale" w:date="2020-07-16T19:53:00Z"/>
          <w:rFonts w:ascii="Verdana" w:hAnsi="Verdana"/>
          <w:b/>
        </w:rPr>
      </w:pPr>
      <w:del w:id="1480" w:author="Thar Adale" w:date="2020-07-16T19:53:00Z">
        <w:r w:rsidRPr="00692B15" w:rsidDel="00343D9B">
          <w:delText xml:space="preserve">13. </w:delText>
        </w:r>
        <w:r w:rsidRPr="00FA796D" w:rsidDel="00343D9B">
          <w:rPr>
            <w:rStyle w:val="Emphasis"/>
          </w:rPr>
          <w:delText>Z38.00</w:delText>
        </w:r>
        <w:r w:rsidRPr="00692B15" w:rsidDel="00343D9B">
          <w:rPr>
            <w:rFonts w:ascii="Verdana" w:hAnsi="Verdana"/>
            <w:b/>
          </w:rPr>
          <w:delText xml:space="preserve"> </w:delText>
        </w:r>
        <w:r w:rsidRPr="00692B15" w:rsidDel="00343D9B">
          <w:delText>(Newborn, born in hospital)</w:delText>
        </w:r>
      </w:del>
    </w:p>
    <w:p w14:paraId="1BAFE4AF" w14:textId="0C418810" w:rsidR="001558CB" w:rsidRPr="00692B15" w:rsidDel="00343D9B" w:rsidRDefault="001558CB" w:rsidP="001558CB">
      <w:pPr>
        <w:spacing w:line="480" w:lineRule="auto"/>
        <w:rPr>
          <w:del w:id="1481" w:author="Thar Adale" w:date="2020-07-16T19:53:00Z"/>
          <w:rFonts w:ascii="Verdana" w:hAnsi="Verdana"/>
          <w:b/>
        </w:rPr>
      </w:pPr>
      <w:del w:id="1482" w:author="Thar Adale" w:date="2020-07-16T19:53:00Z">
        <w:r w:rsidRPr="00692B15" w:rsidDel="00343D9B">
          <w:delText xml:space="preserve">14. </w:delText>
        </w:r>
        <w:r w:rsidRPr="00FA796D" w:rsidDel="00343D9B">
          <w:rPr>
            <w:rStyle w:val="Emphasis"/>
          </w:rPr>
          <w:delText>Z72.3</w:delText>
        </w:r>
        <w:r w:rsidRPr="00692B15" w:rsidDel="00343D9B">
          <w:rPr>
            <w:rFonts w:ascii="Verdana" w:hAnsi="Verdana"/>
            <w:b/>
          </w:rPr>
          <w:delText xml:space="preserve"> </w:delText>
        </w:r>
        <w:r w:rsidRPr="00692B15" w:rsidDel="00343D9B">
          <w:delText>(Lack of, physical exercise)</w:delText>
        </w:r>
      </w:del>
    </w:p>
    <w:p w14:paraId="45E4C22D" w14:textId="6CD9BDF8" w:rsidR="001558CB" w:rsidRPr="00692B15" w:rsidDel="00343D9B" w:rsidRDefault="001558CB" w:rsidP="001558CB">
      <w:pPr>
        <w:spacing w:line="480" w:lineRule="auto"/>
        <w:rPr>
          <w:del w:id="1483" w:author="Thar Adale" w:date="2020-07-16T19:53:00Z"/>
          <w:rFonts w:ascii="Verdana" w:hAnsi="Verdana"/>
          <w:b/>
        </w:rPr>
      </w:pPr>
      <w:del w:id="1484" w:author="Thar Adale" w:date="2020-07-16T19:53:00Z">
        <w:r w:rsidRPr="00692B15" w:rsidDel="00343D9B">
          <w:delText xml:space="preserve">15. </w:delText>
        </w:r>
        <w:r w:rsidRPr="00FA796D" w:rsidDel="00343D9B">
          <w:rPr>
            <w:rStyle w:val="Emphasis"/>
          </w:rPr>
          <w:delText>Z79.1</w:delText>
        </w:r>
        <w:r w:rsidRPr="00692B15" w:rsidDel="00343D9B">
          <w:rPr>
            <w:rFonts w:ascii="Verdana" w:hAnsi="Verdana"/>
            <w:b/>
          </w:rPr>
          <w:delText xml:space="preserve"> </w:delText>
        </w:r>
        <w:r w:rsidRPr="00692B15" w:rsidDel="00343D9B">
          <w:delText>(Long-term, anti-inflammatory, non-steroidal)</w:delText>
        </w:r>
      </w:del>
    </w:p>
    <w:p w14:paraId="73F9FF74" w14:textId="34CD4D64" w:rsidR="001558CB" w:rsidRPr="00692B15" w:rsidDel="00343D9B" w:rsidRDefault="001558CB" w:rsidP="001558CB">
      <w:pPr>
        <w:spacing w:line="480" w:lineRule="auto"/>
        <w:rPr>
          <w:del w:id="1485" w:author="Thar Adale" w:date="2020-07-16T19:53:00Z"/>
          <w:rFonts w:ascii="Verdana" w:hAnsi="Verdana"/>
          <w:b/>
        </w:rPr>
      </w:pPr>
      <w:del w:id="1486" w:author="Thar Adale" w:date="2020-07-16T19:53:00Z">
        <w:r w:rsidRPr="00692B15" w:rsidDel="00343D9B">
          <w:delText xml:space="preserve">16. </w:delText>
        </w:r>
        <w:r w:rsidRPr="00FA796D" w:rsidDel="00343D9B">
          <w:rPr>
            <w:rStyle w:val="Emphasis"/>
          </w:rPr>
          <w:delText>Z91.013</w:delText>
        </w:r>
        <w:r w:rsidRPr="00692B15" w:rsidDel="00343D9B">
          <w:rPr>
            <w:rFonts w:ascii="Verdana" w:hAnsi="Verdana"/>
            <w:b/>
          </w:rPr>
          <w:delText xml:space="preserve"> </w:delText>
        </w:r>
        <w:r w:rsidRPr="00692B15" w:rsidDel="00343D9B">
          <w:delText>(Allergy, food, status, seafood)</w:delText>
        </w:r>
      </w:del>
    </w:p>
    <w:p w14:paraId="58C9ED71" w14:textId="14596316" w:rsidR="001558CB" w:rsidRPr="00692B15" w:rsidDel="00343D9B" w:rsidRDefault="001558CB" w:rsidP="001558CB">
      <w:pPr>
        <w:spacing w:line="480" w:lineRule="auto"/>
        <w:rPr>
          <w:del w:id="1487" w:author="Thar Adale" w:date="2020-07-16T19:53:00Z"/>
          <w:rFonts w:ascii="Verdana" w:hAnsi="Verdana"/>
          <w:b/>
        </w:rPr>
      </w:pPr>
      <w:del w:id="1488" w:author="Thar Adale" w:date="2020-07-16T19:53:00Z">
        <w:r w:rsidRPr="00692B15" w:rsidDel="00343D9B">
          <w:delText xml:space="preserve">17. </w:delText>
        </w:r>
        <w:r w:rsidRPr="00FA796D" w:rsidDel="00343D9B">
          <w:rPr>
            <w:rStyle w:val="Emphasis"/>
          </w:rPr>
          <w:delText>Z98.2</w:delText>
        </w:r>
        <w:r w:rsidRPr="00692B15" w:rsidDel="00343D9B">
          <w:rPr>
            <w:rFonts w:ascii="Verdana" w:hAnsi="Verdana"/>
            <w:b/>
          </w:rPr>
          <w:delText xml:space="preserve"> </w:delText>
        </w:r>
        <w:r w:rsidRPr="00692B15" w:rsidDel="00343D9B">
          <w:delText xml:space="preserve">(Presence, CSF shunt) </w:delText>
        </w:r>
      </w:del>
    </w:p>
    <w:p w14:paraId="55A6DBE5" w14:textId="41100BFC" w:rsidR="001558CB" w:rsidRPr="00692B15" w:rsidDel="00343D9B" w:rsidRDefault="001558CB" w:rsidP="001558CB">
      <w:pPr>
        <w:spacing w:line="480" w:lineRule="auto"/>
        <w:rPr>
          <w:del w:id="1489" w:author="Thar Adale" w:date="2020-07-16T19:53:00Z"/>
          <w:rFonts w:ascii="Verdana" w:hAnsi="Verdana"/>
          <w:b/>
        </w:rPr>
      </w:pPr>
      <w:del w:id="1490" w:author="Thar Adale" w:date="2020-07-16T19:53:00Z">
        <w:r w:rsidRPr="00692B15" w:rsidDel="00343D9B">
          <w:delText xml:space="preserve">18. </w:delText>
        </w:r>
        <w:r w:rsidRPr="00FA796D" w:rsidDel="00343D9B">
          <w:rPr>
            <w:rStyle w:val="Emphasis"/>
          </w:rPr>
          <w:delText>Z78.1</w:delText>
        </w:r>
        <w:r w:rsidRPr="00692B15" w:rsidDel="00343D9B">
          <w:rPr>
            <w:rFonts w:ascii="Verdana" w:hAnsi="Verdana"/>
            <w:b/>
          </w:rPr>
          <w:delText xml:space="preserve"> </w:delText>
        </w:r>
        <w:r w:rsidRPr="00692B15" w:rsidDel="00343D9B">
          <w:delText>(Status, physical restraint)</w:delText>
        </w:r>
      </w:del>
    </w:p>
    <w:p w14:paraId="7D4EC3D8" w14:textId="3141357C" w:rsidR="001558CB" w:rsidRPr="00692B15" w:rsidDel="00343D9B" w:rsidRDefault="001558CB" w:rsidP="001558CB">
      <w:pPr>
        <w:spacing w:line="480" w:lineRule="auto"/>
        <w:rPr>
          <w:del w:id="1491" w:author="Thar Adale" w:date="2020-07-16T19:53:00Z"/>
          <w:rFonts w:ascii="Verdana" w:hAnsi="Verdana"/>
          <w:b/>
        </w:rPr>
      </w:pPr>
      <w:del w:id="1492" w:author="Thar Adale" w:date="2020-07-16T19:53:00Z">
        <w:r w:rsidRPr="00692B15" w:rsidDel="00343D9B">
          <w:delText xml:space="preserve">19. </w:delText>
        </w:r>
        <w:r w:rsidRPr="00FA796D" w:rsidDel="00343D9B">
          <w:rPr>
            <w:rStyle w:val="Emphasis"/>
          </w:rPr>
          <w:delText>Z66</w:delText>
        </w:r>
        <w:r w:rsidRPr="00692B15" w:rsidDel="00343D9B">
          <w:rPr>
            <w:rFonts w:ascii="Verdana" w:hAnsi="Verdana"/>
            <w:b/>
          </w:rPr>
          <w:delText xml:space="preserve"> </w:delText>
        </w:r>
        <w:r w:rsidRPr="00692B15" w:rsidDel="00343D9B">
          <w:delText>(DNR)</w:delText>
        </w:r>
      </w:del>
    </w:p>
    <w:p w14:paraId="51BC25A3" w14:textId="646EACF3" w:rsidR="001558CB" w:rsidRPr="00692B15" w:rsidDel="00343D9B" w:rsidRDefault="001558CB" w:rsidP="001558CB">
      <w:pPr>
        <w:spacing w:line="480" w:lineRule="auto"/>
        <w:rPr>
          <w:del w:id="1493" w:author="Thar Adale" w:date="2020-07-16T19:53:00Z"/>
          <w:rFonts w:ascii="Verdana" w:hAnsi="Verdana"/>
          <w:b/>
        </w:rPr>
      </w:pPr>
      <w:del w:id="1494" w:author="Thar Adale" w:date="2020-07-16T19:53:00Z">
        <w:r w:rsidRPr="00692B15" w:rsidDel="00343D9B">
          <w:delText xml:space="preserve">20. </w:delText>
        </w:r>
        <w:r w:rsidRPr="00FA796D" w:rsidDel="00343D9B">
          <w:rPr>
            <w:rStyle w:val="Emphasis"/>
          </w:rPr>
          <w:delText>Z59.0</w:delText>
        </w:r>
        <w:r w:rsidRPr="00692B15" w:rsidDel="00343D9B">
          <w:rPr>
            <w:rFonts w:ascii="Verdana" w:hAnsi="Verdana"/>
            <w:b/>
          </w:rPr>
          <w:delText xml:space="preserve"> </w:delText>
        </w:r>
        <w:r w:rsidRPr="00692B15" w:rsidDel="00343D9B">
          <w:delText>(Homelessness)</w:delText>
        </w:r>
      </w:del>
    </w:p>
    <w:p w14:paraId="39FCB4E8" w14:textId="28AABA50" w:rsidR="001558CB" w:rsidRPr="00692B15" w:rsidDel="00343D9B" w:rsidRDefault="001558CB" w:rsidP="001558CB">
      <w:pPr>
        <w:spacing w:line="480" w:lineRule="auto"/>
        <w:rPr>
          <w:del w:id="1495" w:author="Thar Adale" w:date="2020-07-16T19:53:00Z"/>
          <w:rFonts w:ascii="Verdana" w:hAnsi="Verdana"/>
          <w:b/>
        </w:rPr>
      </w:pPr>
      <w:del w:id="1496" w:author="Thar Adale" w:date="2020-07-16T19:53:00Z">
        <w:r w:rsidRPr="00692B15" w:rsidDel="00343D9B">
          <w:delText xml:space="preserve">21. </w:delText>
        </w:r>
        <w:r w:rsidRPr="00FA796D" w:rsidDel="00343D9B">
          <w:rPr>
            <w:rStyle w:val="Emphasis"/>
          </w:rPr>
          <w:delText>Z33.1</w:delText>
        </w:r>
        <w:r w:rsidRPr="00692B15" w:rsidDel="00343D9B">
          <w:rPr>
            <w:rFonts w:ascii="Verdana" w:hAnsi="Verdana"/>
            <w:b/>
          </w:rPr>
          <w:delText xml:space="preserve"> </w:delText>
        </w:r>
        <w:r w:rsidRPr="00692B15" w:rsidDel="00343D9B">
          <w:delText>(State, pregnant</w:delText>
        </w:r>
        <w:r w:rsidDel="00343D9B">
          <w:delText>, incidental</w:delText>
        </w:r>
        <w:r w:rsidRPr="00692B15" w:rsidDel="00343D9B">
          <w:delText>)</w:delText>
        </w:r>
      </w:del>
    </w:p>
    <w:p w14:paraId="2EB50831" w14:textId="1B666A27" w:rsidR="001558CB" w:rsidRPr="00692B15" w:rsidDel="00343D9B" w:rsidRDefault="001558CB" w:rsidP="001558CB">
      <w:pPr>
        <w:spacing w:line="480" w:lineRule="auto"/>
        <w:rPr>
          <w:del w:id="1497" w:author="Thar Adale" w:date="2020-07-16T19:53:00Z"/>
          <w:rFonts w:ascii="Verdana" w:hAnsi="Verdana"/>
          <w:b/>
        </w:rPr>
      </w:pPr>
      <w:del w:id="1498" w:author="Thar Adale" w:date="2020-07-16T19:53:00Z">
        <w:r w:rsidRPr="00692B15" w:rsidDel="00343D9B">
          <w:delText xml:space="preserve">22. </w:delText>
        </w:r>
        <w:r w:rsidRPr="00FA796D" w:rsidDel="00343D9B">
          <w:rPr>
            <w:rStyle w:val="Emphasis"/>
          </w:rPr>
          <w:delText>Z87.442</w:delText>
        </w:r>
        <w:r w:rsidRPr="00692B15" w:rsidDel="00343D9B">
          <w:rPr>
            <w:rFonts w:ascii="Verdana" w:hAnsi="Verdana"/>
            <w:b/>
          </w:rPr>
          <w:delText xml:space="preserve"> </w:delText>
        </w:r>
        <w:r w:rsidRPr="00692B15" w:rsidDel="00343D9B">
          <w:delText>(History, personal, kidney stones)</w:delText>
        </w:r>
      </w:del>
    </w:p>
    <w:p w14:paraId="72080675" w14:textId="4615C8F2" w:rsidR="001558CB" w:rsidRPr="00692B15" w:rsidDel="00343D9B" w:rsidRDefault="001558CB" w:rsidP="001558CB">
      <w:pPr>
        <w:spacing w:line="480" w:lineRule="auto"/>
        <w:rPr>
          <w:del w:id="1499" w:author="Thar Adale" w:date="2020-07-16T19:53:00Z"/>
          <w:rFonts w:ascii="Verdana" w:hAnsi="Verdana"/>
          <w:b/>
        </w:rPr>
      </w:pPr>
      <w:del w:id="1500" w:author="Thar Adale" w:date="2020-07-16T19:53:00Z">
        <w:r w:rsidRPr="00692B15" w:rsidDel="00343D9B">
          <w:delText xml:space="preserve">23. </w:delText>
        </w:r>
        <w:r w:rsidRPr="00FA796D" w:rsidDel="00343D9B">
          <w:rPr>
            <w:rStyle w:val="Emphasis"/>
          </w:rPr>
          <w:delText>Z14.1</w:delText>
        </w:r>
        <w:r w:rsidRPr="00692B15" w:rsidDel="00343D9B">
          <w:rPr>
            <w:rFonts w:ascii="Verdana" w:hAnsi="Verdana"/>
            <w:b/>
          </w:rPr>
          <w:delText xml:space="preserve"> </w:delText>
        </w:r>
        <w:r w:rsidRPr="00692B15" w:rsidDel="00343D9B">
          <w:delText>(Carrier, genetic, cystic fibrosis)</w:delText>
        </w:r>
      </w:del>
    </w:p>
    <w:p w14:paraId="38EC9B5C" w14:textId="1B4ED971" w:rsidR="001558CB" w:rsidRPr="00692B15" w:rsidDel="00343D9B" w:rsidRDefault="001558CB" w:rsidP="001558CB">
      <w:pPr>
        <w:spacing w:line="480" w:lineRule="auto"/>
        <w:rPr>
          <w:del w:id="1501" w:author="Thar Adale" w:date="2020-07-16T19:53:00Z"/>
          <w:rFonts w:ascii="Verdana" w:hAnsi="Verdana"/>
          <w:b/>
        </w:rPr>
      </w:pPr>
      <w:del w:id="1502" w:author="Thar Adale" w:date="2020-07-16T19:53:00Z">
        <w:r w:rsidRPr="00692B15" w:rsidDel="00343D9B">
          <w:delText xml:space="preserve">24. </w:delText>
        </w:r>
        <w:r w:rsidRPr="00FA796D" w:rsidDel="00343D9B">
          <w:rPr>
            <w:rStyle w:val="Emphasis"/>
          </w:rPr>
          <w:delText>Z91.412</w:delText>
        </w:r>
        <w:r w:rsidRPr="00692B15" w:rsidDel="00343D9B">
          <w:rPr>
            <w:rFonts w:ascii="Verdana" w:hAnsi="Verdana"/>
            <w:b/>
          </w:rPr>
          <w:delText xml:space="preserve"> </w:delText>
        </w:r>
        <w:r w:rsidRPr="00692B15" w:rsidDel="00343D9B">
          <w:delText>(History, personal, neglect, adult)</w:delText>
        </w:r>
      </w:del>
    </w:p>
    <w:p w14:paraId="6810DEC7" w14:textId="49633A71" w:rsidR="001558CB" w:rsidRPr="00692B15" w:rsidDel="00343D9B" w:rsidRDefault="001558CB" w:rsidP="001558CB">
      <w:pPr>
        <w:spacing w:line="480" w:lineRule="auto"/>
        <w:rPr>
          <w:del w:id="1503" w:author="Thar Adale" w:date="2020-07-16T19:53:00Z"/>
        </w:rPr>
      </w:pPr>
      <w:del w:id="1504" w:author="Thar Adale" w:date="2020-07-16T19:53:00Z">
        <w:r w:rsidRPr="00692B15" w:rsidDel="00343D9B">
          <w:delText xml:space="preserve">25. </w:delText>
        </w:r>
        <w:r w:rsidRPr="00FA796D" w:rsidDel="00343D9B">
          <w:rPr>
            <w:rStyle w:val="Emphasis"/>
          </w:rPr>
          <w:delText>Z00.121</w:delText>
        </w:r>
        <w:r w:rsidRPr="00692B15" w:rsidDel="00343D9B">
          <w:rPr>
            <w:rFonts w:ascii="Verdana" w:hAnsi="Verdana"/>
            <w:b/>
          </w:rPr>
          <w:delText xml:space="preserve"> </w:delText>
        </w:r>
        <w:r w:rsidRPr="00692B15" w:rsidDel="00343D9B">
          <w:delText>(Examination, child, abnormal findings)</w:delText>
        </w:r>
      </w:del>
    </w:p>
    <w:p w14:paraId="6A3F67A2" w14:textId="089BE0CC" w:rsidR="003621DF" w:rsidRPr="00692B15" w:rsidDel="00343D9B" w:rsidRDefault="003621DF" w:rsidP="00685103">
      <w:pPr>
        <w:keepNext/>
        <w:keepLines/>
        <w:spacing w:line="480" w:lineRule="auto"/>
        <w:outlineLvl w:val="1"/>
        <w:rPr>
          <w:del w:id="1505" w:author="Thar Adale" w:date="2020-07-16T19:53:00Z"/>
          <w:b/>
          <w:bCs/>
          <w:szCs w:val="26"/>
        </w:rPr>
      </w:pPr>
      <w:del w:id="1506" w:author="Thar Adale" w:date="2020-07-16T19:53:00Z">
        <w:r w:rsidRPr="00692B15" w:rsidDel="00343D9B">
          <w:rPr>
            <w:b/>
            <w:bCs/>
            <w:szCs w:val="26"/>
          </w:rPr>
          <w:delText>CODING CHALLENGE</w:delText>
        </w:r>
      </w:del>
    </w:p>
    <w:p w14:paraId="1D77AEE9" w14:textId="64E4F462" w:rsidR="003621DF" w:rsidRPr="00692B15" w:rsidDel="00343D9B" w:rsidRDefault="003621DF" w:rsidP="00685103">
      <w:pPr>
        <w:spacing w:line="480" w:lineRule="auto"/>
        <w:rPr>
          <w:del w:id="1507" w:author="Thar Adale" w:date="2020-07-16T19:53:00Z"/>
        </w:rPr>
      </w:pPr>
      <w:del w:id="1508" w:author="Thar Adale" w:date="2020-07-16T19:53:00Z">
        <w:r w:rsidRPr="00692B15" w:rsidDel="00343D9B">
          <w:delText>1.</w:delText>
        </w:r>
        <w:r w:rsidRPr="00692B15" w:rsidDel="00343D9B">
          <w:rPr>
            <w:rFonts w:ascii="Verdana" w:hAnsi="Verdana"/>
            <w:b/>
          </w:rPr>
          <w:delText xml:space="preserve"> </w:delText>
        </w:r>
        <w:r w:rsidRPr="00FA796D" w:rsidDel="00343D9B">
          <w:rPr>
            <w:rStyle w:val="Emphasis"/>
          </w:rPr>
          <w:delText>Z38.01</w:delText>
        </w:r>
        <w:r w:rsidRPr="00692B15" w:rsidDel="00343D9B">
          <w:rPr>
            <w:rFonts w:ascii="Verdana" w:hAnsi="Verdana"/>
            <w:b/>
          </w:rPr>
          <w:delText xml:space="preserve"> </w:delText>
        </w:r>
        <w:r w:rsidRPr="00692B15" w:rsidDel="00343D9B">
          <w:delText>(Newborn, born in hospital, by cesarean)</w:delText>
        </w:r>
      </w:del>
    </w:p>
    <w:p w14:paraId="137DDA31" w14:textId="367A2F5C" w:rsidR="003621DF" w:rsidRPr="00692B15" w:rsidDel="00343D9B" w:rsidRDefault="003621DF" w:rsidP="00685103">
      <w:pPr>
        <w:spacing w:line="480" w:lineRule="auto"/>
        <w:rPr>
          <w:del w:id="1509" w:author="Thar Adale" w:date="2020-07-16T19:53:00Z"/>
        </w:rPr>
      </w:pPr>
      <w:del w:id="1510" w:author="Thar Adale" w:date="2020-07-16T19:53:00Z">
        <w:r w:rsidRPr="00692B15" w:rsidDel="00343D9B">
          <w:delText>2.</w:delText>
        </w:r>
        <w:r w:rsidRPr="00692B15" w:rsidDel="00343D9B">
          <w:rPr>
            <w:rFonts w:ascii="Verdana" w:hAnsi="Verdana"/>
            <w:b/>
          </w:rPr>
          <w:delText xml:space="preserve"> </w:delText>
        </w:r>
        <w:r w:rsidRPr="00FA796D" w:rsidDel="00343D9B">
          <w:rPr>
            <w:rStyle w:val="Emphasis"/>
          </w:rPr>
          <w:delText>Z51.11</w:delText>
        </w:r>
        <w:r w:rsidRPr="00692B15" w:rsidDel="00343D9B">
          <w:delText xml:space="preserve"> (Chemotherapy</w:delText>
        </w:r>
        <w:r w:rsidR="007E0231" w:rsidDel="00343D9B">
          <w:delText>, cancer</w:delText>
        </w:r>
        <w:r w:rsidRPr="00692B15" w:rsidDel="00343D9B">
          <w:delText>)</w:delText>
        </w:r>
      </w:del>
    </w:p>
    <w:p w14:paraId="5E285075" w14:textId="4C1084E9" w:rsidR="003621DF" w:rsidRPr="00692B15" w:rsidDel="00343D9B" w:rsidRDefault="003621DF" w:rsidP="00237906">
      <w:pPr>
        <w:tabs>
          <w:tab w:val="left" w:pos="360"/>
        </w:tabs>
        <w:spacing w:line="480" w:lineRule="auto"/>
        <w:rPr>
          <w:del w:id="1511" w:author="Thar Adale" w:date="2020-07-16T19:53:00Z"/>
        </w:rPr>
      </w:pPr>
      <w:del w:id="1512" w:author="Thar Adale" w:date="2020-07-16T19:53:00Z">
        <w:r w:rsidRPr="00FA796D" w:rsidDel="00343D9B">
          <w:rPr>
            <w:rStyle w:val="Emphasis"/>
          </w:rPr>
          <w:delText>E86.0</w:delText>
        </w:r>
        <w:r w:rsidRPr="00692B15" w:rsidDel="00343D9B">
          <w:delText xml:space="preserve"> (Dehydration)</w:delText>
        </w:r>
      </w:del>
    </w:p>
    <w:p w14:paraId="4BA37D5B" w14:textId="2C0F5B4B" w:rsidR="003621DF" w:rsidRPr="00692B15" w:rsidDel="00343D9B" w:rsidRDefault="003621DF" w:rsidP="00237906">
      <w:pPr>
        <w:tabs>
          <w:tab w:val="left" w:pos="360"/>
        </w:tabs>
        <w:spacing w:line="480" w:lineRule="auto"/>
        <w:rPr>
          <w:del w:id="1513" w:author="Thar Adale" w:date="2020-07-16T19:53:00Z"/>
        </w:rPr>
      </w:pPr>
      <w:del w:id="1514" w:author="Thar Adale" w:date="2020-07-16T19:53:00Z">
        <w:r w:rsidRPr="00FA796D" w:rsidDel="00343D9B">
          <w:rPr>
            <w:rStyle w:val="Emphasis"/>
          </w:rPr>
          <w:delText>C34.91</w:delText>
        </w:r>
        <w:r w:rsidRPr="00692B15" w:rsidDel="00343D9B">
          <w:delText xml:space="preserve"> (Table of Neoplasms, lung,</w:delText>
        </w:r>
        <w:r w:rsidR="00506262" w:rsidDel="00343D9B">
          <w:delText xml:space="preserve"> Tabular List:</w:delText>
        </w:r>
        <w:r w:rsidRPr="00692B15" w:rsidDel="00343D9B">
          <w:delText xml:space="preserve"> right)</w:delText>
        </w:r>
      </w:del>
    </w:p>
    <w:p w14:paraId="5A0CF8A1" w14:textId="60E38536" w:rsidR="003621DF" w:rsidRPr="00692B15" w:rsidDel="00343D9B" w:rsidRDefault="003621DF" w:rsidP="00237906">
      <w:pPr>
        <w:tabs>
          <w:tab w:val="left" w:pos="360"/>
        </w:tabs>
        <w:spacing w:line="480" w:lineRule="auto"/>
        <w:rPr>
          <w:del w:id="1515" w:author="Thar Adale" w:date="2020-07-16T19:53:00Z"/>
        </w:rPr>
      </w:pPr>
      <w:del w:id="1516" w:author="Thar Adale" w:date="2020-07-16T19:53:00Z">
        <w:r w:rsidRPr="00FA796D" w:rsidDel="00343D9B">
          <w:rPr>
            <w:rStyle w:val="Emphasis"/>
          </w:rPr>
          <w:delText>C34.92</w:delText>
        </w:r>
        <w:r w:rsidRPr="00692B15" w:rsidDel="00343D9B">
          <w:delText xml:space="preserve"> (Table of Neoplasms, lung, </w:delText>
        </w:r>
        <w:r w:rsidR="00506262" w:rsidDel="00343D9B">
          <w:delText xml:space="preserve">Tabular List: </w:delText>
        </w:r>
        <w:r w:rsidRPr="00692B15" w:rsidDel="00343D9B">
          <w:delText>left)</w:delText>
        </w:r>
      </w:del>
    </w:p>
    <w:p w14:paraId="3EAB19E5" w14:textId="53A8F5B6" w:rsidR="003621DF" w:rsidRPr="00692B15" w:rsidDel="00343D9B" w:rsidRDefault="003621DF" w:rsidP="00685103">
      <w:pPr>
        <w:spacing w:line="480" w:lineRule="auto"/>
        <w:rPr>
          <w:del w:id="1517" w:author="Thar Adale" w:date="2020-07-16T19:53:00Z"/>
        </w:rPr>
      </w:pPr>
      <w:del w:id="1518" w:author="Thar Adale" w:date="2020-07-16T19:53:00Z">
        <w:r w:rsidRPr="00692B15" w:rsidDel="00343D9B">
          <w:delText>3.</w:delText>
        </w:r>
        <w:r w:rsidRPr="00692B15" w:rsidDel="00343D9B">
          <w:rPr>
            <w:rFonts w:ascii="Verdana" w:hAnsi="Verdana"/>
            <w:b/>
          </w:rPr>
          <w:delText xml:space="preserve"> </w:delText>
        </w:r>
        <w:r w:rsidRPr="00FA796D" w:rsidDel="00343D9B">
          <w:rPr>
            <w:rStyle w:val="Emphasis"/>
          </w:rPr>
          <w:delText>Z08</w:delText>
        </w:r>
        <w:r w:rsidRPr="00692B15" w:rsidDel="00343D9B">
          <w:delText xml:space="preserve"> (Examination, follow-up, malignant neoplasm) </w:delText>
        </w:r>
      </w:del>
    </w:p>
    <w:p w14:paraId="450D4520" w14:textId="6B2428EF" w:rsidR="003621DF" w:rsidRPr="00692B15" w:rsidDel="00343D9B" w:rsidRDefault="003621DF" w:rsidP="00685103">
      <w:pPr>
        <w:spacing w:line="480" w:lineRule="auto"/>
        <w:rPr>
          <w:del w:id="1519" w:author="Thar Adale" w:date="2020-07-16T19:53:00Z"/>
        </w:rPr>
      </w:pPr>
      <w:del w:id="1520" w:author="Thar Adale" w:date="2020-07-16T19:53:00Z">
        <w:r w:rsidRPr="00FA796D" w:rsidDel="00343D9B">
          <w:rPr>
            <w:rStyle w:val="Emphasis"/>
          </w:rPr>
          <w:delText>Z90.710</w:delText>
        </w:r>
        <w:r w:rsidRPr="00692B15" w:rsidDel="00343D9B">
          <w:delText xml:space="preserve"> (Absence, uterus)</w:delText>
        </w:r>
      </w:del>
    </w:p>
    <w:p w14:paraId="2921BBC9" w14:textId="1D2E7991" w:rsidR="003621DF" w:rsidRPr="00692B15" w:rsidDel="00343D9B" w:rsidRDefault="003621DF" w:rsidP="00685103">
      <w:pPr>
        <w:spacing w:line="480" w:lineRule="auto"/>
        <w:rPr>
          <w:del w:id="1521" w:author="Thar Adale" w:date="2020-07-16T19:53:00Z"/>
        </w:rPr>
      </w:pPr>
      <w:del w:id="1522" w:author="Thar Adale" w:date="2020-07-16T19:53:00Z">
        <w:r w:rsidRPr="00FA796D" w:rsidDel="00343D9B">
          <w:rPr>
            <w:rStyle w:val="Emphasis"/>
          </w:rPr>
          <w:delText>Z85.42</w:delText>
        </w:r>
        <w:r w:rsidRPr="00692B15" w:rsidDel="00343D9B">
          <w:delText xml:space="preserve"> (History, personal, malignant neoplasm, uterus)</w:delText>
        </w:r>
      </w:del>
    </w:p>
    <w:p w14:paraId="0E2DDBB9" w14:textId="5C346E28" w:rsidR="003621DF" w:rsidDel="00343D9B" w:rsidRDefault="003621DF" w:rsidP="00685103">
      <w:pPr>
        <w:spacing w:line="480" w:lineRule="auto"/>
        <w:rPr>
          <w:del w:id="1523" w:author="Thar Adale" w:date="2020-07-16T19:53:00Z"/>
        </w:rPr>
      </w:pPr>
      <w:del w:id="1524" w:author="Thar Adale" w:date="2020-07-16T19:53:00Z">
        <w:r w:rsidRPr="00692B15" w:rsidDel="00343D9B">
          <w:delText>4.</w:delText>
        </w:r>
        <w:r w:rsidRPr="00692B15" w:rsidDel="00343D9B">
          <w:rPr>
            <w:rFonts w:ascii="Verdana" w:hAnsi="Verdana"/>
            <w:b/>
          </w:rPr>
          <w:delText xml:space="preserve"> </w:delText>
        </w:r>
        <w:r w:rsidRPr="00FA796D" w:rsidDel="00343D9B">
          <w:rPr>
            <w:rStyle w:val="Emphasis"/>
          </w:rPr>
          <w:delText>C67.9</w:delText>
        </w:r>
        <w:r w:rsidRPr="00692B15" w:rsidDel="00343D9B">
          <w:delText xml:space="preserve"> (Table of Neoplasms, bladder, primary)</w:delText>
        </w:r>
      </w:del>
    </w:p>
    <w:p w14:paraId="1053098C" w14:textId="146534ED" w:rsidR="000E4F8C" w:rsidRPr="00692B15" w:rsidDel="00343D9B" w:rsidRDefault="000E4F8C" w:rsidP="00685103">
      <w:pPr>
        <w:spacing w:line="480" w:lineRule="auto"/>
        <w:rPr>
          <w:del w:id="1525" w:author="Thar Adale" w:date="2020-07-16T19:53:00Z"/>
        </w:rPr>
      </w:pPr>
      <w:del w:id="1526" w:author="Thar Adale" w:date="2020-07-16T19:53:00Z">
        <w:r w:rsidRPr="00237906" w:rsidDel="00343D9B">
          <w:rPr>
            <w:rStyle w:val="Emphasis"/>
          </w:rPr>
          <w:delText>Z51.0</w:delText>
        </w:r>
        <w:r w:rsidDel="00343D9B">
          <w:delText xml:space="preserve"> (Radiation, therapy, encounter for)</w:delText>
        </w:r>
      </w:del>
    </w:p>
    <w:p w14:paraId="5CA20252" w14:textId="11DC2CCB" w:rsidR="003621DF" w:rsidRPr="00692B15" w:rsidDel="00343D9B" w:rsidRDefault="003621DF" w:rsidP="00685103">
      <w:pPr>
        <w:spacing w:line="480" w:lineRule="auto"/>
        <w:rPr>
          <w:del w:id="1527" w:author="Thar Adale" w:date="2020-07-16T19:53:00Z"/>
        </w:rPr>
      </w:pPr>
      <w:del w:id="1528" w:author="Thar Adale" w:date="2020-07-16T19:53:00Z">
        <w:r w:rsidRPr="00692B15" w:rsidDel="00343D9B">
          <w:delText>5.</w:delText>
        </w:r>
        <w:r w:rsidRPr="00692B15" w:rsidDel="00343D9B">
          <w:rPr>
            <w:rFonts w:ascii="Verdana" w:hAnsi="Verdana"/>
            <w:b/>
          </w:rPr>
          <w:delText xml:space="preserve"> </w:delText>
        </w:r>
        <w:r w:rsidRPr="00FA796D" w:rsidDel="00343D9B">
          <w:rPr>
            <w:rStyle w:val="Emphasis"/>
          </w:rPr>
          <w:delText>Z02.5</w:delText>
        </w:r>
        <w:r w:rsidRPr="00692B15" w:rsidDel="00343D9B">
          <w:delText xml:space="preserve"> (Examination, physical, sports)</w:delText>
        </w:r>
      </w:del>
    </w:p>
    <w:p w14:paraId="4E3FE20C" w14:textId="26DE6519" w:rsidR="003621DF" w:rsidRPr="00692B15" w:rsidDel="00343D9B" w:rsidRDefault="003621DF" w:rsidP="00685103">
      <w:pPr>
        <w:spacing w:line="480" w:lineRule="auto"/>
        <w:rPr>
          <w:del w:id="1529" w:author="Thar Adale" w:date="2020-07-16T19:53:00Z"/>
        </w:rPr>
      </w:pPr>
      <w:del w:id="1530" w:author="Thar Adale" w:date="2020-07-16T19:53:00Z">
        <w:r w:rsidRPr="00692B15" w:rsidDel="00343D9B">
          <w:delText>6.</w:delText>
        </w:r>
        <w:r w:rsidRPr="00692B15" w:rsidDel="00343D9B">
          <w:rPr>
            <w:rFonts w:ascii="Verdana" w:hAnsi="Verdana"/>
            <w:b/>
          </w:rPr>
          <w:delText xml:space="preserve"> </w:delText>
        </w:r>
        <w:r w:rsidRPr="00FA796D" w:rsidDel="00343D9B">
          <w:rPr>
            <w:rStyle w:val="Emphasis"/>
          </w:rPr>
          <w:delText>Z28.01</w:delText>
        </w:r>
        <w:r w:rsidRPr="00692B15" w:rsidDel="00343D9B">
          <w:rPr>
            <w:rFonts w:ascii="Verdana" w:hAnsi="Verdana"/>
            <w:b/>
          </w:rPr>
          <w:delText xml:space="preserve"> </w:delText>
        </w:r>
        <w:r w:rsidRPr="00692B15" w:rsidDel="00343D9B">
          <w:delText>(Immunization, not done, acute illness of patient)</w:delText>
        </w:r>
      </w:del>
    </w:p>
    <w:p w14:paraId="03CFD389" w14:textId="7E7DD607" w:rsidR="003621DF" w:rsidRPr="00692B15" w:rsidDel="00343D9B" w:rsidRDefault="003621DF" w:rsidP="00685103">
      <w:pPr>
        <w:spacing w:line="480" w:lineRule="auto"/>
        <w:rPr>
          <w:del w:id="1531" w:author="Thar Adale" w:date="2020-07-16T19:53:00Z"/>
        </w:rPr>
      </w:pPr>
      <w:del w:id="1532" w:author="Thar Adale" w:date="2020-07-16T19:53:00Z">
        <w:r w:rsidRPr="00FA796D" w:rsidDel="00343D9B">
          <w:rPr>
            <w:rStyle w:val="Emphasis"/>
          </w:rPr>
          <w:delText>J00</w:delText>
        </w:r>
        <w:r w:rsidRPr="00692B15" w:rsidDel="00343D9B">
          <w:delText xml:space="preserve"> (Cold, common)</w:delText>
        </w:r>
      </w:del>
    </w:p>
    <w:p w14:paraId="56F2D4D5" w14:textId="03AB0E4A" w:rsidR="003621DF" w:rsidRPr="00692B15" w:rsidDel="00343D9B" w:rsidRDefault="003621DF" w:rsidP="00685103">
      <w:pPr>
        <w:spacing w:line="480" w:lineRule="auto"/>
        <w:rPr>
          <w:del w:id="1533" w:author="Thar Adale" w:date="2020-07-16T19:53:00Z"/>
        </w:rPr>
      </w:pPr>
      <w:del w:id="1534" w:author="Thar Adale" w:date="2020-07-16T19:53:00Z">
        <w:r w:rsidRPr="00692B15" w:rsidDel="00343D9B">
          <w:delText>7.</w:delText>
        </w:r>
        <w:r w:rsidRPr="00692B15" w:rsidDel="00343D9B">
          <w:rPr>
            <w:rFonts w:ascii="Verdana" w:hAnsi="Verdana"/>
            <w:b/>
          </w:rPr>
          <w:delText xml:space="preserve"> </w:delText>
        </w:r>
        <w:r w:rsidRPr="00FA796D" w:rsidDel="00343D9B">
          <w:rPr>
            <w:rStyle w:val="Emphasis"/>
          </w:rPr>
          <w:delText>Z52.4</w:delText>
        </w:r>
        <w:r w:rsidRPr="00692B15" w:rsidDel="00343D9B">
          <w:delText xml:space="preserve"> (Donor, kidney)</w:delText>
        </w:r>
      </w:del>
    </w:p>
    <w:p w14:paraId="3CDBD3B5" w14:textId="5B0A9181" w:rsidR="003621DF" w:rsidRPr="00692B15" w:rsidDel="00343D9B" w:rsidRDefault="003621DF" w:rsidP="00685103">
      <w:pPr>
        <w:spacing w:line="480" w:lineRule="auto"/>
        <w:rPr>
          <w:del w:id="1535" w:author="Thar Adale" w:date="2020-07-16T19:53:00Z"/>
        </w:rPr>
      </w:pPr>
      <w:del w:id="1536" w:author="Thar Adale" w:date="2020-07-16T19:53:00Z">
        <w:r w:rsidRPr="00692B15" w:rsidDel="00343D9B">
          <w:delText>8.</w:delText>
        </w:r>
        <w:r w:rsidRPr="00692B15" w:rsidDel="00343D9B">
          <w:rPr>
            <w:rFonts w:ascii="Verdana" w:hAnsi="Verdana"/>
            <w:b/>
          </w:rPr>
          <w:delText xml:space="preserve"> </w:delText>
        </w:r>
        <w:r w:rsidRPr="00FA796D" w:rsidDel="00343D9B">
          <w:rPr>
            <w:rStyle w:val="Emphasis"/>
          </w:rPr>
          <w:delText>Z00.129</w:delText>
        </w:r>
        <w:r w:rsidRPr="00692B15" w:rsidDel="00343D9B">
          <w:delText xml:space="preserve"> (Examination, child)</w:delText>
        </w:r>
      </w:del>
    </w:p>
    <w:p w14:paraId="5855A8E9" w14:textId="010D3F1B" w:rsidR="003621DF" w:rsidRPr="00692B15" w:rsidDel="00343D9B" w:rsidRDefault="003621DF" w:rsidP="00685103">
      <w:pPr>
        <w:spacing w:line="480" w:lineRule="auto"/>
        <w:rPr>
          <w:del w:id="1537" w:author="Thar Adale" w:date="2020-07-16T19:53:00Z"/>
        </w:rPr>
      </w:pPr>
      <w:del w:id="1538" w:author="Thar Adale" w:date="2020-07-16T19:53:00Z">
        <w:r w:rsidRPr="00FA796D" w:rsidDel="00343D9B">
          <w:rPr>
            <w:rStyle w:val="Emphasis"/>
          </w:rPr>
          <w:delText>Z23</w:delText>
        </w:r>
        <w:r w:rsidRPr="00692B15" w:rsidDel="00343D9B">
          <w:delText xml:space="preserve"> (Immunization, encounter for)</w:delText>
        </w:r>
      </w:del>
    </w:p>
    <w:p w14:paraId="693DCA89" w14:textId="76130B91" w:rsidR="003621DF" w:rsidRPr="00692B15" w:rsidDel="00343D9B" w:rsidRDefault="003621DF" w:rsidP="00685103">
      <w:pPr>
        <w:spacing w:line="480" w:lineRule="auto"/>
        <w:rPr>
          <w:del w:id="1539" w:author="Thar Adale" w:date="2020-07-16T19:53:00Z"/>
        </w:rPr>
      </w:pPr>
      <w:del w:id="1540" w:author="Thar Adale" w:date="2020-07-16T19:53:00Z">
        <w:r w:rsidRPr="00692B15" w:rsidDel="00343D9B">
          <w:delText>9.</w:delText>
        </w:r>
        <w:r w:rsidRPr="00692B15" w:rsidDel="00343D9B">
          <w:rPr>
            <w:rFonts w:ascii="Verdana" w:hAnsi="Verdana"/>
            <w:b/>
          </w:rPr>
          <w:delText xml:space="preserve"> </w:delText>
        </w:r>
        <w:r w:rsidRPr="00FA796D" w:rsidDel="00343D9B">
          <w:rPr>
            <w:rStyle w:val="Emphasis"/>
          </w:rPr>
          <w:delText>O80</w:delText>
        </w:r>
        <w:r w:rsidRPr="00692B15" w:rsidDel="00343D9B">
          <w:delText xml:space="preserve"> (Delivery, normal)</w:delText>
        </w:r>
      </w:del>
    </w:p>
    <w:p w14:paraId="028FC616" w14:textId="609F2798" w:rsidR="003621DF" w:rsidRPr="00692B15" w:rsidDel="00343D9B" w:rsidRDefault="003621DF" w:rsidP="00685103">
      <w:pPr>
        <w:spacing w:line="480" w:lineRule="auto"/>
        <w:rPr>
          <w:del w:id="1541" w:author="Thar Adale" w:date="2020-07-16T19:53:00Z"/>
        </w:rPr>
      </w:pPr>
      <w:del w:id="1542" w:author="Thar Adale" w:date="2020-07-16T19:53:00Z">
        <w:r w:rsidRPr="00FA796D" w:rsidDel="00343D9B">
          <w:rPr>
            <w:rStyle w:val="Emphasis"/>
          </w:rPr>
          <w:delText>Z3A.39</w:delText>
        </w:r>
        <w:r w:rsidRPr="00692B15" w:rsidDel="00343D9B">
          <w:delText xml:space="preserve"> (Pregnancy, weeks of gestation, 39 weeks)</w:delText>
        </w:r>
      </w:del>
    </w:p>
    <w:p w14:paraId="60AEE513" w14:textId="6D3F5791" w:rsidR="003621DF" w:rsidRPr="00692B15" w:rsidDel="00343D9B" w:rsidRDefault="003621DF" w:rsidP="00685103">
      <w:pPr>
        <w:spacing w:line="480" w:lineRule="auto"/>
        <w:rPr>
          <w:del w:id="1543" w:author="Thar Adale" w:date="2020-07-16T19:53:00Z"/>
        </w:rPr>
      </w:pPr>
      <w:del w:id="1544" w:author="Thar Adale" w:date="2020-07-16T19:53:00Z">
        <w:r w:rsidRPr="00FA796D" w:rsidDel="00343D9B">
          <w:rPr>
            <w:rStyle w:val="Emphasis"/>
          </w:rPr>
          <w:delText>Z37.0</w:delText>
        </w:r>
        <w:r w:rsidRPr="00692B15" w:rsidDel="00343D9B">
          <w:delText xml:space="preserve"> (Outcome of delivery, single, liveborn)</w:delText>
        </w:r>
      </w:del>
    </w:p>
    <w:p w14:paraId="3096F4C1" w14:textId="6D6EA9E0" w:rsidR="003621DF" w:rsidRPr="00692B15" w:rsidDel="00343D9B" w:rsidRDefault="003621DF" w:rsidP="00685103">
      <w:pPr>
        <w:spacing w:line="480" w:lineRule="auto"/>
        <w:rPr>
          <w:del w:id="1545" w:author="Thar Adale" w:date="2020-07-16T19:53:00Z"/>
        </w:rPr>
      </w:pPr>
      <w:del w:id="1546" w:author="Thar Adale" w:date="2020-07-16T19:53:00Z">
        <w:r w:rsidRPr="00692B15" w:rsidDel="00343D9B">
          <w:delText>10.</w:delText>
        </w:r>
        <w:r w:rsidRPr="00692B15" w:rsidDel="00343D9B">
          <w:rPr>
            <w:rFonts w:ascii="Verdana" w:hAnsi="Verdana"/>
            <w:b/>
          </w:rPr>
          <w:delText xml:space="preserve"> </w:delText>
        </w:r>
        <w:r w:rsidRPr="00FA796D" w:rsidDel="00343D9B">
          <w:rPr>
            <w:rStyle w:val="Emphasis"/>
          </w:rPr>
          <w:delText>I25.9</w:delText>
        </w:r>
        <w:r w:rsidRPr="00692B15" w:rsidDel="00343D9B">
          <w:delText xml:space="preserve"> (Disease, heart, ischemic)</w:delText>
        </w:r>
      </w:del>
    </w:p>
    <w:p w14:paraId="2A385B58" w14:textId="5E082B01" w:rsidR="003621DF" w:rsidRPr="00692B15" w:rsidDel="00343D9B" w:rsidRDefault="007E0231" w:rsidP="00685103">
      <w:pPr>
        <w:spacing w:line="480" w:lineRule="auto"/>
        <w:rPr>
          <w:del w:id="1547" w:author="Thar Adale" w:date="2020-07-16T19:53:00Z"/>
        </w:rPr>
      </w:pPr>
      <w:del w:id="1548" w:author="Thar Adale" w:date="2020-07-16T19:53:00Z">
        <w:r w:rsidRPr="00FA796D" w:rsidDel="00343D9B">
          <w:rPr>
            <w:rStyle w:val="Emphasis"/>
          </w:rPr>
          <w:delText>F17.210</w:delText>
        </w:r>
        <w:r w:rsidR="003621DF" w:rsidRPr="00692B15" w:rsidDel="00343D9B">
          <w:delText xml:space="preserve"> (</w:delText>
        </w:r>
        <w:r w:rsidDel="00343D9B">
          <w:delText xml:space="preserve">Smoker, </w:delText>
        </w:r>
        <w:r w:rsidRPr="00FA796D" w:rsidDel="00343D9B">
          <w:rPr>
            <w:i/>
          </w:rPr>
          <w:delText>See</w:delText>
        </w:r>
        <w:r w:rsidDel="00343D9B">
          <w:delText xml:space="preserve"> Dependence, drug, nicotine, cigarettes</w:delText>
        </w:r>
        <w:r w:rsidR="003621DF" w:rsidRPr="00692B15" w:rsidDel="00343D9B">
          <w:delText>)</w:delText>
        </w:r>
      </w:del>
    </w:p>
    <w:p w14:paraId="4F150088" w14:textId="286854B0" w:rsidR="003621DF" w:rsidRPr="00692B15" w:rsidDel="00343D9B" w:rsidRDefault="003621DF" w:rsidP="00685103">
      <w:pPr>
        <w:spacing w:line="480" w:lineRule="auto"/>
        <w:rPr>
          <w:del w:id="1549" w:author="Thar Adale" w:date="2020-07-16T19:53:00Z"/>
        </w:rPr>
      </w:pPr>
      <w:del w:id="1550" w:author="Thar Adale" w:date="2020-07-16T19:53:00Z">
        <w:r w:rsidRPr="00FA796D" w:rsidDel="00343D9B">
          <w:rPr>
            <w:rStyle w:val="Emphasis"/>
          </w:rPr>
          <w:delText>Z79.01</w:delText>
        </w:r>
        <w:r w:rsidRPr="00692B15" w:rsidDel="00343D9B">
          <w:delText xml:space="preserve"> (Long term drug therapy, anticoagulants)</w:delText>
        </w:r>
      </w:del>
    </w:p>
    <w:p w14:paraId="73C238C5" w14:textId="4585A1D4" w:rsidR="00E70221" w:rsidDel="00343D9B" w:rsidRDefault="00E70221" w:rsidP="00FE765A">
      <w:pPr>
        <w:pStyle w:val="Heading1"/>
        <w:rPr>
          <w:del w:id="1551" w:author="Thar Adale" w:date="2020-07-16T19:53:00Z"/>
        </w:rPr>
      </w:pPr>
    </w:p>
    <w:p w14:paraId="7D08D5D3" w14:textId="78D02E00" w:rsidR="00FE765A" w:rsidDel="00343D9B" w:rsidRDefault="00FE765A" w:rsidP="00FE765A">
      <w:pPr>
        <w:pStyle w:val="Heading1"/>
        <w:rPr>
          <w:del w:id="1552" w:author="Thar Adale" w:date="2020-07-16T19:53:00Z"/>
        </w:rPr>
      </w:pPr>
      <w:del w:id="1553" w:author="Thar Adale" w:date="2020-07-16T19:53:00Z">
        <w:r w:rsidRPr="00E162EA" w:rsidDel="00343D9B">
          <w:delText xml:space="preserve">CHAPTER </w:delText>
        </w:r>
        <w:r w:rsidR="00BA6633" w:rsidDel="00343D9B">
          <w:delText>7</w:delText>
        </w:r>
        <w:r w:rsidRPr="00E162EA" w:rsidDel="00343D9B">
          <w:delText xml:space="preserve">:  </w:delText>
        </w:r>
        <w:r w:rsidRPr="008B5F73" w:rsidDel="00343D9B">
          <w:delText>EXTERNAL CAUSES OF MORBIDITY (V00-Y99)</w:delText>
        </w:r>
      </w:del>
    </w:p>
    <w:p w14:paraId="56FFEE05" w14:textId="19BEEB3B" w:rsidR="00FE765A" w:rsidRPr="00FA796D" w:rsidDel="00343D9B" w:rsidRDefault="00FE765A" w:rsidP="00FA796D">
      <w:pPr>
        <w:keepNext/>
        <w:keepLines/>
        <w:spacing w:line="480" w:lineRule="auto"/>
        <w:outlineLvl w:val="1"/>
        <w:rPr>
          <w:del w:id="1554" w:author="Thar Adale" w:date="2020-07-16T19:53:00Z"/>
          <w:b/>
          <w:bCs/>
          <w:szCs w:val="26"/>
        </w:rPr>
      </w:pPr>
      <w:del w:id="1555" w:author="Thar Adale" w:date="2020-07-16T19:53:00Z">
        <w:r w:rsidRPr="00E1633A" w:rsidDel="00343D9B">
          <w:rPr>
            <w:b/>
            <w:bCs/>
            <w:szCs w:val="26"/>
          </w:rPr>
          <w:delText>CODI</w:delText>
        </w:r>
        <w:r w:rsidRPr="00FA796D" w:rsidDel="00343D9B">
          <w:rPr>
            <w:b/>
            <w:bCs/>
            <w:szCs w:val="26"/>
          </w:rPr>
          <w:delText>NG PRACTICE</w:delText>
        </w:r>
      </w:del>
    </w:p>
    <w:p w14:paraId="335B2516" w14:textId="7C171233" w:rsidR="00FE765A" w:rsidRPr="00625B54" w:rsidDel="00343D9B" w:rsidRDefault="00FE765A" w:rsidP="00685103">
      <w:pPr>
        <w:keepNext/>
        <w:keepLines/>
        <w:spacing w:line="480" w:lineRule="auto"/>
        <w:outlineLvl w:val="1"/>
        <w:rPr>
          <w:del w:id="1556" w:author="Thar Adale" w:date="2020-07-16T19:53:00Z"/>
          <w:b/>
          <w:bCs/>
          <w:szCs w:val="26"/>
        </w:rPr>
      </w:pPr>
      <w:del w:id="1557" w:author="Thar Adale" w:date="2020-07-16T19:53:00Z">
        <w:r w:rsidRPr="00625B54" w:rsidDel="00343D9B">
          <w:rPr>
            <w:b/>
            <w:bCs/>
            <w:szCs w:val="26"/>
          </w:rPr>
          <w:delText xml:space="preserve">Exercise </w:delText>
        </w:r>
        <w:r w:rsidR="00BA6633" w:rsidDel="00343D9B">
          <w:rPr>
            <w:b/>
            <w:bCs/>
            <w:szCs w:val="26"/>
          </w:rPr>
          <w:delText>7</w:delText>
        </w:r>
        <w:r w:rsidRPr="00625B54" w:rsidDel="00343D9B">
          <w:rPr>
            <w:b/>
            <w:bCs/>
            <w:szCs w:val="26"/>
          </w:rPr>
          <w:delText>.1 Abstracting</w:delText>
        </w:r>
        <w:r w:rsidDel="00343D9B">
          <w:rPr>
            <w:b/>
            <w:bCs/>
            <w:szCs w:val="26"/>
          </w:rPr>
          <w:delText xml:space="preserve"> for</w:delText>
        </w:r>
        <w:r w:rsidRPr="00625B54" w:rsidDel="00343D9B">
          <w:rPr>
            <w:b/>
            <w:bCs/>
            <w:szCs w:val="26"/>
          </w:rPr>
          <w:delText xml:space="preserve"> External Causes</w:delText>
        </w:r>
      </w:del>
    </w:p>
    <w:p w14:paraId="4AAA8CB7" w14:textId="657BD848" w:rsidR="00FE765A" w:rsidDel="00343D9B" w:rsidRDefault="00FE765A" w:rsidP="00685103">
      <w:pPr>
        <w:spacing w:line="480" w:lineRule="auto"/>
        <w:ind w:left="720" w:hanging="360"/>
        <w:rPr>
          <w:del w:id="1558" w:author="Thar Adale" w:date="2020-07-16T19:53:00Z"/>
        </w:rPr>
      </w:pPr>
      <w:del w:id="1559" w:author="Thar Adale" w:date="2020-07-16T19:53:00Z">
        <w:r w:rsidDel="00343D9B">
          <w:delText>1.</w:delText>
        </w:r>
        <w:r w:rsidDel="00343D9B">
          <w:tab/>
        </w:r>
      </w:del>
    </w:p>
    <w:p w14:paraId="0BE52C83" w14:textId="79B1064F" w:rsidR="00FE765A" w:rsidRPr="00625B54" w:rsidDel="00343D9B" w:rsidRDefault="00FE765A" w:rsidP="00685103">
      <w:pPr>
        <w:spacing w:line="480" w:lineRule="auto"/>
        <w:ind w:left="1440" w:hanging="360"/>
        <w:rPr>
          <w:del w:id="1560" w:author="Thar Adale" w:date="2020-07-16T19:53:00Z"/>
        </w:rPr>
      </w:pPr>
      <w:del w:id="1561" w:author="Thar Adale" w:date="2020-07-16T19:53:00Z">
        <w:r w:rsidRPr="00625B54" w:rsidDel="00343D9B">
          <w:delText>a.</w:delText>
        </w:r>
        <w:r w:rsidRPr="00625B54" w:rsidDel="00343D9B">
          <w:tab/>
          <w:delText>3 cm laceration on forehead</w:delText>
        </w:r>
      </w:del>
    </w:p>
    <w:p w14:paraId="71E963DF" w14:textId="58093ED2" w:rsidR="00FE765A" w:rsidRPr="00625B54" w:rsidDel="00343D9B" w:rsidRDefault="00FE765A" w:rsidP="00685103">
      <w:pPr>
        <w:spacing w:line="480" w:lineRule="auto"/>
        <w:ind w:left="1440" w:hanging="360"/>
        <w:rPr>
          <w:del w:id="1562" w:author="Thar Adale" w:date="2020-07-16T19:53:00Z"/>
        </w:rPr>
      </w:pPr>
      <w:del w:id="1563" w:author="Thar Adale" w:date="2020-07-16T19:53:00Z">
        <w:r w:rsidRPr="00625B54" w:rsidDel="00343D9B">
          <w:delText>b.</w:delText>
        </w:r>
        <w:r w:rsidRPr="00625B54" w:rsidDel="00343D9B">
          <w:tab/>
          <w:delText>fell off toilet and hit her head on the sink</w:delText>
        </w:r>
      </w:del>
    </w:p>
    <w:p w14:paraId="21A94A64" w14:textId="468F6B6C" w:rsidR="00FE765A" w:rsidRPr="00625B54" w:rsidDel="00343D9B" w:rsidRDefault="00FE765A" w:rsidP="00685103">
      <w:pPr>
        <w:spacing w:line="480" w:lineRule="auto"/>
        <w:ind w:left="1440" w:hanging="360"/>
        <w:rPr>
          <w:del w:id="1564" w:author="Thar Adale" w:date="2020-07-16T19:53:00Z"/>
        </w:rPr>
      </w:pPr>
      <w:del w:id="1565" w:author="Thar Adale" w:date="2020-07-16T19:53:00Z">
        <w:r w:rsidRPr="00625B54" w:rsidDel="00343D9B">
          <w:delText>c.</w:delText>
        </w:r>
        <w:r w:rsidRPr="00625B54" w:rsidDel="00343D9B">
          <w:tab/>
          <w:delText>initial</w:delText>
        </w:r>
      </w:del>
    </w:p>
    <w:p w14:paraId="769792DA" w14:textId="6118F7BF" w:rsidR="00FE765A" w:rsidDel="00343D9B" w:rsidRDefault="00FE765A" w:rsidP="00685103">
      <w:pPr>
        <w:spacing w:line="480" w:lineRule="auto"/>
        <w:ind w:left="720" w:hanging="360"/>
        <w:rPr>
          <w:del w:id="1566" w:author="Thar Adale" w:date="2020-07-16T19:53:00Z"/>
        </w:rPr>
      </w:pPr>
      <w:del w:id="1567" w:author="Thar Adale" w:date="2020-07-16T19:53:00Z">
        <w:r w:rsidDel="00343D9B">
          <w:delText>2.</w:delText>
        </w:r>
        <w:r w:rsidDel="00343D9B">
          <w:tab/>
        </w:r>
      </w:del>
    </w:p>
    <w:p w14:paraId="2FE99BB3" w14:textId="16B513DD" w:rsidR="00FE765A" w:rsidRPr="00625B54" w:rsidDel="00343D9B" w:rsidRDefault="00FE765A" w:rsidP="00685103">
      <w:pPr>
        <w:spacing w:line="480" w:lineRule="auto"/>
        <w:ind w:left="1440" w:hanging="360"/>
        <w:rPr>
          <w:del w:id="1568" w:author="Thar Adale" w:date="2020-07-16T19:53:00Z"/>
        </w:rPr>
      </w:pPr>
      <w:del w:id="1569" w:author="Thar Adale" w:date="2020-07-16T19:53:00Z">
        <w:r w:rsidRPr="00625B54" w:rsidDel="00343D9B">
          <w:delText>a.</w:delText>
        </w:r>
        <w:r w:rsidRPr="00625B54" w:rsidDel="00343D9B">
          <w:tab/>
          <w:delText>second degree burn to the right hand</w:delText>
        </w:r>
      </w:del>
    </w:p>
    <w:p w14:paraId="3006E816" w14:textId="79C84E55" w:rsidR="00FE765A" w:rsidRPr="00625B54" w:rsidDel="00343D9B" w:rsidRDefault="00FE765A" w:rsidP="00685103">
      <w:pPr>
        <w:spacing w:line="480" w:lineRule="auto"/>
        <w:ind w:left="1440" w:hanging="360"/>
        <w:rPr>
          <w:del w:id="1570" w:author="Thar Adale" w:date="2020-07-16T19:53:00Z"/>
        </w:rPr>
      </w:pPr>
      <w:del w:id="1571" w:author="Thar Adale" w:date="2020-07-16T19:53:00Z">
        <w:r w:rsidRPr="00625B54" w:rsidDel="00343D9B">
          <w:delText>b.</w:delText>
        </w:r>
        <w:r w:rsidRPr="00625B54" w:rsidDel="00343D9B">
          <w:tab/>
          <w:delText>touching hot stove</w:delText>
        </w:r>
      </w:del>
    </w:p>
    <w:p w14:paraId="14026777" w14:textId="78A60F1D" w:rsidR="00FE765A" w:rsidRPr="00625B54" w:rsidDel="00343D9B" w:rsidRDefault="00FE765A" w:rsidP="00685103">
      <w:pPr>
        <w:spacing w:line="480" w:lineRule="auto"/>
        <w:ind w:left="1440" w:hanging="360"/>
        <w:rPr>
          <w:del w:id="1572" w:author="Thar Adale" w:date="2020-07-16T19:53:00Z"/>
        </w:rPr>
      </w:pPr>
      <w:del w:id="1573" w:author="Thar Adale" w:date="2020-07-16T19:53:00Z">
        <w:r w:rsidRPr="00625B54" w:rsidDel="00343D9B">
          <w:delText>c.</w:delText>
        </w:r>
        <w:r w:rsidRPr="00625B54" w:rsidDel="00343D9B">
          <w:tab/>
          <w:delText>initial</w:delText>
        </w:r>
      </w:del>
    </w:p>
    <w:p w14:paraId="3B48010B" w14:textId="051264D5" w:rsidR="00FE765A" w:rsidDel="00343D9B" w:rsidRDefault="00FE765A" w:rsidP="00685103">
      <w:pPr>
        <w:spacing w:line="480" w:lineRule="auto"/>
        <w:ind w:left="720" w:hanging="360"/>
        <w:rPr>
          <w:del w:id="1574" w:author="Thar Adale" w:date="2020-07-16T19:53:00Z"/>
        </w:rPr>
      </w:pPr>
      <w:del w:id="1575" w:author="Thar Adale" w:date="2020-07-16T19:53:00Z">
        <w:r w:rsidDel="00343D9B">
          <w:delText>3.</w:delText>
        </w:r>
        <w:r w:rsidDel="00343D9B">
          <w:tab/>
        </w:r>
      </w:del>
    </w:p>
    <w:p w14:paraId="545CE168" w14:textId="4404B9C6" w:rsidR="00FE765A" w:rsidRPr="00625B54" w:rsidDel="00343D9B" w:rsidRDefault="00FE765A" w:rsidP="00F01A52">
      <w:pPr>
        <w:numPr>
          <w:ilvl w:val="1"/>
          <w:numId w:val="6"/>
        </w:numPr>
        <w:spacing w:line="480" w:lineRule="auto"/>
        <w:rPr>
          <w:del w:id="1576" w:author="Thar Adale" w:date="2020-07-16T19:53:00Z"/>
        </w:rPr>
      </w:pPr>
      <w:del w:id="1577" w:author="Thar Adale" w:date="2020-07-16T19:53:00Z">
        <w:r w:rsidRPr="00625B54" w:rsidDel="00343D9B">
          <w:delText>malunion of non-displaced comminuted fracture, left femur shaft.</w:delText>
        </w:r>
      </w:del>
    </w:p>
    <w:p w14:paraId="0A402787" w14:textId="36FDAE36" w:rsidR="00FE765A" w:rsidRPr="00625B54" w:rsidDel="00343D9B" w:rsidRDefault="00FE765A" w:rsidP="00F01A52">
      <w:pPr>
        <w:numPr>
          <w:ilvl w:val="1"/>
          <w:numId w:val="6"/>
        </w:numPr>
        <w:spacing w:line="480" w:lineRule="auto"/>
        <w:rPr>
          <w:del w:id="1578" w:author="Thar Adale" w:date="2020-07-16T19:53:00Z"/>
        </w:rPr>
      </w:pPr>
      <w:del w:id="1579" w:author="Thar Adale" w:date="2020-07-16T19:53:00Z">
        <w:r w:rsidRPr="00625B54" w:rsidDel="00343D9B">
          <w:delText>assault by handgun</w:delText>
        </w:r>
      </w:del>
    </w:p>
    <w:p w14:paraId="5A392A3A" w14:textId="1488E0A7" w:rsidR="00FE765A" w:rsidRPr="00625B54" w:rsidDel="00343D9B" w:rsidRDefault="00FE765A" w:rsidP="00F01A52">
      <w:pPr>
        <w:numPr>
          <w:ilvl w:val="1"/>
          <w:numId w:val="6"/>
        </w:numPr>
        <w:spacing w:line="480" w:lineRule="auto"/>
        <w:rPr>
          <w:del w:id="1580" w:author="Thar Adale" w:date="2020-07-16T19:53:00Z"/>
        </w:rPr>
      </w:pPr>
      <w:del w:id="1581" w:author="Thar Adale" w:date="2020-07-16T19:53:00Z">
        <w:r w:rsidRPr="00625B54" w:rsidDel="00343D9B">
          <w:delText>subsequent</w:delText>
        </w:r>
      </w:del>
    </w:p>
    <w:p w14:paraId="5E15D826" w14:textId="606E35C4" w:rsidR="00FE765A" w:rsidDel="00343D9B" w:rsidRDefault="00FE765A" w:rsidP="00685103">
      <w:pPr>
        <w:spacing w:line="480" w:lineRule="auto"/>
        <w:ind w:left="720" w:hanging="360"/>
        <w:rPr>
          <w:del w:id="1582" w:author="Thar Adale" w:date="2020-07-16T19:53:00Z"/>
        </w:rPr>
      </w:pPr>
      <w:del w:id="1583" w:author="Thar Adale" w:date="2020-07-16T19:53:00Z">
        <w:r w:rsidDel="00343D9B">
          <w:delText>4.</w:delText>
        </w:r>
        <w:r w:rsidDel="00343D9B">
          <w:tab/>
        </w:r>
      </w:del>
    </w:p>
    <w:p w14:paraId="071204EC" w14:textId="5C220E10" w:rsidR="00FE765A" w:rsidRPr="00625B54" w:rsidDel="00343D9B" w:rsidRDefault="00FE765A" w:rsidP="00F01A52">
      <w:pPr>
        <w:numPr>
          <w:ilvl w:val="1"/>
          <w:numId w:val="5"/>
        </w:numPr>
        <w:spacing w:line="480" w:lineRule="auto"/>
        <w:rPr>
          <w:del w:id="1584" w:author="Thar Adale" w:date="2020-07-16T19:53:00Z"/>
        </w:rPr>
      </w:pPr>
      <w:del w:id="1585" w:author="Thar Adale" w:date="2020-07-16T19:53:00Z">
        <w:r w:rsidRPr="00625B54" w:rsidDel="00343D9B">
          <w:delText>acute myocardial infarction</w:delText>
        </w:r>
      </w:del>
    </w:p>
    <w:p w14:paraId="5953806A" w14:textId="23CB8EEC" w:rsidR="00FE765A" w:rsidRPr="00625B54" w:rsidDel="00343D9B" w:rsidRDefault="00FE765A" w:rsidP="00F01A52">
      <w:pPr>
        <w:numPr>
          <w:ilvl w:val="1"/>
          <w:numId w:val="5"/>
        </w:numPr>
        <w:spacing w:line="480" w:lineRule="auto"/>
        <w:rPr>
          <w:del w:id="1586" w:author="Thar Adale" w:date="2020-07-16T19:53:00Z"/>
        </w:rPr>
      </w:pPr>
      <w:del w:id="1587" w:author="Thar Adale" w:date="2020-07-16T19:53:00Z">
        <w:r w:rsidRPr="00625B54" w:rsidDel="00343D9B">
          <w:delText>physical exertion</w:delText>
        </w:r>
      </w:del>
    </w:p>
    <w:p w14:paraId="73724290" w14:textId="770F225E" w:rsidR="00FE765A" w:rsidRPr="00625B54" w:rsidDel="00343D9B" w:rsidRDefault="00FE765A" w:rsidP="00F01A52">
      <w:pPr>
        <w:numPr>
          <w:ilvl w:val="1"/>
          <w:numId w:val="5"/>
        </w:numPr>
        <w:spacing w:line="480" w:lineRule="auto"/>
        <w:rPr>
          <w:del w:id="1588" w:author="Thar Adale" w:date="2020-07-16T19:53:00Z"/>
        </w:rPr>
      </w:pPr>
      <w:del w:id="1589" w:author="Thar Adale" w:date="2020-07-16T19:53:00Z">
        <w:r w:rsidRPr="00625B54" w:rsidDel="00343D9B">
          <w:delText>initial</w:delText>
        </w:r>
      </w:del>
    </w:p>
    <w:p w14:paraId="01708946" w14:textId="1D812817" w:rsidR="00FE765A" w:rsidRPr="00625B54" w:rsidDel="00343D9B" w:rsidRDefault="00FE765A" w:rsidP="00F01A52">
      <w:pPr>
        <w:numPr>
          <w:ilvl w:val="1"/>
          <w:numId w:val="5"/>
        </w:numPr>
        <w:spacing w:line="480" w:lineRule="auto"/>
        <w:rPr>
          <w:del w:id="1590" w:author="Thar Adale" w:date="2020-07-16T19:53:00Z"/>
        </w:rPr>
      </w:pPr>
      <w:del w:id="1591" w:author="Thar Adale" w:date="2020-07-16T19:53:00Z">
        <w:r w:rsidDel="00343D9B">
          <w:delText xml:space="preserve">driveway of </w:delText>
        </w:r>
        <w:r w:rsidRPr="00625B54" w:rsidDel="00343D9B">
          <w:delText>single family home</w:delText>
        </w:r>
      </w:del>
    </w:p>
    <w:p w14:paraId="554EF8C0" w14:textId="33AF0816" w:rsidR="00FE765A" w:rsidRPr="00625B54" w:rsidDel="00343D9B" w:rsidRDefault="00FE765A" w:rsidP="00F01A52">
      <w:pPr>
        <w:numPr>
          <w:ilvl w:val="1"/>
          <w:numId w:val="5"/>
        </w:numPr>
        <w:spacing w:line="480" w:lineRule="auto"/>
        <w:rPr>
          <w:del w:id="1592" w:author="Thar Adale" w:date="2020-07-16T19:53:00Z"/>
        </w:rPr>
      </w:pPr>
      <w:del w:id="1593" w:author="Thar Adale" w:date="2020-07-16T19:53:00Z">
        <w:r w:rsidRPr="00625B54" w:rsidDel="00343D9B">
          <w:delText>shoveling snow</w:delText>
        </w:r>
      </w:del>
    </w:p>
    <w:p w14:paraId="51A9D20A" w14:textId="175C9E67" w:rsidR="00FE765A" w:rsidRPr="00625B54" w:rsidDel="00343D9B" w:rsidRDefault="00FE765A" w:rsidP="00F01A52">
      <w:pPr>
        <w:numPr>
          <w:ilvl w:val="1"/>
          <w:numId w:val="5"/>
        </w:numPr>
        <w:spacing w:line="480" w:lineRule="auto"/>
        <w:rPr>
          <w:del w:id="1594" w:author="Thar Adale" w:date="2020-07-16T19:53:00Z"/>
        </w:rPr>
      </w:pPr>
      <w:del w:id="1595" w:author="Thar Adale" w:date="2020-07-16T19:53:00Z">
        <w:r w:rsidRPr="00625B54" w:rsidDel="00343D9B">
          <w:delText>leisure</w:delText>
        </w:r>
      </w:del>
    </w:p>
    <w:p w14:paraId="7AEBAB56" w14:textId="3EB7297F" w:rsidR="00FE765A" w:rsidDel="00343D9B" w:rsidRDefault="00FE765A" w:rsidP="00685103">
      <w:pPr>
        <w:spacing w:line="480" w:lineRule="auto"/>
        <w:ind w:left="720" w:hanging="360"/>
        <w:rPr>
          <w:del w:id="1596" w:author="Thar Adale" w:date="2020-07-16T19:53:00Z"/>
        </w:rPr>
      </w:pPr>
      <w:del w:id="1597" w:author="Thar Adale" w:date="2020-07-16T19:53:00Z">
        <w:r w:rsidDel="00343D9B">
          <w:delText>5.</w:delText>
        </w:r>
        <w:r w:rsidDel="00343D9B">
          <w:tab/>
        </w:r>
      </w:del>
    </w:p>
    <w:p w14:paraId="3E18FD0D" w14:textId="40D3A463" w:rsidR="00FE765A" w:rsidRPr="00625B54" w:rsidDel="00343D9B" w:rsidRDefault="00FE765A" w:rsidP="00F01A52">
      <w:pPr>
        <w:numPr>
          <w:ilvl w:val="0"/>
          <w:numId w:val="8"/>
        </w:numPr>
        <w:spacing w:line="480" w:lineRule="auto"/>
        <w:rPr>
          <w:del w:id="1598" w:author="Thar Adale" w:date="2020-07-16T19:53:00Z"/>
        </w:rPr>
      </w:pPr>
      <w:del w:id="1599" w:author="Thar Adale" w:date="2020-07-16T19:53:00Z">
        <w:r w:rsidRPr="00625B54" w:rsidDel="00343D9B">
          <w:delText>fractured scapula, left side</w:delText>
        </w:r>
      </w:del>
    </w:p>
    <w:p w14:paraId="5FB0AA78" w14:textId="12294AE0" w:rsidR="00FE765A" w:rsidRPr="00625B54" w:rsidDel="00343D9B" w:rsidRDefault="00FE765A" w:rsidP="00F01A52">
      <w:pPr>
        <w:numPr>
          <w:ilvl w:val="0"/>
          <w:numId w:val="8"/>
        </w:numPr>
        <w:spacing w:line="480" w:lineRule="auto"/>
        <w:rPr>
          <w:del w:id="1600" w:author="Thar Adale" w:date="2020-07-16T19:53:00Z"/>
        </w:rPr>
      </w:pPr>
      <w:del w:id="1601" w:author="Thar Adale" w:date="2020-07-16T19:53:00Z">
        <w:r w:rsidRPr="00625B54" w:rsidDel="00343D9B">
          <w:delText>traffic accident, while driving a van</w:delText>
        </w:r>
      </w:del>
    </w:p>
    <w:p w14:paraId="1788BA21" w14:textId="4BDF595A" w:rsidR="00FE765A" w:rsidRPr="00625B54" w:rsidDel="00343D9B" w:rsidRDefault="00FE765A" w:rsidP="00F01A52">
      <w:pPr>
        <w:numPr>
          <w:ilvl w:val="0"/>
          <w:numId w:val="8"/>
        </w:numPr>
        <w:spacing w:line="480" w:lineRule="auto"/>
        <w:rPr>
          <w:del w:id="1602" w:author="Thar Adale" w:date="2020-07-16T19:53:00Z"/>
        </w:rPr>
      </w:pPr>
      <w:del w:id="1603" w:author="Thar Adale" w:date="2020-07-16T19:53:00Z">
        <w:r w:rsidRPr="00625B54" w:rsidDel="00343D9B">
          <w:delText>subsequent</w:delText>
        </w:r>
      </w:del>
    </w:p>
    <w:p w14:paraId="7359331E" w14:textId="3AA53726" w:rsidR="00FE765A" w:rsidRPr="00625B54" w:rsidDel="00343D9B" w:rsidRDefault="00FE765A" w:rsidP="00F01A52">
      <w:pPr>
        <w:numPr>
          <w:ilvl w:val="0"/>
          <w:numId w:val="8"/>
        </w:numPr>
        <w:spacing w:line="480" w:lineRule="auto"/>
        <w:rPr>
          <w:del w:id="1604" w:author="Thar Adale" w:date="2020-07-16T19:53:00Z"/>
        </w:rPr>
      </w:pPr>
      <w:del w:id="1605" w:author="Thar Adale" w:date="2020-07-16T19:53:00Z">
        <w:r w:rsidRPr="00625B54" w:rsidDel="00343D9B">
          <w:delText>unknown</w:delText>
        </w:r>
      </w:del>
    </w:p>
    <w:p w14:paraId="400AE967" w14:textId="3F58BF4E" w:rsidR="00FE765A" w:rsidRPr="00625B54" w:rsidDel="00343D9B" w:rsidRDefault="00FE765A" w:rsidP="00F01A52">
      <w:pPr>
        <w:numPr>
          <w:ilvl w:val="0"/>
          <w:numId w:val="8"/>
        </w:numPr>
        <w:spacing w:line="480" w:lineRule="auto"/>
        <w:rPr>
          <w:del w:id="1606" w:author="Thar Adale" w:date="2020-07-16T19:53:00Z"/>
        </w:rPr>
      </w:pPr>
      <w:del w:id="1607" w:author="Thar Adale" w:date="2020-07-16T19:53:00Z">
        <w:r w:rsidRPr="00625B54" w:rsidDel="00343D9B">
          <w:delText>driving</w:delText>
        </w:r>
      </w:del>
    </w:p>
    <w:p w14:paraId="7DA8F6A5" w14:textId="588CBBA4" w:rsidR="00FE765A" w:rsidRPr="00625B54" w:rsidDel="00343D9B" w:rsidRDefault="00FE765A" w:rsidP="00F01A52">
      <w:pPr>
        <w:numPr>
          <w:ilvl w:val="0"/>
          <w:numId w:val="8"/>
        </w:numPr>
        <w:spacing w:line="480" w:lineRule="auto"/>
        <w:rPr>
          <w:del w:id="1608" w:author="Thar Adale" w:date="2020-07-16T19:53:00Z"/>
        </w:rPr>
      </w:pPr>
      <w:del w:id="1609" w:author="Thar Adale" w:date="2020-07-16T19:53:00Z">
        <w:r w:rsidRPr="00625B54" w:rsidDel="00343D9B">
          <w:delText>van</w:delText>
        </w:r>
      </w:del>
    </w:p>
    <w:p w14:paraId="560B1D2A" w14:textId="7A11E847" w:rsidR="00FE765A" w:rsidRPr="00625B54" w:rsidDel="00343D9B" w:rsidRDefault="00FE765A" w:rsidP="00F01A52">
      <w:pPr>
        <w:numPr>
          <w:ilvl w:val="0"/>
          <w:numId w:val="8"/>
        </w:numPr>
        <w:spacing w:line="480" w:lineRule="auto"/>
        <w:rPr>
          <w:del w:id="1610" w:author="Thar Adale" w:date="2020-07-16T19:53:00Z"/>
        </w:rPr>
      </w:pPr>
      <w:del w:id="1611" w:author="Thar Adale" w:date="2020-07-16T19:53:00Z">
        <w:r w:rsidRPr="00625B54" w:rsidDel="00343D9B">
          <w:delText>driver</w:delText>
        </w:r>
      </w:del>
    </w:p>
    <w:p w14:paraId="036AAC9A" w14:textId="1C77F137" w:rsidR="00FE765A" w:rsidRPr="00625B54" w:rsidDel="00343D9B" w:rsidRDefault="00FE765A" w:rsidP="00F01A52">
      <w:pPr>
        <w:numPr>
          <w:ilvl w:val="0"/>
          <w:numId w:val="8"/>
        </w:numPr>
        <w:spacing w:line="480" w:lineRule="auto"/>
        <w:rPr>
          <w:del w:id="1612" w:author="Thar Adale" w:date="2020-07-16T19:53:00Z"/>
        </w:rPr>
      </w:pPr>
      <w:del w:id="1613" w:author="Thar Adale" w:date="2020-07-16T19:53:00Z">
        <w:r w:rsidRPr="00625B54" w:rsidDel="00343D9B">
          <w:delText>pickup truck</w:delText>
        </w:r>
      </w:del>
    </w:p>
    <w:p w14:paraId="2E6C4957" w14:textId="4584AA10" w:rsidR="00FE765A" w:rsidRPr="00625B54" w:rsidDel="00343D9B" w:rsidRDefault="00FE765A" w:rsidP="00F01A52">
      <w:pPr>
        <w:numPr>
          <w:ilvl w:val="0"/>
          <w:numId w:val="8"/>
        </w:numPr>
        <w:spacing w:line="480" w:lineRule="auto"/>
        <w:rPr>
          <w:del w:id="1614" w:author="Thar Adale" w:date="2020-07-16T19:53:00Z"/>
        </w:rPr>
      </w:pPr>
      <w:del w:id="1615" w:author="Thar Adale" w:date="2020-07-16T19:53:00Z">
        <w:r w:rsidRPr="00625B54" w:rsidDel="00343D9B">
          <w:delText>volunteer</w:delText>
        </w:r>
      </w:del>
    </w:p>
    <w:p w14:paraId="0B466DB1" w14:textId="0D84AE90" w:rsidR="00FE765A" w:rsidDel="00343D9B" w:rsidRDefault="00FE765A" w:rsidP="00685103">
      <w:pPr>
        <w:spacing w:line="480" w:lineRule="auto"/>
        <w:ind w:left="720" w:hanging="360"/>
        <w:rPr>
          <w:del w:id="1616" w:author="Thar Adale" w:date="2020-07-16T19:53:00Z"/>
        </w:rPr>
      </w:pPr>
      <w:del w:id="1617" w:author="Thar Adale" w:date="2020-07-16T19:53:00Z">
        <w:r w:rsidDel="00343D9B">
          <w:delText>6.</w:delText>
        </w:r>
        <w:r w:rsidDel="00343D9B">
          <w:tab/>
        </w:r>
      </w:del>
    </w:p>
    <w:p w14:paraId="27EAE609" w14:textId="706CA452" w:rsidR="00FE765A" w:rsidDel="00343D9B" w:rsidRDefault="00FE765A" w:rsidP="00F01A52">
      <w:pPr>
        <w:numPr>
          <w:ilvl w:val="0"/>
          <w:numId w:val="7"/>
        </w:numPr>
        <w:spacing w:line="480" w:lineRule="auto"/>
        <w:ind w:left="1512"/>
        <w:rPr>
          <w:del w:id="1618" w:author="Thar Adale" w:date="2020-07-16T19:53:00Z"/>
        </w:rPr>
      </w:pPr>
      <w:del w:id="1619" w:author="Thar Adale" w:date="2020-07-16T19:53:00Z">
        <w:r w:rsidRPr="00625B54" w:rsidDel="00343D9B">
          <w:delText>puncture wound, left calf</w:delText>
        </w:r>
      </w:del>
    </w:p>
    <w:p w14:paraId="7987ACBA" w14:textId="07EA29DC" w:rsidR="00FE765A" w:rsidRPr="00625B54" w:rsidDel="00343D9B" w:rsidRDefault="00FE765A" w:rsidP="00F01A52">
      <w:pPr>
        <w:numPr>
          <w:ilvl w:val="0"/>
          <w:numId w:val="7"/>
        </w:numPr>
        <w:spacing w:line="480" w:lineRule="auto"/>
        <w:ind w:left="1512"/>
        <w:rPr>
          <w:del w:id="1620" w:author="Thar Adale" w:date="2020-07-16T19:53:00Z"/>
        </w:rPr>
      </w:pPr>
      <w:del w:id="1621" w:author="Thar Adale" w:date="2020-07-16T19:53:00Z">
        <w:r w:rsidRPr="00625B54" w:rsidDel="00343D9B">
          <w:delText>dog bite</w:delText>
        </w:r>
      </w:del>
    </w:p>
    <w:p w14:paraId="64FA4405" w14:textId="6E432119" w:rsidR="00FE765A" w:rsidRPr="00625B54" w:rsidDel="00343D9B" w:rsidRDefault="00FE765A" w:rsidP="00F01A52">
      <w:pPr>
        <w:numPr>
          <w:ilvl w:val="0"/>
          <w:numId w:val="7"/>
        </w:numPr>
        <w:spacing w:line="480" w:lineRule="auto"/>
        <w:ind w:left="1512"/>
        <w:rPr>
          <w:del w:id="1622" w:author="Thar Adale" w:date="2020-07-16T19:53:00Z"/>
        </w:rPr>
      </w:pPr>
      <w:del w:id="1623" w:author="Thar Adale" w:date="2020-07-16T19:53:00Z">
        <w:r w:rsidRPr="00625B54" w:rsidDel="00343D9B">
          <w:delText>initial</w:delText>
        </w:r>
      </w:del>
    </w:p>
    <w:p w14:paraId="701055BF" w14:textId="2B238A84" w:rsidR="00FE765A" w:rsidRPr="00625B54" w:rsidDel="00343D9B" w:rsidRDefault="00FE765A" w:rsidP="00F01A52">
      <w:pPr>
        <w:numPr>
          <w:ilvl w:val="0"/>
          <w:numId w:val="7"/>
        </w:numPr>
        <w:spacing w:line="480" w:lineRule="auto"/>
        <w:ind w:left="1512"/>
        <w:rPr>
          <w:del w:id="1624" w:author="Thar Adale" w:date="2020-07-16T19:53:00Z"/>
        </w:rPr>
      </w:pPr>
      <w:del w:id="1625" w:author="Thar Adale" w:date="2020-07-16T19:53:00Z">
        <w:r w:rsidRPr="00625B54" w:rsidDel="00343D9B">
          <w:delText>public sidewalk</w:delText>
        </w:r>
      </w:del>
    </w:p>
    <w:p w14:paraId="3DB669BD" w14:textId="5CE9549E" w:rsidR="00FE765A" w:rsidRPr="00625B54" w:rsidDel="00343D9B" w:rsidRDefault="00FE765A" w:rsidP="00F01A52">
      <w:pPr>
        <w:numPr>
          <w:ilvl w:val="0"/>
          <w:numId w:val="7"/>
        </w:numPr>
        <w:spacing w:line="480" w:lineRule="auto"/>
        <w:ind w:left="1512"/>
        <w:rPr>
          <w:del w:id="1626" w:author="Thar Adale" w:date="2020-07-16T19:53:00Z"/>
        </w:rPr>
      </w:pPr>
      <w:del w:id="1627" w:author="Thar Adale" w:date="2020-07-16T19:53:00Z">
        <w:r w:rsidRPr="00625B54" w:rsidDel="00343D9B">
          <w:delText>walking</w:delText>
        </w:r>
      </w:del>
    </w:p>
    <w:p w14:paraId="1A033A20" w14:textId="49D7A413" w:rsidR="00FE765A" w:rsidRPr="00625B54" w:rsidDel="00343D9B" w:rsidRDefault="00FE765A" w:rsidP="00F01A52">
      <w:pPr>
        <w:numPr>
          <w:ilvl w:val="0"/>
          <w:numId w:val="7"/>
        </w:numPr>
        <w:spacing w:line="480" w:lineRule="auto"/>
        <w:ind w:left="1512"/>
        <w:rPr>
          <w:del w:id="1628" w:author="Thar Adale" w:date="2020-07-16T19:53:00Z"/>
        </w:rPr>
      </w:pPr>
      <w:del w:id="1629" w:author="Thar Adale" w:date="2020-07-16T19:53:00Z">
        <w:r w:rsidRPr="00625B54" w:rsidDel="00343D9B">
          <w:delText>civilian work</w:delText>
        </w:r>
      </w:del>
    </w:p>
    <w:p w14:paraId="08D99586" w14:textId="26E7C027" w:rsidR="00FE765A" w:rsidRPr="00625B54" w:rsidDel="00343D9B" w:rsidRDefault="00FE765A" w:rsidP="00685103">
      <w:pPr>
        <w:keepNext/>
        <w:keepLines/>
        <w:spacing w:line="480" w:lineRule="auto"/>
        <w:outlineLvl w:val="1"/>
        <w:rPr>
          <w:del w:id="1630" w:author="Thar Adale" w:date="2020-07-16T19:53:00Z"/>
          <w:b/>
          <w:bCs/>
          <w:szCs w:val="26"/>
        </w:rPr>
      </w:pPr>
      <w:del w:id="1631" w:author="Thar Adale" w:date="2020-07-16T19:53:00Z">
        <w:r w:rsidRPr="00625B54" w:rsidDel="00343D9B">
          <w:rPr>
            <w:b/>
            <w:bCs/>
            <w:szCs w:val="26"/>
          </w:rPr>
          <w:delText xml:space="preserve">Exercise </w:delText>
        </w:r>
        <w:r w:rsidR="00BA6633" w:rsidDel="00343D9B">
          <w:rPr>
            <w:b/>
            <w:bCs/>
            <w:szCs w:val="26"/>
          </w:rPr>
          <w:delText>7</w:delText>
        </w:r>
        <w:r w:rsidRPr="00625B54" w:rsidDel="00343D9B">
          <w:rPr>
            <w:b/>
            <w:bCs/>
            <w:szCs w:val="26"/>
          </w:rPr>
          <w:delText>.2 Assigning Codes for External Causes</w:delText>
        </w:r>
      </w:del>
    </w:p>
    <w:p w14:paraId="1E49FC7D" w14:textId="33DC438B" w:rsidR="00FE765A" w:rsidRPr="00625B54" w:rsidDel="00343D9B" w:rsidRDefault="00FE765A" w:rsidP="00685103">
      <w:pPr>
        <w:spacing w:line="480" w:lineRule="auto"/>
        <w:ind w:left="720" w:hanging="360"/>
        <w:rPr>
          <w:del w:id="1632" w:author="Thar Adale" w:date="2020-07-16T19:53:00Z"/>
        </w:rPr>
      </w:pPr>
      <w:del w:id="1633" w:author="Thar Adale" w:date="2020-07-16T19:53:00Z">
        <w:r w:rsidRPr="00625B54" w:rsidDel="00343D9B">
          <w:delText>1.</w:delText>
        </w:r>
        <w:r w:rsidRPr="00625B54" w:rsidDel="00343D9B">
          <w:tab/>
        </w:r>
        <w:r w:rsidRPr="00FA796D" w:rsidDel="00343D9B">
          <w:rPr>
            <w:rStyle w:val="Emphasis"/>
          </w:rPr>
          <w:delText>S01.81XA</w:delText>
        </w:r>
        <w:r w:rsidRPr="00625B54" w:rsidDel="00343D9B">
          <w:delText xml:space="preserve"> (Laceration, forehead, initial encounter)</w:delText>
        </w:r>
        <w:r w:rsidDel="00343D9B">
          <w:br/>
        </w:r>
        <w:r w:rsidRPr="00625B54" w:rsidDel="00343D9B">
          <w:delText xml:space="preserve">Index to External Causes:  </w:delText>
        </w:r>
        <w:r w:rsidDel="00343D9B">
          <w:br/>
        </w:r>
        <w:r w:rsidRPr="00FA796D" w:rsidDel="00343D9B">
          <w:rPr>
            <w:rStyle w:val="Emphasis"/>
          </w:rPr>
          <w:delText xml:space="preserve">W18.12XA </w:delText>
        </w:r>
        <w:r w:rsidRPr="00625B54" w:rsidDel="00343D9B">
          <w:delText>(Fall, off toilet, with subsequent striking against object, initial encounter)</w:delText>
        </w:r>
      </w:del>
    </w:p>
    <w:p w14:paraId="176813D7" w14:textId="7A340A3B" w:rsidR="00FE765A" w:rsidRPr="00625B54" w:rsidDel="00343D9B" w:rsidRDefault="00FE765A" w:rsidP="00685103">
      <w:pPr>
        <w:spacing w:line="480" w:lineRule="auto"/>
        <w:ind w:left="720" w:hanging="360"/>
        <w:rPr>
          <w:del w:id="1634" w:author="Thar Adale" w:date="2020-07-16T19:53:00Z"/>
        </w:rPr>
      </w:pPr>
      <w:del w:id="1635" w:author="Thar Adale" w:date="2020-07-16T19:53:00Z">
        <w:r w:rsidRPr="00625B54" w:rsidDel="00343D9B">
          <w:delText>2.</w:delText>
        </w:r>
        <w:r w:rsidRPr="00625B54" w:rsidDel="00343D9B">
          <w:tab/>
        </w:r>
        <w:r w:rsidRPr="00FA796D" w:rsidDel="00343D9B">
          <w:rPr>
            <w:rStyle w:val="Emphasis"/>
          </w:rPr>
          <w:delText>T23.201A</w:delText>
        </w:r>
        <w:r w:rsidRPr="00625B54" w:rsidDel="00343D9B">
          <w:delText xml:space="preserve"> (Burn, hand, right, second degree, initial encounter)</w:delText>
        </w:r>
        <w:r w:rsidDel="00343D9B">
          <w:br/>
        </w:r>
        <w:r w:rsidRPr="00625B54" w:rsidDel="00343D9B">
          <w:delText>Index to External Causes:</w:delText>
        </w:r>
        <w:r w:rsidDel="00343D9B">
          <w:br/>
        </w:r>
        <w:r w:rsidRPr="00FA796D" w:rsidDel="00343D9B">
          <w:rPr>
            <w:rStyle w:val="Emphasis"/>
          </w:rPr>
          <w:delText>X15.0XXA</w:delText>
        </w:r>
        <w:r w:rsidRPr="00625B54" w:rsidDel="00343D9B">
          <w:delText xml:space="preserve"> (Burn, stove, initial encounter)</w:delText>
        </w:r>
      </w:del>
    </w:p>
    <w:p w14:paraId="0ECDDD13" w14:textId="2C1FB98D" w:rsidR="00FE765A" w:rsidRPr="00625B54" w:rsidDel="00343D9B" w:rsidRDefault="00FE765A" w:rsidP="00685103">
      <w:pPr>
        <w:spacing w:line="480" w:lineRule="auto"/>
        <w:ind w:left="720" w:hanging="360"/>
        <w:rPr>
          <w:del w:id="1636" w:author="Thar Adale" w:date="2020-07-16T19:53:00Z"/>
        </w:rPr>
      </w:pPr>
      <w:del w:id="1637" w:author="Thar Adale" w:date="2020-07-16T19:53:00Z">
        <w:r w:rsidRPr="00625B54" w:rsidDel="00343D9B">
          <w:delText>3.</w:delText>
        </w:r>
        <w:r w:rsidRPr="00625B54" w:rsidDel="00343D9B">
          <w:tab/>
        </w:r>
        <w:r w:rsidRPr="00FA796D" w:rsidDel="00343D9B">
          <w:rPr>
            <w:rStyle w:val="Emphasis"/>
          </w:rPr>
          <w:delText>S72.355P</w:delText>
        </w:r>
        <w:r w:rsidRPr="00574F33" w:rsidDel="00343D9B">
          <w:delText xml:space="preserve"> </w:delText>
        </w:r>
        <w:r w:rsidRPr="00625B54" w:rsidDel="00343D9B">
          <w:delText>(Fracture,</w:delText>
        </w:r>
        <w:r w:rsidDel="00343D9B">
          <w:delText xml:space="preserve"> traumatic,</w:delText>
        </w:r>
        <w:r w:rsidRPr="00625B54" w:rsidDel="00343D9B">
          <w:delText xml:space="preserve"> femur, shaft, comminuted, </w:delText>
        </w:r>
        <w:r w:rsidDel="00343D9B">
          <w:delText>nondisplaced,</w:delText>
        </w:r>
        <w:r w:rsidRPr="00625B54" w:rsidDel="00343D9B">
          <w:delText xml:space="preserve"> left, subsequent, closed, malunion)</w:delText>
        </w:r>
        <w:r w:rsidDel="00343D9B">
          <w:br/>
        </w:r>
        <w:r w:rsidRPr="00625B54" w:rsidDel="00343D9B">
          <w:delText>Index to External Causes:</w:delText>
        </w:r>
        <w:r w:rsidDel="00343D9B">
          <w:br/>
        </w:r>
        <w:r w:rsidRPr="00FA796D" w:rsidDel="00343D9B">
          <w:rPr>
            <w:rStyle w:val="Emphasis"/>
          </w:rPr>
          <w:delText xml:space="preserve">X93.XXXD </w:delText>
        </w:r>
        <w:r w:rsidRPr="00625B54" w:rsidDel="00343D9B">
          <w:delText xml:space="preserve">(Assault, firearm, </w:delText>
        </w:r>
        <w:r w:rsidDel="00343D9B">
          <w:delText xml:space="preserve">handgun, </w:delText>
        </w:r>
        <w:r w:rsidRPr="00625B54" w:rsidDel="00343D9B">
          <w:delText>subsequent encounter)</w:delText>
        </w:r>
      </w:del>
    </w:p>
    <w:p w14:paraId="0AA6DDB3" w14:textId="121474D0" w:rsidR="00FE765A" w:rsidRPr="00625B54" w:rsidDel="00343D9B" w:rsidRDefault="00FE765A" w:rsidP="00685103">
      <w:pPr>
        <w:keepNext/>
        <w:keepLines/>
        <w:spacing w:line="480" w:lineRule="auto"/>
        <w:outlineLvl w:val="1"/>
        <w:rPr>
          <w:del w:id="1638" w:author="Thar Adale" w:date="2020-07-16T19:53:00Z"/>
          <w:b/>
          <w:bCs/>
          <w:szCs w:val="26"/>
        </w:rPr>
      </w:pPr>
      <w:del w:id="1639" w:author="Thar Adale" w:date="2020-07-16T19:53:00Z">
        <w:r w:rsidRPr="00625B54" w:rsidDel="00343D9B">
          <w:rPr>
            <w:b/>
            <w:bCs/>
            <w:szCs w:val="26"/>
          </w:rPr>
          <w:delText xml:space="preserve">Exercise </w:delText>
        </w:r>
        <w:r w:rsidR="00BA6633" w:rsidDel="00343D9B">
          <w:rPr>
            <w:b/>
            <w:bCs/>
            <w:szCs w:val="26"/>
          </w:rPr>
          <w:delText>7</w:delText>
        </w:r>
        <w:r w:rsidRPr="00625B54" w:rsidDel="00343D9B">
          <w:rPr>
            <w:b/>
            <w:bCs/>
            <w:szCs w:val="26"/>
          </w:rPr>
          <w:delText>.3</w:delText>
        </w:r>
        <w:r w:rsidDel="00343D9B">
          <w:rPr>
            <w:b/>
            <w:bCs/>
            <w:szCs w:val="26"/>
          </w:rPr>
          <w:delText xml:space="preserve"> </w:delText>
        </w:r>
        <w:r w:rsidRPr="00625B54" w:rsidDel="00343D9B">
          <w:rPr>
            <w:b/>
            <w:bCs/>
            <w:szCs w:val="26"/>
          </w:rPr>
          <w:delText>Arranging Codes for External Causes</w:delText>
        </w:r>
      </w:del>
    </w:p>
    <w:p w14:paraId="3E93CD8E" w14:textId="0BC97B15" w:rsidR="00FE765A" w:rsidRPr="00625B54" w:rsidDel="00343D9B" w:rsidRDefault="00FE765A" w:rsidP="00685103">
      <w:pPr>
        <w:spacing w:line="480" w:lineRule="auto"/>
        <w:ind w:left="720" w:hanging="360"/>
        <w:rPr>
          <w:del w:id="1640" w:author="Thar Adale" w:date="2020-07-16T19:53:00Z"/>
        </w:rPr>
      </w:pPr>
      <w:del w:id="1641" w:author="Thar Adale" w:date="2020-07-16T19:53:00Z">
        <w:r w:rsidRPr="00625B54" w:rsidDel="00343D9B">
          <w:delText>1.</w:delText>
        </w:r>
        <w:r w:rsidRPr="00625B54" w:rsidDel="00343D9B">
          <w:tab/>
        </w:r>
        <w:r w:rsidRPr="00FA796D" w:rsidDel="00343D9B">
          <w:rPr>
            <w:rStyle w:val="Emphasis"/>
          </w:rPr>
          <w:delText>I21.3</w:delText>
        </w:r>
        <w:r w:rsidRPr="00625B54" w:rsidDel="00343D9B">
          <w:delText xml:space="preserve"> (Infarction, myocardium)</w:delText>
        </w:r>
        <w:r w:rsidDel="00343D9B">
          <w:br/>
        </w:r>
        <w:r w:rsidRPr="00625B54" w:rsidDel="00343D9B">
          <w:delText>Index to External Causes:</w:delText>
        </w:r>
        <w:r w:rsidDel="00343D9B">
          <w:br/>
        </w:r>
        <w:r w:rsidRPr="00FA796D" w:rsidDel="00343D9B">
          <w:rPr>
            <w:rStyle w:val="Emphasis"/>
          </w:rPr>
          <w:delText>Y92.014</w:delText>
        </w:r>
        <w:r w:rsidRPr="00625B54" w:rsidDel="00343D9B">
          <w:delText xml:space="preserve"> (Place, residence, house, driveway)</w:delText>
        </w:r>
        <w:r w:rsidDel="00343D9B">
          <w:br/>
        </w:r>
        <w:r w:rsidRPr="00FA796D" w:rsidDel="00343D9B">
          <w:rPr>
            <w:rStyle w:val="Emphasis"/>
          </w:rPr>
          <w:delText>Y93.H1</w:delText>
        </w:r>
        <w:r w:rsidRPr="00625B54" w:rsidDel="00343D9B">
          <w:delText xml:space="preserve"> (Activity, snow, shoveling)</w:delText>
        </w:r>
        <w:r w:rsidDel="00343D9B">
          <w:br/>
        </w:r>
        <w:r w:rsidRPr="00FA796D" w:rsidDel="00343D9B">
          <w:rPr>
            <w:rStyle w:val="Emphasis"/>
          </w:rPr>
          <w:delText xml:space="preserve">Y99.8 </w:delText>
        </w:r>
        <w:r w:rsidRPr="00625B54" w:rsidDel="00343D9B">
          <w:delText>(Status, Other)</w:delText>
        </w:r>
      </w:del>
    </w:p>
    <w:p w14:paraId="47419CE6" w14:textId="2F3C136A" w:rsidR="00FE765A" w:rsidRPr="00625B54" w:rsidDel="00343D9B" w:rsidRDefault="00FE765A" w:rsidP="00685103">
      <w:pPr>
        <w:spacing w:line="480" w:lineRule="auto"/>
        <w:ind w:left="720" w:hanging="360"/>
        <w:rPr>
          <w:del w:id="1642" w:author="Thar Adale" w:date="2020-07-16T19:53:00Z"/>
        </w:rPr>
      </w:pPr>
      <w:del w:id="1643" w:author="Thar Adale" w:date="2020-07-16T19:53:00Z">
        <w:r w:rsidRPr="00625B54" w:rsidDel="00343D9B">
          <w:delText>2.</w:delText>
        </w:r>
        <w:r w:rsidRPr="00625B54" w:rsidDel="00343D9B">
          <w:tab/>
        </w:r>
        <w:r w:rsidRPr="00FA796D" w:rsidDel="00343D9B">
          <w:rPr>
            <w:rStyle w:val="Emphasis"/>
          </w:rPr>
          <w:delText>S42.112P</w:delText>
        </w:r>
        <w:r w:rsidRPr="00574F33" w:rsidDel="00343D9B">
          <w:delText xml:space="preserve"> </w:delText>
        </w:r>
        <w:r w:rsidRPr="00625B54" w:rsidDel="00343D9B">
          <w:delText xml:space="preserve">(Fracture, scapula, body, </w:delText>
        </w:r>
        <w:r w:rsidDel="00343D9B">
          <w:delText xml:space="preserve">displaced, </w:delText>
        </w:r>
        <w:r w:rsidRPr="00625B54" w:rsidDel="00343D9B">
          <w:delText>left, subsequent</w:delText>
        </w:r>
        <w:r w:rsidDel="00343D9B">
          <w:delText xml:space="preserve"> encounter for fracture with malunion</w:delText>
        </w:r>
        <w:r w:rsidRPr="00625B54" w:rsidDel="00343D9B">
          <w:delText>)</w:delText>
        </w:r>
        <w:r w:rsidDel="00343D9B">
          <w:br/>
        </w:r>
        <w:r w:rsidRPr="00625B54" w:rsidDel="00343D9B">
          <w:delText>Index to External Causes:</w:delText>
        </w:r>
        <w:r w:rsidDel="00343D9B">
          <w:br/>
        </w:r>
        <w:r w:rsidRPr="00FA796D" w:rsidDel="00343D9B">
          <w:rPr>
            <w:rStyle w:val="Emphasis"/>
          </w:rPr>
          <w:delText xml:space="preserve">V53.5XXD </w:delText>
        </w:r>
        <w:r w:rsidRPr="00625B54" w:rsidDel="00343D9B">
          <w:delText>(Accident, transport, van occupant, driver, collision with, pickup truck, subsequent encounter)</w:delText>
        </w:r>
      </w:del>
    </w:p>
    <w:p w14:paraId="3B2CF501" w14:textId="6277761D" w:rsidR="00FE765A" w:rsidRPr="00625B54" w:rsidDel="00343D9B" w:rsidRDefault="00FE765A" w:rsidP="00685103">
      <w:pPr>
        <w:spacing w:line="480" w:lineRule="auto"/>
        <w:ind w:left="720" w:hanging="360"/>
        <w:rPr>
          <w:del w:id="1644" w:author="Thar Adale" w:date="2020-07-16T19:53:00Z"/>
        </w:rPr>
      </w:pPr>
      <w:del w:id="1645" w:author="Thar Adale" w:date="2020-07-16T19:53:00Z">
        <w:r w:rsidRPr="00625B54" w:rsidDel="00343D9B">
          <w:delText>3.</w:delText>
        </w:r>
        <w:r w:rsidRPr="00625B54" w:rsidDel="00343D9B">
          <w:tab/>
        </w:r>
        <w:r w:rsidRPr="00FA796D" w:rsidDel="00343D9B">
          <w:rPr>
            <w:rStyle w:val="Emphasis"/>
          </w:rPr>
          <w:delText>S81.832A</w:delText>
        </w:r>
        <w:r w:rsidRPr="00625B54" w:rsidDel="00343D9B">
          <w:delText xml:space="preserve"> (Puncture, leg, lower, left, initial encounter)</w:delText>
        </w:r>
        <w:r w:rsidDel="00343D9B">
          <w:br/>
        </w:r>
        <w:r w:rsidRPr="00625B54" w:rsidDel="00343D9B">
          <w:delText>Index to External Causes:</w:delText>
        </w:r>
        <w:r w:rsidDel="00343D9B">
          <w:br/>
        </w:r>
        <w:r w:rsidRPr="00FA796D" w:rsidDel="00343D9B">
          <w:rPr>
            <w:rStyle w:val="Emphasis"/>
          </w:rPr>
          <w:delText>W54.0XXA</w:delText>
        </w:r>
        <w:r w:rsidRPr="00625B54" w:rsidDel="00343D9B">
          <w:delText xml:space="preserve"> (Bite, dog)</w:delText>
        </w:r>
        <w:r w:rsidDel="00343D9B">
          <w:br/>
        </w:r>
        <w:r w:rsidRPr="00FA796D" w:rsidDel="00343D9B">
          <w:rPr>
            <w:rStyle w:val="Emphasis"/>
          </w:rPr>
          <w:delText>Y92.480</w:delText>
        </w:r>
        <w:r w:rsidRPr="00625B54" w:rsidDel="00343D9B">
          <w:delText xml:space="preserve"> (Place, sidewalk)</w:delText>
        </w:r>
        <w:r w:rsidDel="00343D9B">
          <w:br/>
        </w:r>
        <w:r w:rsidRPr="00FA796D" w:rsidDel="00343D9B">
          <w:rPr>
            <w:rStyle w:val="Emphasis"/>
          </w:rPr>
          <w:delText>Y93.01</w:delText>
        </w:r>
        <w:r w:rsidRPr="00625B54" w:rsidDel="00343D9B">
          <w:delText>(Activity, walking)</w:delText>
        </w:r>
        <w:r w:rsidDel="00343D9B">
          <w:br/>
        </w:r>
        <w:r w:rsidRPr="00FA796D" w:rsidDel="00343D9B">
          <w:rPr>
            <w:rStyle w:val="Emphasis"/>
          </w:rPr>
          <w:delText xml:space="preserve">Y99.0 </w:delText>
        </w:r>
        <w:r w:rsidRPr="00625B54" w:rsidDel="00343D9B">
          <w:delText>(Status, civilian activity done for pay)</w:delText>
        </w:r>
      </w:del>
    </w:p>
    <w:p w14:paraId="46BFEBD9" w14:textId="09990596" w:rsidR="00FE765A" w:rsidDel="00343D9B" w:rsidRDefault="00FE765A" w:rsidP="00685103">
      <w:pPr>
        <w:keepNext/>
        <w:keepLines/>
        <w:spacing w:line="480" w:lineRule="auto"/>
        <w:outlineLvl w:val="1"/>
        <w:rPr>
          <w:del w:id="1646" w:author="Thar Adale" w:date="2020-07-16T19:53:00Z"/>
          <w:b/>
          <w:bCs/>
          <w:szCs w:val="26"/>
        </w:rPr>
      </w:pPr>
      <w:del w:id="1647" w:author="Thar Adale" w:date="2020-07-16T19:53:00Z">
        <w:r w:rsidDel="00343D9B">
          <w:rPr>
            <w:b/>
            <w:bCs/>
            <w:szCs w:val="26"/>
          </w:rPr>
          <w:delText xml:space="preserve">CONCEPT QUIZ </w:delText>
        </w:r>
      </w:del>
    </w:p>
    <w:p w14:paraId="4BC7BE6C" w14:textId="6B9D0BDA" w:rsidR="00FE765A" w:rsidRPr="00625B54" w:rsidDel="00343D9B" w:rsidRDefault="00FE765A" w:rsidP="00685103">
      <w:pPr>
        <w:keepNext/>
        <w:keepLines/>
        <w:spacing w:line="480" w:lineRule="auto"/>
        <w:outlineLvl w:val="1"/>
        <w:rPr>
          <w:del w:id="1648" w:author="Thar Adale" w:date="2020-07-16T19:53:00Z"/>
          <w:b/>
          <w:bCs/>
          <w:szCs w:val="26"/>
        </w:rPr>
      </w:pPr>
      <w:del w:id="1649" w:author="Thar Adale" w:date="2020-07-16T19:53:00Z">
        <w:r w:rsidRPr="00625B54" w:rsidDel="00343D9B">
          <w:rPr>
            <w:b/>
            <w:bCs/>
            <w:szCs w:val="26"/>
          </w:rPr>
          <w:delText>Completion</w:delText>
        </w:r>
      </w:del>
    </w:p>
    <w:p w14:paraId="48E0FFDD" w14:textId="455F3ECA" w:rsidR="00FE765A" w:rsidRPr="00625B54" w:rsidDel="00343D9B" w:rsidRDefault="00FE765A" w:rsidP="00685103">
      <w:pPr>
        <w:spacing w:line="480" w:lineRule="auto"/>
        <w:ind w:left="720" w:hanging="360"/>
        <w:rPr>
          <w:del w:id="1650" w:author="Thar Adale" w:date="2020-07-16T19:53:00Z"/>
        </w:rPr>
      </w:pPr>
      <w:del w:id="1651" w:author="Thar Adale" w:date="2020-07-16T19:53:00Z">
        <w:r w:rsidRPr="00625B54" w:rsidDel="00343D9B">
          <w:delText>1.</w:delText>
        </w:r>
        <w:r w:rsidRPr="00625B54" w:rsidDel="00343D9B">
          <w:tab/>
        </w:r>
        <w:r w:rsidDel="00343D9B">
          <w:delText>i</w:delText>
        </w:r>
        <w:r w:rsidRPr="00625B54" w:rsidDel="00343D9B">
          <w:delText>ntent</w:delText>
        </w:r>
      </w:del>
    </w:p>
    <w:p w14:paraId="7AC497D3" w14:textId="25C58CF1" w:rsidR="00FE765A" w:rsidRPr="00625B54" w:rsidDel="00343D9B" w:rsidRDefault="00FE765A" w:rsidP="00685103">
      <w:pPr>
        <w:spacing w:line="480" w:lineRule="auto"/>
        <w:ind w:left="720" w:hanging="360"/>
        <w:rPr>
          <w:del w:id="1652" w:author="Thar Adale" w:date="2020-07-16T19:53:00Z"/>
        </w:rPr>
      </w:pPr>
      <w:del w:id="1653" w:author="Thar Adale" w:date="2020-07-16T19:53:00Z">
        <w:r w:rsidRPr="00625B54" w:rsidDel="00343D9B">
          <w:delText>2.</w:delText>
        </w:r>
        <w:r w:rsidRPr="00625B54" w:rsidDel="00343D9B">
          <w:tab/>
        </w:r>
        <w:r w:rsidDel="00343D9B">
          <w:delText>a</w:delText>
        </w:r>
        <w:r w:rsidRPr="00625B54" w:rsidDel="00343D9B">
          <w:delText>dverse effect</w:delText>
        </w:r>
      </w:del>
    </w:p>
    <w:p w14:paraId="630171FC" w14:textId="0BE7056C" w:rsidR="00FE765A" w:rsidRPr="00625B54" w:rsidDel="00343D9B" w:rsidRDefault="00FE765A" w:rsidP="00685103">
      <w:pPr>
        <w:spacing w:line="480" w:lineRule="auto"/>
        <w:ind w:left="720" w:hanging="360"/>
        <w:rPr>
          <w:del w:id="1654" w:author="Thar Adale" w:date="2020-07-16T19:53:00Z"/>
        </w:rPr>
      </w:pPr>
      <w:del w:id="1655" w:author="Thar Adale" w:date="2020-07-16T19:53:00Z">
        <w:r w:rsidRPr="00625B54" w:rsidDel="00343D9B">
          <w:delText>3.</w:delText>
        </w:r>
        <w:r w:rsidRPr="00625B54" w:rsidDel="00343D9B">
          <w:tab/>
        </w:r>
        <w:r w:rsidDel="00343D9B">
          <w:delText>a</w:delText>
        </w:r>
        <w:r w:rsidRPr="00625B54" w:rsidDel="00343D9B">
          <w:delText>ctivity</w:delText>
        </w:r>
      </w:del>
    </w:p>
    <w:p w14:paraId="497EC5F6" w14:textId="6248A7A3" w:rsidR="00FE765A" w:rsidRPr="00625B54" w:rsidDel="00343D9B" w:rsidRDefault="00FE765A" w:rsidP="00685103">
      <w:pPr>
        <w:spacing w:line="480" w:lineRule="auto"/>
        <w:ind w:left="720" w:hanging="360"/>
        <w:rPr>
          <w:del w:id="1656" w:author="Thar Adale" w:date="2020-07-16T19:53:00Z"/>
        </w:rPr>
      </w:pPr>
      <w:del w:id="1657" w:author="Thar Adale" w:date="2020-07-16T19:53:00Z">
        <w:r w:rsidRPr="00625B54" w:rsidDel="00343D9B">
          <w:delText>4.</w:delText>
        </w:r>
        <w:r w:rsidRPr="00625B54" w:rsidDel="00343D9B">
          <w:tab/>
          <w:delText>external cause</w:delText>
        </w:r>
      </w:del>
    </w:p>
    <w:p w14:paraId="1F7D3A0C" w14:textId="116BC4E7" w:rsidR="00FE765A" w:rsidRPr="00625B54" w:rsidDel="00343D9B" w:rsidRDefault="00FE765A" w:rsidP="00685103">
      <w:pPr>
        <w:spacing w:line="480" w:lineRule="auto"/>
        <w:ind w:left="720" w:hanging="360"/>
        <w:rPr>
          <w:del w:id="1658" w:author="Thar Adale" w:date="2020-07-16T19:53:00Z"/>
        </w:rPr>
      </w:pPr>
      <w:del w:id="1659" w:author="Thar Adale" w:date="2020-07-16T19:53:00Z">
        <w:r w:rsidRPr="00625B54" w:rsidDel="00343D9B">
          <w:delText>5.</w:delText>
        </w:r>
        <w:r w:rsidRPr="00625B54" w:rsidDel="00343D9B">
          <w:tab/>
        </w:r>
        <w:r w:rsidDel="00343D9B">
          <w:delText>s</w:delText>
        </w:r>
        <w:r w:rsidRPr="00625B54" w:rsidDel="00343D9B">
          <w:delText>tatus</w:delText>
        </w:r>
      </w:del>
    </w:p>
    <w:p w14:paraId="2228A35F" w14:textId="3717A82E" w:rsidR="00FE765A" w:rsidRPr="00625B54" w:rsidDel="00343D9B" w:rsidRDefault="00FE765A" w:rsidP="00685103">
      <w:pPr>
        <w:spacing w:line="480" w:lineRule="auto"/>
        <w:ind w:left="720" w:hanging="360"/>
        <w:rPr>
          <w:del w:id="1660" w:author="Thar Adale" w:date="2020-07-16T19:53:00Z"/>
        </w:rPr>
      </w:pPr>
      <w:del w:id="1661" w:author="Thar Adale" w:date="2020-07-16T19:53:00Z">
        <w:r w:rsidRPr="00625B54" w:rsidDel="00343D9B">
          <w:delText>6.</w:delText>
        </w:r>
        <w:r w:rsidRPr="00625B54" w:rsidDel="00343D9B">
          <w:tab/>
        </w:r>
        <w:r w:rsidR="006D5F49" w:rsidDel="00343D9B">
          <w:delText>initial</w:delText>
        </w:r>
      </w:del>
    </w:p>
    <w:p w14:paraId="0C103228" w14:textId="71379D75" w:rsidR="00FE765A" w:rsidRPr="00625B54" w:rsidDel="00343D9B" w:rsidRDefault="00FE765A" w:rsidP="00685103">
      <w:pPr>
        <w:spacing w:line="480" w:lineRule="auto"/>
        <w:ind w:left="720" w:hanging="360"/>
        <w:rPr>
          <w:del w:id="1662" w:author="Thar Adale" w:date="2020-07-16T19:53:00Z"/>
        </w:rPr>
      </w:pPr>
      <w:del w:id="1663" w:author="Thar Adale" w:date="2020-07-16T19:53:00Z">
        <w:r w:rsidRPr="00625B54" w:rsidDel="00343D9B">
          <w:delText>7.</w:delText>
        </w:r>
        <w:r w:rsidRPr="00625B54" w:rsidDel="00343D9B">
          <w:tab/>
        </w:r>
        <w:r w:rsidDel="00343D9B">
          <w:delText>m</w:delText>
        </w:r>
        <w:r w:rsidRPr="00625B54" w:rsidDel="00343D9B">
          <w:delText>isadventure</w:delText>
        </w:r>
      </w:del>
    </w:p>
    <w:p w14:paraId="6460D64F" w14:textId="4D3F19E8" w:rsidR="00FE765A" w:rsidRPr="00625B54" w:rsidDel="00343D9B" w:rsidRDefault="00FE765A" w:rsidP="00685103">
      <w:pPr>
        <w:spacing w:line="480" w:lineRule="auto"/>
        <w:ind w:left="720" w:hanging="360"/>
        <w:rPr>
          <w:del w:id="1664" w:author="Thar Adale" w:date="2020-07-16T19:53:00Z"/>
        </w:rPr>
      </w:pPr>
      <w:del w:id="1665" w:author="Thar Adale" w:date="2020-07-16T19:53:00Z">
        <w:r w:rsidRPr="00625B54" w:rsidDel="00343D9B">
          <w:delText>8.</w:delText>
        </w:r>
        <w:r w:rsidRPr="00625B54" w:rsidDel="00343D9B">
          <w:tab/>
        </w:r>
        <w:r w:rsidR="006D5F49" w:rsidRPr="006D5F49" w:rsidDel="00343D9B">
          <w:delText xml:space="preserve"> </w:delText>
        </w:r>
        <w:r w:rsidR="006D5F49" w:rsidDel="00343D9B">
          <w:delText>status</w:delText>
        </w:r>
      </w:del>
    </w:p>
    <w:p w14:paraId="720A9439" w14:textId="7C00EB9F" w:rsidR="00FE765A" w:rsidRPr="00625B54" w:rsidDel="00343D9B" w:rsidRDefault="00FE765A" w:rsidP="00685103">
      <w:pPr>
        <w:spacing w:line="480" w:lineRule="auto"/>
        <w:ind w:left="720" w:hanging="360"/>
        <w:rPr>
          <w:del w:id="1666" w:author="Thar Adale" w:date="2020-07-16T19:53:00Z"/>
        </w:rPr>
      </w:pPr>
      <w:del w:id="1667" w:author="Thar Adale" w:date="2020-07-16T19:53:00Z">
        <w:r w:rsidRPr="00625B54" w:rsidDel="00343D9B">
          <w:delText>9.</w:delText>
        </w:r>
        <w:r w:rsidRPr="00625B54" w:rsidDel="00343D9B">
          <w:tab/>
        </w:r>
        <w:r w:rsidR="006D5F49" w:rsidDel="00343D9B">
          <w:delText>causal event</w:delText>
        </w:r>
      </w:del>
    </w:p>
    <w:p w14:paraId="1AE554C2" w14:textId="4C951111" w:rsidR="00FE765A" w:rsidRPr="00625B54" w:rsidDel="00343D9B" w:rsidRDefault="00FE765A" w:rsidP="00685103">
      <w:pPr>
        <w:spacing w:line="480" w:lineRule="auto"/>
        <w:ind w:left="720" w:hanging="360"/>
        <w:rPr>
          <w:del w:id="1668" w:author="Thar Adale" w:date="2020-07-16T19:53:00Z"/>
        </w:rPr>
      </w:pPr>
      <w:del w:id="1669" w:author="Thar Adale" w:date="2020-07-16T19:53:00Z">
        <w:r w:rsidRPr="00625B54" w:rsidDel="00343D9B">
          <w:delText>10.</w:delText>
        </w:r>
        <w:r w:rsidRPr="00625B54" w:rsidDel="00343D9B">
          <w:tab/>
          <w:delText>traffic accidents</w:delText>
        </w:r>
      </w:del>
    </w:p>
    <w:p w14:paraId="6AF1484D" w14:textId="151C00BE" w:rsidR="00FE765A" w:rsidRPr="00625B54" w:rsidDel="00343D9B" w:rsidRDefault="00FE765A" w:rsidP="00685103">
      <w:pPr>
        <w:keepNext/>
        <w:keepLines/>
        <w:spacing w:line="480" w:lineRule="auto"/>
        <w:outlineLvl w:val="1"/>
        <w:rPr>
          <w:del w:id="1670" w:author="Thar Adale" w:date="2020-07-16T19:53:00Z"/>
          <w:b/>
          <w:bCs/>
          <w:szCs w:val="26"/>
        </w:rPr>
      </w:pPr>
      <w:del w:id="1671" w:author="Thar Adale" w:date="2020-07-16T19:53:00Z">
        <w:r w:rsidRPr="00625B54" w:rsidDel="00343D9B">
          <w:rPr>
            <w:b/>
            <w:bCs/>
            <w:szCs w:val="26"/>
          </w:rPr>
          <w:delText>Multiple Choice</w:delText>
        </w:r>
      </w:del>
    </w:p>
    <w:p w14:paraId="456FAA28" w14:textId="5553D3C4" w:rsidR="00FE765A" w:rsidRPr="00625B54" w:rsidDel="00343D9B" w:rsidRDefault="00FE765A" w:rsidP="00685103">
      <w:pPr>
        <w:spacing w:line="480" w:lineRule="auto"/>
        <w:ind w:left="720" w:hanging="360"/>
        <w:rPr>
          <w:del w:id="1672" w:author="Thar Adale" w:date="2020-07-16T19:53:00Z"/>
        </w:rPr>
      </w:pPr>
      <w:del w:id="1673" w:author="Thar Adale" w:date="2020-07-16T19:53:00Z">
        <w:r w:rsidRPr="00625B54" w:rsidDel="00343D9B">
          <w:delText>1.</w:delText>
        </w:r>
        <w:r w:rsidRPr="00625B54" w:rsidDel="00343D9B">
          <w:tab/>
          <w:delText>D</w:delText>
        </w:r>
      </w:del>
    </w:p>
    <w:p w14:paraId="67DFA7DB" w14:textId="0C7E5727" w:rsidR="00FE765A" w:rsidRPr="00625B54" w:rsidDel="00343D9B" w:rsidRDefault="00FE765A" w:rsidP="00685103">
      <w:pPr>
        <w:spacing w:line="480" w:lineRule="auto"/>
        <w:ind w:left="720" w:hanging="360"/>
        <w:rPr>
          <w:del w:id="1674" w:author="Thar Adale" w:date="2020-07-16T19:53:00Z"/>
        </w:rPr>
      </w:pPr>
      <w:del w:id="1675" w:author="Thar Adale" w:date="2020-07-16T19:53:00Z">
        <w:r w:rsidRPr="00625B54" w:rsidDel="00343D9B">
          <w:delText>2.</w:delText>
        </w:r>
        <w:r w:rsidRPr="00625B54" w:rsidDel="00343D9B">
          <w:tab/>
          <w:delText>D</w:delText>
        </w:r>
      </w:del>
    </w:p>
    <w:p w14:paraId="0A3768E9" w14:textId="332774A1" w:rsidR="00FE765A" w:rsidRPr="00625B54" w:rsidDel="00343D9B" w:rsidRDefault="00FE765A" w:rsidP="00685103">
      <w:pPr>
        <w:spacing w:line="480" w:lineRule="auto"/>
        <w:ind w:left="720" w:hanging="360"/>
        <w:rPr>
          <w:del w:id="1676" w:author="Thar Adale" w:date="2020-07-16T19:53:00Z"/>
        </w:rPr>
      </w:pPr>
      <w:del w:id="1677" w:author="Thar Adale" w:date="2020-07-16T19:53:00Z">
        <w:r w:rsidRPr="00625B54" w:rsidDel="00343D9B">
          <w:delText>3.</w:delText>
        </w:r>
        <w:r w:rsidRPr="00625B54" w:rsidDel="00343D9B">
          <w:tab/>
          <w:delText>B</w:delText>
        </w:r>
      </w:del>
    </w:p>
    <w:p w14:paraId="0AC058C9" w14:textId="47097ED0" w:rsidR="00FE765A" w:rsidRPr="00625B54" w:rsidDel="00343D9B" w:rsidRDefault="00FE765A" w:rsidP="00685103">
      <w:pPr>
        <w:spacing w:line="480" w:lineRule="auto"/>
        <w:ind w:left="720" w:hanging="360"/>
        <w:rPr>
          <w:del w:id="1678" w:author="Thar Adale" w:date="2020-07-16T19:53:00Z"/>
        </w:rPr>
      </w:pPr>
      <w:del w:id="1679" w:author="Thar Adale" w:date="2020-07-16T19:53:00Z">
        <w:r w:rsidRPr="00625B54" w:rsidDel="00343D9B">
          <w:delText>4.</w:delText>
        </w:r>
        <w:r w:rsidRPr="00625B54" w:rsidDel="00343D9B">
          <w:tab/>
          <w:delText>B</w:delText>
        </w:r>
      </w:del>
    </w:p>
    <w:p w14:paraId="101ADBF5" w14:textId="4F7FA700" w:rsidR="00FE765A" w:rsidRPr="00625B54" w:rsidDel="00343D9B" w:rsidRDefault="00FE765A" w:rsidP="00685103">
      <w:pPr>
        <w:spacing w:line="480" w:lineRule="auto"/>
        <w:ind w:left="720" w:hanging="360"/>
        <w:rPr>
          <w:del w:id="1680" w:author="Thar Adale" w:date="2020-07-16T19:53:00Z"/>
        </w:rPr>
      </w:pPr>
      <w:del w:id="1681" w:author="Thar Adale" w:date="2020-07-16T19:53:00Z">
        <w:r w:rsidRPr="00625B54" w:rsidDel="00343D9B">
          <w:delText>5.</w:delText>
        </w:r>
        <w:r w:rsidRPr="00625B54" w:rsidDel="00343D9B">
          <w:tab/>
          <w:delText>C</w:delText>
        </w:r>
      </w:del>
    </w:p>
    <w:p w14:paraId="7174FDAC" w14:textId="1A6D73F4" w:rsidR="00FE765A" w:rsidRPr="00625B54" w:rsidDel="00343D9B" w:rsidRDefault="00FE765A" w:rsidP="00685103">
      <w:pPr>
        <w:spacing w:line="480" w:lineRule="auto"/>
        <w:ind w:left="720" w:hanging="360"/>
        <w:rPr>
          <w:del w:id="1682" w:author="Thar Adale" w:date="2020-07-16T19:53:00Z"/>
        </w:rPr>
      </w:pPr>
      <w:del w:id="1683" w:author="Thar Adale" w:date="2020-07-16T19:53:00Z">
        <w:r w:rsidRPr="00625B54" w:rsidDel="00343D9B">
          <w:delText>6.</w:delText>
        </w:r>
        <w:r w:rsidRPr="00625B54" w:rsidDel="00343D9B">
          <w:tab/>
          <w:delText>A</w:delText>
        </w:r>
      </w:del>
    </w:p>
    <w:p w14:paraId="3034AE1D" w14:textId="25E85AF4" w:rsidR="00FE765A" w:rsidRPr="00625B54" w:rsidDel="00343D9B" w:rsidRDefault="00FE765A" w:rsidP="00685103">
      <w:pPr>
        <w:spacing w:line="480" w:lineRule="auto"/>
        <w:ind w:left="720" w:hanging="360"/>
        <w:rPr>
          <w:del w:id="1684" w:author="Thar Adale" w:date="2020-07-16T19:53:00Z"/>
        </w:rPr>
      </w:pPr>
      <w:del w:id="1685" w:author="Thar Adale" w:date="2020-07-16T19:53:00Z">
        <w:r w:rsidRPr="00625B54" w:rsidDel="00343D9B">
          <w:delText>7.</w:delText>
        </w:r>
        <w:r w:rsidRPr="00625B54" w:rsidDel="00343D9B">
          <w:tab/>
          <w:delText>B</w:delText>
        </w:r>
      </w:del>
    </w:p>
    <w:p w14:paraId="70086779" w14:textId="427F1116" w:rsidR="00FE765A" w:rsidRPr="00625B54" w:rsidDel="00343D9B" w:rsidRDefault="00FE765A" w:rsidP="00685103">
      <w:pPr>
        <w:spacing w:line="480" w:lineRule="auto"/>
        <w:ind w:left="720" w:hanging="360"/>
        <w:rPr>
          <w:del w:id="1686" w:author="Thar Adale" w:date="2020-07-16T19:53:00Z"/>
        </w:rPr>
      </w:pPr>
      <w:del w:id="1687" w:author="Thar Adale" w:date="2020-07-16T19:53:00Z">
        <w:r w:rsidRPr="00625B54" w:rsidDel="00343D9B">
          <w:delText>8.</w:delText>
        </w:r>
        <w:r w:rsidRPr="00625B54" w:rsidDel="00343D9B">
          <w:tab/>
          <w:delText>A</w:delText>
        </w:r>
      </w:del>
    </w:p>
    <w:p w14:paraId="0D767E1A" w14:textId="06F3E86C" w:rsidR="00FE765A" w:rsidRPr="00625B54" w:rsidDel="00343D9B" w:rsidRDefault="00FE765A" w:rsidP="00685103">
      <w:pPr>
        <w:spacing w:line="480" w:lineRule="auto"/>
        <w:ind w:left="720" w:hanging="360"/>
        <w:rPr>
          <w:del w:id="1688" w:author="Thar Adale" w:date="2020-07-16T19:53:00Z"/>
        </w:rPr>
      </w:pPr>
      <w:del w:id="1689" w:author="Thar Adale" w:date="2020-07-16T19:53:00Z">
        <w:r w:rsidRPr="00625B54" w:rsidDel="00343D9B">
          <w:delText>9.</w:delText>
        </w:r>
        <w:r w:rsidRPr="00625B54" w:rsidDel="00343D9B">
          <w:tab/>
          <w:delText>D</w:delText>
        </w:r>
      </w:del>
    </w:p>
    <w:p w14:paraId="15D069B7" w14:textId="5C466D72" w:rsidR="00FE765A" w:rsidDel="00343D9B" w:rsidRDefault="00FE765A" w:rsidP="00685103">
      <w:pPr>
        <w:spacing w:line="480" w:lineRule="auto"/>
        <w:ind w:left="720" w:hanging="360"/>
        <w:rPr>
          <w:del w:id="1690" w:author="Thar Adale" w:date="2020-07-16T19:53:00Z"/>
        </w:rPr>
      </w:pPr>
      <w:del w:id="1691" w:author="Thar Adale" w:date="2020-07-16T19:53:00Z">
        <w:r w:rsidRPr="00625B54" w:rsidDel="00343D9B">
          <w:delText>10.</w:delText>
        </w:r>
        <w:r w:rsidRPr="00625B54" w:rsidDel="00343D9B">
          <w:tab/>
          <w:delText>A</w:delText>
        </w:r>
      </w:del>
    </w:p>
    <w:p w14:paraId="777442C8" w14:textId="2D06A256" w:rsidR="00BD4572" w:rsidRPr="00625B54" w:rsidDel="00343D9B" w:rsidRDefault="00BD4572" w:rsidP="00BD4572">
      <w:pPr>
        <w:keepNext/>
        <w:keepLines/>
        <w:spacing w:line="480" w:lineRule="auto"/>
        <w:outlineLvl w:val="1"/>
        <w:rPr>
          <w:del w:id="1692" w:author="Thar Adale" w:date="2020-07-16T19:53:00Z"/>
          <w:b/>
          <w:bCs/>
          <w:szCs w:val="26"/>
        </w:rPr>
      </w:pPr>
      <w:del w:id="1693" w:author="Thar Adale" w:date="2020-07-16T19:53:00Z">
        <w:r w:rsidRPr="00625B54" w:rsidDel="00343D9B">
          <w:rPr>
            <w:b/>
            <w:bCs/>
            <w:szCs w:val="26"/>
          </w:rPr>
          <w:delText>KEEP ON CODING</w:delText>
        </w:r>
      </w:del>
    </w:p>
    <w:p w14:paraId="4232E06D" w14:textId="4A019365" w:rsidR="00BD4572" w:rsidRPr="00625B54" w:rsidDel="00343D9B" w:rsidRDefault="00BD4572" w:rsidP="00BD4572">
      <w:pPr>
        <w:spacing w:line="480" w:lineRule="auto"/>
        <w:ind w:left="720" w:hanging="360"/>
        <w:rPr>
          <w:del w:id="1694" w:author="Thar Adale" w:date="2020-07-16T19:53:00Z"/>
        </w:rPr>
      </w:pPr>
      <w:del w:id="1695" w:author="Thar Adale" w:date="2020-07-16T19:53:00Z">
        <w:r w:rsidRPr="00625B54" w:rsidDel="00343D9B">
          <w:delText>1.</w:delText>
        </w:r>
        <w:r w:rsidRPr="00625B54" w:rsidDel="00343D9B">
          <w:tab/>
        </w:r>
        <w:r w:rsidRPr="00FA796D" w:rsidDel="00343D9B">
          <w:rPr>
            <w:rStyle w:val="Emphasis"/>
          </w:rPr>
          <w:delText>V93.14XA</w:delText>
        </w:r>
        <w:r w:rsidRPr="00095513" w:rsidDel="00343D9B">
          <w:delText xml:space="preserve"> </w:delText>
        </w:r>
        <w:r w:rsidRPr="00625B54" w:rsidDel="00343D9B">
          <w:delText>(Burn, on board watercraft, due to, specified heat source, sailboat, initial)</w:delText>
        </w:r>
      </w:del>
    </w:p>
    <w:p w14:paraId="34D8937C" w14:textId="263396FE" w:rsidR="00BD4572" w:rsidRPr="00095513" w:rsidDel="00343D9B" w:rsidRDefault="00BD4572" w:rsidP="00BD4572">
      <w:pPr>
        <w:spacing w:line="480" w:lineRule="auto"/>
        <w:ind w:left="720" w:hanging="360"/>
        <w:rPr>
          <w:del w:id="1696" w:author="Thar Adale" w:date="2020-07-16T19:53:00Z"/>
        </w:rPr>
      </w:pPr>
      <w:del w:id="1697" w:author="Thar Adale" w:date="2020-07-16T19:53:00Z">
        <w:r w:rsidRPr="00095513" w:rsidDel="00343D9B">
          <w:delText>2.</w:delText>
        </w:r>
        <w:r w:rsidRPr="00095513" w:rsidDel="00343D9B">
          <w:tab/>
        </w:r>
        <w:r w:rsidRPr="00FA796D" w:rsidDel="00343D9B">
          <w:rPr>
            <w:rStyle w:val="Emphasis"/>
          </w:rPr>
          <w:delText>Y93.45</w:delText>
        </w:r>
        <w:r w:rsidRPr="00095513" w:rsidDel="00343D9B">
          <w:delText xml:space="preserve"> </w:delText>
        </w:r>
        <w:r w:rsidRPr="00625B54" w:rsidDel="00343D9B">
          <w:delText>(Activity, cheerleading)</w:delText>
        </w:r>
      </w:del>
    </w:p>
    <w:p w14:paraId="739EC65F" w14:textId="5FB589F7" w:rsidR="00BD4572" w:rsidRPr="00095513" w:rsidDel="00343D9B" w:rsidRDefault="00BD4572" w:rsidP="00BD4572">
      <w:pPr>
        <w:spacing w:line="480" w:lineRule="auto"/>
        <w:ind w:left="720" w:hanging="360"/>
        <w:rPr>
          <w:del w:id="1698" w:author="Thar Adale" w:date="2020-07-16T19:53:00Z"/>
        </w:rPr>
      </w:pPr>
      <w:del w:id="1699" w:author="Thar Adale" w:date="2020-07-16T19:53:00Z">
        <w:r w:rsidRPr="00095513" w:rsidDel="00343D9B">
          <w:delText>3.</w:delText>
        </w:r>
        <w:r w:rsidRPr="00095513" w:rsidDel="00343D9B">
          <w:tab/>
        </w:r>
        <w:r w:rsidRPr="00FA796D" w:rsidDel="00343D9B">
          <w:rPr>
            <w:rStyle w:val="Emphasis"/>
          </w:rPr>
          <w:delText>W29.3XXD</w:delText>
        </w:r>
        <w:r w:rsidRPr="00095513" w:rsidDel="00343D9B">
          <w:delText xml:space="preserve"> </w:delText>
        </w:r>
        <w:r w:rsidRPr="00625B54" w:rsidDel="00343D9B">
          <w:delText>(Contact, with, chain, saw, subsequent)</w:delText>
        </w:r>
      </w:del>
    </w:p>
    <w:p w14:paraId="2D2D31E9" w14:textId="7A9C5575" w:rsidR="00BD4572" w:rsidRPr="00095513" w:rsidDel="00343D9B" w:rsidRDefault="00BD4572" w:rsidP="00BD4572">
      <w:pPr>
        <w:spacing w:line="480" w:lineRule="auto"/>
        <w:ind w:left="720" w:hanging="360"/>
        <w:rPr>
          <w:del w:id="1700" w:author="Thar Adale" w:date="2020-07-16T19:53:00Z"/>
        </w:rPr>
      </w:pPr>
      <w:del w:id="1701" w:author="Thar Adale" w:date="2020-07-16T19:53:00Z">
        <w:r w:rsidRPr="00095513" w:rsidDel="00343D9B">
          <w:delText>4.</w:delText>
        </w:r>
        <w:r w:rsidRPr="00095513" w:rsidDel="00343D9B">
          <w:tab/>
        </w:r>
        <w:r w:rsidRPr="00FA796D" w:rsidDel="00343D9B">
          <w:rPr>
            <w:rStyle w:val="Emphasis"/>
          </w:rPr>
          <w:delText>W21.04XS</w:delText>
        </w:r>
        <w:r w:rsidRPr="00095513" w:rsidDel="00343D9B">
          <w:delText xml:space="preserve"> </w:delText>
        </w:r>
        <w:r w:rsidRPr="00625B54" w:rsidDel="00343D9B">
          <w:delText>(Struck by, ball, golf ball, sequela)</w:delText>
        </w:r>
      </w:del>
    </w:p>
    <w:p w14:paraId="39E073D0" w14:textId="304F8B48" w:rsidR="00BD4572" w:rsidRPr="00095513" w:rsidDel="00343D9B" w:rsidRDefault="00BD4572" w:rsidP="00BD4572">
      <w:pPr>
        <w:spacing w:line="480" w:lineRule="auto"/>
        <w:ind w:left="720" w:hanging="360"/>
        <w:rPr>
          <w:del w:id="1702" w:author="Thar Adale" w:date="2020-07-16T19:53:00Z"/>
        </w:rPr>
      </w:pPr>
      <w:del w:id="1703" w:author="Thar Adale" w:date="2020-07-16T19:53:00Z">
        <w:r w:rsidRPr="00095513" w:rsidDel="00343D9B">
          <w:delText>5.</w:delText>
        </w:r>
        <w:r w:rsidRPr="00095513" w:rsidDel="00343D9B">
          <w:tab/>
        </w:r>
        <w:r w:rsidRPr="00FA796D" w:rsidDel="00343D9B">
          <w:rPr>
            <w:rStyle w:val="Emphasis"/>
          </w:rPr>
          <w:delText>X83.1XXA</w:delText>
        </w:r>
        <w:r w:rsidRPr="00095513" w:rsidDel="00343D9B">
          <w:delText xml:space="preserve"> </w:delText>
        </w:r>
        <w:r w:rsidRPr="00625B54" w:rsidDel="00343D9B">
          <w:delText>(Suicide, electrocution, initial)</w:delText>
        </w:r>
      </w:del>
    </w:p>
    <w:p w14:paraId="72C7C6EE" w14:textId="2F309A59" w:rsidR="00BD4572" w:rsidRPr="00095513" w:rsidDel="00343D9B" w:rsidRDefault="00BD4572" w:rsidP="00BD4572">
      <w:pPr>
        <w:spacing w:line="480" w:lineRule="auto"/>
        <w:ind w:left="720" w:hanging="360"/>
        <w:rPr>
          <w:del w:id="1704" w:author="Thar Adale" w:date="2020-07-16T19:53:00Z"/>
        </w:rPr>
      </w:pPr>
      <w:del w:id="1705" w:author="Thar Adale" w:date="2020-07-16T19:53:00Z">
        <w:r w:rsidRPr="00095513" w:rsidDel="00343D9B">
          <w:delText>6.</w:delText>
        </w:r>
        <w:r w:rsidRPr="00095513" w:rsidDel="00343D9B">
          <w:tab/>
        </w:r>
        <w:r w:rsidRPr="00FA796D" w:rsidDel="00343D9B">
          <w:rPr>
            <w:rStyle w:val="Emphasis"/>
          </w:rPr>
          <w:delText>W55.51XA</w:delText>
        </w:r>
        <w:r w:rsidRPr="00095513" w:rsidDel="00343D9B">
          <w:delText xml:space="preserve"> </w:delText>
        </w:r>
        <w:r w:rsidRPr="00625B54" w:rsidDel="00343D9B">
          <w:delText>(Bite, raccoon, initial)</w:delText>
        </w:r>
      </w:del>
    </w:p>
    <w:p w14:paraId="75278687" w14:textId="1B53BAF8" w:rsidR="00BD4572" w:rsidRPr="00095513" w:rsidDel="00343D9B" w:rsidRDefault="00BD4572" w:rsidP="00BD4572">
      <w:pPr>
        <w:spacing w:line="480" w:lineRule="auto"/>
        <w:ind w:left="720" w:hanging="360"/>
        <w:rPr>
          <w:del w:id="1706" w:author="Thar Adale" w:date="2020-07-16T19:53:00Z"/>
        </w:rPr>
      </w:pPr>
      <w:del w:id="1707" w:author="Thar Adale" w:date="2020-07-16T19:53:00Z">
        <w:r w:rsidRPr="00095513" w:rsidDel="00343D9B">
          <w:delText>7.</w:delText>
        </w:r>
        <w:r w:rsidRPr="00095513" w:rsidDel="00343D9B">
          <w:tab/>
        </w:r>
        <w:r w:rsidRPr="00FA796D" w:rsidDel="00343D9B">
          <w:rPr>
            <w:rStyle w:val="Emphasis"/>
          </w:rPr>
          <w:delText>W89.1XXS</w:delText>
        </w:r>
        <w:r w:rsidRPr="00095513" w:rsidDel="00343D9B">
          <w:delText xml:space="preserve"> </w:delText>
        </w:r>
        <w:r w:rsidRPr="00625B54" w:rsidDel="00343D9B">
          <w:delText>(Exposure, sunlight, man-made, tanning bed, sequela)</w:delText>
        </w:r>
      </w:del>
    </w:p>
    <w:p w14:paraId="0860E2CE" w14:textId="57E4BF1A" w:rsidR="00BD4572" w:rsidRPr="00095513" w:rsidDel="00343D9B" w:rsidRDefault="00BD4572" w:rsidP="00BD4572">
      <w:pPr>
        <w:spacing w:line="480" w:lineRule="auto"/>
        <w:ind w:left="720" w:hanging="360"/>
        <w:rPr>
          <w:del w:id="1708" w:author="Thar Adale" w:date="2020-07-16T19:53:00Z"/>
        </w:rPr>
      </w:pPr>
      <w:del w:id="1709" w:author="Thar Adale" w:date="2020-07-16T19:53:00Z">
        <w:r w:rsidRPr="00095513" w:rsidDel="00343D9B">
          <w:delText>8.</w:delText>
        </w:r>
        <w:r w:rsidRPr="00095513" w:rsidDel="00343D9B">
          <w:tab/>
        </w:r>
        <w:r w:rsidRPr="00FA796D" w:rsidDel="00343D9B">
          <w:rPr>
            <w:rStyle w:val="Emphasis"/>
          </w:rPr>
          <w:delText>Y65.51</w:delText>
        </w:r>
        <w:r w:rsidRPr="00095513" w:rsidDel="00343D9B">
          <w:delText xml:space="preserve"> </w:delText>
        </w:r>
        <w:r w:rsidRPr="00625B54" w:rsidDel="00343D9B">
          <w:delText>(Procedure, wrong, performed on correct patient)</w:delText>
        </w:r>
      </w:del>
    </w:p>
    <w:p w14:paraId="07E9B2C2" w14:textId="13F54B11" w:rsidR="00BD4572" w:rsidRPr="00095513" w:rsidDel="00343D9B" w:rsidRDefault="00BD4572" w:rsidP="00BD4572">
      <w:pPr>
        <w:spacing w:line="480" w:lineRule="auto"/>
        <w:ind w:left="720" w:hanging="360"/>
        <w:rPr>
          <w:del w:id="1710" w:author="Thar Adale" w:date="2020-07-16T19:53:00Z"/>
        </w:rPr>
      </w:pPr>
      <w:del w:id="1711" w:author="Thar Adale" w:date="2020-07-16T19:53:00Z">
        <w:r w:rsidRPr="00095513" w:rsidDel="00343D9B">
          <w:delText>9.</w:delText>
        </w:r>
        <w:r w:rsidRPr="00095513" w:rsidDel="00343D9B">
          <w:tab/>
        </w:r>
        <w:r w:rsidRPr="00FA796D" w:rsidDel="00343D9B">
          <w:rPr>
            <w:rStyle w:val="Emphasis"/>
          </w:rPr>
          <w:delText>Y24.0XXA</w:delText>
        </w:r>
        <w:r w:rsidRPr="00625B54" w:rsidDel="00343D9B">
          <w:delText xml:space="preserve"> (Discharge, air gun, stated as undetermined, initial)</w:delText>
        </w:r>
      </w:del>
    </w:p>
    <w:p w14:paraId="2B7B7F9D" w14:textId="087F75E6" w:rsidR="00BD4572" w:rsidRPr="00095513" w:rsidDel="00343D9B" w:rsidRDefault="00BD4572" w:rsidP="00BD4572">
      <w:pPr>
        <w:spacing w:line="480" w:lineRule="auto"/>
        <w:ind w:left="720" w:hanging="360"/>
        <w:rPr>
          <w:del w:id="1712" w:author="Thar Adale" w:date="2020-07-16T19:53:00Z"/>
        </w:rPr>
      </w:pPr>
      <w:del w:id="1713" w:author="Thar Adale" w:date="2020-07-16T19:53:00Z">
        <w:r w:rsidRPr="00095513" w:rsidDel="00343D9B">
          <w:delText>10.</w:delText>
        </w:r>
        <w:r w:rsidRPr="00095513" w:rsidDel="00343D9B">
          <w:tab/>
        </w:r>
        <w:r w:rsidRPr="00FA796D" w:rsidDel="00343D9B">
          <w:rPr>
            <w:rStyle w:val="Emphasis"/>
          </w:rPr>
          <w:delText xml:space="preserve">W42.9XXD </w:delText>
        </w:r>
        <w:r w:rsidRPr="00625B54" w:rsidDel="00343D9B">
          <w:delText>(Exposure, noise, subsequent)</w:delText>
        </w:r>
      </w:del>
    </w:p>
    <w:p w14:paraId="3BDB7A49" w14:textId="0F07C0E4" w:rsidR="00BD4572" w:rsidRPr="00095513" w:rsidDel="00343D9B" w:rsidRDefault="00BD4572" w:rsidP="00BD4572">
      <w:pPr>
        <w:spacing w:line="480" w:lineRule="auto"/>
        <w:ind w:left="720" w:hanging="360"/>
        <w:rPr>
          <w:del w:id="1714" w:author="Thar Adale" w:date="2020-07-16T19:53:00Z"/>
        </w:rPr>
      </w:pPr>
      <w:del w:id="1715" w:author="Thar Adale" w:date="2020-07-16T19:53:00Z">
        <w:r w:rsidRPr="00095513" w:rsidDel="00343D9B">
          <w:delText>11.</w:delText>
        </w:r>
        <w:r w:rsidRPr="00095513" w:rsidDel="00343D9B">
          <w:tab/>
        </w:r>
        <w:r w:rsidRPr="00FA796D" w:rsidDel="00343D9B">
          <w:rPr>
            <w:rStyle w:val="Emphasis"/>
          </w:rPr>
          <w:delText>X15.1XXA</w:delText>
        </w:r>
        <w:r w:rsidRPr="00095513" w:rsidDel="00343D9B">
          <w:delText xml:space="preserve"> </w:delText>
        </w:r>
        <w:r w:rsidRPr="00625B54" w:rsidDel="00343D9B">
          <w:delText>(Contact, with toaster, initial)</w:delText>
        </w:r>
      </w:del>
    </w:p>
    <w:p w14:paraId="6DEF0A99" w14:textId="6994E723" w:rsidR="00BD4572" w:rsidRPr="00095513" w:rsidDel="00343D9B" w:rsidRDefault="00BD4572" w:rsidP="00BD4572">
      <w:pPr>
        <w:spacing w:line="480" w:lineRule="auto"/>
        <w:ind w:left="720" w:hanging="360"/>
        <w:rPr>
          <w:del w:id="1716" w:author="Thar Adale" w:date="2020-07-16T19:53:00Z"/>
        </w:rPr>
      </w:pPr>
      <w:del w:id="1717" w:author="Thar Adale" w:date="2020-07-16T19:53:00Z">
        <w:r w:rsidRPr="00095513" w:rsidDel="00343D9B">
          <w:delText>12.</w:delText>
        </w:r>
        <w:r w:rsidRPr="00095513" w:rsidDel="00343D9B">
          <w:tab/>
        </w:r>
        <w:r w:rsidRPr="00FA796D" w:rsidDel="00343D9B">
          <w:rPr>
            <w:rStyle w:val="Emphasis"/>
          </w:rPr>
          <w:delText>Y23.1XXA</w:delText>
        </w:r>
        <w:r w:rsidRPr="00095513" w:rsidDel="00343D9B">
          <w:delText xml:space="preserve"> </w:delText>
        </w:r>
        <w:r w:rsidRPr="00625B54" w:rsidDel="00343D9B">
          <w:delText>(Discharge, firearm, hunting rifle, stated as undetermined, initial)</w:delText>
        </w:r>
      </w:del>
    </w:p>
    <w:p w14:paraId="067685BF" w14:textId="3F2D40D5" w:rsidR="00BD4572" w:rsidRPr="00095513" w:rsidDel="00343D9B" w:rsidRDefault="00BD4572" w:rsidP="00BD4572">
      <w:pPr>
        <w:spacing w:line="480" w:lineRule="auto"/>
        <w:ind w:left="720" w:hanging="360"/>
        <w:rPr>
          <w:del w:id="1718" w:author="Thar Adale" w:date="2020-07-16T19:53:00Z"/>
        </w:rPr>
      </w:pPr>
      <w:del w:id="1719" w:author="Thar Adale" w:date="2020-07-16T19:53:00Z">
        <w:r w:rsidRPr="00095513" w:rsidDel="00343D9B">
          <w:delText>13.</w:delText>
        </w:r>
        <w:r w:rsidRPr="00095513" w:rsidDel="00343D9B">
          <w:tab/>
        </w:r>
        <w:r w:rsidRPr="00FA796D" w:rsidDel="00343D9B">
          <w:rPr>
            <w:rStyle w:val="Emphasis"/>
          </w:rPr>
          <w:delText>Y63.0</w:delText>
        </w:r>
        <w:r w:rsidRPr="00095513" w:rsidDel="00343D9B">
          <w:delText xml:space="preserve"> </w:delText>
        </w:r>
        <w:r w:rsidRPr="00625B54" w:rsidDel="00343D9B">
          <w:delText>(Misadventure, excessive, transfusion)</w:delText>
        </w:r>
      </w:del>
    </w:p>
    <w:p w14:paraId="0BF5B519" w14:textId="5B7B4AC9" w:rsidR="00BD4572" w:rsidRPr="00095513" w:rsidDel="00343D9B" w:rsidRDefault="00BD4572" w:rsidP="00BD4572">
      <w:pPr>
        <w:spacing w:line="480" w:lineRule="auto"/>
        <w:ind w:left="720" w:hanging="360"/>
        <w:rPr>
          <w:del w:id="1720" w:author="Thar Adale" w:date="2020-07-16T19:53:00Z"/>
        </w:rPr>
      </w:pPr>
      <w:del w:id="1721" w:author="Thar Adale" w:date="2020-07-16T19:53:00Z">
        <w:r w:rsidRPr="00095513" w:rsidDel="00343D9B">
          <w:delText>14.</w:delText>
        </w:r>
        <w:r w:rsidRPr="00095513" w:rsidDel="00343D9B">
          <w:tab/>
        </w:r>
        <w:r w:rsidRPr="00FA796D" w:rsidDel="00343D9B">
          <w:rPr>
            <w:rStyle w:val="Emphasis"/>
          </w:rPr>
          <w:delText>Y04.1XXA</w:delText>
        </w:r>
        <w:r w:rsidRPr="00095513" w:rsidDel="00343D9B">
          <w:delText xml:space="preserve"> </w:delText>
        </w:r>
        <w:r w:rsidRPr="00625B54" w:rsidDel="00343D9B">
          <w:delText>(Bite, person, assault, initial)</w:delText>
        </w:r>
      </w:del>
    </w:p>
    <w:p w14:paraId="6C314936" w14:textId="61F8D9CB" w:rsidR="00BD4572" w:rsidRPr="00095513" w:rsidDel="00343D9B" w:rsidRDefault="00BD4572" w:rsidP="00BD4572">
      <w:pPr>
        <w:spacing w:line="480" w:lineRule="auto"/>
        <w:ind w:left="720" w:hanging="360"/>
        <w:rPr>
          <w:del w:id="1722" w:author="Thar Adale" w:date="2020-07-16T19:53:00Z"/>
        </w:rPr>
      </w:pPr>
      <w:del w:id="1723" w:author="Thar Adale" w:date="2020-07-16T19:53:00Z">
        <w:r w:rsidRPr="00095513" w:rsidDel="00343D9B">
          <w:delText>15.</w:delText>
        </w:r>
        <w:r w:rsidRPr="00095513" w:rsidDel="00343D9B">
          <w:tab/>
        </w:r>
        <w:r w:rsidRPr="00FA796D" w:rsidDel="00343D9B">
          <w:rPr>
            <w:rStyle w:val="Emphasis"/>
          </w:rPr>
          <w:delText>Y21.3XXA</w:delText>
        </w:r>
        <w:r w:rsidRPr="00095513" w:rsidDel="00343D9B">
          <w:delText xml:space="preserve"> </w:delText>
        </w:r>
        <w:r w:rsidRPr="00625B54" w:rsidDel="00343D9B">
          <w:delText>(Drowning, following, fall, into, swimming pool, stated as undetermined, initial)</w:delText>
        </w:r>
      </w:del>
    </w:p>
    <w:p w14:paraId="39D2813F" w14:textId="7DE210E6" w:rsidR="00BD4572" w:rsidRPr="00095513" w:rsidDel="00343D9B" w:rsidRDefault="00BD4572" w:rsidP="00BD4572">
      <w:pPr>
        <w:spacing w:line="480" w:lineRule="auto"/>
        <w:ind w:left="720" w:hanging="360"/>
        <w:rPr>
          <w:del w:id="1724" w:author="Thar Adale" w:date="2020-07-16T19:53:00Z"/>
        </w:rPr>
      </w:pPr>
      <w:del w:id="1725" w:author="Thar Adale" w:date="2020-07-16T19:53:00Z">
        <w:r w:rsidRPr="00095513" w:rsidDel="00343D9B">
          <w:delText>16.</w:delText>
        </w:r>
        <w:r w:rsidRPr="00095513" w:rsidDel="00343D9B">
          <w:tab/>
        </w:r>
        <w:r w:rsidRPr="00FA796D" w:rsidDel="00343D9B">
          <w:rPr>
            <w:rStyle w:val="Emphasis"/>
          </w:rPr>
          <w:delText>Y90.3</w:delText>
        </w:r>
        <w:r w:rsidRPr="00095513" w:rsidDel="00343D9B">
          <w:delText xml:space="preserve"> </w:delText>
        </w:r>
        <w:r w:rsidRPr="00625B54" w:rsidDel="00343D9B">
          <w:delText>(Blood alcohol level, 60-79 mg/ml)</w:delText>
        </w:r>
      </w:del>
    </w:p>
    <w:p w14:paraId="5BB525A0" w14:textId="664A0DAF" w:rsidR="00BD4572" w:rsidRPr="00095513" w:rsidDel="00343D9B" w:rsidRDefault="00BD4572" w:rsidP="00BD4572">
      <w:pPr>
        <w:spacing w:line="480" w:lineRule="auto"/>
        <w:ind w:left="720" w:hanging="360"/>
        <w:rPr>
          <w:del w:id="1726" w:author="Thar Adale" w:date="2020-07-16T19:53:00Z"/>
        </w:rPr>
      </w:pPr>
      <w:del w:id="1727" w:author="Thar Adale" w:date="2020-07-16T19:53:00Z">
        <w:r w:rsidRPr="00095513" w:rsidDel="00343D9B">
          <w:delText>17.</w:delText>
        </w:r>
        <w:r w:rsidRPr="00095513" w:rsidDel="00343D9B">
          <w:tab/>
        </w:r>
        <w:r w:rsidRPr="00FA796D" w:rsidDel="00343D9B">
          <w:rPr>
            <w:rStyle w:val="Emphasis"/>
          </w:rPr>
          <w:delText>W17.0XXD</w:delText>
        </w:r>
        <w:r w:rsidRPr="00095513" w:rsidDel="00343D9B">
          <w:delText xml:space="preserve"> </w:delText>
        </w:r>
        <w:r w:rsidRPr="00625B54" w:rsidDel="00343D9B">
          <w:delText>(Fall, into, well, subsequent)</w:delText>
        </w:r>
      </w:del>
    </w:p>
    <w:p w14:paraId="4F715FDD" w14:textId="46994021" w:rsidR="00BD4572" w:rsidRPr="00095513" w:rsidDel="00343D9B" w:rsidRDefault="00BD4572" w:rsidP="00BD4572">
      <w:pPr>
        <w:spacing w:line="480" w:lineRule="auto"/>
        <w:ind w:left="720" w:hanging="360"/>
        <w:rPr>
          <w:del w:id="1728" w:author="Thar Adale" w:date="2020-07-16T19:53:00Z"/>
        </w:rPr>
      </w:pPr>
      <w:del w:id="1729" w:author="Thar Adale" w:date="2020-07-16T19:53:00Z">
        <w:r w:rsidRPr="00095513" w:rsidDel="00343D9B">
          <w:delText>18.</w:delText>
        </w:r>
        <w:r w:rsidRPr="00095513" w:rsidDel="00343D9B">
          <w:tab/>
        </w:r>
        <w:r w:rsidRPr="00FA796D" w:rsidDel="00343D9B">
          <w:rPr>
            <w:rStyle w:val="Emphasis"/>
          </w:rPr>
          <w:delText>W00.1XXA</w:delText>
        </w:r>
        <w:r w:rsidRPr="00095513" w:rsidDel="00343D9B">
          <w:delText xml:space="preserve"> </w:delText>
        </w:r>
        <w:r w:rsidRPr="00625B54" w:rsidDel="00343D9B">
          <w:delText>(Fall, due to, ice, on stairs, initial)</w:delText>
        </w:r>
      </w:del>
    </w:p>
    <w:p w14:paraId="4B777AF9" w14:textId="509E8FA5" w:rsidR="00BD4572" w:rsidRPr="00095513" w:rsidDel="00343D9B" w:rsidRDefault="00BD4572" w:rsidP="00BD4572">
      <w:pPr>
        <w:spacing w:line="480" w:lineRule="auto"/>
        <w:ind w:left="720" w:hanging="360"/>
        <w:rPr>
          <w:del w:id="1730" w:author="Thar Adale" w:date="2020-07-16T19:53:00Z"/>
        </w:rPr>
      </w:pPr>
      <w:del w:id="1731" w:author="Thar Adale" w:date="2020-07-16T19:53:00Z">
        <w:r w:rsidRPr="00095513" w:rsidDel="00343D9B">
          <w:delText>19.</w:delText>
        </w:r>
        <w:r w:rsidRPr="00095513" w:rsidDel="00343D9B">
          <w:tab/>
        </w:r>
        <w:r w:rsidRPr="00FA796D" w:rsidDel="00343D9B">
          <w:rPr>
            <w:rStyle w:val="Emphasis"/>
          </w:rPr>
          <w:delText>W61.11XA</w:delText>
        </w:r>
        <w:r w:rsidRPr="00095513" w:rsidDel="00343D9B">
          <w:delText xml:space="preserve"> </w:delText>
        </w:r>
        <w:r w:rsidRPr="00625B54" w:rsidDel="00343D9B">
          <w:delText>(Contact, with, macaw, bite, initial)</w:delText>
        </w:r>
      </w:del>
    </w:p>
    <w:p w14:paraId="41B58C8E" w14:textId="46FD0AAB" w:rsidR="00BD4572" w:rsidRPr="00095513" w:rsidDel="00343D9B" w:rsidRDefault="00BD4572" w:rsidP="00BD4572">
      <w:pPr>
        <w:spacing w:line="480" w:lineRule="auto"/>
        <w:ind w:left="720" w:hanging="360"/>
        <w:rPr>
          <w:del w:id="1732" w:author="Thar Adale" w:date="2020-07-16T19:53:00Z"/>
        </w:rPr>
      </w:pPr>
      <w:del w:id="1733" w:author="Thar Adale" w:date="2020-07-16T19:53:00Z">
        <w:r w:rsidRPr="00095513" w:rsidDel="00343D9B">
          <w:delText>20.</w:delText>
        </w:r>
        <w:r w:rsidRPr="00095513" w:rsidDel="00343D9B">
          <w:tab/>
        </w:r>
        <w:r w:rsidRPr="00FA796D" w:rsidDel="00343D9B">
          <w:rPr>
            <w:rStyle w:val="Emphasis"/>
          </w:rPr>
          <w:delText xml:space="preserve">V28.0XXA </w:delText>
        </w:r>
        <w:r w:rsidRPr="00625B54" w:rsidDel="00343D9B">
          <w:delText>(Accident, transport, motorcyclist, driver, noncollision, nontraffic, initial)</w:delText>
        </w:r>
      </w:del>
    </w:p>
    <w:p w14:paraId="6CDE0537" w14:textId="0A83C867" w:rsidR="00BD4572" w:rsidRPr="00095513" w:rsidDel="00343D9B" w:rsidRDefault="00BD4572" w:rsidP="00BD4572">
      <w:pPr>
        <w:spacing w:line="480" w:lineRule="auto"/>
        <w:ind w:left="720" w:hanging="360"/>
        <w:rPr>
          <w:del w:id="1734" w:author="Thar Adale" w:date="2020-07-16T19:53:00Z"/>
        </w:rPr>
      </w:pPr>
      <w:del w:id="1735" w:author="Thar Adale" w:date="2020-07-16T19:53:00Z">
        <w:r w:rsidRPr="00095513" w:rsidDel="00343D9B">
          <w:delText>21.</w:delText>
        </w:r>
        <w:r w:rsidRPr="00095513" w:rsidDel="00343D9B">
          <w:tab/>
        </w:r>
        <w:r w:rsidRPr="00FA796D" w:rsidDel="00343D9B">
          <w:rPr>
            <w:rStyle w:val="Emphasis"/>
          </w:rPr>
          <w:delText xml:space="preserve">W12.XXXA </w:delText>
        </w:r>
        <w:r w:rsidRPr="00625B54" w:rsidDel="00343D9B">
          <w:delText>(Fall, from scaffolding, initial)</w:delText>
        </w:r>
      </w:del>
    </w:p>
    <w:p w14:paraId="1C7B02D2" w14:textId="2521F09D" w:rsidR="00BD4572" w:rsidRPr="00095513" w:rsidDel="00343D9B" w:rsidRDefault="00BD4572" w:rsidP="00BD4572">
      <w:pPr>
        <w:spacing w:line="480" w:lineRule="auto"/>
        <w:ind w:left="720" w:hanging="360"/>
        <w:rPr>
          <w:del w:id="1736" w:author="Thar Adale" w:date="2020-07-16T19:53:00Z"/>
        </w:rPr>
      </w:pPr>
      <w:del w:id="1737" w:author="Thar Adale" w:date="2020-07-16T19:53:00Z">
        <w:r w:rsidRPr="00095513" w:rsidDel="00343D9B">
          <w:delText>22.</w:delText>
        </w:r>
        <w:r w:rsidRPr="00095513" w:rsidDel="00343D9B">
          <w:tab/>
        </w:r>
        <w:r w:rsidRPr="00FA796D" w:rsidDel="00343D9B">
          <w:rPr>
            <w:rStyle w:val="Emphasis"/>
          </w:rPr>
          <w:delText>X37.2XXD</w:delText>
        </w:r>
        <w:r w:rsidRPr="00095513" w:rsidDel="00343D9B">
          <w:delText xml:space="preserve"> </w:delText>
        </w:r>
        <w:r w:rsidRPr="00625B54" w:rsidDel="00343D9B">
          <w:delText>(Forces of nature, blizzard, subsequent)</w:delText>
        </w:r>
      </w:del>
    </w:p>
    <w:p w14:paraId="3628053C" w14:textId="1D62AD1B" w:rsidR="00BD4572" w:rsidRPr="00095513" w:rsidDel="00343D9B" w:rsidRDefault="00BD4572" w:rsidP="00BD4572">
      <w:pPr>
        <w:spacing w:line="480" w:lineRule="auto"/>
        <w:ind w:left="720" w:hanging="360"/>
        <w:rPr>
          <w:del w:id="1738" w:author="Thar Adale" w:date="2020-07-16T19:53:00Z"/>
        </w:rPr>
      </w:pPr>
      <w:del w:id="1739" w:author="Thar Adale" w:date="2020-07-16T19:53:00Z">
        <w:r w:rsidRPr="00095513" w:rsidDel="00343D9B">
          <w:delText>23.</w:delText>
        </w:r>
        <w:r w:rsidRPr="00095513" w:rsidDel="00343D9B">
          <w:tab/>
        </w:r>
        <w:r w:rsidRPr="00FA796D" w:rsidDel="00343D9B">
          <w:rPr>
            <w:rStyle w:val="Emphasis"/>
          </w:rPr>
          <w:delText>V00.111D</w:delText>
        </w:r>
        <w:r w:rsidRPr="00095513" w:rsidDel="00343D9B">
          <w:delText xml:space="preserve"> </w:delText>
        </w:r>
        <w:r w:rsidRPr="00625B54" w:rsidDel="00343D9B">
          <w:delText>(Accident, transport, pedestrian, conveyance, roller skates, in-line, fall, subsequent)</w:delText>
        </w:r>
      </w:del>
    </w:p>
    <w:p w14:paraId="385DAB8F" w14:textId="3B64533C" w:rsidR="00BD4572" w:rsidRPr="00095513" w:rsidDel="00343D9B" w:rsidRDefault="00BD4572" w:rsidP="00BD4572">
      <w:pPr>
        <w:spacing w:line="480" w:lineRule="auto"/>
        <w:ind w:left="720" w:hanging="360"/>
        <w:rPr>
          <w:del w:id="1740" w:author="Thar Adale" w:date="2020-07-16T19:53:00Z"/>
        </w:rPr>
      </w:pPr>
      <w:del w:id="1741" w:author="Thar Adale" w:date="2020-07-16T19:53:00Z">
        <w:r w:rsidRPr="00095513" w:rsidDel="00343D9B">
          <w:delText>24.</w:delText>
        </w:r>
        <w:r w:rsidRPr="00095513" w:rsidDel="00343D9B">
          <w:tab/>
        </w:r>
        <w:r w:rsidRPr="00FA796D" w:rsidDel="00343D9B">
          <w:rPr>
            <w:rStyle w:val="Emphasis"/>
          </w:rPr>
          <w:delText>Y92.017</w:delText>
        </w:r>
        <w:r w:rsidRPr="00095513" w:rsidDel="00343D9B">
          <w:delText xml:space="preserve"> </w:delText>
        </w:r>
        <w:r w:rsidRPr="00625B54" w:rsidDel="00343D9B">
          <w:delText>(Place of occurrence, residence, house, garden)</w:delText>
        </w:r>
      </w:del>
    </w:p>
    <w:p w14:paraId="7C8B61D7" w14:textId="369D992D" w:rsidR="00BD4572" w:rsidRPr="00AD3097" w:rsidDel="00343D9B" w:rsidRDefault="00BD4572" w:rsidP="00BD4572">
      <w:pPr>
        <w:spacing w:line="480" w:lineRule="auto"/>
        <w:ind w:left="720" w:hanging="360"/>
        <w:rPr>
          <w:del w:id="1742" w:author="Thar Adale" w:date="2020-07-16T19:53:00Z"/>
        </w:rPr>
      </w:pPr>
      <w:del w:id="1743" w:author="Thar Adale" w:date="2020-07-16T19:53:00Z">
        <w:r w:rsidRPr="00AD3097" w:rsidDel="00343D9B">
          <w:delText>25.</w:delText>
        </w:r>
        <w:r w:rsidRPr="00AD3097" w:rsidDel="00343D9B">
          <w:tab/>
        </w:r>
        <w:r w:rsidRPr="00FA796D" w:rsidDel="00343D9B">
          <w:rPr>
            <w:rStyle w:val="Emphasis"/>
          </w:rPr>
          <w:delText>Y62.3</w:delText>
        </w:r>
        <w:r w:rsidRPr="00095513" w:rsidDel="00343D9B">
          <w:delText xml:space="preserve"> </w:delText>
        </w:r>
        <w:r w:rsidRPr="00625B54" w:rsidDel="00343D9B">
          <w:delText>(Misadventure, failure, sterile</w:delText>
        </w:r>
        <w:r w:rsidRPr="0000568D" w:rsidDel="00343D9B">
          <w:delText xml:space="preserve"> </w:delText>
        </w:r>
        <w:r w:rsidDel="00343D9B">
          <w:delText>precautions during procedure</w:delText>
        </w:r>
        <w:r w:rsidRPr="00625B54" w:rsidDel="00343D9B">
          <w:delText>, injection)</w:delText>
        </w:r>
      </w:del>
    </w:p>
    <w:p w14:paraId="0A356D98" w14:textId="3C186040" w:rsidR="00FE765A" w:rsidRPr="00625B54" w:rsidDel="00343D9B" w:rsidRDefault="00FE765A" w:rsidP="00685103">
      <w:pPr>
        <w:keepNext/>
        <w:keepLines/>
        <w:spacing w:line="480" w:lineRule="auto"/>
        <w:outlineLvl w:val="1"/>
        <w:rPr>
          <w:del w:id="1744" w:author="Thar Adale" w:date="2020-07-16T19:53:00Z"/>
          <w:b/>
          <w:bCs/>
          <w:szCs w:val="26"/>
        </w:rPr>
      </w:pPr>
      <w:del w:id="1745" w:author="Thar Adale" w:date="2020-07-16T19:53:00Z">
        <w:r w:rsidRPr="00625B54" w:rsidDel="00343D9B">
          <w:rPr>
            <w:b/>
            <w:bCs/>
            <w:szCs w:val="26"/>
          </w:rPr>
          <w:delText>CODING CHALLENGE</w:delText>
        </w:r>
      </w:del>
    </w:p>
    <w:p w14:paraId="3EBA16B1" w14:textId="49463402" w:rsidR="00FE765A" w:rsidRPr="00625B54" w:rsidDel="00343D9B" w:rsidRDefault="00FE765A" w:rsidP="00685103">
      <w:pPr>
        <w:spacing w:line="480" w:lineRule="auto"/>
        <w:ind w:left="720" w:hanging="360"/>
        <w:rPr>
          <w:del w:id="1746" w:author="Thar Adale" w:date="2020-07-16T19:53:00Z"/>
        </w:rPr>
      </w:pPr>
      <w:del w:id="1747" w:author="Thar Adale" w:date="2020-07-16T19:53:00Z">
        <w:r w:rsidRPr="00625B54" w:rsidDel="00343D9B">
          <w:delText>1.</w:delText>
        </w:r>
        <w:r w:rsidRPr="00625B54" w:rsidDel="00343D9B">
          <w:tab/>
        </w:r>
        <w:r w:rsidRPr="00FA796D" w:rsidDel="00343D9B">
          <w:rPr>
            <w:rStyle w:val="Emphasis"/>
          </w:rPr>
          <w:delText>S06.0X0A</w:delText>
        </w:r>
        <w:r w:rsidRPr="00625B54" w:rsidDel="00343D9B">
          <w:delText xml:space="preserve"> (Concussion, without loss of consciousness, initial encounter)</w:delText>
        </w:r>
        <w:r w:rsidDel="00343D9B">
          <w:br/>
        </w:r>
        <w:r w:rsidRPr="00FA796D" w:rsidDel="00343D9B">
          <w:rPr>
            <w:rStyle w:val="Emphasis"/>
          </w:rPr>
          <w:delText>S52.501A</w:delText>
        </w:r>
        <w:r w:rsidRPr="00625B54" w:rsidDel="00343D9B">
          <w:delText xml:space="preserve"> (Fracture,</w:delText>
        </w:r>
        <w:r w:rsidR="0000568D" w:rsidDel="00343D9B">
          <w:delText xml:space="preserve"> traumatic,</w:delText>
        </w:r>
        <w:r w:rsidRPr="00625B54" w:rsidDel="00343D9B">
          <w:delText xml:space="preserve"> radius, lower end, </w:delText>
        </w:r>
        <w:r w:rsidDel="00343D9B">
          <w:delText>right</w:delText>
        </w:r>
        <w:r w:rsidRPr="00625B54" w:rsidDel="00343D9B">
          <w:delText>, initial encounter)</w:delText>
        </w:r>
        <w:r w:rsidDel="00343D9B">
          <w:br/>
        </w:r>
        <w:r w:rsidRPr="00625B54" w:rsidDel="00343D9B">
          <w:delText>Index to External Causes:</w:delText>
        </w:r>
        <w:r w:rsidDel="00343D9B">
          <w:br/>
        </w:r>
        <w:r w:rsidRPr="00FA796D" w:rsidDel="00343D9B">
          <w:rPr>
            <w:rStyle w:val="Emphasis"/>
          </w:rPr>
          <w:delText>V03.10XA</w:delText>
        </w:r>
        <w:r w:rsidRPr="00625B54" w:rsidDel="00343D9B">
          <w:delText xml:space="preserve"> (Accident, transport, pedestrian, on foot, collision, car, traffic, initial encounter)</w:delText>
        </w:r>
        <w:r w:rsidDel="00343D9B">
          <w:br/>
        </w:r>
        <w:r w:rsidRPr="00FA796D" w:rsidDel="00343D9B">
          <w:rPr>
            <w:rStyle w:val="Emphasis"/>
          </w:rPr>
          <w:delText>Y92.414</w:delText>
        </w:r>
        <w:r w:rsidRPr="00625B54" w:rsidDel="00343D9B">
          <w:delText xml:space="preserve"> (Place, street, local residential or business)</w:delText>
        </w:r>
        <w:r w:rsidDel="00343D9B">
          <w:br/>
        </w:r>
        <w:r w:rsidRPr="00FA796D" w:rsidDel="00343D9B">
          <w:rPr>
            <w:rStyle w:val="Emphasis"/>
          </w:rPr>
          <w:delText>Y93.01</w:delText>
        </w:r>
        <w:r w:rsidRPr="00625B54" w:rsidDel="00343D9B">
          <w:delText xml:space="preserve"> (Activity, walking)</w:delText>
        </w:r>
        <w:r w:rsidDel="00343D9B">
          <w:br/>
        </w:r>
        <w:r w:rsidRPr="00FA796D" w:rsidDel="00343D9B">
          <w:rPr>
            <w:rStyle w:val="Emphasis"/>
          </w:rPr>
          <w:delText>Y99.8</w:delText>
        </w:r>
        <w:r w:rsidRPr="00625B54" w:rsidDel="00343D9B">
          <w:delText xml:space="preserve"> (Status, other)</w:delText>
        </w:r>
      </w:del>
    </w:p>
    <w:p w14:paraId="0405602B" w14:textId="4679D0F2" w:rsidR="00FE765A" w:rsidRPr="00625B54" w:rsidDel="00343D9B" w:rsidRDefault="00FE765A" w:rsidP="00685103">
      <w:pPr>
        <w:spacing w:line="480" w:lineRule="auto"/>
        <w:ind w:left="720" w:hanging="360"/>
        <w:rPr>
          <w:del w:id="1748" w:author="Thar Adale" w:date="2020-07-16T19:53:00Z"/>
        </w:rPr>
      </w:pPr>
      <w:del w:id="1749" w:author="Thar Adale" w:date="2020-07-16T19:53:00Z">
        <w:r w:rsidRPr="00625B54" w:rsidDel="00343D9B">
          <w:delText>2.</w:delText>
        </w:r>
        <w:r w:rsidRPr="00625B54" w:rsidDel="00343D9B">
          <w:tab/>
        </w:r>
        <w:r w:rsidRPr="00FA796D" w:rsidDel="00343D9B">
          <w:rPr>
            <w:rStyle w:val="Emphasis"/>
          </w:rPr>
          <w:delText>R00.1</w:delText>
        </w:r>
        <w:r w:rsidRPr="000E6710" w:rsidDel="00343D9B">
          <w:delText xml:space="preserve"> (Bradycardia)</w:delText>
        </w:r>
        <w:r w:rsidRPr="000E6710" w:rsidDel="00343D9B">
          <w:br/>
        </w:r>
        <w:r w:rsidRPr="00FA796D" w:rsidDel="00343D9B">
          <w:rPr>
            <w:rStyle w:val="Emphasis"/>
          </w:rPr>
          <w:delText>T68.XXXA</w:delText>
        </w:r>
        <w:r w:rsidRPr="000E6710" w:rsidDel="00343D9B">
          <w:delText xml:space="preserve"> (Hypothermia, initial encounter)</w:delText>
        </w:r>
        <w:r w:rsidRPr="000E6710" w:rsidDel="00343D9B">
          <w:br/>
        </w:r>
        <w:r w:rsidRPr="00FA796D" w:rsidDel="00343D9B">
          <w:rPr>
            <w:rStyle w:val="Emphasis"/>
          </w:rPr>
          <w:delText>R09.02</w:delText>
        </w:r>
        <w:r w:rsidRPr="000E6710" w:rsidDel="00343D9B">
          <w:delText xml:space="preserve"> (Hypoxemia)</w:delText>
        </w:r>
        <w:r w:rsidRPr="000E6710" w:rsidDel="00343D9B">
          <w:br/>
        </w:r>
        <w:r w:rsidRPr="00625B54" w:rsidDel="00343D9B">
          <w:delText>Index to External Causes:</w:delText>
        </w:r>
        <w:r w:rsidDel="00343D9B">
          <w:br/>
        </w:r>
        <w:r w:rsidRPr="00FA796D" w:rsidDel="00343D9B">
          <w:rPr>
            <w:rStyle w:val="Emphasis"/>
          </w:rPr>
          <w:delText>V92.05XA</w:delText>
        </w:r>
        <w:r w:rsidRPr="00A17EBC" w:rsidDel="00343D9B">
          <w:rPr>
            <w:color w:val="FF0000"/>
            <w:lang w:val="en"/>
          </w:rPr>
          <w:delText xml:space="preserve"> </w:delText>
        </w:r>
        <w:r w:rsidDel="00343D9B">
          <w:rPr>
            <w:lang w:val="en"/>
          </w:rPr>
          <w:delText>(Drowning, fall overboard, unpowered craft, canoe, initial encounter)</w:delText>
        </w:r>
        <w:r w:rsidDel="00343D9B">
          <w:rPr>
            <w:lang w:val="en"/>
          </w:rPr>
          <w:br/>
        </w:r>
        <w:r w:rsidRPr="00FA796D" w:rsidDel="00343D9B">
          <w:rPr>
            <w:rStyle w:val="Emphasis"/>
          </w:rPr>
          <w:delText>X31.XXXA</w:delText>
        </w:r>
        <w:r w:rsidRPr="00625B54" w:rsidDel="00343D9B">
          <w:delText xml:space="preserve"> (Exposure to, excess natural cold, initial encounter)</w:delText>
        </w:r>
        <w:r w:rsidDel="00343D9B">
          <w:br/>
        </w:r>
        <w:r w:rsidRPr="00FA796D" w:rsidDel="00343D9B">
          <w:rPr>
            <w:rStyle w:val="Emphasis"/>
          </w:rPr>
          <w:delText>Y92.828</w:delText>
        </w:r>
        <w:r w:rsidRPr="00625B54" w:rsidDel="00343D9B">
          <w:delText xml:space="preserve"> (Place, lake)</w:delText>
        </w:r>
        <w:r w:rsidDel="00343D9B">
          <w:br/>
        </w:r>
        <w:r w:rsidRPr="00FA796D" w:rsidDel="00343D9B">
          <w:rPr>
            <w:rStyle w:val="Emphasis"/>
          </w:rPr>
          <w:delText>Y93.16</w:delText>
        </w:r>
        <w:r w:rsidRPr="00625B54" w:rsidDel="00343D9B">
          <w:delText xml:space="preserve"> (Activity, canoeing)</w:delText>
        </w:r>
        <w:r w:rsidDel="00343D9B">
          <w:br/>
        </w:r>
        <w:r w:rsidRPr="00FA796D" w:rsidDel="00343D9B">
          <w:rPr>
            <w:rStyle w:val="Emphasis"/>
          </w:rPr>
          <w:delText>Y99.0</w:delText>
        </w:r>
        <w:r w:rsidRPr="00625B54" w:rsidDel="00343D9B">
          <w:delText xml:space="preserve"> (Status, civilian for pay)</w:delText>
        </w:r>
      </w:del>
    </w:p>
    <w:p w14:paraId="5D46F942" w14:textId="0061A3D9" w:rsidR="00FE765A" w:rsidRPr="00625B54" w:rsidDel="00343D9B" w:rsidRDefault="00FE765A" w:rsidP="00685103">
      <w:pPr>
        <w:spacing w:line="480" w:lineRule="auto"/>
        <w:ind w:left="720" w:hanging="360"/>
        <w:rPr>
          <w:del w:id="1750" w:author="Thar Adale" w:date="2020-07-16T19:53:00Z"/>
        </w:rPr>
      </w:pPr>
      <w:del w:id="1751" w:author="Thar Adale" w:date="2020-07-16T19:53:00Z">
        <w:r w:rsidRPr="00625B54" w:rsidDel="00343D9B">
          <w:delText>3.</w:delText>
        </w:r>
        <w:r w:rsidRPr="00625B54" w:rsidDel="00343D9B">
          <w:tab/>
        </w:r>
        <w:r w:rsidRPr="00FA796D" w:rsidDel="00343D9B">
          <w:rPr>
            <w:rStyle w:val="Emphasis"/>
          </w:rPr>
          <w:delText>S43.121A</w:delText>
        </w:r>
        <w:r w:rsidRPr="00625B54" w:rsidDel="00343D9B">
          <w:delText xml:space="preserve"> (Dislocation, acromioclavicular, with displacement, 100-200%)</w:delText>
        </w:r>
        <w:r w:rsidDel="00343D9B">
          <w:br/>
        </w:r>
        <w:r w:rsidRPr="00625B54" w:rsidDel="00343D9B">
          <w:delText>Index to External Causes:</w:delText>
        </w:r>
        <w:r w:rsidDel="00343D9B">
          <w:br/>
        </w:r>
        <w:r w:rsidRPr="00FA796D" w:rsidDel="00343D9B">
          <w:rPr>
            <w:rStyle w:val="Emphasis"/>
          </w:rPr>
          <w:delText xml:space="preserve">V27.4XXA </w:delText>
        </w:r>
        <w:r w:rsidRPr="00625B54" w:rsidDel="00343D9B">
          <w:delText>(Accident, transport, motorcyclist, driver, stationery object, traffic)</w:delText>
        </w:r>
        <w:r w:rsidDel="00343D9B">
          <w:br/>
        </w:r>
        <w:r w:rsidRPr="00FA796D" w:rsidDel="00343D9B">
          <w:rPr>
            <w:rStyle w:val="Emphasis"/>
          </w:rPr>
          <w:delText>Y92.411</w:delText>
        </w:r>
        <w:r w:rsidRPr="00625B54" w:rsidDel="00343D9B">
          <w:delText xml:space="preserve"> (Place, freeway)</w:delText>
        </w:r>
        <w:r w:rsidDel="00343D9B">
          <w:br/>
        </w:r>
        <w:r w:rsidRPr="00FA796D" w:rsidDel="00343D9B">
          <w:rPr>
            <w:rStyle w:val="Emphasis"/>
          </w:rPr>
          <w:delText>Y93.C2</w:delText>
        </w:r>
        <w:r w:rsidRPr="00625B54" w:rsidDel="00343D9B">
          <w:delText xml:space="preserve"> (Activity, cellular communication device)</w:delText>
        </w:r>
      </w:del>
    </w:p>
    <w:p w14:paraId="06D53631" w14:textId="2A8A2B38" w:rsidR="00FE765A" w:rsidRPr="00625B54" w:rsidDel="00343D9B" w:rsidRDefault="00FE765A" w:rsidP="00685103">
      <w:pPr>
        <w:spacing w:line="480" w:lineRule="auto"/>
        <w:ind w:left="720" w:hanging="360"/>
        <w:rPr>
          <w:del w:id="1752" w:author="Thar Adale" w:date="2020-07-16T19:53:00Z"/>
        </w:rPr>
      </w:pPr>
      <w:del w:id="1753" w:author="Thar Adale" w:date="2020-07-16T19:53:00Z">
        <w:r w:rsidRPr="00625B54" w:rsidDel="00343D9B">
          <w:delText>4.</w:delText>
        </w:r>
        <w:r w:rsidRPr="00625B54" w:rsidDel="00343D9B">
          <w:tab/>
        </w:r>
        <w:r w:rsidRPr="00FA796D" w:rsidDel="00343D9B">
          <w:rPr>
            <w:rStyle w:val="Emphasis"/>
          </w:rPr>
          <w:delText>M17.0</w:delText>
        </w:r>
        <w:r w:rsidDel="00343D9B">
          <w:delText xml:space="preserve"> </w:delText>
        </w:r>
        <w:r w:rsidRPr="00625B54" w:rsidDel="00343D9B">
          <w:delText xml:space="preserve">(Osteoarthritis, knee, </w:delText>
        </w:r>
        <w:r w:rsidDel="00343D9B">
          <w:delText>bilateral</w:delText>
        </w:r>
        <w:r w:rsidRPr="00625B54" w:rsidDel="00343D9B">
          <w:delText>)</w:delText>
        </w:r>
        <w:r w:rsidDel="00343D9B">
          <w:br/>
        </w:r>
        <w:r w:rsidRPr="00625B54" w:rsidDel="00343D9B">
          <w:delText>Index to External Causes:</w:delText>
        </w:r>
        <w:r w:rsidDel="00343D9B">
          <w:br/>
        </w:r>
        <w:r w:rsidRPr="00FA796D" w:rsidDel="00343D9B">
          <w:rPr>
            <w:rStyle w:val="Emphasis"/>
          </w:rPr>
          <w:delText>Y65.53</w:delText>
        </w:r>
        <w:r w:rsidRPr="00625B54" w:rsidDel="00343D9B">
          <w:delText xml:space="preserve"> (Inappropriate operation performed, correct operation on wrong side of body part)</w:delText>
        </w:r>
      </w:del>
    </w:p>
    <w:p w14:paraId="3C8CA7C7" w14:textId="1ADF1DA5" w:rsidR="00FE765A" w:rsidRPr="00625B54" w:rsidDel="00343D9B" w:rsidRDefault="00FE765A" w:rsidP="00685103">
      <w:pPr>
        <w:spacing w:line="480" w:lineRule="auto"/>
        <w:ind w:left="720" w:hanging="360"/>
        <w:rPr>
          <w:del w:id="1754" w:author="Thar Adale" w:date="2020-07-16T19:53:00Z"/>
        </w:rPr>
      </w:pPr>
      <w:del w:id="1755" w:author="Thar Adale" w:date="2020-07-16T19:53:00Z">
        <w:r w:rsidRPr="00625B54" w:rsidDel="00343D9B">
          <w:delText>5.</w:delText>
        </w:r>
        <w:r w:rsidRPr="00625B54" w:rsidDel="00343D9B">
          <w:tab/>
        </w:r>
        <w:r w:rsidRPr="00FA796D" w:rsidDel="00343D9B">
          <w:rPr>
            <w:rStyle w:val="Emphasis"/>
          </w:rPr>
          <w:delText>S27.331A</w:delText>
        </w:r>
        <w:r w:rsidRPr="000E6710" w:rsidDel="00343D9B">
          <w:delText xml:space="preserve"> </w:delText>
        </w:r>
        <w:r w:rsidRPr="00625B54" w:rsidDel="00343D9B">
          <w:delText>(Injury, intrathoracic, lung, laceration, unilateral, initial encounter)</w:delText>
        </w:r>
        <w:r w:rsidDel="00343D9B">
          <w:br/>
        </w:r>
        <w:r w:rsidRPr="00625B54" w:rsidDel="00343D9B">
          <w:delText>Index to External Causes:</w:delText>
        </w:r>
        <w:r w:rsidDel="00343D9B">
          <w:br/>
        </w:r>
        <w:r w:rsidRPr="00FA796D" w:rsidDel="00343D9B">
          <w:rPr>
            <w:rStyle w:val="Emphasis"/>
          </w:rPr>
          <w:delText xml:space="preserve">X99.1XXA </w:delText>
        </w:r>
        <w:r w:rsidRPr="00625B54" w:rsidDel="00343D9B">
          <w:delText xml:space="preserve">(Assault, cutting or piercing instrument, knife initial encounter) </w:delText>
        </w:r>
        <w:r w:rsidDel="00343D9B">
          <w:br/>
        </w:r>
        <w:r w:rsidRPr="00FA796D" w:rsidDel="00343D9B">
          <w:rPr>
            <w:rStyle w:val="Emphasis"/>
          </w:rPr>
          <w:delText>Y92.830</w:delText>
        </w:r>
        <w:r w:rsidRPr="00625B54" w:rsidDel="00343D9B">
          <w:delText xml:space="preserve"> (Place, park)</w:delText>
        </w:r>
      </w:del>
    </w:p>
    <w:p w14:paraId="7B0D5D0C" w14:textId="5A5B3CA2" w:rsidR="00FE765A" w:rsidRPr="00625B54" w:rsidDel="00343D9B" w:rsidRDefault="00FE765A" w:rsidP="00685103">
      <w:pPr>
        <w:spacing w:line="480" w:lineRule="auto"/>
        <w:ind w:left="720" w:hanging="360"/>
        <w:rPr>
          <w:del w:id="1756" w:author="Thar Adale" w:date="2020-07-16T19:53:00Z"/>
        </w:rPr>
      </w:pPr>
      <w:del w:id="1757" w:author="Thar Adale" w:date="2020-07-16T19:53:00Z">
        <w:r w:rsidRPr="00625B54" w:rsidDel="00343D9B">
          <w:delText>6.</w:delText>
        </w:r>
        <w:r w:rsidRPr="00625B54" w:rsidDel="00343D9B">
          <w:tab/>
        </w:r>
        <w:r w:rsidRPr="00FA796D" w:rsidDel="00343D9B">
          <w:rPr>
            <w:rStyle w:val="Emphasis"/>
          </w:rPr>
          <w:delText>S36.33XA</w:delText>
        </w:r>
        <w:r w:rsidRPr="00625B54" w:rsidDel="00343D9B">
          <w:delText xml:space="preserve"> (Injury, stomach, laceration, initial encounter)</w:delText>
        </w:r>
        <w:r w:rsidDel="00343D9B">
          <w:br/>
        </w:r>
        <w:r w:rsidRPr="00625B54" w:rsidDel="00343D9B">
          <w:delText>Index to External Causes:</w:delText>
        </w:r>
        <w:r w:rsidDel="00343D9B">
          <w:br/>
        </w:r>
        <w:r w:rsidRPr="00FA796D" w:rsidDel="00343D9B">
          <w:rPr>
            <w:rStyle w:val="Emphasis"/>
          </w:rPr>
          <w:delText>V14.4XXA</w:delText>
        </w:r>
        <w:r w:rsidRPr="000E6710" w:rsidDel="00343D9B">
          <w:delText xml:space="preserve"> </w:delText>
        </w:r>
        <w:r w:rsidRPr="00625B54" w:rsidDel="00343D9B">
          <w:delText>(Accident, transport, pedal cyclist, driver, collision with, bus, traffic, initial encounter)</w:delText>
        </w:r>
        <w:r w:rsidDel="00343D9B">
          <w:br/>
        </w:r>
        <w:r w:rsidRPr="00FA796D" w:rsidDel="00343D9B">
          <w:rPr>
            <w:rStyle w:val="Emphasis"/>
          </w:rPr>
          <w:delText>Y92.481</w:delText>
        </w:r>
        <w:r w:rsidRPr="00625B54" w:rsidDel="00343D9B">
          <w:delText xml:space="preserve"> (Place, parking garage, lot)</w:delText>
        </w:r>
        <w:r w:rsidDel="00343D9B">
          <w:br/>
        </w:r>
        <w:r w:rsidRPr="00FA796D" w:rsidDel="00343D9B">
          <w:rPr>
            <w:rStyle w:val="Emphasis"/>
          </w:rPr>
          <w:delText>Y93.55</w:delText>
        </w:r>
        <w:r w:rsidRPr="000E6710" w:rsidDel="00343D9B">
          <w:delText xml:space="preserve"> </w:delText>
        </w:r>
        <w:r w:rsidRPr="00625B54" w:rsidDel="00343D9B">
          <w:delText>(Activity, bike riding)</w:delText>
        </w:r>
        <w:r w:rsidDel="00343D9B">
          <w:br/>
        </w:r>
        <w:r w:rsidRPr="00FA796D" w:rsidDel="00343D9B">
          <w:rPr>
            <w:rStyle w:val="Emphasis"/>
          </w:rPr>
          <w:delText>Y99.8</w:delText>
        </w:r>
        <w:r w:rsidRPr="00625B54" w:rsidDel="00343D9B">
          <w:delText xml:space="preserve"> (Status, other)</w:delText>
        </w:r>
      </w:del>
    </w:p>
    <w:p w14:paraId="4AB79ACE" w14:textId="7EA56EDB" w:rsidR="00FE765A" w:rsidRPr="00625B54" w:rsidDel="00343D9B" w:rsidRDefault="00FE765A" w:rsidP="00685103">
      <w:pPr>
        <w:spacing w:line="480" w:lineRule="auto"/>
        <w:ind w:left="720" w:hanging="360"/>
        <w:rPr>
          <w:del w:id="1758" w:author="Thar Adale" w:date="2020-07-16T19:53:00Z"/>
        </w:rPr>
      </w:pPr>
      <w:del w:id="1759" w:author="Thar Adale" w:date="2020-07-16T19:53:00Z">
        <w:r w:rsidRPr="00625B54" w:rsidDel="00343D9B">
          <w:delText>7.</w:delText>
        </w:r>
        <w:r w:rsidRPr="00625B54" w:rsidDel="00343D9B">
          <w:tab/>
        </w:r>
        <w:r w:rsidRPr="00FA796D" w:rsidDel="00343D9B">
          <w:rPr>
            <w:rStyle w:val="Emphasis"/>
          </w:rPr>
          <w:delText>S06.0X1A</w:delText>
        </w:r>
        <w:r w:rsidRPr="000E6710" w:rsidDel="00343D9B">
          <w:delText xml:space="preserve"> </w:delText>
        </w:r>
        <w:r w:rsidRPr="00625B54" w:rsidDel="00343D9B">
          <w:delText>(Concussion, with loss of consciousness of 30 minutes or less, initial encounter)</w:delText>
        </w:r>
        <w:r w:rsidDel="00343D9B">
          <w:br/>
        </w:r>
        <w:r w:rsidRPr="00625B54" w:rsidDel="00343D9B">
          <w:delText>Index to External Causes:</w:delText>
        </w:r>
        <w:r w:rsidDel="00343D9B">
          <w:br/>
        </w:r>
        <w:r w:rsidRPr="00FA796D" w:rsidDel="00343D9B">
          <w:rPr>
            <w:rStyle w:val="Emphasis"/>
          </w:rPr>
          <w:delText>Y35.311A</w:delText>
        </w:r>
        <w:r w:rsidRPr="00625B54" w:rsidDel="00343D9B">
          <w:delText xml:space="preserve"> (Legal, intervention, blunt object, baton, injuring lase enforcement personnel, initial encounter)</w:delText>
        </w:r>
        <w:r w:rsidDel="00343D9B">
          <w:br/>
        </w:r>
        <w:r w:rsidRPr="00FA796D" w:rsidDel="00343D9B">
          <w:rPr>
            <w:rStyle w:val="Emphasis"/>
          </w:rPr>
          <w:delText>Y99.0</w:delText>
        </w:r>
        <w:r w:rsidRPr="00625B54" w:rsidDel="00343D9B">
          <w:delText xml:space="preserve"> (Status, civilian activity done for pay)</w:delText>
        </w:r>
      </w:del>
    </w:p>
    <w:p w14:paraId="00BABE03" w14:textId="190EEFD5" w:rsidR="00FE765A" w:rsidRPr="00625B54" w:rsidDel="00343D9B" w:rsidRDefault="00FE765A" w:rsidP="00685103">
      <w:pPr>
        <w:spacing w:line="480" w:lineRule="auto"/>
        <w:ind w:left="720" w:hanging="360"/>
        <w:rPr>
          <w:del w:id="1760" w:author="Thar Adale" w:date="2020-07-16T19:53:00Z"/>
        </w:rPr>
      </w:pPr>
      <w:del w:id="1761" w:author="Thar Adale" w:date="2020-07-16T19:53:00Z">
        <w:r w:rsidRPr="00625B54" w:rsidDel="00343D9B">
          <w:delText>8.</w:delText>
        </w:r>
        <w:r w:rsidRPr="00625B54" w:rsidDel="00343D9B">
          <w:tab/>
        </w:r>
        <w:r w:rsidRPr="00FA796D" w:rsidDel="00343D9B">
          <w:rPr>
            <w:rStyle w:val="Emphasis"/>
          </w:rPr>
          <w:delText>T67.0XXA</w:delText>
        </w:r>
        <w:r w:rsidRPr="00625B54" w:rsidDel="00343D9B">
          <w:delText xml:space="preserve"> (Heat, stroke, initial encounter)</w:delText>
        </w:r>
        <w:r w:rsidDel="00343D9B">
          <w:br/>
        </w:r>
        <w:r w:rsidRPr="00FA796D" w:rsidDel="00343D9B">
          <w:rPr>
            <w:rStyle w:val="Emphasis"/>
          </w:rPr>
          <w:delText xml:space="preserve">R40.1 </w:delText>
        </w:r>
        <w:r w:rsidRPr="00625B54" w:rsidDel="00343D9B">
          <w:delText>(Stupor)</w:delText>
        </w:r>
        <w:r w:rsidDel="00343D9B">
          <w:br/>
        </w:r>
        <w:r w:rsidRPr="00625B54" w:rsidDel="00343D9B">
          <w:delText>Index to External Causes:</w:delText>
        </w:r>
        <w:r w:rsidDel="00343D9B">
          <w:br/>
        </w:r>
        <w:r w:rsidRPr="00FA796D" w:rsidDel="00343D9B">
          <w:rPr>
            <w:rStyle w:val="Emphasis"/>
          </w:rPr>
          <w:delText>X30.XXXA</w:delText>
        </w:r>
        <w:r w:rsidRPr="00625B54" w:rsidDel="00343D9B">
          <w:delText xml:space="preserve"> (Exposure to, excessive, heat, initial encounter)</w:delText>
        </w:r>
        <w:r w:rsidDel="00343D9B">
          <w:br/>
        </w:r>
        <w:r w:rsidRPr="00FA796D" w:rsidDel="00343D9B">
          <w:rPr>
            <w:rStyle w:val="Emphasis"/>
          </w:rPr>
          <w:delText>Y92.832</w:delText>
        </w:r>
        <w:r w:rsidRPr="00625B54" w:rsidDel="00343D9B">
          <w:delText xml:space="preserve"> (Place, beach)</w:delText>
        </w:r>
        <w:r w:rsidDel="00343D9B">
          <w:br/>
        </w:r>
        <w:r w:rsidRPr="00FA796D" w:rsidDel="00343D9B">
          <w:rPr>
            <w:rStyle w:val="Emphasis"/>
          </w:rPr>
          <w:delText>Y99.0</w:delText>
        </w:r>
        <w:r w:rsidRPr="00625B54" w:rsidDel="00343D9B">
          <w:delText xml:space="preserve"> (Status, civilian activity, done for pay)</w:delText>
        </w:r>
      </w:del>
    </w:p>
    <w:p w14:paraId="17181F28" w14:textId="084484A2" w:rsidR="00FE765A" w:rsidRPr="00625B54" w:rsidDel="00343D9B" w:rsidRDefault="00FE765A" w:rsidP="00685103">
      <w:pPr>
        <w:spacing w:line="480" w:lineRule="auto"/>
        <w:ind w:left="720" w:hanging="360"/>
        <w:rPr>
          <w:del w:id="1762" w:author="Thar Adale" w:date="2020-07-16T19:53:00Z"/>
        </w:rPr>
      </w:pPr>
      <w:del w:id="1763" w:author="Thar Adale" w:date="2020-07-16T19:53:00Z">
        <w:r w:rsidRPr="00625B54" w:rsidDel="00343D9B">
          <w:delText>9.</w:delText>
        </w:r>
        <w:r w:rsidRPr="00625B54" w:rsidDel="00343D9B">
          <w:tab/>
        </w:r>
        <w:r w:rsidRPr="00FA796D" w:rsidDel="00343D9B">
          <w:rPr>
            <w:rStyle w:val="Emphasis"/>
          </w:rPr>
          <w:delText>S33.5XXD</w:delText>
        </w:r>
        <w:r w:rsidRPr="00625B54" w:rsidDel="00343D9B">
          <w:delText xml:space="preserve"> (Sprain, lumbar, subsequent encounter)</w:delText>
        </w:r>
        <w:r w:rsidDel="00343D9B">
          <w:br/>
        </w:r>
        <w:r w:rsidRPr="00625B54" w:rsidDel="00343D9B">
          <w:delText>Index to External Causes:</w:delText>
        </w:r>
        <w:r w:rsidDel="00343D9B">
          <w:br/>
        </w:r>
        <w:r w:rsidRPr="00FA796D" w:rsidDel="00343D9B">
          <w:rPr>
            <w:rStyle w:val="Emphasis"/>
          </w:rPr>
          <w:delText>W18.40</w:delText>
        </w:r>
        <w:r w:rsidR="00034358" w:rsidDel="00343D9B">
          <w:rPr>
            <w:rStyle w:val="Emphasis"/>
          </w:rPr>
          <w:delText>X</w:delText>
        </w:r>
        <w:r w:rsidRPr="00FA796D" w:rsidDel="00343D9B">
          <w:rPr>
            <w:rStyle w:val="Emphasis"/>
          </w:rPr>
          <w:delText>D</w:delText>
        </w:r>
        <w:r w:rsidRPr="00625B54" w:rsidDel="00343D9B">
          <w:delText xml:space="preserve"> (Slipping, without fall, subsequent encounter)</w:delText>
        </w:r>
      </w:del>
    </w:p>
    <w:p w14:paraId="136FFF80" w14:textId="077313C7" w:rsidR="00FE765A" w:rsidDel="00343D9B" w:rsidRDefault="00FE765A" w:rsidP="00685103">
      <w:pPr>
        <w:spacing w:line="480" w:lineRule="auto"/>
        <w:ind w:left="720" w:hanging="360"/>
        <w:rPr>
          <w:del w:id="1764" w:author="Thar Adale" w:date="2020-07-16T19:53:00Z"/>
        </w:rPr>
      </w:pPr>
      <w:del w:id="1765" w:author="Thar Adale" w:date="2020-07-16T19:53:00Z">
        <w:r w:rsidDel="00343D9B">
          <w:delText>10.</w:delText>
        </w:r>
        <w:r w:rsidDel="00343D9B">
          <w:tab/>
        </w:r>
        <w:r w:rsidRPr="00FA796D" w:rsidDel="00343D9B">
          <w:rPr>
            <w:rStyle w:val="Emphasis"/>
          </w:rPr>
          <w:delText>S61.041A</w:delText>
        </w:r>
        <w:r w:rsidRPr="000E6710" w:rsidDel="00343D9B">
          <w:delText xml:space="preserve"> </w:delText>
        </w:r>
        <w:r w:rsidRPr="00625B54" w:rsidDel="00343D9B">
          <w:delText>(Puncture, thumb, right, with, foreign body, initial encounter)</w:delText>
        </w:r>
        <w:r w:rsidRPr="000E6710" w:rsidDel="00343D9B">
          <w:br/>
        </w:r>
        <w:r w:rsidRPr="00625B54" w:rsidDel="00343D9B">
          <w:delText>Index to External Causes:</w:delText>
        </w:r>
      </w:del>
    </w:p>
    <w:p w14:paraId="4AA998CB" w14:textId="2C133A93" w:rsidR="00FE765A" w:rsidDel="00343D9B" w:rsidRDefault="00FE765A" w:rsidP="00685103">
      <w:pPr>
        <w:spacing w:line="480" w:lineRule="auto"/>
        <w:ind w:left="720"/>
        <w:rPr>
          <w:del w:id="1766" w:author="Thar Adale" w:date="2020-07-16T19:53:00Z"/>
        </w:rPr>
      </w:pPr>
      <w:del w:id="1767" w:author="Thar Adale" w:date="2020-07-16T19:53:00Z">
        <w:r w:rsidRPr="00FA796D" w:rsidDel="00343D9B">
          <w:rPr>
            <w:rStyle w:val="Emphasis"/>
          </w:rPr>
          <w:delText>W29.4XXA</w:delText>
        </w:r>
        <w:r w:rsidRPr="00187E6A" w:rsidDel="00343D9B">
          <w:rPr>
            <w:lang w:val="en"/>
          </w:rPr>
          <w:delText xml:space="preserve"> (Contact, nail, gun, initial encounter)</w:delText>
        </w:r>
        <w:r w:rsidRPr="00187E6A" w:rsidDel="00343D9B">
          <w:br/>
        </w:r>
        <w:r w:rsidRPr="00FA796D" w:rsidDel="00343D9B">
          <w:rPr>
            <w:rStyle w:val="Emphasis"/>
          </w:rPr>
          <w:delText>W45.0XXA</w:delText>
        </w:r>
        <w:r w:rsidRPr="00625B54" w:rsidDel="00343D9B">
          <w:delText xml:space="preserve"> (Foreign body entering through skin, nail, initial encounter)</w:delText>
        </w:r>
        <w:r w:rsidDel="00343D9B">
          <w:br/>
        </w:r>
        <w:r w:rsidRPr="00FA796D" w:rsidDel="00343D9B">
          <w:rPr>
            <w:rStyle w:val="Emphasis"/>
          </w:rPr>
          <w:delText>Y93.H3</w:delText>
        </w:r>
        <w:r w:rsidRPr="00625B54" w:rsidDel="00343D9B">
          <w:delText xml:space="preserve"> (Activity, construction)</w:delText>
        </w:r>
        <w:r w:rsidDel="00343D9B">
          <w:br/>
        </w:r>
        <w:r w:rsidRPr="00FA796D" w:rsidDel="00343D9B">
          <w:rPr>
            <w:rStyle w:val="Emphasis"/>
          </w:rPr>
          <w:delText xml:space="preserve">Y99.0 </w:delText>
        </w:r>
        <w:r w:rsidRPr="00625B54" w:rsidDel="00343D9B">
          <w:delText>(Status, civilian activity, done for pay)</w:delText>
        </w:r>
      </w:del>
    </w:p>
    <w:p w14:paraId="67578A49" w14:textId="78BAF184" w:rsidR="00D0679D" w:rsidDel="00343D9B" w:rsidRDefault="00D0679D" w:rsidP="00685103">
      <w:pPr>
        <w:spacing w:line="480" w:lineRule="auto"/>
        <w:rPr>
          <w:del w:id="1768" w:author="Thar Adale" w:date="2020-07-16T19:53:00Z"/>
          <w:b/>
        </w:rPr>
      </w:pPr>
    </w:p>
    <w:p w14:paraId="2460EF48" w14:textId="0156BA81" w:rsidR="00D0679D" w:rsidDel="00343D9B" w:rsidRDefault="00D0679D" w:rsidP="00D0679D">
      <w:pPr>
        <w:pStyle w:val="Heading1"/>
        <w:rPr>
          <w:del w:id="1769" w:author="Thar Adale" w:date="2020-07-16T19:53:00Z"/>
        </w:rPr>
      </w:pPr>
      <w:del w:id="1770" w:author="Thar Adale" w:date="2020-07-16T19:53:00Z">
        <w:r w:rsidRPr="00E162EA" w:rsidDel="00343D9B">
          <w:delText xml:space="preserve">CHAPTER </w:delText>
        </w:r>
        <w:r w:rsidR="008751C6" w:rsidDel="00343D9B">
          <w:delText>8</w:delText>
        </w:r>
        <w:r w:rsidRPr="00E162EA" w:rsidDel="00343D9B">
          <w:delText xml:space="preserve">:  </w:delText>
        </w:r>
        <w:r w:rsidRPr="00F11B21" w:rsidDel="00343D9B">
          <w:delText>DISEASES OF THE DIGESTIVE SYSTEM (K00-K94)</w:delText>
        </w:r>
      </w:del>
    </w:p>
    <w:p w14:paraId="35C8720D" w14:textId="0FEC9D94" w:rsidR="00D0679D" w:rsidRPr="00E1633A" w:rsidDel="00343D9B" w:rsidRDefault="00D0679D" w:rsidP="00FA796D">
      <w:pPr>
        <w:keepNext/>
        <w:keepLines/>
        <w:spacing w:line="480" w:lineRule="auto"/>
        <w:outlineLvl w:val="1"/>
        <w:rPr>
          <w:del w:id="1771" w:author="Thar Adale" w:date="2020-07-16T19:53:00Z"/>
          <w:b/>
          <w:bCs/>
          <w:szCs w:val="26"/>
        </w:rPr>
      </w:pPr>
      <w:del w:id="1772" w:author="Thar Adale" w:date="2020-07-16T19:53:00Z">
        <w:r w:rsidRPr="00E1633A" w:rsidDel="00343D9B">
          <w:rPr>
            <w:b/>
            <w:bCs/>
            <w:szCs w:val="26"/>
          </w:rPr>
          <w:delText>CODING PRACTICE</w:delText>
        </w:r>
      </w:del>
    </w:p>
    <w:p w14:paraId="65CC2ED8" w14:textId="56710CA3" w:rsidR="00D0679D" w:rsidRPr="00B831D5" w:rsidDel="00343D9B" w:rsidRDefault="00D0679D" w:rsidP="00B831D5">
      <w:pPr>
        <w:pStyle w:val="Heading2"/>
        <w:rPr>
          <w:del w:id="1773" w:author="Thar Adale" w:date="2020-07-16T19:53:00Z"/>
        </w:rPr>
      </w:pPr>
      <w:del w:id="1774" w:author="Thar Adale" w:date="2020-07-16T19:53:00Z">
        <w:r w:rsidRPr="00B831D5" w:rsidDel="00343D9B">
          <w:delText xml:space="preserve">Exercise </w:delText>
        </w:r>
        <w:r w:rsidR="00BF5195" w:rsidDel="00343D9B">
          <w:delText>8</w:delText>
        </w:r>
        <w:r w:rsidRPr="00B831D5" w:rsidDel="00343D9B">
          <w:delText>.1 Digestive System Refresher</w:delText>
        </w:r>
      </w:del>
    </w:p>
    <w:p w14:paraId="652DF14E" w14:textId="49351C96" w:rsidR="00D0679D" w:rsidDel="00343D9B" w:rsidRDefault="00D0679D" w:rsidP="00685103">
      <w:pPr>
        <w:spacing w:line="480" w:lineRule="auto"/>
        <w:ind w:left="720" w:hanging="360"/>
        <w:rPr>
          <w:del w:id="1775" w:author="Thar Adale" w:date="2020-07-16T19:53:00Z"/>
        </w:rPr>
      </w:pPr>
      <w:del w:id="1776" w:author="Thar Adale" w:date="2020-07-16T19:53:00Z">
        <w:r w:rsidDel="00343D9B">
          <w:delText>1.</w:delText>
        </w:r>
        <w:r w:rsidDel="00343D9B">
          <w:tab/>
          <w:delText>ile/us  pertaining to the ileum, K56.7</w:delText>
        </w:r>
      </w:del>
    </w:p>
    <w:p w14:paraId="2E8F1933" w14:textId="47FFE2FC" w:rsidR="00D0679D" w:rsidDel="00343D9B" w:rsidRDefault="00D0679D" w:rsidP="00685103">
      <w:pPr>
        <w:spacing w:line="480" w:lineRule="auto"/>
        <w:ind w:left="720" w:hanging="360"/>
        <w:rPr>
          <w:del w:id="1777" w:author="Thar Adale" w:date="2020-07-16T19:53:00Z"/>
        </w:rPr>
      </w:pPr>
      <w:del w:id="1778" w:author="Thar Adale" w:date="2020-07-16T19:53:00Z">
        <w:r w:rsidDel="00343D9B">
          <w:delText>2.</w:delText>
        </w:r>
        <w:r w:rsidDel="00343D9B">
          <w:tab/>
          <w:delText>hemat/eme/sis  pertaining to the vomiting of blood, K92.0</w:delText>
        </w:r>
      </w:del>
    </w:p>
    <w:p w14:paraId="42C68787" w14:textId="63B05ACA" w:rsidR="00D0679D" w:rsidDel="00343D9B" w:rsidRDefault="00D0679D" w:rsidP="00685103">
      <w:pPr>
        <w:spacing w:line="480" w:lineRule="auto"/>
        <w:ind w:left="720" w:hanging="360"/>
        <w:rPr>
          <w:del w:id="1779" w:author="Thar Adale" w:date="2020-07-16T19:53:00Z"/>
        </w:rPr>
      </w:pPr>
      <w:del w:id="1780" w:author="Thar Adale" w:date="2020-07-16T19:53:00Z">
        <w:r w:rsidDel="00343D9B">
          <w:delText>3.</w:delText>
        </w:r>
        <w:r w:rsidDel="00343D9B">
          <w:tab/>
          <w:delText>gingiv/itis  inflammation of the gums, K05.10</w:delText>
        </w:r>
      </w:del>
    </w:p>
    <w:p w14:paraId="554A2341" w14:textId="01250825" w:rsidR="00D0679D" w:rsidDel="00343D9B" w:rsidRDefault="00D0679D" w:rsidP="00685103">
      <w:pPr>
        <w:spacing w:line="480" w:lineRule="auto"/>
        <w:ind w:left="720" w:hanging="360"/>
        <w:rPr>
          <w:del w:id="1781" w:author="Thar Adale" w:date="2020-07-16T19:53:00Z"/>
        </w:rPr>
      </w:pPr>
      <w:del w:id="1782" w:author="Thar Adale" w:date="2020-07-16T19:53:00Z">
        <w:r w:rsidDel="00343D9B">
          <w:delText>4.</w:delText>
        </w:r>
        <w:r w:rsidDel="00343D9B">
          <w:tab/>
          <w:delText>volvul/us  pertaining to rolling, K56.2</w:delText>
        </w:r>
      </w:del>
    </w:p>
    <w:p w14:paraId="18374CF5" w14:textId="5D333DB2" w:rsidR="00D0679D" w:rsidDel="00343D9B" w:rsidRDefault="00D0679D" w:rsidP="00685103">
      <w:pPr>
        <w:spacing w:line="480" w:lineRule="auto"/>
        <w:ind w:left="720" w:hanging="360"/>
        <w:rPr>
          <w:del w:id="1783" w:author="Thar Adale" w:date="2020-07-16T19:53:00Z"/>
        </w:rPr>
      </w:pPr>
      <w:del w:id="1784" w:author="Thar Adale" w:date="2020-07-16T19:53:00Z">
        <w:r w:rsidDel="00343D9B">
          <w:delText>5.</w:delText>
        </w:r>
        <w:r w:rsidDel="00343D9B">
          <w:tab/>
          <w:delText>stomat/itis  inflammation of the mouth, K12.1</w:delText>
        </w:r>
      </w:del>
    </w:p>
    <w:p w14:paraId="1C900C67" w14:textId="5BFB0C1C" w:rsidR="00D0679D" w:rsidDel="00343D9B" w:rsidRDefault="00D0679D" w:rsidP="00685103">
      <w:pPr>
        <w:spacing w:line="480" w:lineRule="auto"/>
        <w:ind w:left="720" w:hanging="360"/>
        <w:rPr>
          <w:del w:id="1785" w:author="Thar Adale" w:date="2020-07-16T19:53:00Z"/>
        </w:rPr>
      </w:pPr>
      <w:del w:id="1786" w:author="Thar Adale" w:date="2020-07-16T19:53:00Z">
        <w:r w:rsidDel="00343D9B">
          <w:delText>6.</w:delText>
        </w:r>
        <w:r w:rsidDel="00343D9B">
          <w:tab/>
          <w:delText>hepat/oma  tumor of the liver, C22.0</w:delText>
        </w:r>
      </w:del>
    </w:p>
    <w:p w14:paraId="5D388423" w14:textId="13A002B6" w:rsidR="00D0679D" w:rsidDel="00343D9B" w:rsidRDefault="00D0679D" w:rsidP="00685103">
      <w:pPr>
        <w:spacing w:line="480" w:lineRule="auto"/>
        <w:ind w:left="720" w:hanging="360"/>
        <w:rPr>
          <w:del w:id="1787" w:author="Thar Adale" w:date="2020-07-16T19:53:00Z"/>
        </w:rPr>
      </w:pPr>
      <w:del w:id="1788" w:author="Thar Adale" w:date="2020-07-16T19:53:00Z">
        <w:r w:rsidDel="00343D9B">
          <w:delText>7.</w:delText>
        </w:r>
        <w:r w:rsidDel="00343D9B">
          <w:tab/>
        </w:r>
        <w:r w:rsidRPr="009974CA" w:rsidDel="00343D9B">
          <w:delText>diverticul</w:delText>
        </w:r>
        <w:r w:rsidDel="00343D9B">
          <w:delText>/</w:delText>
        </w:r>
        <w:r w:rsidRPr="009974CA" w:rsidDel="00343D9B">
          <w:delText>itis</w:delText>
        </w:r>
        <w:r w:rsidDel="00343D9B">
          <w:delText xml:space="preserve">  inflammation of diverticula, K57.92</w:delText>
        </w:r>
      </w:del>
    </w:p>
    <w:p w14:paraId="5C321FCF" w14:textId="6CA4F2C0" w:rsidR="00D0679D" w:rsidDel="00343D9B" w:rsidRDefault="00D0679D" w:rsidP="00685103">
      <w:pPr>
        <w:spacing w:line="480" w:lineRule="auto"/>
        <w:ind w:left="720" w:hanging="360"/>
        <w:rPr>
          <w:del w:id="1789" w:author="Thar Adale" w:date="2020-07-16T19:53:00Z"/>
        </w:rPr>
      </w:pPr>
      <w:del w:id="1790" w:author="Thar Adale" w:date="2020-07-16T19:53:00Z">
        <w:r w:rsidDel="00343D9B">
          <w:delText>8.</w:delText>
        </w:r>
        <w:r w:rsidDel="00343D9B">
          <w:tab/>
        </w:r>
        <w:r w:rsidRPr="009974CA" w:rsidDel="00343D9B">
          <w:delText>divertercul</w:delText>
        </w:r>
        <w:r w:rsidDel="00343D9B">
          <w:delText>/</w:delText>
        </w:r>
        <w:r w:rsidRPr="009974CA" w:rsidDel="00343D9B">
          <w:delText>osis</w:delText>
        </w:r>
        <w:r w:rsidDel="00343D9B">
          <w:delText xml:space="preserve">  condition of diverticula, K57.90</w:delText>
        </w:r>
      </w:del>
    </w:p>
    <w:p w14:paraId="09FB3406" w14:textId="4BEDD63C" w:rsidR="00D0679D" w:rsidDel="00343D9B" w:rsidRDefault="00D0679D" w:rsidP="00685103">
      <w:pPr>
        <w:spacing w:line="480" w:lineRule="auto"/>
        <w:ind w:left="720" w:hanging="360"/>
        <w:rPr>
          <w:del w:id="1791" w:author="Thar Adale" w:date="2020-07-16T19:53:00Z"/>
        </w:rPr>
      </w:pPr>
      <w:del w:id="1792" w:author="Thar Adale" w:date="2020-07-16T19:53:00Z">
        <w:r w:rsidDel="00343D9B">
          <w:delText>9.</w:delText>
        </w:r>
        <w:r w:rsidDel="00343D9B">
          <w:tab/>
          <w:delText>proct/itis  inflammation of the anus and rectum, K62.89</w:delText>
        </w:r>
      </w:del>
    </w:p>
    <w:p w14:paraId="05078C45" w14:textId="115721C2" w:rsidR="00D0679D" w:rsidDel="00343D9B" w:rsidRDefault="00D0679D" w:rsidP="00685103">
      <w:pPr>
        <w:spacing w:line="480" w:lineRule="auto"/>
        <w:ind w:left="720" w:hanging="360"/>
        <w:rPr>
          <w:del w:id="1793" w:author="Thar Adale" w:date="2020-07-16T19:53:00Z"/>
        </w:rPr>
      </w:pPr>
      <w:del w:id="1794" w:author="Thar Adale" w:date="2020-07-16T19:53:00Z">
        <w:r w:rsidDel="00343D9B">
          <w:delText>10.</w:delText>
        </w:r>
        <w:r w:rsidDel="00343D9B">
          <w:tab/>
          <w:delText>chol/ang/itis  inflammation of the bile duct, K83.0</w:delText>
        </w:r>
      </w:del>
    </w:p>
    <w:p w14:paraId="0D9CEE7D" w14:textId="27E8D086" w:rsidR="00D0679D" w:rsidRPr="00B831D5" w:rsidDel="00343D9B" w:rsidRDefault="00D0679D" w:rsidP="00B831D5">
      <w:pPr>
        <w:pStyle w:val="Heading2"/>
        <w:rPr>
          <w:del w:id="1795" w:author="Thar Adale" w:date="2020-07-16T19:53:00Z"/>
        </w:rPr>
      </w:pPr>
      <w:del w:id="1796" w:author="Thar Adale" w:date="2020-07-16T19:53:00Z">
        <w:r w:rsidRPr="00B831D5" w:rsidDel="00343D9B">
          <w:delText xml:space="preserve">Exercise </w:delText>
        </w:r>
        <w:r w:rsidR="00BF5195" w:rsidDel="00343D9B">
          <w:delText>8</w:delText>
        </w:r>
        <w:r w:rsidRPr="00B831D5" w:rsidDel="00343D9B">
          <w:delText>.2 Abstracting for Digestive System</w:delText>
        </w:r>
        <w:r w:rsidR="00A354B9" w:rsidRPr="00B831D5" w:rsidDel="00343D9B">
          <w:delText xml:space="preserve"> Conditions</w:delText>
        </w:r>
      </w:del>
    </w:p>
    <w:p w14:paraId="5875E675" w14:textId="3D374EFC" w:rsidR="00D0679D" w:rsidDel="00343D9B" w:rsidRDefault="00D0679D" w:rsidP="00685103">
      <w:pPr>
        <w:spacing w:line="480" w:lineRule="auto"/>
        <w:ind w:left="720" w:hanging="360"/>
        <w:rPr>
          <w:del w:id="1797" w:author="Thar Adale" w:date="2020-07-16T19:53:00Z"/>
        </w:rPr>
      </w:pPr>
      <w:del w:id="1798" w:author="Thar Adale" w:date="2020-07-16T19:53:00Z">
        <w:r w:rsidDel="00343D9B">
          <w:delText>1.</w:delText>
        </w:r>
        <w:r w:rsidDel="00343D9B">
          <w:tab/>
        </w:r>
      </w:del>
    </w:p>
    <w:p w14:paraId="3E17076C" w14:textId="170B4BEC" w:rsidR="00D0679D" w:rsidDel="00343D9B" w:rsidRDefault="00D0679D" w:rsidP="00685103">
      <w:pPr>
        <w:spacing w:line="480" w:lineRule="auto"/>
        <w:ind w:left="1440" w:hanging="360"/>
        <w:rPr>
          <w:del w:id="1799" w:author="Thar Adale" w:date="2020-07-16T19:53:00Z"/>
        </w:rPr>
      </w:pPr>
      <w:del w:id="1800" w:author="Thar Adale" w:date="2020-07-16T19:53:00Z">
        <w:r w:rsidDel="00343D9B">
          <w:delText>a.</w:delText>
        </w:r>
        <w:r w:rsidDel="00343D9B">
          <w:tab/>
          <w:delText>indigestion</w:delText>
        </w:r>
      </w:del>
    </w:p>
    <w:p w14:paraId="148489D0" w14:textId="0583E8CC" w:rsidR="00D0679D" w:rsidDel="00343D9B" w:rsidRDefault="00D0679D" w:rsidP="00685103">
      <w:pPr>
        <w:spacing w:line="480" w:lineRule="auto"/>
        <w:ind w:left="1440" w:hanging="360"/>
        <w:rPr>
          <w:del w:id="1801" w:author="Thar Adale" w:date="2020-07-16T19:53:00Z"/>
        </w:rPr>
      </w:pPr>
      <w:del w:id="1802" w:author="Thar Adale" w:date="2020-07-16T19:53:00Z">
        <w:r w:rsidDel="00343D9B">
          <w:delText>b.</w:delText>
        </w:r>
        <w:r w:rsidDel="00343D9B">
          <w:tab/>
          <w:delText>stomach</w:delText>
        </w:r>
      </w:del>
    </w:p>
    <w:p w14:paraId="3BA7A04B" w14:textId="4B630028" w:rsidR="00D0679D" w:rsidDel="00343D9B" w:rsidRDefault="00D0679D" w:rsidP="00685103">
      <w:pPr>
        <w:spacing w:line="480" w:lineRule="auto"/>
        <w:ind w:left="1440" w:hanging="360"/>
        <w:rPr>
          <w:del w:id="1803" w:author="Thar Adale" w:date="2020-07-16T19:53:00Z"/>
        </w:rPr>
      </w:pPr>
      <w:del w:id="1804" w:author="Thar Adale" w:date="2020-07-16T19:53:00Z">
        <w:r w:rsidDel="00343D9B">
          <w:delText>c.</w:delText>
        </w:r>
        <w:r w:rsidDel="00343D9B">
          <w:tab/>
          <w:delText>perforation, bleeding</w:delText>
        </w:r>
      </w:del>
    </w:p>
    <w:p w14:paraId="28BD2BC6" w14:textId="06063772" w:rsidR="00D0679D" w:rsidDel="00343D9B" w:rsidRDefault="00D0679D" w:rsidP="00685103">
      <w:pPr>
        <w:spacing w:line="480" w:lineRule="auto"/>
        <w:ind w:left="1440" w:hanging="360"/>
        <w:rPr>
          <w:del w:id="1805" w:author="Thar Adale" w:date="2020-07-16T19:53:00Z"/>
        </w:rPr>
      </w:pPr>
      <w:del w:id="1806" w:author="Thar Adale" w:date="2020-07-16T19:53:00Z">
        <w:r w:rsidDel="00343D9B">
          <w:delText>d.</w:delText>
        </w:r>
        <w:r w:rsidDel="00343D9B">
          <w:tab/>
          <w:delText>chronic</w:delText>
        </w:r>
      </w:del>
    </w:p>
    <w:p w14:paraId="7C450C30" w14:textId="39B16492" w:rsidR="00D0679D" w:rsidDel="00343D9B" w:rsidRDefault="00D0679D" w:rsidP="00685103">
      <w:pPr>
        <w:spacing w:line="480" w:lineRule="auto"/>
        <w:ind w:left="1440" w:hanging="360"/>
        <w:rPr>
          <w:del w:id="1807" w:author="Thar Adale" w:date="2020-07-16T19:53:00Z"/>
        </w:rPr>
      </w:pPr>
      <w:del w:id="1808" w:author="Thar Adale" w:date="2020-07-16T19:53:00Z">
        <w:r w:rsidDel="00343D9B">
          <w:delText>e.</w:delText>
        </w:r>
        <w:r w:rsidDel="00343D9B">
          <w:tab/>
          <w:delText>no, indigestion is integral to a perforated ulcer</w:delText>
        </w:r>
      </w:del>
    </w:p>
    <w:p w14:paraId="7FF195A7" w14:textId="492EEB21" w:rsidR="00D0679D" w:rsidRPr="00A17890" w:rsidDel="00343D9B" w:rsidRDefault="00D0679D" w:rsidP="00685103">
      <w:pPr>
        <w:spacing w:line="480" w:lineRule="auto"/>
        <w:ind w:left="1440" w:hanging="360"/>
        <w:rPr>
          <w:del w:id="1809" w:author="Thar Adale" w:date="2020-07-16T19:53:00Z"/>
        </w:rPr>
      </w:pPr>
      <w:del w:id="1810" w:author="Thar Adale" w:date="2020-07-16T19:53:00Z">
        <w:r w:rsidRPr="00A17890" w:rsidDel="00343D9B">
          <w:delText>f.</w:delText>
        </w:r>
        <w:r w:rsidRPr="00A17890" w:rsidDel="00343D9B">
          <w:tab/>
        </w:r>
        <w:r w:rsidRPr="009E19DA" w:rsidDel="00343D9B">
          <w:delText>chronic perforated peptic ulcer in stomach with bleeding</w:delText>
        </w:r>
      </w:del>
    </w:p>
    <w:p w14:paraId="7207308F" w14:textId="063434FF" w:rsidR="00D0679D" w:rsidDel="00343D9B" w:rsidRDefault="00D0679D" w:rsidP="00685103">
      <w:pPr>
        <w:spacing w:line="480" w:lineRule="auto"/>
        <w:ind w:left="720" w:hanging="360"/>
        <w:rPr>
          <w:del w:id="1811" w:author="Thar Adale" w:date="2020-07-16T19:53:00Z"/>
        </w:rPr>
      </w:pPr>
      <w:del w:id="1812" w:author="Thar Adale" w:date="2020-07-16T19:53:00Z">
        <w:r w:rsidDel="00343D9B">
          <w:delText>2.</w:delText>
        </w:r>
        <w:r w:rsidDel="00343D9B">
          <w:tab/>
        </w:r>
      </w:del>
    </w:p>
    <w:p w14:paraId="18DED8C2" w14:textId="42A129B4" w:rsidR="00D0679D" w:rsidDel="00343D9B" w:rsidRDefault="00D0679D" w:rsidP="00685103">
      <w:pPr>
        <w:spacing w:line="480" w:lineRule="auto"/>
        <w:ind w:left="1440" w:hanging="360"/>
        <w:rPr>
          <w:del w:id="1813" w:author="Thar Adale" w:date="2020-07-16T19:53:00Z"/>
        </w:rPr>
      </w:pPr>
      <w:del w:id="1814" w:author="Thar Adale" w:date="2020-07-16T19:53:00Z">
        <w:r w:rsidDel="00343D9B">
          <w:delText>a.</w:delText>
        </w:r>
        <w:r w:rsidDel="00343D9B">
          <w:tab/>
          <w:delText>groin</w:delText>
        </w:r>
      </w:del>
    </w:p>
    <w:p w14:paraId="382E593A" w14:textId="46626D73" w:rsidR="00D0679D" w:rsidDel="00343D9B" w:rsidRDefault="00D0679D" w:rsidP="00685103">
      <w:pPr>
        <w:spacing w:line="480" w:lineRule="auto"/>
        <w:ind w:left="1440" w:hanging="360"/>
        <w:rPr>
          <w:del w:id="1815" w:author="Thar Adale" w:date="2020-07-16T19:53:00Z"/>
        </w:rPr>
      </w:pPr>
      <w:del w:id="1816" w:author="Thar Adale" w:date="2020-07-16T19:53:00Z">
        <w:r w:rsidDel="00343D9B">
          <w:delText>b.</w:delText>
        </w:r>
        <w:r w:rsidDel="00343D9B">
          <w:tab/>
          <w:delText>unilateral</w:delText>
        </w:r>
      </w:del>
    </w:p>
    <w:p w14:paraId="6521DC3C" w14:textId="2AFC8B93" w:rsidR="00D0679D" w:rsidDel="00343D9B" w:rsidRDefault="00D0679D" w:rsidP="00685103">
      <w:pPr>
        <w:spacing w:line="480" w:lineRule="auto"/>
        <w:ind w:left="1440" w:hanging="360"/>
        <w:rPr>
          <w:del w:id="1817" w:author="Thar Adale" w:date="2020-07-16T19:53:00Z"/>
        </w:rPr>
      </w:pPr>
      <w:del w:id="1818" w:author="Thar Adale" w:date="2020-07-16T19:53:00Z">
        <w:r w:rsidDel="00343D9B">
          <w:delText>c.</w:delText>
        </w:r>
        <w:r w:rsidDel="00343D9B">
          <w:tab/>
          <w:delText>yes</w:delText>
        </w:r>
      </w:del>
    </w:p>
    <w:p w14:paraId="5F0AE5A7" w14:textId="0A389169" w:rsidR="00D0679D" w:rsidRPr="008736B7" w:rsidDel="00343D9B" w:rsidRDefault="00D0679D" w:rsidP="00685103">
      <w:pPr>
        <w:spacing w:line="480" w:lineRule="auto"/>
        <w:ind w:left="1440" w:hanging="360"/>
        <w:rPr>
          <w:del w:id="1819" w:author="Thar Adale" w:date="2020-07-16T19:53:00Z"/>
          <w:lang w:val="pt-BR"/>
        </w:rPr>
      </w:pPr>
      <w:del w:id="1820" w:author="Thar Adale" w:date="2020-07-16T19:53:00Z">
        <w:r w:rsidRPr="008736B7" w:rsidDel="00343D9B">
          <w:rPr>
            <w:lang w:val="pt-BR"/>
          </w:rPr>
          <w:delText>d.</w:delText>
        </w:r>
        <w:r w:rsidRPr="008736B7" w:rsidDel="00343D9B">
          <w:rPr>
            <w:lang w:val="pt-BR"/>
          </w:rPr>
          <w:tab/>
          <w:delText>no</w:delText>
        </w:r>
      </w:del>
    </w:p>
    <w:p w14:paraId="40191B2C" w14:textId="23252B8F" w:rsidR="00D0679D" w:rsidRPr="008736B7" w:rsidDel="00343D9B" w:rsidRDefault="00D0679D" w:rsidP="00685103">
      <w:pPr>
        <w:spacing w:line="480" w:lineRule="auto"/>
        <w:ind w:left="1440" w:hanging="360"/>
        <w:rPr>
          <w:del w:id="1821" w:author="Thar Adale" w:date="2020-07-16T19:53:00Z"/>
          <w:lang w:val="pt-BR"/>
        </w:rPr>
      </w:pPr>
      <w:del w:id="1822" w:author="Thar Adale" w:date="2020-07-16T19:53:00Z">
        <w:r w:rsidRPr="008736B7" w:rsidDel="00343D9B">
          <w:rPr>
            <w:lang w:val="pt-BR"/>
          </w:rPr>
          <w:delText>e.</w:delText>
        </w:r>
        <w:r w:rsidRPr="008736B7" w:rsidDel="00343D9B">
          <w:rPr>
            <w:lang w:val="pt-BR"/>
          </w:rPr>
          <w:tab/>
          <w:delText>no</w:delText>
        </w:r>
      </w:del>
    </w:p>
    <w:p w14:paraId="1E344938" w14:textId="294AB9C0" w:rsidR="00D0679D" w:rsidDel="00343D9B" w:rsidRDefault="00D0679D" w:rsidP="00685103">
      <w:pPr>
        <w:spacing w:line="480" w:lineRule="auto"/>
        <w:ind w:left="720" w:hanging="360"/>
        <w:rPr>
          <w:del w:id="1823" w:author="Thar Adale" w:date="2020-07-16T19:53:00Z"/>
          <w:lang w:val="pt-BR"/>
        </w:rPr>
      </w:pPr>
      <w:del w:id="1824" w:author="Thar Adale" w:date="2020-07-16T19:53:00Z">
        <w:r w:rsidDel="00343D9B">
          <w:rPr>
            <w:lang w:val="pt-BR"/>
          </w:rPr>
          <w:delText>3.</w:delText>
        </w:r>
        <w:r w:rsidDel="00343D9B">
          <w:rPr>
            <w:lang w:val="pt-BR"/>
          </w:rPr>
          <w:tab/>
        </w:r>
      </w:del>
    </w:p>
    <w:p w14:paraId="56E9A1D7" w14:textId="3F5F6D1A" w:rsidR="00D0679D" w:rsidRPr="008736B7" w:rsidDel="00343D9B" w:rsidRDefault="00D0679D" w:rsidP="00685103">
      <w:pPr>
        <w:spacing w:line="480" w:lineRule="auto"/>
        <w:ind w:left="1440" w:hanging="360"/>
        <w:rPr>
          <w:del w:id="1825" w:author="Thar Adale" w:date="2020-07-16T19:53:00Z"/>
          <w:lang w:val="pt-BR"/>
        </w:rPr>
      </w:pPr>
      <w:del w:id="1826" w:author="Thar Adale" w:date="2020-07-16T19:53:00Z">
        <w:r w:rsidRPr="008736B7" w:rsidDel="00343D9B">
          <w:rPr>
            <w:lang w:val="pt-BR"/>
          </w:rPr>
          <w:delText>a.</w:delText>
        </w:r>
        <w:r w:rsidRPr="008736B7" w:rsidDel="00343D9B">
          <w:rPr>
            <w:lang w:val="pt-BR"/>
          </w:rPr>
          <w:tab/>
          <w:delText>GI series</w:delText>
        </w:r>
      </w:del>
    </w:p>
    <w:p w14:paraId="5BF28D4B" w14:textId="76C424FB" w:rsidR="00D0679D" w:rsidDel="00343D9B" w:rsidRDefault="00D0679D" w:rsidP="00685103">
      <w:pPr>
        <w:spacing w:line="480" w:lineRule="auto"/>
        <w:ind w:left="1440" w:hanging="360"/>
        <w:rPr>
          <w:del w:id="1827" w:author="Thar Adale" w:date="2020-07-16T19:53:00Z"/>
        </w:rPr>
      </w:pPr>
      <w:del w:id="1828" w:author="Thar Adale" w:date="2020-07-16T19:53:00Z">
        <w:r w:rsidDel="00343D9B">
          <w:delText>b.</w:delText>
        </w:r>
        <w:r w:rsidDel="00343D9B">
          <w:tab/>
          <w:delText>no, it is not being performed during this encounter</w:delText>
        </w:r>
      </w:del>
    </w:p>
    <w:p w14:paraId="03236E6F" w14:textId="700799AE" w:rsidR="00D0679D" w:rsidDel="00343D9B" w:rsidRDefault="00D0679D" w:rsidP="00685103">
      <w:pPr>
        <w:spacing w:line="480" w:lineRule="auto"/>
        <w:ind w:left="1440" w:hanging="360"/>
        <w:rPr>
          <w:del w:id="1829" w:author="Thar Adale" w:date="2020-07-16T19:53:00Z"/>
        </w:rPr>
      </w:pPr>
      <w:del w:id="1830" w:author="Thar Adale" w:date="2020-07-16T19:53:00Z">
        <w:r w:rsidDel="00343D9B">
          <w:delText>c.</w:delText>
        </w:r>
        <w:r w:rsidDel="00343D9B">
          <w:tab/>
          <w:delText>ulcerative</w:delText>
        </w:r>
      </w:del>
    </w:p>
    <w:p w14:paraId="0150594B" w14:textId="7ADC60FB" w:rsidR="00D0679D" w:rsidDel="00343D9B" w:rsidRDefault="00D0679D" w:rsidP="00685103">
      <w:pPr>
        <w:spacing w:line="480" w:lineRule="auto"/>
        <w:ind w:left="1440" w:hanging="360"/>
        <w:rPr>
          <w:del w:id="1831" w:author="Thar Adale" w:date="2020-07-16T19:53:00Z"/>
        </w:rPr>
      </w:pPr>
      <w:del w:id="1832" w:author="Thar Adale" w:date="2020-07-16T19:53:00Z">
        <w:r w:rsidDel="00343D9B">
          <w:delText>d.</w:delText>
        </w:r>
        <w:r w:rsidDel="00343D9B">
          <w:tab/>
          <w:delText>fistula</w:delText>
        </w:r>
      </w:del>
    </w:p>
    <w:p w14:paraId="027E31DF" w14:textId="76D6207A" w:rsidR="00D0679D" w:rsidDel="00343D9B" w:rsidRDefault="00D0679D" w:rsidP="00685103">
      <w:pPr>
        <w:spacing w:line="480" w:lineRule="auto"/>
        <w:ind w:left="1440" w:hanging="360"/>
        <w:rPr>
          <w:del w:id="1833" w:author="Thar Adale" w:date="2020-07-16T19:53:00Z"/>
        </w:rPr>
      </w:pPr>
      <w:del w:id="1834" w:author="Thar Adale" w:date="2020-07-16T19:53:00Z">
        <w:r w:rsidDel="00343D9B">
          <w:delText>e.</w:delText>
        </w:r>
        <w:r w:rsidDel="00343D9B">
          <w:tab/>
        </w:r>
        <w:r w:rsidRPr="00A74965" w:rsidDel="00343D9B">
          <w:delText>ulcerative colitis with fistula</w:delText>
        </w:r>
      </w:del>
    </w:p>
    <w:p w14:paraId="3E4BF526" w14:textId="5EE74340" w:rsidR="00D0679D" w:rsidDel="00343D9B" w:rsidRDefault="00D0679D" w:rsidP="00685103">
      <w:pPr>
        <w:spacing w:line="480" w:lineRule="auto"/>
        <w:ind w:left="720" w:hanging="360"/>
        <w:rPr>
          <w:del w:id="1835" w:author="Thar Adale" w:date="2020-07-16T19:53:00Z"/>
        </w:rPr>
      </w:pPr>
      <w:del w:id="1836" w:author="Thar Adale" w:date="2020-07-16T19:53:00Z">
        <w:r w:rsidDel="00343D9B">
          <w:delText>4.</w:delText>
        </w:r>
        <w:r w:rsidDel="00343D9B">
          <w:tab/>
        </w:r>
      </w:del>
    </w:p>
    <w:p w14:paraId="030881EB" w14:textId="09C9DF9C" w:rsidR="00D0679D" w:rsidDel="00343D9B" w:rsidRDefault="00D0679D" w:rsidP="00685103">
      <w:pPr>
        <w:spacing w:line="480" w:lineRule="auto"/>
        <w:ind w:left="1440" w:hanging="360"/>
        <w:rPr>
          <w:del w:id="1837" w:author="Thar Adale" w:date="2020-07-16T19:53:00Z"/>
        </w:rPr>
      </w:pPr>
      <w:del w:id="1838" w:author="Thar Adale" w:date="2020-07-16T19:53:00Z">
        <w:r w:rsidDel="00343D9B">
          <w:delText>a.</w:delText>
        </w:r>
        <w:r w:rsidDel="00343D9B">
          <w:tab/>
        </w:r>
        <w:r w:rsidRPr="00A74965" w:rsidDel="00343D9B">
          <w:delText>abdominal pain and bloating, fatigue, vomiting</w:delText>
        </w:r>
      </w:del>
    </w:p>
    <w:p w14:paraId="786CB928" w14:textId="6AB67094" w:rsidR="00D0679D" w:rsidRPr="008736B7" w:rsidDel="00343D9B" w:rsidRDefault="00D0679D" w:rsidP="00685103">
      <w:pPr>
        <w:spacing w:line="480" w:lineRule="auto"/>
        <w:ind w:left="1440" w:hanging="360"/>
        <w:rPr>
          <w:del w:id="1839" w:author="Thar Adale" w:date="2020-07-16T19:53:00Z"/>
          <w:lang w:val="pt-BR"/>
        </w:rPr>
      </w:pPr>
      <w:del w:id="1840" w:author="Thar Adale" w:date="2020-07-16T19:53:00Z">
        <w:r w:rsidRPr="008736B7" w:rsidDel="00343D9B">
          <w:rPr>
            <w:lang w:val="pt-BR"/>
          </w:rPr>
          <w:delText>b.</w:delText>
        </w:r>
        <w:r w:rsidRPr="008736B7" w:rsidDel="00343D9B">
          <w:rPr>
            <w:lang w:val="pt-BR"/>
          </w:rPr>
          <w:tab/>
          <w:delText>liver</w:delText>
        </w:r>
      </w:del>
    </w:p>
    <w:p w14:paraId="7E083ADA" w14:textId="39BD82F5" w:rsidR="00D0679D" w:rsidRPr="008736B7" w:rsidDel="00343D9B" w:rsidRDefault="00D0679D" w:rsidP="00685103">
      <w:pPr>
        <w:spacing w:line="480" w:lineRule="auto"/>
        <w:ind w:left="1440" w:hanging="360"/>
        <w:rPr>
          <w:del w:id="1841" w:author="Thar Adale" w:date="2020-07-16T19:53:00Z"/>
          <w:lang w:val="pt-BR"/>
        </w:rPr>
      </w:pPr>
      <w:del w:id="1842" w:author="Thar Adale" w:date="2020-07-16T19:53:00Z">
        <w:r w:rsidRPr="008736B7" w:rsidDel="00343D9B">
          <w:rPr>
            <w:lang w:val="pt-BR"/>
          </w:rPr>
          <w:delText>c.</w:delText>
        </w:r>
        <w:r w:rsidRPr="008736B7" w:rsidDel="00343D9B">
          <w:rPr>
            <w:lang w:val="pt-BR"/>
          </w:rPr>
          <w:tab/>
          <w:delText>ascites</w:delText>
        </w:r>
      </w:del>
    </w:p>
    <w:p w14:paraId="1CC6AFC3" w14:textId="115CB449" w:rsidR="00D0679D" w:rsidRPr="008736B7" w:rsidDel="00343D9B" w:rsidRDefault="00D0679D" w:rsidP="00685103">
      <w:pPr>
        <w:spacing w:line="480" w:lineRule="auto"/>
        <w:ind w:left="1440" w:hanging="360"/>
        <w:rPr>
          <w:del w:id="1843" w:author="Thar Adale" w:date="2020-07-16T19:53:00Z"/>
          <w:lang w:val="pt-BR"/>
        </w:rPr>
      </w:pPr>
      <w:del w:id="1844" w:author="Thar Adale" w:date="2020-07-16T19:53:00Z">
        <w:r w:rsidRPr="008736B7" w:rsidDel="00343D9B">
          <w:rPr>
            <w:lang w:val="pt-BR"/>
          </w:rPr>
          <w:delText>d.</w:delText>
        </w:r>
        <w:r w:rsidRPr="008736B7" w:rsidDel="00343D9B">
          <w:rPr>
            <w:lang w:val="pt-BR"/>
          </w:rPr>
          <w:tab/>
          <w:delText>alcohol</w:delText>
        </w:r>
      </w:del>
    </w:p>
    <w:p w14:paraId="0D519B58" w14:textId="321DB7A1" w:rsidR="00D0679D" w:rsidDel="00343D9B" w:rsidRDefault="00D0679D" w:rsidP="00685103">
      <w:pPr>
        <w:spacing w:line="480" w:lineRule="auto"/>
        <w:ind w:left="1440" w:hanging="360"/>
        <w:rPr>
          <w:del w:id="1845" w:author="Thar Adale" w:date="2020-07-16T19:53:00Z"/>
        </w:rPr>
      </w:pPr>
      <w:del w:id="1846" w:author="Thar Adale" w:date="2020-07-16T19:53:00Z">
        <w:r w:rsidDel="00343D9B">
          <w:delText>e.</w:delText>
        </w:r>
        <w:r w:rsidDel="00343D9B">
          <w:tab/>
        </w:r>
        <w:r w:rsidRPr="00A74965" w:rsidDel="00343D9B">
          <w:delText>alcohol addiction</w:delText>
        </w:r>
      </w:del>
    </w:p>
    <w:p w14:paraId="0EC127BC" w14:textId="43D52E90" w:rsidR="00D0679D" w:rsidDel="00343D9B" w:rsidRDefault="00D0679D" w:rsidP="00685103">
      <w:pPr>
        <w:spacing w:line="480" w:lineRule="auto"/>
        <w:ind w:left="1440" w:hanging="360"/>
        <w:rPr>
          <w:del w:id="1847" w:author="Thar Adale" w:date="2020-07-16T19:53:00Z"/>
        </w:rPr>
      </w:pPr>
      <w:del w:id="1848" w:author="Thar Adale" w:date="2020-07-16T19:53:00Z">
        <w:r w:rsidDel="00343D9B">
          <w:delText>f.</w:delText>
        </w:r>
        <w:r w:rsidDel="00343D9B">
          <w:tab/>
          <w:delText>no, they are integral to the condition</w:delText>
        </w:r>
      </w:del>
    </w:p>
    <w:p w14:paraId="231E0395" w14:textId="30F3D0D0" w:rsidR="00D0679D" w:rsidRPr="00A17890" w:rsidDel="00343D9B" w:rsidRDefault="00D0679D" w:rsidP="00685103">
      <w:pPr>
        <w:spacing w:line="480" w:lineRule="auto"/>
        <w:ind w:left="1440" w:hanging="360"/>
        <w:rPr>
          <w:del w:id="1849" w:author="Thar Adale" w:date="2020-07-16T19:53:00Z"/>
        </w:rPr>
      </w:pPr>
      <w:del w:id="1850" w:author="Thar Adale" w:date="2020-07-16T19:53:00Z">
        <w:r w:rsidRPr="00A17890" w:rsidDel="00343D9B">
          <w:delText>g.</w:delText>
        </w:r>
        <w:r w:rsidRPr="00A17890" w:rsidDel="00343D9B">
          <w:tab/>
        </w:r>
        <w:r w:rsidRPr="00A74965" w:rsidDel="00343D9B">
          <w:delText>alcoholic liver cirrhosis with ascites</w:delText>
        </w:r>
        <w:r w:rsidR="00CC4B65" w:rsidDel="00343D9B">
          <w:delText>, alcoholism</w:delText>
        </w:r>
      </w:del>
    </w:p>
    <w:p w14:paraId="517C2C04" w14:textId="20020E2F" w:rsidR="00D0679D" w:rsidDel="00343D9B" w:rsidRDefault="00D0679D" w:rsidP="00685103">
      <w:pPr>
        <w:spacing w:line="480" w:lineRule="auto"/>
        <w:ind w:left="720" w:hanging="360"/>
        <w:rPr>
          <w:del w:id="1851" w:author="Thar Adale" w:date="2020-07-16T19:53:00Z"/>
        </w:rPr>
      </w:pPr>
      <w:del w:id="1852" w:author="Thar Adale" w:date="2020-07-16T19:53:00Z">
        <w:r w:rsidDel="00343D9B">
          <w:delText>5.</w:delText>
        </w:r>
        <w:r w:rsidDel="00343D9B">
          <w:tab/>
        </w:r>
      </w:del>
    </w:p>
    <w:p w14:paraId="23B17AD5" w14:textId="0036CEEE" w:rsidR="00D0679D" w:rsidDel="00343D9B" w:rsidRDefault="00D0679D" w:rsidP="00685103">
      <w:pPr>
        <w:spacing w:line="480" w:lineRule="auto"/>
        <w:ind w:left="1440" w:hanging="360"/>
        <w:rPr>
          <w:del w:id="1853" w:author="Thar Adale" w:date="2020-07-16T19:53:00Z"/>
        </w:rPr>
      </w:pPr>
      <w:del w:id="1854" w:author="Thar Adale" w:date="2020-07-16T19:53:00Z">
        <w:r w:rsidDel="00343D9B">
          <w:delText>a.</w:delText>
        </w:r>
        <w:r w:rsidDel="00343D9B">
          <w:tab/>
        </w:r>
        <w:r w:rsidRPr="00A74965" w:rsidDel="00343D9B">
          <w:delText>hematemesis</w:delText>
        </w:r>
      </w:del>
    </w:p>
    <w:p w14:paraId="6AC20E00" w14:textId="7C1E9653" w:rsidR="00D0679D" w:rsidDel="00343D9B" w:rsidRDefault="00D0679D" w:rsidP="00685103">
      <w:pPr>
        <w:spacing w:line="480" w:lineRule="auto"/>
        <w:ind w:left="1440" w:hanging="360"/>
        <w:rPr>
          <w:del w:id="1855" w:author="Thar Adale" w:date="2020-07-16T19:53:00Z"/>
        </w:rPr>
      </w:pPr>
      <w:del w:id="1856" w:author="Thar Adale" w:date="2020-07-16T19:53:00Z">
        <w:r w:rsidDel="00343D9B">
          <w:delText>b.</w:delText>
        </w:r>
        <w:r w:rsidDel="00343D9B">
          <w:tab/>
          <w:delText>present, cirrhosis is not curable</w:delText>
        </w:r>
      </w:del>
    </w:p>
    <w:p w14:paraId="31A000ED" w14:textId="2B32FC65" w:rsidR="00D0679D" w:rsidRPr="008736B7" w:rsidDel="00343D9B" w:rsidRDefault="00D0679D" w:rsidP="00685103">
      <w:pPr>
        <w:spacing w:line="480" w:lineRule="auto"/>
        <w:ind w:left="1440" w:hanging="360"/>
        <w:rPr>
          <w:del w:id="1857" w:author="Thar Adale" w:date="2020-07-16T19:53:00Z"/>
          <w:lang w:val="pt-BR"/>
        </w:rPr>
      </w:pPr>
      <w:del w:id="1858" w:author="Thar Adale" w:date="2020-07-16T19:53:00Z">
        <w:r w:rsidRPr="008736B7" w:rsidDel="00343D9B">
          <w:rPr>
            <w:lang w:val="pt-BR"/>
          </w:rPr>
          <w:delText>c.</w:delText>
        </w:r>
        <w:r w:rsidRPr="008736B7" w:rsidDel="00343D9B">
          <w:rPr>
            <w:lang w:val="pt-BR"/>
          </w:rPr>
          <w:tab/>
          <w:delText>portal hypertension</w:delText>
        </w:r>
      </w:del>
    </w:p>
    <w:p w14:paraId="62503F4A" w14:textId="2D82C9B2" w:rsidR="00D0679D" w:rsidRPr="008736B7" w:rsidDel="00343D9B" w:rsidRDefault="00D0679D" w:rsidP="00685103">
      <w:pPr>
        <w:spacing w:line="480" w:lineRule="auto"/>
        <w:ind w:left="1440" w:hanging="360"/>
        <w:rPr>
          <w:del w:id="1859" w:author="Thar Adale" w:date="2020-07-16T19:53:00Z"/>
          <w:lang w:val="pt-BR"/>
        </w:rPr>
      </w:pPr>
      <w:del w:id="1860" w:author="Thar Adale" w:date="2020-07-16T19:53:00Z">
        <w:r w:rsidRPr="008736B7" w:rsidDel="00343D9B">
          <w:rPr>
            <w:lang w:val="pt-BR"/>
          </w:rPr>
          <w:delText>d.</w:delText>
        </w:r>
        <w:r w:rsidRPr="008736B7" w:rsidDel="00343D9B">
          <w:rPr>
            <w:lang w:val="pt-BR"/>
          </w:rPr>
          <w:tab/>
          <w:delText>portal hypertensive gastropathy</w:delText>
        </w:r>
      </w:del>
    </w:p>
    <w:p w14:paraId="3B98E6C1" w14:textId="126FBF59" w:rsidR="00D0679D" w:rsidDel="00343D9B" w:rsidRDefault="00D0679D" w:rsidP="00685103">
      <w:pPr>
        <w:spacing w:line="480" w:lineRule="auto"/>
        <w:ind w:left="1440" w:hanging="360"/>
        <w:rPr>
          <w:del w:id="1861" w:author="Thar Adale" w:date="2020-07-16T19:53:00Z"/>
        </w:rPr>
      </w:pPr>
      <w:del w:id="1862" w:author="Thar Adale" w:date="2020-07-16T19:53:00Z">
        <w:r w:rsidDel="00343D9B">
          <w:delText>e.</w:delText>
        </w:r>
        <w:r w:rsidDel="00343D9B">
          <w:tab/>
          <w:delText>no, they are integral to the condition</w:delText>
        </w:r>
      </w:del>
    </w:p>
    <w:p w14:paraId="73D95107" w14:textId="4BBFB27C" w:rsidR="00D0679D" w:rsidDel="00343D9B" w:rsidRDefault="00D0679D" w:rsidP="00685103">
      <w:pPr>
        <w:spacing w:line="480" w:lineRule="auto"/>
        <w:ind w:left="1440" w:hanging="360"/>
        <w:rPr>
          <w:del w:id="1863" w:author="Thar Adale" w:date="2020-07-16T19:53:00Z"/>
        </w:rPr>
      </w:pPr>
      <w:del w:id="1864" w:author="Thar Adale" w:date="2020-07-16T19:53:00Z">
        <w:r w:rsidDel="00343D9B">
          <w:delText>f.</w:delText>
        </w:r>
        <w:r w:rsidDel="00343D9B">
          <w:tab/>
          <w:delText>yes, it is coexisting condition that the physician documents</w:delText>
        </w:r>
      </w:del>
    </w:p>
    <w:p w14:paraId="73066E5A" w14:textId="4B82F2CD" w:rsidR="00D0679D" w:rsidRPr="00A17890" w:rsidDel="00343D9B" w:rsidRDefault="00D0679D" w:rsidP="00685103">
      <w:pPr>
        <w:spacing w:line="480" w:lineRule="auto"/>
        <w:ind w:left="1440" w:hanging="360"/>
        <w:rPr>
          <w:del w:id="1865" w:author="Thar Adale" w:date="2020-07-16T19:53:00Z"/>
        </w:rPr>
      </w:pPr>
      <w:del w:id="1866" w:author="Thar Adale" w:date="2020-07-16T19:53:00Z">
        <w:r w:rsidRPr="00A17890" w:rsidDel="00343D9B">
          <w:delText>g.</w:delText>
        </w:r>
        <w:r w:rsidRPr="00A17890" w:rsidDel="00343D9B">
          <w:tab/>
        </w:r>
        <w:r w:rsidRPr="00AB0A05" w:rsidDel="00343D9B">
          <w:delText>portal hypertension</w:delText>
        </w:r>
      </w:del>
    </w:p>
    <w:p w14:paraId="58C479CA" w14:textId="7640D8AA" w:rsidR="00D0679D" w:rsidDel="00343D9B" w:rsidRDefault="00D0679D" w:rsidP="00685103">
      <w:pPr>
        <w:spacing w:line="480" w:lineRule="auto"/>
        <w:ind w:left="720" w:hanging="360"/>
        <w:rPr>
          <w:del w:id="1867" w:author="Thar Adale" w:date="2020-07-16T19:53:00Z"/>
        </w:rPr>
      </w:pPr>
      <w:del w:id="1868" w:author="Thar Adale" w:date="2020-07-16T19:53:00Z">
        <w:r w:rsidDel="00343D9B">
          <w:delText>6.</w:delText>
        </w:r>
        <w:r w:rsidDel="00343D9B">
          <w:tab/>
        </w:r>
      </w:del>
    </w:p>
    <w:p w14:paraId="04812768" w14:textId="403203DE" w:rsidR="00D0679D" w:rsidDel="00343D9B" w:rsidRDefault="00D0679D" w:rsidP="00685103">
      <w:pPr>
        <w:spacing w:line="480" w:lineRule="auto"/>
        <w:ind w:left="1440" w:hanging="360"/>
        <w:rPr>
          <w:del w:id="1869" w:author="Thar Adale" w:date="2020-07-16T19:53:00Z"/>
        </w:rPr>
      </w:pPr>
      <w:del w:id="1870" w:author="Thar Adale" w:date="2020-07-16T19:53:00Z">
        <w:r w:rsidDel="00343D9B">
          <w:delText>a.</w:delText>
        </w:r>
        <w:r w:rsidDel="00343D9B">
          <w:tab/>
        </w:r>
        <w:r w:rsidRPr="00AB0A05" w:rsidDel="00343D9B">
          <w:delText>redness and tenderness around colostomy site</w:delText>
        </w:r>
      </w:del>
    </w:p>
    <w:p w14:paraId="69D17F45" w14:textId="6A106958" w:rsidR="00D0679D" w:rsidDel="00343D9B" w:rsidRDefault="00D0679D" w:rsidP="00685103">
      <w:pPr>
        <w:spacing w:line="480" w:lineRule="auto"/>
        <w:ind w:left="1440" w:hanging="360"/>
        <w:rPr>
          <w:del w:id="1871" w:author="Thar Adale" w:date="2020-07-16T19:53:00Z"/>
        </w:rPr>
      </w:pPr>
      <w:del w:id="1872" w:author="Thar Adale" w:date="2020-07-16T19:53:00Z">
        <w:r w:rsidDel="00343D9B">
          <w:delText>b.</w:delText>
        </w:r>
        <w:r w:rsidDel="00343D9B">
          <w:tab/>
        </w:r>
        <w:r w:rsidRPr="00AB0A05" w:rsidDel="00343D9B">
          <w:delText>colostomy infection</w:delText>
        </w:r>
        <w:r w:rsidDel="00343D9B">
          <w:delText>, cellulitis</w:delText>
        </w:r>
      </w:del>
    </w:p>
    <w:p w14:paraId="250C66A4" w14:textId="006580EE" w:rsidR="00D0679D" w:rsidRPr="002A7D45" w:rsidDel="00343D9B" w:rsidRDefault="00D0679D" w:rsidP="00685103">
      <w:pPr>
        <w:spacing w:line="480" w:lineRule="auto"/>
        <w:ind w:left="1440" w:hanging="360"/>
        <w:rPr>
          <w:del w:id="1873" w:author="Thar Adale" w:date="2020-07-16T19:53:00Z"/>
        </w:rPr>
      </w:pPr>
      <w:del w:id="1874" w:author="Thar Adale" w:date="2020-07-16T19:53:00Z">
        <w:r w:rsidRPr="002A7D45" w:rsidDel="00343D9B">
          <w:delText>c.</w:delText>
        </w:r>
        <w:r w:rsidRPr="002A7D45" w:rsidDel="00343D9B">
          <w:tab/>
        </w:r>
        <w:r w:rsidRPr="006E25A7" w:rsidDel="00343D9B">
          <w:delText>methicillin susceptible staphylococcus aureus (MSSA)</w:delText>
        </w:r>
      </w:del>
    </w:p>
    <w:p w14:paraId="67CA5C9F" w14:textId="6899D3AB" w:rsidR="00D0679D" w:rsidDel="00343D9B" w:rsidRDefault="00D0679D" w:rsidP="00685103">
      <w:pPr>
        <w:spacing w:line="480" w:lineRule="auto"/>
        <w:ind w:left="1440" w:hanging="360"/>
        <w:rPr>
          <w:del w:id="1875" w:author="Thar Adale" w:date="2020-07-16T19:53:00Z"/>
        </w:rPr>
      </w:pPr>
      <w:del w:id="1876" w:author="Thar Adale" w:date="2020-07-16T19:53:00Z">
        <w:r w:rsidDel="00343D9B">
          <w:delText>d.</w:delText>
        </w:r>
        <w:r w:rsidDel="00343D9B">
          <w:tab/>
          <w:delText>no, redness and tenderness are integral to an infection</w:delText>
        </w:r>
      </w:del>
    </w:p>
    <w:p w14:paraId="59501EB2" w14:textId="226E8D27" w:rsidR="00D0679D" w:rsidRPr="00B831D5" w:rsidDel="00343D9B" w:rsidRDefault="00D0679D" w:rsidP="00B831D5">
      <w:pPr>
        <w:pStyle w:val="Heading2"/>
        <w:rPr>
          <w:del w:id="1877" w:author="Thar Adale" w:date="2020-07-16T19:53:00Z"/>
        </w:rPr>
      </w:pPr>
      <w:del w:id="1878" w:author="Thar Adale" w:date="2020-07-16T19:53:00Z">
        <w:r w:rsidRPr="00B831D5" w:rsidDel="00343D9B">
          <w:delText xml:space="preserve">Exercise </w:delText>
        </w:r>
        <w:r w:rsidR="00BF5195" w:rsidDel="00343D9B">
          <w:delText>8</w:delText>
        </w:r>
        <w:r w:rsidRPr="00B831D5" w:rsidDel="00343D9B">
          <w:delText>.3 Assigning Codes for Digestive System</w:delText>
        </w:r>
        <w:r w:rsidR="00A354B9" w:rsidRPr="00B831D5" w:rsidDel="00343D9B">
          <w:delText xml:space="preserve"> Conditions</w:delText>
        </w:r>
      </w:del>
    </w:p>
    <w:p w14:paraId="71B671D2" w14:textId="18BC9310" w:rsidR="00D0679D" w:rsidDel="00343D9B" w:rsidRDefault="00D0679D" w:rsidP="00685103">
      <w:pPr>
        <w:spacing w:line="480" w:lineRule="auto"/>
        <w:ind w:left="720" w:hanging="360"/>
        <w:rPr>
          <w:del w:id="1879" w:author="Thar Adale" w:date="2020-07-16T19:53:00Z"/>
        </w:rPr>
      </w:pPr>
      <w:del w:id="1880" w:author="Thar Adale" w:date="2020-07-16T19:53:00Z">
        <w:r w:rsidDel="00343D9B">
          <w:delText>1.</w:delText>
        </w:r>
        <w:r w:rsidDel="00343D9B">
          <w:tab/>
        </w:r>
        <w:r w:rsidRPr="00FA796D" w:rsidDel="00343D9B">
          <w:rPr>
            <w:rStyle w:val="Emphasis"/>
          </w:rPr>
          <w:delText>K25.6</w:delText>
        </w:r>
        <w:r w:rsidDel="00343D9B">
          <w:delText xml:space="preserve"> (</w:delText>
        </w:r>
        <w:r w:rsidRPr="00BF3FA0" w:rsidDel="00343D9B">
          <w:delText>Ulcer, stomach, chronic, w</w:delText>
        </w:r>
        <w:r w:rsidDel="00343D9B">
          <w:delText>ith hemorrhage, and perforation)</w:delText>
        </w:r>
      </w:del>
    </w:p>
    <w:p w14:paraId="7F397959" w14:textId="22D7DFBE" w:rsidR="00D0679D" w:rsidRPr="00CF6327" w:rsidDel="00343D9B" w:rsidRDefault="00D0679D" w:rsidP="00685103">
      <w:pPr>
        <w:spacing w:line="480" w:lineRule="auto"/>
        <w:ind w:left="720" w:hanging="360"/>
        <w:rPr>
          <w:del w:id="1881" w:author="Thar Adale" w:date="2020-07-16T19:53:00Z"/>
          <w:lang w:val="pt-BR"/>
        </w:rPr>
      </w:pPr>
      <w:del w:id="1882" w:author="Thar Adale" w:date="2020-07-16T19:53:00Z">
        <w:r w:rsidRPr="00CF6327" w:rsidDel="00343D9B">
          <w:rPr>
            <w:lang w:val="pt-BR"/>
          </w:rPr>
          <w:delText>2.</w:delText>
        </w:r>
        <w:r w:rsidRPr="00CF6327" w:rsidDel="00343D9B">
          <w:rPr>
            <w:lang w:val="pt-BR"/>
          </w:rPr>
          <w:tab/>
        </w:r>
        <w:r w:rsidRPr="00FA796D" w:rsidDel="00343D9B">
          <w:rPr>
            <w:rStyle w:val="Emphasis"/>
          </w:rPr>
          <w:delText>K40.91</w:delText>
        </w:r>
        <w:r w:rsidRPr="00CF6327" w:rsidDel="00343D9B">
          <w:rPr>
            <w:lang w:val="pt-BR"/>
          </w:rPr>
          <w:delText xml:space="preserve"> (Hernia, inguinal, unilateral, recurrent)</w:delText>
        </w:r>
      </w:del>
    </w:p>
    <w:p w14:paraId="5AF15978" w14:textId="416E9680" w:rsidR="00D0679D" w:rsidDel="00343D9B" w:rsidRDefault="00D0679D" w:rsidP="00685103">
      <w:pPr>
        <w:spacing w:line="480" w:lineRule="auto"/>
        <w:ind w:left="720" w:hanging="360"/>
        <w:rPr>
          <w:del w:id="1883" w:author="Thar Adale" w:date="2020-07-16T19:53:00Z"/>
        </w:rPr>
      </w:pPr>
      <w:del w:id="1884" w:author="Thar Adale" w:date="2020-07-16T19:53:00Z">
        <w:r w:rsidDel="00343D9B">
          <w:delText>3.</w:delText>
        </w:r>
        <w:r w:rsidDel="00343D9B">
          <w:tab/>
        </w:r>
        <w:r w:rsidRPr="00FA796D" w:rsidDel="00343D9B">
          <w:rPr>
            <w:rStyle w:val="Emphasis"/>
          </w:rPr>
          <w:delText>K51.913</w:delText>
        </w:r>
        <w:r w:rsidDel="00343D9B">
          <w:delText xml:space="preserve"> (Colitis, ulcerative, with, complication, fistula)</w:delText>
        </w:r>
      </w:del>
    </w:p>
    <w:p w14:paraId="78024075" w14:textId="0A69CC9D" w:rsidR="00D0679D" w:rsidDel="00343D9B" w:rsidRDefault="00D0679D" w:rsidP="00685103">
      <w:pPr>
        <w:spacing w:line="480" w:lineRule="auto"/>
        <w:ind w:left="720" w:hanging="360"/>
        <w:rPr>
          <w:del w:id="1885" w:author="Thar Adale" w:date="2020-07-16T19:53:00Z"/>
        </w:rPr>
      </w:pPr>
      <w:del w:id="1886" w:author="Thar Adale" w:date="2020-07-16T19:53:00Z">
        <w:r w:rsidDel="00343D9B">
          <w:delText>4.</w:delText>
        </w:r>
        <w:r w:rsidDel="00343D9B">
          <w:tab/>
        </w:r>
        <w:r w:rsidRPr="00FA796D" w:rsidDel="00343D9B">
          <w:rPr>
            <w:rStyle w:val="Emphasis"/>
          </w:rPr>
          <w:delText>K58.0</w:delText>
        </w:r>
        <w:r w:rsidRPr="00487682" w:rsidDel="00343D9B">
          <w:delText xml:space="preserve"> </w:delText>
        </w:r>
        <w:r w:rsidDel="00343D9B">
          <w:delText>(Irritable, bowel, with diarrhea)</w:delText>
        </w:r>
      </w:del>
    </w:p>
    <w:p w14:paraId="096FCFFA" w14:textId="691B5F99" w:rsidR="00D0679D" w:rsidDel="00343D9B" w:rsidRDefault="00D0679D" w:rsidP="00685103">
      <w:pPr>
        <w:spacing w:line="480" w:lineRule="auto"/>
        <w:ind w:left="720" w:hanging="360"/>
        <w:rPr>
          <w:del w:id="1887" w:author="Thar Adale" w:date="2020-07-16T19:53:00Z"/>
        </w:rPr>
      </w:pPr>
      <w:del w:id="1888" w:author="Thar Adale" w:date="2020-07-16T19:53:00Z">
        <w:r w:rsidDel="00343D9B">
          <w:delText>5.</w:delText>
        </w:r>
        <w:r w:rsidDel="00343D9B">
          <w:tab/>
        </w:r>
        <w:r w:rsidRPr="00FA796D" w:rsidDel="00343D9B">
          <w:rPr>
            <w:rStyle w:val="Emphasis"/>
          </w:rPr>
          <w:delText>K57.53</w:delText>
        </w:r>
        <w:r w:rsidRPr="00487682" w:rsidDel="00343D9B">
          <w:delText xml:space="preserve"> </w:delText>
        </w:r>
        <w:r w:rsidDel="00343D9B">
          <w:delText>(Diverticulitis, intestine, large, with, small intestine, with bleeding)</w:delText>
        </w:r>
      </w:del>
    </w:p>
    <w:p w14:paraId="218A6CE2" w14:textId="7354BE71" w:rsidR="00D0679D" w:rsidRPr="00B831D5" w:rsidDel="00343D9B" w:rsidRDefault="00D0679D" w:rsidP="00B831D5">
      <w:pPr>
        <w:pStyle w:val="Heading2"/>
        <w:rPr>
          <w:del w:id="1889" w:author="Thar Adale" w:date="2020-07-16T19:53:00Z"/>
        </w:rPr>
      </w:pPr>
      <w:del w:id="1890" w:author="Thar Adale" w:date="2020-07-16T19:53:00Z">
        <w:r w:rsidRPr="00B831D5" w:rsidDel="00343D9B">
          <w:delText xml:space="preserve">Exercise </w:delText>
        </w:r>
        <w:r w:rsidR="00BF5195" w:rsidDel="00343D9B">
          <w:delText>8</w:delText>
        </w:r>
        <w:r w:rsidRPr="00B831D5" w:rsidDel="00343D9B">
          <w:delText>.4 Arranging Codes for Digestive System</w:delText>
        </w:r>
        <w:r w:rsidR="00A354B9" w:rsidRPr="00B831D5" w:rsidDel="00343D9B">
          <w:delText xml:space="preserve"> Conditions</w:delText>
        </w:r>
      </w:del>
    </w:p>
    <w:p w14:paraId="567FE361" w14:textId="0B8B34B1" w:rsidR="00D0679D" w:rsidDel="00343D9B" w:rsidRDefault="00D0679D" w:rsidP="00685103">
      <w:pPr>
        <w:spacing w:line="480" w:lineRule="auto"/>
        <w:ind w:left="720" w:hanging="360"/>
        <w:rPr>
          <w:del w:id="1891" w:author="Thar Adale" w:date="2020-07-16T19:53:00Z"/>
        </w:rPr>
      </w:pPr>
      <w:del w:id="1892" w:author="Thar Adale" w:date="2020-07-16T19:53:00Z">
        <w:r w:rsidDel="00343D9B">
          <w:delText>1.</w:delText>
        </w:r>
        <w:r w:rsidDel="00343D9B">
          <w:tab/>
        </w:r>
        <w:r w:rsidRPr="00FA796D" w:rsidDel="00343D9B">
          <w:rPr>
            <w:rStyle w:val="Emphasis"/>
          </w:rPr>
          <w:delText>K70.31</w:delText>
        </w:r>
        <w:r w:rsidDel="00343D9B">
          <w:delText xml:space="preserve"> (Cirrhosis, liver, alcoholic, with ascites)</w:delText>
        </w:r>
        <w:r w:rsidDel="00343D9B">
          <w:br/>
        </w:r>
        <w:r w:rsidRPr="00FA796D" w:rsidDel="00343D9B">
          <w:rPr>
            <w:rStyle w:val="Emphasis"/>
          </w:rPr>
          <w:delText>F10.20</w:delText>
        </w:r>
        <w:r w:rsidRPr="00487682" w:rsidDel="00343D9B">
          <w:delText xml:space="preserve"> </w:delText>
        </w:r>
        <w:r w:rsidRPr="0080680C" w:rsidDel="00343D9B">
          <w:delText>(Alcohol, addi</w:delText>
        </w:r>
        <w:r w:rsidDel="00343D9B">
          <w:delText>c</w:delText>
        </w:r>
        <w:r w:rsidRPr="0080680C" w:rsidDel="00343D9B">
          <w:delText>tion</w:delText>
        </w:r>
        <w:r w:rsidDel="00343D9B">
          <w:delText>)</w:delText>
        </w:r>
      </w:del>
    </w:p>
    <w:p w14:paraId="0342F2CF" w14:textId="1854D3D5" w:rsidR="00D0679D" w:rsidDel="00343D9B" w:rsidRDefault="00D0679D" w:rsidP="00685103">
      <w:pPr>
        <w:spacing w:line="480" w:lineRule="auto"/>
        <w:ind w:left="720" w:hanging="360"/>
        <w:rPr>
          <w:del w:id="1893" w:author="Thar Adale" w:date="2020-07-16T19:53:00Z"/>
        </w:rPr>
      </w:pPr>
      <w:del w:id="1894" w:author="Thar Adale" w:date="2020-07-16T19:53:00Z">
        <w:r w:rsidDel="00343D9B">
          <w:delText>2.</w:delText>
        </w:r>
        <w:r w:rsidDel="00343D9B">
          <w:tab/>
        </w:r>
        <w:r w:rsidRPr="00FA796D" w:rsidDel="00343D9B">
          <w:rPr>
            <w:rStyle w:val="Emphasis"/>
          </w:rPr>
          <w:delText>K76.6</w:delText>
        </w:r>
        <w:r w:rsidRPr="00487682" w:rsidDel="00343D9B">
          <w:delText xml:space="preserve"> </w:delText>
        </w:r>
        <w:r w:rsidDel="00343D9B">
          <w:delText>(Hypertension, portal)</w:delText>
        </w:r>
        <w:r w:rsidDel="00343D9B">
          <w:br/>
        </w:r>
        <w:r w:rsidRPr="00FA796D" w:rsidDel="00343D9B">
          <w:rPr>
            <w:rStyle w:val="Emphasis"/>
          </w:rPr>
          <w:delText>K31.89</w:delText>
        </w:r>
        <w:r w:rsidRPr="00487682" w:rsidDel="00343D9B">
          <w:delText xml:space="preserve"> </w:delText>
        </w:r>
        <w:r w:rsidDel="00343D9B">
          <w:delText>(Hypertension, portal, gastropathy)</w:delText>
        </w:r>
        <w:r w:rsidDel="00343D9B">
          <w:br/>
        </w:r>
        <w:r w:rsidRPr="00FA796D" w:rsidDel="00343D9B">
          <w:rPr>
            <w:rStyle w:val="Emphasis"/>
          </w:rPr>
          <w:delText>K74.60</w:delText>
        </w:r>
        <w:r w:rsidDel="00343D9B">
          <w:delText xml:space="preserve"> (Cirrhosis)</w:delText>
        </w:r>
      </w:del>
    </w:p>
    <w:p w14:paraId="3A699843" w14:textId="55963467" w:rsidR="00D0679D" w:rsidDel="00343D9B" w:rsidRDefault="00D0679D" w:rsidP="00685103">
      <w:pPr>
        <w:spacing w:line="480" w:lineRule="auto"/>
        <w:ind w:left="720" w:hanging="360"/>
        <w:rPr>
          <w:del w:id="1895" w:author="Thar Adale" w:date="2020-07-16T19:53:00Z"/>
        </w:rPr>
      </w:pPr>
      <w:del w:id="1896" w:author="Thar Adale" w:date="2020-07-16T19:53:00Z">
        <w:r w:rsidDel="00343D9B">
          <w:delText>3.</w:delText>
        </w:r>
        <w:r w:rsidDel="00343D9B">
          <w:tab/>
        </w:r>
        <w:r w:rsidRPr="00FA796D" w:rsidDel="00343D9B">
          <w:rPr>
            <w:rStyle w:val="Emphasis"/>
          </w:rPr>
          <w:delText>K94.02</w:delText>
        </w:r>
        <w:r w:rsidRPr="00487682" w:rsidDel="00343D9B">
          <w:delText xml:space="preserve"> </w:delText>
        </w:r>
        <w:r w:rsidDel="00343D9B">
          <w:delText>(Infection, colostomy)</w:delText>
        </w:r>
        <w:r w:rsidDel="00343D9B">
          <w:br/>
        </w:r>
        <w:r w:rsidRPr="00FA796D" w:rsidDel="00343D9B">
          <w:rPr>
            <w:rStyle w:val="Emphasis"/>
          </w:rPr>
          <w:delText>L03.311</w:delText>
        </w:r>
        <w:r w:rsidRPr="00487682" w:rsidDel="00343D9B">
          <w:delText xml:space="preserve"> </w:delText>
        </w:r>
        <w:r w:rsidDel="00343D9B">
          <w:delText>(Cellulitis, abdominal wall)</w:delText>
        </w:r>
        <w:r w:rsidDel="00343D9B">
          <w:br/>
        </w:r>
        <w:r w:rsidRPr="00FA796D" w:rsidDel="00343D9B">
          <w:rPr>
            <w:rStyle w:val="Emphasis"/>
          </w:rPr>
          <w:delText>B95.61</w:delText>
        </w:r>
        <w:r w:rsidRPr="00487682" w:rsidDel="00343D9B">
          <w:delText xml:space="preserve"> </w:delText>
        </w:r>
        <w:r w:rsidDel="00343D9B">
          <w:delText>(</w:delText>
        </w:r>
        <w:r w:rsidRPr="001201EF" w:rsidDel="00343D9B">
          <w:delText>Infection</w:delText>
        </w:r>
        <w:r w:rsidDel="00343D9B">
          <w:delText>,</w:delText>
        </w:r>
        <w:r w:rsidRPr="001201EF" w:rsidDel="00343D9B">
          <w:delText xml:space="preserve"> </w:delText>
        </w:r>
        <w:r w:rsidDel="00343D9B">
          <w:delText xml:space="preserve">bacterial, as cause of disease classified elsewhere, </w:delText>
        </w:r>
        <w:r w:rsidRPr="008A6E7D" w:rsidDel="00343D9B">
          <w:delText>staphylococcus, aureus)</w:delText>
        </w:r>
      </w:del>
    </w:p>
    <w:p w14:paraId="00030A81" w14:textId="3160E909" w:rsidR="00D0679D" w:rsidDel="00343D9B" w:rsidRDefault="00D0679D" w:rsidP="00685103">
      <w:pPr>
        <w:spacing w:line="480" w:lineRule="auto"/>
        <w:ind w:left="720" w:hanging="360"/>
        <w:rPr>
          <w:del w:id="1897" w:author="Thar Adale" w:date="2020-07-16T19:53:00Z"/>
        </w:rPr>
      </w:pPr>
      <w:del w:id="1898" w:author="Thar Adale" w:date="2020-07-16T19:53:00Z">
        <w:r w:rsidDel="00343D9B">
          <w:delText>4.</w:delText>
        </w:r>
        <w:r w:rsidDel="00343D9B">
          <w:tab/>
        </w:r>
        <w:r w:rsidRPr="00FA796D" w:rsidDel="00343D9B">
          <w:rPr>
            <w:rStyle w:val="Emphasis"/>
          </w:rPr>
          <w:delText>K62.81</w:delText>
        </w:r>
        <w:r w:rsidRPr="00487682" w:rsidDel="00343D9B">
          <w:delText xml:space="preserve"> </w:delText>
        </w:r>
        <w:r w:rsidDel="00343D9B">
          <w:delText xml:space="preserve">(Tear, anus, nontraumatic) </w:delText>
        </w:r>
        <w:r w:rsidDel="00343D9B">
          <w:br/>
        </w:r>
        <w:r w:rsidRPr="00FA796D" w:rsidDel="00343D9B">
          <w:rPr>
            <w:rStyle w:val="Emphasis"/>
          </w:rPr>
          <w:delText>R15.9</w:delText>
        </w:r>
        <w:r w:rsidDel="00343D9B">
          <w:delText xml:space="preserve"> (Incontinence, feces)</w:delText>
        </w:r>
      </w:del>
    </w:p>
    <w:p w14:paraId="0FB697E9" w14:textId="1210F12C" w:rsidR="00D0679D" w:rsidDel="00343D9B" w:rsidRDefault="00D0679D" w:rsidP="00685103">
      <w:pPr>
        <w:spacing w:line="480" w:lineRule="auto"/>
        <w:ind w:left="720" w:hanging="360"/>
        <w:rPr>
          <w:del w:id="1899" w:author="Thar Adale" w:date="2020-07-16T19:53:00Z"/>
        </w:rPr>
      </w:pPr>
      <w:del w:id="1900" w:author="Thar Adale" w:date="2020-07-16T19:53:00Z">
        <w:r w:rsidDel="00343D9B">
          <w:delText>5.</w:delText>
        </w:r>
        <w:r w:rsidDel="00343D9B">
          <w:tab/>
        </w:r>
        <w:r w:rsidRPr="00FA796D" w:rsidDel="00343D9B">
          <w:rPr>
            <w:rStyle w:val="Emphasis"/>
          </w:rPr>
          <w:delText>K02.52</w:delText>
        </w:r>
        <w:r w:rsidRPr="00487682" w:rsidDel="00343D9B">
          <w:delText xml:space="preserve"> </w:delText>
        </w:r>
        <w:r w:rsidRPr="006122A9" w:rsidDel="00343D9B">
          <w:delText>(Caries, dental, pit and fissure</w:delText>
        </w:r>
        <w:r w:rsidRPr="003961AB" w:rsidDel="00343D9B">
          <w:delText xml:space="preserve"> </w:delText>
        </w:r>
        <w:r w:rsidDel="00343D9B">
          <w:delText>surface</w:delText>
        </w:r>
        <w:r w:rsidRPr="006122A9" w:rsidDel="00343D9B">
          <w:delText xml:space="preserve">, </w:delText>
        </w:r>
        <w:r w:rsidDel="00343D9B">
          <w:delText>penetrating into dentin</w:delText>
        </w:r>
        <w:r w:rsidRPr="006122A9" w:rsidDel="00343D9B">
          <w:delText>)</w:delText>
        </w:r>
        <w:r w:rsidDel="00343D9B">
          <w:br/>
        </w:r>
        <w:r w:rsidRPr="00FA796D" w:rsidDel="00343D9B">
          <w:rPr>
            <w:rStyle w:val="Emphasis"/>
          </w:rPr>
          <w:delText>K02.51</w:delText>
        </w:r>
        <w:r w:rsidRPr="00487682" w:rsidDel="00343D9B">
          <w:delText xml:space="preserve"> </w:delText>
        </w:r>
        <w:r w:rsidDel="00343D9B">
          <w:delText>(</w:delText>
        </w:r>
        <w:r w:rsidRPr="0075582C" w:rsidDel="00343D9B">
          <w:delText>Caries, dental</w:delText>
        </w:r>
        <w:r w:rsidDel="00343D9B">
          <w:delText xml:space="preserve">, </w:delText>
        </w:r>
        <w:r w:rsidRPr="006122A9" w:rsidDel="00343D9B">
          <w:delText>pit and fissure</w:delText>
        </w:r>
        <w:r w:rsidRPr="003961AB" w:rsidDel="00343D9B">
          <w:delText xml:space="preserve"> </w:delText>
        </w:r>
        <w:r w:rsidDel="00343D9B">
          <w:delText>surface, limited to enamel)</w:delText>
        </w:r>
      </w:del>
    </w:p>
    <w:p w14:paraId="6AEE7D17" w14:textId="12D588C9" w:rsidR="00D0679D" w:rsidRPr="00B831D5" w:rsidDel="00343D9B" w:rsidRDefault="00D0679D" w:rsidP="00B831D5">
      <w:pPr>
        <w:pStyle w:val="Heading2"/>
        <w:rPr>
          <w:del w:id="1901" w:author="Thar Adale" w:date="2020-07-16T19:53:00Z"/>
        </w:rPr>
      </w:pPr>
      <w:del w:id="1902" w:author="Thar Adale" w:date="2020-07-16T19:53:00Z">
        <w:r w:rsidRPr="00B831D5" w:rsidDel="00343D9B">
          <w:delText xml:space="preserve">Exercise </w:delText>
        </w:r>
        <w:r w:rsidR="00BF5195" w:rsidDel="00343D9B">
          <w:delText>8</w:delText>
        </w:r>
        <w:r w:rsidRPr="00B831D5" w:rsidDel="00343D9B">
          <w:delText>.5 Coding Neoplasms of the Digestive System</w:delText>
        </w:r>
      </w:del>
    </w:p>
    <w:p w14:paraId="5A41D2E7" w14:textId="5E845B53" w:rsidR="00D0679D" w:rsidDel="00343D9B" w:rsidRDefault="00D0679D" w:rsidP="00685103">
      <w:pPr>
        <w:spacing w:line="480" w:lineRule="auto"/>
        <w:ind w:left="720" w:hanging="360"/>
        <w:rPr>
          <w:del w:id="1903" w:author="Thar Adale" w:date="2020-07-16T19:53:00Z"/>
        </w:rPr>
      </w:pPr>
      <w:del w:id="1904" w:author="Thar Adale" w:date="2020-07-16T19:53:00Z">
        <w:r w:rsidDel="00343D9B">
          <w:delText>1.</w:delText>
        </w:r>
        <w:r w:rsidDel="00343D9B">
          <w:tab/>
        </w:r>
        <w:r w:rsidRPr="00FA796D" w:rsidDel="00343D9B">
          <w:rPr>
            <w:rStyle w:val="Emphasis"/>
          </w:rPr>
          <w:delText>D12.5</w:delText>
        </w:r>
        <w:r w:rsidRPr="00EB4E0C" w:rsidDel="00343D9B">
          <w:delText xml:space="preserve"> (Poylp, colon, sigmoid)</w:delText>
        </w:r>
        <w:r w:rsidDel="00343D9B">
          <w:br/>
        </w:r>
        <w:r w:rsidRPr="00FA796D" w:rsidDel="00343D9B">
          <w:rPr>
            <w:rStyle w:val="Emphasis"/>
          </w:rPr>
          <w:delText>Z86.010</w:delText>
        </w:r>
        <w:r w:rsidRPr="00EF633D" w:rsidDel="00343D9B">
          <w:delText xml:space="preserve"> </w:delText>
        </w:r>
        <w:r w:rsidDel="00343D9B">
          <w:delText>(History, personal, neoplasm, benign, colon polyp)</w:delText>
        </w:r>
        <w:r w:rsidDel="00343D9B">
          <w:br/>
        </w:r>
        <w:r w:rsidRPr="00FA796D" w:rsidDel="00343D9B">
          <w:rPr>
            <w:rStyle w:val="Emphasis"/>
          </w:rPr>
          <w:delText>Z80.0</w:delText>
        </w:r>
        <w:r w:rsidRPr="00EB4E0C" w:rsidDel="00343D9B">
          <w:delText xml:space="preserve"> (History, family, malignant neoplasm, gastrointestinal tract)</w:delText>
        </w:r>
        <w:r w:rsidDel="00343D9B">
          <w:delText xml:space="preserve"> </w:delText>
        </w:r>
      </w:del>
    </w:p>
    <w:p w14:paraId="2A44CD99" w14:textId="168DA235" w:rsidR="00D0679D" w:rsidDel="00343D9B" w:rsidRDefault="00D0679D" w:rsidP="00685103">
      <w:pPr>
        <w:spacing w:line="480" w:lineRule="auto"/>
        <w:ind w:left="720" w:hanging="360"/>
        <w:rPr>
          <w:del w:id="1905" w:author="Thar Adale" w:date="2020-07-16T19:53:00Z"/>
        </w:rPr>
      </w:pPr>
      <w:del w:id="1906" w:author="Thar Adale" w:date="2020-07-16T19:53:00Z">
        <w:r w:rsidDel="00343D9B">
          <w:delText>2.</w:delText>
        </w:r>
        <w:r w:rsidDel="00343D9B">
          <w:tab/>
        </w:r>
        <w:r w:rsidRPr="00FA796D" w:rsidDel="00343D9B">
          <w:rPr>
            <w:rStyle w:val="Emphasis"/>
          </w:rPr>
          <w:delText>C18.8</w:delText>
        </w:r>
        <w:r w:rsidRPr="005F5A84" w:rsidDel="00343D9B">
          <w:delText xml:space="preserve"> </w:delText>
        </w:r>
        <w:r w:rsidDel="00343D9B">
          <w:delText xml:space="preserve">(Table of Neoplasms, intestine, large, colon, overlapping lesion, malignant primary) </w:delText>
        </w:r>
      </w:del>
    </w:p>
    <w:p w14:paraId="2C902CB7" w14:textId="1F785E3B" w:rsidR="00D0679D" w:rsidDel="00343D9B" w:rsidRDefault="00D0679D" w:rsidP="00685103">
      <w:pPr>
        <w:spacing w:line="480" w:lineRule="auto"/>
        <w:ind w:left="720" w:hanging="360"/>
        <w:rPr>
          <w:del w:id="1907" w:author="Thar Adale" w:date="2020-07-16T19:53:00Z"/>
        </w:rPr>
      </w:pPr>
      <w:del w:id="1908" w:author="Thar Adale" w:date="2020-07-16T19:53:00Z">
        <w:r w:rsidDel="00343D9B">
          <w:delText>3.</w:delText>
        </w:r>
        <w:r w:rsidDel="00343D9B">
          <w:tab/>
        </w:r>
        <w:r w:rsidRPr="00FA796D" w:rsidDel="00343D9B">
          <w:rPr>
            <w:rStyle w:val="Emphasis"/>
          </w:rPr>
          <w:delText>C22.0</w:delText>
        </w:r>
        <w:r w:rsidRPr="005F5A84" w:rsidDel="00343D9B">
          <w:delText xml:space="preserve"> </w:delText>
        </w:r>
        <w:r w:rsidDel="00343D9B">
          <w:delText>(Cancer, hepatocellular)</w:delText>
        </w:r>
        <w:r w:rsidDel="00343D9B">
          <w:br/>
        </w:r>
        <w:r w:rsidRPr="00FA796D" w:rsidDel="00343D9B">
          <w:rPr>
            <w:rStyle w:val="Emphasis"/>
          </w:rPr>
          <w:delText>F10.20</w:delText>
        </w:r>
        <w:r w:rsidRPr="005F5A84" w:rsidDel="00343D9B">
          <w:delText xml:space="preserve"> </w:delText>
        </w:r>
        <w:r w:rsidDel="00343D9B">
          <w:delText>(Dependence, alcohol)</w:delText>
        </w:r>
        <w:r w:rsidDel="00343D9B">
          <w:br/>
        </w:r>
        <w:r w:rsidRPr="00FA796D" w:rsidDel="00343D9B">
          <w:rPr>
            <w:rStyle w:val="Emphasis"/>
          </w:rPr>
          <w:delText>B18.2</w:delText>
        </w:r>
        <w:r w:rsidRPr="005F5A84" w:rsidDel="00343D9B">
          <w:delText xml:space="preserve"> </w:delText>
        </w:r>
        <w:r w:rsidDel="00343D9B">
          <w:delText>(Hepatitis, C, chronic)</w:delText>
        </w:r>
      </w:del>
    </w:p>
    <w:p w14:paraId="321042EC" w14:textId="0EDF60B5" w:rsidR="00D0679D" w:rsidDel="00343D9B" w:rsidRDefault="00D0679D" w:rsidP="00685103">
      <w:pPr>
        <w:spacing w:line="480" w:lineRule="auto"/>
        <w:ind w:left="720" w:hanging="360"/>
        <w:rPr>
          <w:del w:id="1909" w:author="Thar Adale" w:date="2020-07-16T19:53:00Z"/>
        </w:rPr>
      </w:pPr>
      <w:del w:id="1910" w:author="Thar Adale" w:date="2020-07-16T19:53:00Z">
        <w:r w:rsidDel="00343D9B">
          <w:delText>4.</w:delText>
        </w:r>
        <w:r w:rsidDel="00343D9B">
          <w:tab/>
        </w:r>
        <w:r w:rsidRPr="00FA796D" w:rsidDel="00343D9B">
          <w:rPr>
            <w:rStyle w:val="Emphasis"/>
          </w:rPr>
          <w:delText xml:space="preserve">D01.2 </w:delText>
        </w:r>
        <w:r w:rsidDel="00343D9B">
          <w:delText>(Table of Neoplasms, rectum, Ca in situ)</w:delText>
        </w:r>
      </w:del>
    </w:p>
    <w:p w14:paraId="34E4146D" w14:textId="3940E45F" w:rsidR="00D0679D" w:rsidDel="00343D9B" w:rsidRDefault="00D0679D" w:rsidP="00685103">
      <w:pPr>
        <w:spacing w:line="480" w:lineRule="auto"/>
        <w:ind w:left="720" w:hanging="360"/>
        <w:rPr>
          <w:del w:id="1911" w:author="Thar Adale" w:date="2020-07-16T19:53:00Z"/>
        </w:rPr>
      </w:pPr>
      <w:del w:id="1912" w:author="Thar Adale" w:date="2020-07-16T19:53:00Z">
        <w:r w:rsidDel="00343D9B">
          <w:delText>5.</w:delText>
        </w:r>
        <w:r w:rsidDel="00343D9B">
          <w:tab/>
        </w:r>
        <w:r w:rsidRPr="00FA796D" w:rsidDel="00343D9B">
          <w:rPr>
            <w:rStyle w:val="Emphasis"/>
          </w:rPr>
          <w:delText>C25.9</w:delText>
        </w:r>
        <w:r w:rsidRPr="005F5A84" w:rsidDel="00343D9B">
          <w:delText xml:space="preserve"> </w:delText>
        </w:r>
        <w:r w:rsidDel="00343D9B">
          <w:delText>(Table of Neoplasms, pancreas, malignant primary)</w:delText>
        </w:r>
        <w:r w:rsidDel="00343D9B">
          <w:br/>
        </w:r>
        <w:r w:rsidRPr="00FA796D" w:rsidDel="00343D9B">
          <w:rPr>
            <w:rStyle w:val="Emphasis"/>
          </w:rPr>
          <w:delText>C78.7</w:delText>
        </w:r>
        <w:r w:rsidRPr="005F5A84" w:rsidDel="00343D9B">
          <w:delText xml:space="preserve"> </w:delText>
        </w:r>
        <w:r w:rsidDel="00343D9B">
          <w:delText>(Table of Neoplasms, liver, secondary)</w:delText>
        </w:r>
        <w:r w:rsidDel="00343D9B">
          <w:br/>
        </w:r>
        <w:r w:rsidRPr="00FA796D" w:rsidDel="00343D9B">
          <w:rPr>
            <w:rStyle w:val="Emphasis"/>
          </w:rPr>
          <w:delText>C77.9</w:delText>
        </w:r>
        <w:r w:rsidRPr="005F5A84" w:rsidDel="00343D9B">
          <w:delText xml:space="preserve"> </w:delText>
        </w:r>
        <w:r w:rsidDel="00343D9B">
          <w:delText>(Table of Neoplasms, lymph, gland, malignant secondary)</w:delText>
        </w:r>
      </w:del>
    </w:p>
    <w:p w14:paraId="2CF07862" w14:textId="70A4BA10" w:rsidR="00D0679D" w:rsidRPr="00B831D5" w:rsidDel="00343D9B" w:rsidRDefault="00D0679D" w:rsidP="00B831D5">
      <w:pPr>
        <w:pStyle w:val="Heading2"/>
        <w:rPr>
          <w:del w:id="1913" w:author="Thar Adale" w:date="2020-07-16T19:53:00Z"/>
        </w:rPr>
      </w:pPr>
      <w:del w:id="1914" w:author="Thar Adale" w:date="2020-07-16T19:53:00Z">
        <w:r w:rsidRPr="00B831D5" w:rsidDel="00343D9B">
          <w:delText xml:space="preserve">CONCEPT QUIZ </w:delText>
        </w:r>
      </w:del>
    </w:p>
    <w:p w14:paraId="204718D3" w14:textId="0DB3A04E" w:rsidR="00D0679D" w:rsidRPr="00B831D5" w:rsidDel="00343D9B" w:rsidRDefault="00D0679D" w:rsidP="00B831D5">
      <w:pPr>
        <w:pStyle w:val="Heading2"/>
        <w:rPr>
          <w:del w:id="1915" w:author="Thar Adale" w:date="2020-07-16T19:53:00Z"/>
        </w:rPr>
      </w:pPr>
      <w:del w:id="1916" w:author="Thar Adale" w:date="2020-07-16T19:53:00Z">
        <w:r w:rsidRPr="00B831D5" w:rsidDel="00343D9B">
          <w:delText>Completion</w:delText>
        </w:r>
      </w:del>
    </w:p>
    <w:p w14:paraId="62902C98" w14:textId="46DCC9BF" w:rsidR="00D0679D" w:rsidDel="00343D9B" w:rsidRDefault="00D0679D" w:rsidP="00685103">
      <w:pPr>
        <w:spacing w:line="480" w:lineRule="auto"/>
        <w:ind w:left="720" w:hanging="360"/>
        <w:rPr>
          <w:del w:id="1917" w:author="Thar Adale" w:date="2020-07-16T19:53:00Z"/>
        </w:rPr>
      </w:pPr>
      <w:del w:id="1918" w:author="Thar Adale" w:date="2020-07-16T19:53:00Z">
        <w:r w:rsidDel="00343D9B">
          <w:delText>1.</w:delText>
        </w:r>
        <w:r w:rsidDel="00343D9B">
          <w:tab/>
        </w:r>
        <w:r w:rsidR="005C409A" w:rsidRPr="005C409A" w:rsidDel="00343D9B">
          <w:delText>col/o</w:delText>
        </w:r>
      </w:del>
    </w:p>
    <w:p w14:paraId="500BAA2B" w14:textId="74300E2E" w:rsidR="00D0679D" w:rsidDel="00343D9B" w:rsidRDefault="00D0679D" w:rsidP="00685103">
      <w:pPr>
        <w:spacing w:line="480" w:lineRule="auto"/>
        <w:ind w:left="720" w:hanging="360"/>
        <w:rPr>
          <w:del w:id="1919" w:author="Thar Adale" w:date="2020-07-16T19:53:00Z"/>
        </w:rPr>
      </w:pPr>
      <w:del w:id="1920" w:author="Thar Adale" w:date="2020-07-16T19:53:00Z">
        <w:r w:rsidDel="00343D9B">
          <w:delText>2.</w:delText>
        </w:r>
        <w:r w:rsidDel="00343D9B">
          <w:tab/>
        </w:r>
        <w:r w:rsidR="005C409A" w:rsidRPr="005C409A" w:rsidDel="00343D9B">
          <w:delText>cholecyst/o</w:delText>
        </w:r>
      </w:del>
    </w:p>
    <w:p w14:paraId="6A8C237D" w14:textId="71DB2E4F" w:rsidR="00D0679D" w:rsidDel="00343D9B" w:rsidRDefault="00D0679D" w:rsidP="00685103">
      <w:pPr>
        <w:spacing w:line="480" w:lineRule="auto"/>
        <w:ind w:left="720" w:hanging="360"/>
        <w:rPr>
          <w:del w:id="1921" w:author="Thar Adale" w:date="2020-07-16T19:53:00Z"/>
        </w:rPr>
      </w:pPr>
      <w:del w:id="1922" w:author="Thar Adale" w:date="2020-07-16T19:53:00Z">
        <w:r w:rsidDel="00343D9B">
          <w:delText>3.</w:delText>
        </w:r>
        <w:r w:rsidDel="00343D9B">
          <w:tab/>
        </w:r>
        <w:r w:rsidR="005C409A" w:rsidRPr="005C409A" w:rsidDel="00343D9B">
          <w:delText>hepat/o</w:delText>
        </w:r>
      </w:del>
    </w:p>
    <w:p w14:paraId="1D3A5385" w14:textId="375568F3" w:rsidR="00D0679D" w:rsidDel="00343D9B" w:rsidRDefault="00D0679D" w:rsidP="00685103">
      <w:pPr>
        <w:spacing w:line="480" w:lineRule="auto"/>
        <w:ind w:left="720" w:hanging="360"/>
        <w:rPr>
          <w:del w:id="1923" w:author="Thar Adale" w:date="2020-07-16T19:53:00Z"/>
        </w:rPr>
      </w:pPr>
      <w:del w:id="1924" w:author="Thar Adale" w:date="2020-07-16T19:53:00Z">
        <w:r w:rsidDel="00343D9B">
          <w:delText>4.</w:delText>
        </w:r>
        <w:r w:rsidDel="00343D9B">
          <w:tab/>
        </w:r>
        <w:r w:rsidR="005C409A" w:rsidRPr="005C409A" w:rsidDel="00343D9B">
          <w:delText>ile/o</w:delText>
        </w:r>
      </w:del>
    </w:p>
    <w:p w14:paraId="61A2D860" w14:textId="1293760D" w:rsidR="00D0679D" w:rsidDel="00343D9B" w:rsidRDefault="00D0679D" w:rsidP="00685103">
      <w:pPr>
        <w:spacing w:line="480" w:lineRule="auto"/>
        <w:ind w:left="720" w:hanging="360"/>
        <w:rPr>
          <w:del w:id="1925" w:author="Thar Adale" w:date="2020-07-16T19:53:00Z"/>
        </w:rPr>
      </w:pPr>
      <w:del w:id="1926" w:author="Thar Adale" w:date="2020-07-16T19:53:00Z">
        <w:r w:rsidDel="00343D9B">
          <w:delText>5.</w:delText>
        </w:r>
        <w:r w:rsidDel="00343D9B">
          <w:tab/>
        </w:r>
        <w:r w:rsidR="005C409A" w:rsidRPr="005C409A" w:rsidDel="00343D9B">
          <w:delText>fund/o</w:delText>
        </w:r>
      </w:del>
    </w:p>
    <w:p w14:paraId="3F53CA85" w14:textId="1AD37FFC" w:rsidR="00D0679D" w:rsidDel="00343D9B" w:rsidRDefault="00D0679D" w:rsidP="00685103">
      <w:pPr>
        <w:spacing w:line="480" w:lineRule="auto"/>
        <w:ind w:left="720" w:hanging="360"/>
        <w:rPr>
          <w:del w:id="1927" w:author="Thar Adale" w:date="2020-07-16T19:53:00Z"/>
        </w:rPr>
      </w:pPr>
      <w:del w:id="1928" w:author="Thar Adale" w:date="2020-07-16T19:53:00Z">
        <w:r w:rsidDel="00343D9B">
          <w:delText>6.</w:delText>
        </w:r>
        <w:r w:rsidDel="00343D9B">
          <w:tab/>
          <w:delText>combination coding</w:delText>
        </w:r>
      </w:del>
    </w:p>
    <w:p w14:paraId="0C8D1C86" w14:textId="72C1689D" w:rsidR="00D0679D" w:rsidDel="00343D9B" w:rsidRDefault="00D0679D" w:rsidP="00685103">
      <w:pPr>
        <w:spacing w:line="480" w:lineRule="auto"/>
        <w:ind w:left="720" w:hanging="360"/>
        <w:rPr>
          <w:del w:id="1929" w:author="Thar Adale" w:date="2020-07-16T19:53:00Z"/>
        </w:rPr>
      </w:pPr>
      <w:del w:id="1930" w:author="Thar Adale" w:date="2020-07-16T19:53:00Z">
        <w:r w:rsidDel="00343D9B">
          <w:delText>7.</w:delText>
        </w:r>
        <w:r w:rsidDel="00343D9B">
          <w:tab/>
          <w:delText>multiple coding</w:delText>
        </w:r>
      </w:del>
    </w:p>
    <w:p w14:paraId="1C8BE9BE" w14:textId="5B7871FA" w:rsidR="00D0679D" w:rsidDel="00343D9B" w:rsidRDefault="00D0679D" w:rsidP="00685103">
      <w:pPr>
        <w:spacing w:line="480" w:lineRule="auto"/>
        <w:ind w:left="720" w:hanging="360"/>
        <w:rPr>
          <w:del w:id="1931" w:author="Thar Adale" w:date="2020-07-16T19:53:00Z"/>
        </w:rPr>
      </w:pPr>
      <w:del w:id="1932" w:author="Thar Adale" w:date="2020-07-16T19:53:00Z">
        <w:r w:rsidDel="00343D9B">
          <w:delText>8.</w:delText>
        </w:r>
        <w:r w:rsidDel="00343D9B">
          <w:tab/>
          <w:delText>instructional notes</w:delText>
        </w:r>
      </w:del>
    </w:p>
    <w:p w14:paraId="3E92E62E" w14:textId="029DFEC4" w:rsidR="00D0679D" w:rsidDel="00343D9B" w:rsidRDefault="00D0679D" w:rsidP="00685103">
      <w:pPr>
        <w:spacing w:line="480" w:lineRule="auto"/>
        <w:ind w:left="720" w:hanging="360"/>
        <w:rPr>
          <w:del w:id="1933" w:author="Thar Adale" w:date="2020-07-16T19:53:00Z"/>
        </w:rPr>
      </w:pPr>
      <w:del w:id="1934" w:author="Thar Adale" w:date="2020-07-16T19:53:00Z">
        <w:r w:rsidDel="00343D9B">
          <w:delText>9.</w:delText>
        </w:r>
        <w:r w:rsidDel="00343D9B">
          <w:tab/>
          <w:delText xml:space="preserve">liver </w:delText>
        </w:r>
      </w:del>
    </w:p>
    <w:p w14:paraId="2495497B" w14:textId="6A0D3B25" w:rsidR="00D0679D" w:rsidDel="00343D9B" w:rsidRDefault="00D0679D" w:rsidP="00685103">
      <w:pPr>
        <w:spacing w:line="480" w:lineRule="auto"/>
        <w:ind w:left="720" w:hanging="360"/>
        <w:rPr>
          <w:del w:id="1935" w:author="Thar Adale" w:date="2020-07-16T19:53:00Z"/>
        </w:rPr>
      </w:pPr>
      <w:del w:id="1936" w:author="Thar Adale" w:date="2020-07-16T19:53:00Z">
        <w:r w:rsidDel="00343D9B">
          <w:delText>10.</w:delText>
        </w:r>
        <w:r w:rsidDel="00343D9B">
          <w:tab/>
          <w:delText>multiple coding</w:delText>
        </w:r>
      </w:del>
    </w:p>
    <w:p w14:paraId="0E30B433" w14:textId="3DE0E1D8" w:rsidR="00D0679D" w:rsidRPr="00B831D5" w:rsidDel="00343D9B" w:rsidRDefault="00D0679D" w:rsidP="00B831D5">
      <w:pPr>
        <w:pStyle w:val="Heading2"/>
        <w:rPr>
          <w:del w:id="1937" w:author="Thar Adale" w:date="2020-07-16T19:53:00Z"/>
        </w:rPr>
      </w:pPr>
      <w:del w:id="1938" w:author="Thar Adale" w:date="2020-07-16T19:53:00Z">
        <w:r w:rsidRPr="00B831D5" w:rsidDel="00343D9B">
          <w:delText>Multiple Choice</w:delText>
        </w:r>
      </w:del>
    </w:p>
    <w:p w14:paraId="7D7DCB0F" w14:textId="2941E35E" w:rsidR="00D0679D" w:rsidDel="00343D9B" w:rsidRDefault="00D0679D" w:rsidP="00685103">
      <w:pPr>
        <w:spacing w:line="480" w:lineRule="auto"/>
        <w:ind w:left="720" w:hanging="360"/>
        <w:rPr>
          <w:del w:id="1939" w:author="Thar Adale" w:date="2020-07-16T19:53:00Z"/>
        </w:rPr>
      </w:pPr>
      <w:del w:id="1940" w:author="Thar Adale" w:date="2020-07-16T19:53:00Z">
        <w:r w:rsidDel="00343D9B">
          <w:delText>1.</w:delText>
        </w:r>
        <w:r w:rsidDel="00343D9B">
          <w:tab/>
          <w:delText>C</w:delText>
        </w:r>
      </w:del>
    </w:p>
    <w:p w14:paraId="5DE40A0A" w14:textId="5760A542" w:rsidR="00D0679D" w:rsidDel="00343D9B" w:rsidRDefault="00D0679D" w:rsidP="00685103">
      <w:pPr>
        <w:spacing w:line="480" w:lineRule="auto"/>
        <w:ind w:left="720" w:hanging="360"/>
        <w:rPr>
          <w:del w:id="1941" w:author="Thar Adale" w:date="2020-07-16T19:53:00Z"/>
        </w:rPr>
      </w:pPr>
      <w:del w:id="1942" w:author="Thar Adale" w:date="2020-07-16T19:53:00Z">
        <w:r w:rsidDel="00343D9B">
          <w:delText>2.</w:delText>
        </w:r>
        <w:r w:rsidDel="00343D9B">
          <w:tab/>
          <w:delText>B</w:delText>
        </w:r>
      </w:del>
    </w:p>
    <w:p w14:paraId="10620AC3" w14:textId="620CDB26" w:rsidR="00D0679D" w:rsidDel="00343D9B" w:rsidRDefault="00D0679D" w:rsidP="00685103">
      <w:pPr>
        <w:spacing w:line="480" w:lineRule="auto"/>
        <w:ind w:left="720" w:hanging="360"/>
        <w:rPr>
          <w:del w:id="1943" w:author="Thar Adale" w:date="2020-07-16T19:53:00Z"/>
        </w:rPr>
      </w:pPr>
      <w:del w:id="1944" w:author="Thar Adale" w:date="2020-07-16T19:53:00Z">
        <w:r w:rsidDel="00343D9B">
          <w:delText>3.</w:delText>
        </w:r>
        <w:r w:rsidDel="00343D9B">
          <w:tab/>
          <w:delText>A</w:delText>
        </w:r>
      </w:del>
    </w:p>
    <w:p w14:paraId="1C438840" w14:textId="11E32B41" w:rsidR="00D0679D" w:rsidDel="00343D9B" w:rsidRDefault="00D0679D" w:rsidP="00685103">
      <w:pPr>
        <w:spacing w:line="480" w:lineRule="auto"/>
        <w:ind w:left="720" w:hanging="360"/>
        <w:rPr>
          <w:del w:id="1945" w:author="Thar Adale" w:date="2020-07-16T19:53:00Z"/>
        </w:rPr>
      </w:pPr>
      <w:del w:id="1946" w:author="Thar Adale" w:date="2020-07-16T19:53:00Z">
        <w:r w:rsidDel="00343D9B">
          <w:delText>4.</w:delText>
        </w:r>
        <w:r w:rsidDel="00343D9B">
          <w:tab/>
          <w:delText>D</w:delText>
        </w:r>
      </w:del>
    </w:p>
    <w:p w14:paraId="65CEB592" w14:textId="1C92259E" w:rsidR="00D0679D" w:rsidDel="00343D9B" w:rsidRDefault="00D0679D" w:rsidP="00685103">
      <w:pPr>
        <w:spacing w:line="480" w:lineRule="auto"/>
        <w:ind w:left="720" w:hanging="360"/>
        <w:rPr>
          <w:del w:id="1947" w:author="Thar Adale" w:date="2020-07-16T19:53:00Z"/>
        </w:rPr>
      </w:pPr>
      <w:del w:id="1948" w:author="Thar Adale" w:date="2020-07-16T19:53:00Z">
        <w:r w:rsidDel="00343D9B">
          <w:delText>5.</w:delText>
        </w:r>
        <w:r w:rsidDel="00343D9B">
          <w:tab/>
          <w:delText>D</w:delText>
        </w:r>
      </w:del>
    </w:p>
    <w:p w14:paraId="46189654" w14:textId="5024E879" w:rsidR="00D0679D" w:rsidDel="00343D9B" w:rsidRDefault="00D0679D" w:rsidP="00685103">
      <w:pPr>
        <w:spacing w:line="480" w:lineRule="auto"/>
        <w:ind w:left="720" w:hanging="360"/>
        <w:rPr>
          <w:del w:id="1949" w:author="Thar Adale" w:date="2020-07-16T19:53:00Z"/>
        </w:rPr>
      </w:pPr>
      <w:del w:id="1950" w:author="Thar Adale" w:date="2020-07-16T19:53:00Z">
        <w:r w:rsidDel="00343D9B">
          <w:delText>6.</w:delText>
        </w:r>
        <w:r w:rsidDel="00343D9B">
          <w:tab/>
          <w:delText>C</w:delText>
        </w:r>
      </w:del>
    </w:p>
    <w:p w14:paraId="384BEAC2" w14:textId="539D3305" w:rsidR="00D0679D" w:rsidDel="00343D9B" w:rsidRDefault="00D0679D" w:rsidP="00685103">
      <w:pPr>
        <w:spacing w:line="480" w:lineRule="auto"/>
        <w:ind w:left="720" w:hanging="360"/>
        <w:rPr>
          <w:del w:id="1951" w:author="Thar Adale" w:date="2020-07-16T19:53:00Z"/>
        </w:rPr>
      </w:pPr>
      <w:del w:id="1952" w:author="Thar Adale" w:date="2020-07-16T19:53:00Z">
        <w:r w:rsidDel="00343D9B">
          <w:delText>7.</w:delText>
        </w:r>
        <w:r w:rsidDel="00343D9B">
          <w:tab/>
          <w:delText>A</w:delText>
        </w:r>
      </w:del>
    </w:p>
    <w:p w14:paraId="5379F0F0" w14:textId="38FFBAC0" w:rsidR="00D0679D" w:rsidDel="00343D9B" w:rsidRDefault="00D0679D" w:rsidP="00685103">
      <w:pPr>
        <w:spacing w:line="480" w:lineRule="auto"/>
        <w:ind w:left="720" w:hanging="360"/>
        <w:rPr>
          <w:del w:id="1953" w:author="Thar Adale" w:date="2020-07-16T19:53:00Z"/>
        </w:rPr>
      </w:pPr>
      <w:del w:id="1954" w:author="Thar Adale" w:date="2020-07-16T19:53:00Z">
        <w:r w:rsidDel="00343D9B">
          <w:delText>8.</w:delText>
        </w:r>
        <w:r w:rsidDel="00343D9B">
          <w:tab/>
          <w:delText>B</w:delText>
        </w:r>
      </w:del>
    </w:p>
    <w:p w14:paraId="081D0693" w14:textId="7AAF373F" w:rsidR="00D0679D" w:rsidDel="00343D9B" w:rsidRDefault="00D0679D" w:rsidP="00685103">
      <w:pPr>
        <w:spacing w:line="480" w:lineRule="auto"/>
        <w:ind w:left="720" w:hanging="360"/>
        <w:rPr>
          <w:del w:id="1955" w:author="Thar Adale" w:date="2020-07-16T19:53:00Z"/>
        </w:rPr>
      </w:pPr>
      <w:del w:id="1956" w:author="Thar Adale" w:date="2020-07-16T19:53:00Z">
        <w:r w:rsidDel="00343D9B">
          <w:delText>9.</w:delText>
        </w:r>
        <w:r w:rsidDel="00343D9B">
          <w:tab/>
          <w:delText>B</w:delText>
        </w:r>
      </w:del>
    </w:p>
    <w:p w14:paraId="5C91F1A5" w14:textId="7FD13899" w:rsidR="00D0679D" w:rsidDel="00343D9B" w:rsidRDefault="00D0679D" w:rsidP="00685103">
      <w:pPr>
        <w:spacing w:line="480" w:lineRule="auto"/>
        <w:ind w:left="720" w:hanging="360"/>
        <w:rPr>
          <w:del w:id="1957" w:author="Thar Adale" w:date="2020-07-16T19:53:00Z"/>
        </w:rPr>
      </w:pPr>
      <w:del w:id="1958" w:author="Thar Adale" w:date="2020-07-16T19:53:00Z">
        <w:r w:rsidDel="00343D9B">
          <w:delText>10.</w:delText>
        </w:r>
        <w:r w:rsidDel="00343D9B">
          <w:tab/>
          <w:delText>D</w:delText>
        </w:r>
      </w:del>
    </w:p>
    <w:p w14:paraId="65F02247" w14:textId="65A9E5B3" w:rsidR="00BF5195" w:rsidRPr="00B831D5" w:rsidDel="00343D9B" w:rsidRDefault="00BF5195" w:rsidP="00BF5195">
      <w:pPr>
        <w:pStyle w:val="Heading2"/>
        <w:rPr>
          <w:del w:id="1959" w:author="Thar Adale" w:date="2020-07-16T19:53:00Z"/>
        </w:rPr>
      </w:pPr>
      <w:del w:id="1960" w:author="Thar Adale" w:date="2020-07-16T19:53:00Z">
        <w:r w:rsidRPr="00B831D5" w:rsidDel="00343D9B">
          <w:delText>KEEP ON CODING</w:delText>
        </w:r>
      </w:del>
    </w:p>
    <w:p w14:paraId="485FE7BE" w14:textId="5DE3E429" w:rsidR="00BF5195" w:rsidRPr="00F00409" w:rsidDel="00343D9B" w:rsidRDefault="00BF5195" w:rsidP="00BF5195">
      <w:pPr>
        <w:spacing w:line="480" w:lineRule="auto"/>
        <w:ind w:left="720" w:hanging="360"/>
        <w:rPr>
          <w:del w:id="1961" w:author="Thar Adale" w:date="2020-07-16T19:53:00Z"/>
        </w:rPr>
      </w:pPr>
      <w:del w:id="1962" w:author="Thar Adale" w:date="2020-07-16T19:53:00Z">
        <w:r w:rsidRPr="00F00409" w:rsidDel="00343D9B">
          <w:delText>1.</w:delText>
        </w:r>
        <w:r w:rsidRPr="00F00409" w:rsidDel="00343D9B">
          <w:tab/>
        </w:r>
        <w:r w:rsidRPr="00FA796D" w:rsidDel="00343D9B">
          <w:rPr>
            <w:rStyle w:val="Emphasis"/>
          </w:rPr>
          <w:delText>C06.0</w:delText>
        </w:r>
        <w:r w:rsidRPr="00F00409" w:rsidDel="00343D9B">
          <w:delText xml:space="preserve"> </w:delText>
        </w:r>
        <w:r w:rsidDel="00343D9B">
          <w:delText>(Table of Neoplasms, buccal, mucosa, malignant primary)</w:delText>
        </w:r>
      </w:del>
    </w:p>
    <w:p w14:paraId="224A37B8" w14:textId="0D92EE7A" w:rsidR="00BF5195" w:rsidRPr="00F00409" w:rsidDel="00343D9B" w:rsidRDefault="00BF5195" w:rsidP="00BF5195">
      <w:pPr>
        <w:spacing w:line="480" w:lineRule="auto"/>
        <w:ind w:left="720" w:hanging="360"/>
        <w:rPr>
          <w:del w:id="1963" w:author="Thar Adale" w:date="2020-07-16T19:53:00Z"/>
        </w:rPr>
      </w:pPr>
      <w:del w:id="1964" w:author="Thar Adale" w:date="2020-07-16T19:53:00Z">
        <w:r w:rsidRPr="00F00409" w:rsidDel="00343D9B">
          <w:delText>2.</w:delText>
        </w:r>
        <w:r w:rsidRPr="00F00409" w:rsidDel="00343D9B">
          <w:tab/>
        </w:r>
        <w:r w:rsidRPr="00FA796D" w:rsidDel="00343D9B">
          <w:rPr>
            <w:rStyle w:val="Emphasis"/>
          </w:rPr>
          <w:delText>K03.2</w:delText>
        </w:r>
        <w:r w:rsidRPr="00F00409" w:rsidDel="00343D9B">
          <w:delText xml:space="preserve"> </w:delText>
        </w:r>
        <w:r w:rsidDel="00343D9B">
          <w:delText>(Erosion, teeth)</w:delText>
        </w:r>
      </w:del>
    </w:p>
    <w:p w14:paraId="14486391" w14:textId="34F4E08E" w:rsidR="00BF5195" w:rsidRPr="00F00409" w:rsidDel="00343D9B" w:rsidRDefault="00BF5195" w:rsidP="00BF5195">
      <w:pPr>
        <w:spacing w:line="480" w:lineRule="auto"/>
        <w:ind w:left="720" w:hanging="360"/>
        <w:rPr>
          <w:del w:id="1965" w:author="Thar Adale" w:date="2020-07-16T19:53:00Z"/>
        </w:rPr>
      </w:pPr>
      <w:del w:id="1966" w:author="Thar Adale" w:date="2020-07-16T19:53:00Z">
        <w:r w:rsidRPr="00F00409" w:rsidDel="00343D9B">
          <w:delText>3.</w:delText>
        </w:r>
        <w:r w:rsidRPr="00F00409" w:rsidDel="00343D9B">
          <w:tab/>
        </w:r>
        <w:r w:rsidRPr="00FA796D" w:rsidDel="00343D9B">
          <w:rPr>
            <w:rStyle w:val="Emphasis"/>
          </w:rPr>
          <w:delText>K94.11</w:delText>
        </w:r>
        <w:r w:rsidRPr="00F00409" w:rsidDel="00343D9B">
          <w:delText xml:space="preserve"> </w:delText>
        </w:r>
        <w:r w:rsidDel="00343D9B">
          <w:delText>(Complication, enterostomy, hemorrhage)</w:delText>
        </w:r>
      </w:del>
    </w:p>
    <w:p w14:paraId="38205D5C" w14:textId="61BCE00C" w:rsidR="00BF5195" w:rsidRPr="00F00409" w:rsidDel="00343D9B" w:rsidRDefault="00BF5195" w:rsidP="00BF5195">
      <w:pPr>
        <w:spacing w:line="480" w:lineRule="auto"/>
        <w:ind w:left="720" w:hanging="360"/>
        <w:rPr>
          <w:del w:id="1967" w:author="Thar Adale" w:date="2020-07-16T19:53:00Z"/>
        </w:rPr>
      </w:pPr>
      <w:del w:id="1968" w:author="Thar Adale" w:date="2020-07-16T19:53:00Z">
        <w:r w:rsidRPr="00F00409" w:rsidDel="00343D9B">
          <w:delText>4.</w:delText>
        </w:r>
        <w:r w:rsidRPr="00F00409" w:rsidDel="00343D9B">
          <w:tab/>
        </w:r>
        <w:r w:rsidRPr="00FA796D" w:rsidDel="00343D9B">
          <w:rPr>
            <w:rStyle w:val="Emphasis"/>
          </w:rPr>
          <w:delText>K86.2</w:delText>
        </w:r>
        <w:r w:rsidRPr="00F00409" w:rsidDel="00343D9B">
          <w:delText xml:space="preserve"> </w:delText>
        </w:r>
        <w:r w:rsidDel="00343D9B">
          <w:delText>(Cyst, pancreas)</w:delText>
        </w:r>
      </w:del>
    </w:p>
    <w:p w14:paraId="4CAA684A" w14:textId="09138F91" w:rsidR="00BF5195" w:rsidRPr="00F00409" w:rsidDel="00343D9B" w:rsidRDefault="00BF5195" w:rsidP="00BF5195">
      <w:pPr>
        <w:spacing w:line="480" w:lineRule="auto"/>
        <w:ind w:left="720" w:hanging="360"/>
        <w:rPr>
          <w:del w:id="1969" w:author="Thar Adale" w:date="2020-07-16T19:53:00Z"/>
        </w:rPr>
      </w:pPr>
      <w:del w:id="1970" w:author="Thar Adale" w:date="2020-07-16T19:53:00Z">
        <w:r w:rsidRPr="00F00409" w:rsidDel="00343D9B">
          <w:delText>5.</w:delText>
        </w:r>
        <w:r w:rsidRPr="00F00409" w:rsidDel="00343D9B">
          <w:tab/>
        </w:r>
        <w:r w:rsidRPr="00FA796D" w:rsidDel="00343D9B">
          <w:rPr>
            <w:rStyle w:val="Emphasis"/>
          </w:rPr>
          <w:delText>K11.6</w:delText>
        </w:r>
        <w:r w:rsidRPr="00F00409" w:rsidDel="00343D9B">
          <w:delText xml:space="preserve"> </w:delText>
        </w:r>
        <w:r w:rsidDel="00343D9B">
          <w:delText>(Cyst, salivary gland or duct)</w:delText>
        </w:r>
      </w:del>
    </w:p>
    <w:p w14:paraId="406FBEDE" w14:textId="7F105543" w:rsidR="00BF5195" w:rsidRPr="00F00409" w:rsidDel="00343D9B" w:rsidRDefault="00BF5195" w:rsidP="00BF5195">
      <w:pPr>
        <w:spacing w:line="480" w:lineRule="auto"/>
        <w:ind w:left="720" w:hanging="360"/>
        <w:rPr>
          <w:del w:id="1971" w:author="Thar Adale" w:date="2020-07-16T19:53:00Z"/>
        </w:rPr>
      </w:pPr>
      <w:del w:id="1972" w:author="Thar Adale" w:date="2020-07-16T19:53:00Z">
        <w:r w:rsidRPr="00F00409" w:rsidDel="00343D9B">
          <w:delText>6.</w:delText>
        </w:r>
        <w:r w:rsidRPr="00F00409" w:rsidDel="00343D9B">
          <w:tab/>
        </w:r>
        <w:r w:rsidRPr="00FA796D" w:rsidDel="00343D9B">
          <w:rPr>
            <w:rStyle w:val="Emphasis"/>
          </w:rPr>
          <w:delText>K22.0</w:delText>
        </w:r>
        <w:r w:rsidRPr="00F00409" w:rsidDel="00343D9B">
          <w:delText xml:space="preserve"> </w:delText>
        </w:r>
        <w:r w:rsidDel="00343D9B">
          <w:delText>(Cardiospasm)</w:delText>
        </w:r>
      </w:del>
    </w:p>
    <w:p w14:paraId="19FA1847" w14:textId="02EB8CF7" w:rsidR="00BF5195" w:rsidRPr="00F00409" w:rsidDel="00343D9B" w:rsidRDefault="00BF5195" w:rsidP="00BF5195">
      <w:pPr>
        <w:spacing w:line="480" w:lineRule="auto"/>
        <w:ind w:left="720" w:hanging="360"/>
        <w:rPr>
          <w:del w:id="1973" w:author="Thar Adale" w:date="2020-07-16T19:53:00Z"/>
        </w:rPr>
      </w:pPr>
      <w:del w:id="1974" w:author="Thar Adale" w:date="2020-07-16T19:53:00Z">
        <w:r w:rsidRPr="00F00409" w:rsidDel="00343D9B">
          <w:delText>7.</w:delText>
        </w:r>
        <w:r w:rsidRPr="00F00409" w:rsidDel="00343D9B">
          <w:tab/>
        </w:r>
        <w:r w:rsidRPr="00FA796D" w:rsidDel="00343D9B">
          <w:rPr>
            <w:rStyle w:val="Emphasis"/>
          </w:rPr>
          <w:delText>C02.9</w:delText>
        </w:r>
        <w:r w:rsidRPr="00F00409" w:rsidDel="00343D9B">
          <w:delText xml:space="preserve"> </w:delText>
        </w:r>
        <w:r w:rsidDel="00343D9B">
          <w:delText>(Table of Neoplasms, tongue, malignant primary)</w:delText>
        </w:r>
        <w:r w:rsidRPr="00F00409" w:rsidDel="00343D9B">
          <w:br/>
        </w:r>
        <w:r w:rsidRPr="00FA796D" w:rsidDel="00343D9B">
          <w:rPr>
            <w:rStyle w:val="Emphasis"/>
          </w:rPr>
          <w:delText>Z87.891</w:delText>
        </w:r>
        <w:r w:rsidRPr="00060037" w:rsidDel="00343D9B">
          <w:delText xml:space="preserve"> (History, personal, tobacco dependence)</w:delText>
        </w:r>
      </w:del>
    </w:p>
    <w:p w14:paraId="2A82162A" w14:textId="2B3E6BC1" w:rsidR="00BF5195" w:rsidRPr="00F00409" w:rsidDel="00343D9B" w:rsidRDefault="00BF5195" w:rsidP="00BF5195">
      <w:pPr>
        <w:spacing w:line="480" w:lineRule="auto"/>
        <w:ind w:left="720" w:hanging="360"/>
        <w:rPr>
          <w:del w:id="1975" w:author="Thar Adale" w:date="2020-07-16T19:53:00Z"/>
        </w:rPr>
      </w:pPr>
      <w:del w:id="1976" w:author="Thar Adale" w:date="2020-07-16T19:53:00Z">
        <w:r w:rsidRPr="00F00409" w:rsidDel="00343D9B">
          <w:delText>8.</w:delText>
        </w:r>
        <w:r w:rsidRPr="00F00409" w:rsidDel="00343D9B">
          <w:tab/>
        </w:r>
        <w:r w:rsidRPr="00FA796D" w:rsidDel="00343D9B">
          <w:rPr>
            <w:rStyle w:val="Emphasis"/>
          </w:rPr>
          <w:delText>K82.1</w:delText>
        </w:r>
        <w:r w:rsidRPr="00F00409" w:rsidDel="00343D9B">
          <w:delText xml:space="preserve"> </w:delText>
        </w:r>
        <w:r w:rsidDel="00343D9B">
          <w:delText>(Hydrops, gallbladder)</w:delText>
        </w:r>
      </w:del>
    </w:p>
    <w:p w14:paraId="5B990FD7" w14:textId="5CAE1835" w:rsidR="00BF5195" w:rsidRPr="00F00409" w:rsidDel="00343D9B" w:rsidRDefault="00BF5195" w:rsidP="00BF5195">
      <w:pPr>
        <w:spacing w:line="480" w:lineRule="auto"/>
        <w:ind w:left="720" w:hanging="360"/>
        <w:rPr>
          <w:del w:id="1977" w:author="Thar Adale" w:date="2020-07-16T19:53:00Z"/>
        </w:rPr>
      </w:pPr>
      <w:del w:id="1978" w:author="Thar Adale" w:date="2020-07-16T19:53:00Z">
        <w:r w:rsidRPr="00F00409" w:rsidDel="00343D9B">
          <w:delText>9.</w:delText>
        </w:r>
        <w:r w:rsidRPr="00F00409" w:rsidDel="00343D9B">
          <w:tab/>
        </w:r>
        <w:r w:rsidRPr="00FA796D" w:rsidDel="00343D9B">
          <w:rPr>
            <w:rStyle w:val="Emphasis"/>
          </w:rPr>
          <w:delText>K05.00</w:delText>
        </w:r>
        <w:r w:rsidRPr="00F00409" w:rsidDel="00343D9B">
          <w:delText xml:space="preserve"> </w:delText>
        </w:r>
        <w:r w:rsidDel="00343D9B">
          <w:delText>(Gingivitis, acute)</w:delText>
        </w:r>
      </w:del>
    </w:p>
    <w:p w14:paraId="1A0188FE" w14:textId="4CA1E0A1" w:rsidR="00BF5195" w:rsidRPr="00F00409" w:rsidDel="00343D9B" w:rsidRDefault="00BF5195" w:rsidP="00BF5195">
      <w:pPr>
        <w:spacing w:line="480" w:lineRule="auto"/>
        <w:ind w:left="720" w:hanging="360"/>
        <w:rPr>
          <w:del w:id="1979" w:author="Thar Adale" w:date="2020-07-16T19:53:00Z"/>
        </w:rPr>
      </w:pPr>
      <w:del w:id="1980" w:author="Thar Adale" w:date="2020-07-16T19:53:00Z">
        <w:r w:rsidRPr="00F00409" w:rsidDel="00343D9B">
          <w:delText>10.</w:delText>
        </w:r>
        <w:r w:rsidRPr="00F00409" w:rsidDel="00343D9B">
          <w:tab/>
        </w:r>
        <w:r w:rsidRPr="00FA796D" w:rsidDel="00343D9B">
          <w:rPr>
            <w:rStyle w:val="Emphasis"/>
          </w:rPr>
          <w:delText>K20.0</w:delText>
        </w:r>
        <w:r w:rsidRPr="00F00409" w:rsidDel="00343D9B">
          <w:delText xml:space="preserve"> </w:delText>
        </w:r>
        <w:r w:rsidDel="00343D9B">
          <w:delText>(Esophagitis, eosinophilic)</w:delText>
        </w:r>
      </w:del>
    </w:p>
    <w:p w14:paraId="47F1429A" w14:textId="3E4546AA" w:rsidR="00BF5195" w:rsidRPr="00F00409" w:rsidDel="00343D9B" w:rsidRDefault="00BF5195" w:rsidP="00BF5195">
      <w:pPr>
        <w:spacing w:line="480" w:lineRule="auto"/>
        <w:ind w:left="720" w:hanging="360"/>
        <w:rPr>
          <w:del w:id="1981" w:author="Thar Adale" w:date="2020-07-16T19:53:00Z"/>
        </w:rPr>
      </w:pPr>
      <w:del w:id="1982" w:author="Thar Adale" w:date="2020-07-16T19:53:00Z">
        <w:r w:rsidRPr="00F00409" w:rsidDel="00343D9B">
          <w:delText>11.</w:delText>
        </w:r>
        <w:r w:rsidRPr="00F00409" w:rsidDel="00343D9B">
          <w:tab/>
        </w:r>
        <w:r w:rsidRPr="00FA796D" w:rsidDel="00343D9B">
          <w:rPr>
            <w:rStyle w:val="Emphasis"/>
          </w:rPr>
          <w:delText>K13.3</w:delText>
        </w:r>
        <w:r w:rsidRPr="00F00409" w:rsidDel="00343D9B">
          <w:delText xml:space="preserve"> </w:delText>
        </w:r>
        <w:r w:rsidDel="00343D9B">
          <w:delText>(Leukoplakia, hairy)</w:delText>
        </w:r>
      </w:del>
    </w:p>
    <w:p w14:paraId="0D94EEFB" w14:textId="2D72A3FA" w:rsidR="00BF5195" w:rsidRPr="00F00409" w:rsidDel="00343D9B" w:rsidRDefault="00BF5195" w:rsidP="00BF5195">
      <w:pPr>
        <w:spacing w:line="480" w:lineRule="auto"/>
        <w:ind w:left="720" w:hanging="360"/>
        <w:rPr>
          <w:del w:id="1983" w:author="Thar Adale" w:date="2020-07-16T19:53:00Z"/>
        </w:rPr>
      </w:pPr>
      <w:del w:id="1984" w:author="Thar Adale" w:date="2020-07-16T19:53:00Z">
        <w:r w:rsidRPr="00F00409" w:rsidDel="00343D9B">
          <w:delText>12.</w:delText>
        </w:r>
        <w:r w:rsidRPr="00F00409" w:rsidDel="00343D9B">
          <w:tab/>
        </w:r>
        <w:r w:rsidRPr="00FA796D" w:rsidDel="00343D9B">
          <w:rPr>
            <w:rStyle w:val="Emphasis"/>
          </w:rPr>
          <w:delText xml:space="preserve">K43.2 </w:delText>
        </w:r>
        <w:r w:rsidDel="00343D9B">
          <w:delText>(Hernia, incisional)</w:delText>
        </w:r>
      </w:del>
    </w:p>
    <w:p w14:paraId="25A0CF47" w14:textId="7ADB625F" w:rsidR="00BF5195" w:rsidRPr="00F00409" w:rsidDel="00343D9B" w:rsidRDefault="00BF5195" w:rsidP="00BF5195">
      <w:pPr>
        <w:spacing w:line="480" w:lineRule="auto"/>
        <w:ind w:left="720" w:hanging="360"/>
        <w:rPr>
          <w:del w:id="1985" w:author="Thar Adale" w:date="2020-07-16T19:53:00Z"/>
        </w:rPr>
      </w:pPr>
      <w:del w:id="1986" w:author="Thar Adale" w:date="2020-07-16T19:53:00Z">
        <w:r w:rsidRPr="00F00409" w:rsidDel="00343D9B">
          <w:delText>13.</w:delText>
        </w:r>
        <w:r w:rsidRPr="00F00409" w:rsidDel="00343D9B">
          <w:tab/>
        </w:r>
        <w:r w:rsidRPr="00FA796D" w:rsidDel="00343D9B">
          <w:rPr>
            <w:rStyle w:val="Emphasis"/>
          </w:rPr>
          <w:delText>K35.3</w:delText>
        </w:r>
        <w:r w:rsidR="002619ED" w:rsidDel="00343D9B">
          <w:rPr>
            <w:rStyle w:val="Emphasis"/>
          </w:rPr>
          <w:delText>0</w:delText>
        </w:r>
        <w:r w:rsidRPr="00F00409" w:rsidDel="00343D9B">
          <w:delText xml:space="preserve"> </w:delText>
        </w:r>
        <w:r w:rsidDel="00343D9B">
          <w:delText>(Appendicitis, acute, with peritonitis, localized)</w:delText>
        </w:r>
      </w:del>
    </w:p>
    <w:p w14:paraId="253CA432" w14:textId="55ABD7D6" w:rsidR="00BF5195" w:rsidRPr="00F00409" w:rsidDel="00343D9B" w:rsidRDefault="00BF5195" w:rsidP="00BF5195">
      <w:pPr>
        <w:spacing w:line="480" w:lineRule="auto"/>
        <w:ind w:left="720" w:hanging="360"/>
        <w:rPr>
          <w:del w:id="1987" w:author="Thar Adale" w:date="2020-07-16T19:53:00Z"/>
        </w:rPr>
      </w:pPr>
      <w:del w:id="1988" w:author="Thar Adale" w:date="2020-07-16T19:53:00Z">
        <w:r w:rsidRPr="00F00409" w:rsidDel="00343D9B">
          <w:delText>14.</w:delText>
        </w:r>
        <w:r w:rsidRPr="00F00409" w:rsidDel="00343D9B">
          <w:tab/>
        </w:r>
        <w:r w:rsidRPr="00FA796D" w:rsidDel="00343D9B">
          <w:rPr>
            <w:rStyle w:val="Emphasis"/>
          </w:rPr>
          <w:delText>K51.014</w:delText>
        </w:r>
        <w:r w:rsidRPr="00F00409" w:rsidDel="00343D9B">
          <w:delText xml:space="preserve"> </w:delText>
        </w:r>
        <w:r w:rsidDel="00343D9B">
          <w:delText>(Pancolitis, with abscess)</w:delText>
        </w:r>
      </w:del>
    </w:p>
    <w:p w14:paraId="2273DDFE" w14:textId="328EB73D" w:rsidR="00BF5195" w:rsidDel="00343D9B" w:rsidRDefault="00BF5195" w:rsidP="00BF5195">
      <w:pPr>
        <w:spacing w:line="480" w:lineRule="auto"/>
        <w:ind w:left="720" w:hanging="360"/>
        <w:rPr>
          <w:del w:id="1989" w:author="Thar Adale" w:date="2020-07-16T19:53:00Z"/>
        </w:rPr>
      </w:pPr>
      <w:del w:id="1990" w:author="Thar Adale" w:date="2020-07-16T19:53:00Z">
        <w:r w:rsidDel="00343D9B">
          <w:delText>15.</w:delText>
        </w:r>
        <w:r w:rsidDel="00343D9B">
          <w:tab/>
        </w:r>
        <w:r w:rsidRPr="00FA796D" w:rsidDel="00343D9B">
          <w:rPr>
            <w:rStyle w:val="Emphasis"/>
          </w:rPr>
          <w:delText>K64.2</w:delText>
        </w:r>
        <w:r w:rsidRPr="00F00409" w:rsidDel="00343D9B">
          <w:delText xml:space="preserve"> </w:delText>
        </w:r>
        <w:r w:rsidDel="00343D9B">
          <w:delText>(</w:delText>
        </w:r>
        <w:r w:rsidRPr="008736B7" w:rsidDel="00343D9B">
          <w:delText>Hemorrhoids</w:delText>
        </w:r>
        <w:r w:rsidDel="00343D9B">
          <w:delText>, 3rd degree)</w:delText>
        </w:r>
      </w:del>
    </w:p>
    <w:p w14:paraId="52182C38" w14:textId="33B5EDD6" w:rsidR="00BF5195" w:rsidRPr="00F00409" w:rsidDel="00343D9B" w:rsidRDefault="00BF5195" w:rsidP="00BF5195">
      <w:pPr>
        <w:spacing w:line="480" w:lineRule="auto"/>
        <w:ind w:left="720" w:hanging="360"/>
        <w:rPr>
          <w:del w:id="1991" w:author="Thar Adale" w:date="2020-07-16T19:53:00Z"/>
        </w:rPr>
      </w:pPr>
      <w:del w:id="1992" w:author="Thar Adale" w:date="2020-07-16T19:53:00Z">
        <w:r w:rsidRPr="00F00409" w:rsidDel="00343D9B">
          <w:delText>16.</w:delText>
        </w:r>
        <w:r w:rsidRPr="00F00409" w:rsidDel="00343D9B">
          <w:tab/>
        </w:r>
        <w:r w:rsidRPr="00FA796D" w:rsidDel="00343D9B">
          <w:rPr>
            <w:rStyle w:val="Emphasis"/>
          </w:rPr>
          <w:delText>K59.01</w:delText>
        </w:r>
        <w:r w:rsidRPr="00F00409" w:rsidDel="00343D9B">
          <w:delText xml:space="preserve"> </w:delText>
        </w:r>
        <w:r w:rsidDel="00343D9B">
          <w:delText>(Constipation, slow transit)</w:delText>
        </w:r>
      </w:del>
    </w:p>
    <w:p w14:paraId="04653D1C" w14:textId="14F302E4" w:rsidR="00BF5195" w:rsidRPr="00F00409" w:rsidDel="00343D9B" w:rsidRDefault="00BF5195" w:rsidP="00BF5195">
      <w:pPr>
        <w:spacing w:line="480" w:lineRule="auto"/>
        <w:ind w:left="720" w:hanging="360"/>
        <w:rPr>
          <w:del w:id="1993" w:author="Thar Adale" w:date="2020-07-16T19:53:00Z"/>
        </w:rPr>
      </w:pPr>
      <w:del w:id="1994" w:author="Thar Adale" w:date="2020-07-16T19:53:00Z">
        <w:r w:rsidRPr="00F00409" w:rsidDel="00343D9B">
          <w:delText>17.</w:delText>
        </w:r>
        <w:r w:rsidRPr="00F00409" w:rsidDel="00343D9B">
          <w:tab/>
        </w:r>
        <w:r w:rsidRPr="00A12ACF" w:rsidDel="00343D9B">
          <w:delText xml:space="preserve"> </w:delText>
        </w:r>
        <w:r w:rsidRPr="00FA796D" w:rsidDel="00343D9B">
          <w:rPr>
            <w:rStyle w:val="Emphasis"/>
          </w:rPr>
          <w:delText xml:space="preserve">K80.10 </w:delText>
        </w:r>
        <w:r w:rsidRPr="00AC4A07" w:rsidDel="00343D9B">
          <w:delText>(Calculus, gallbladder, with cholecystitis, chronic)</w:delText>
        </w:r>
      </w:del>
    </w:p>
    <w:p w14:paraId="3AE609B4" w14:textId="480301A2" w:rsidR="00BF5195" w:rsidRPr="00F00409" w:rsidDel="00343D9B" w:rsidRDefault="00BF5195" w:rsidP="00BF5195">
      <w:pPr>
        <w:spacing w:line="480" w:lineRule="auto"/>
        <w:ind w:left="720" w:hanging="360"/>
        <w:rPr>
          <w:del w:id="1995" w:author="Thar Adale" w:date="2020-07-16T19:53:00Z"/>
        </w:rPr>
      </w:pPr>
      <w:del w:id="1996" w:author="Thar Adale" w:date="2020-07-16T19:53:00Z">
        <w:r w:rsidRPr="00F00409" w:rsidDel="00343D9B">
          <w:delText>18.</w:delText>
        </w:r>
        <w:r w:rsidRPr="00F00409" w:rsidDel="00343D9B">
          <w:tab/>
        </w:r>
        <w:r w:rsidRPr="00FA796D" w:rsidDel="00343D9B">
          <w:rPr>
            <w:rStyle w:val="Emphasis"/>
          </w:rPr>
          <w:delText>K91.82</w:delText>
        </w:r>
        <w:r w:rsidRPr="00F00409" w:rsidDel="00343D9B">
          <w:delText xml:space="preserve"> </w:delText>
        </w:r>
        <w:r w:rsidDel="00343D9B">
          <w:delText>(Failure, hepatic, postprocedural)</w:delText>
        </w:r>
      </w:del>
    </w:p>
    <w:p w14:paraId="260F1084" w14:textId="7F253C2F" w:rsidR="00BF5195" w:rsidRPr="00F00409" w:rsidDel="00343D9B" w:rsidRDefault="00BF5195" w:rsidP="00BF5195">
      <w:pPr>
        <w:spacing w:line="480" w:lineRule="auto"/>
        <w:ind w:left="720" w:hanging="360"/>
        <w:rPr>
          <w:del w:id="1997" w:author="Thar Adale" w:date="2020-07-16T19:53:00Z"/>
        </w:rPr>
      </w:pPr>
      <w:del w:id="1998" w:author="Thar Adale" w:date="2020-07-16T19:53:00Z">
        <w:r w:rsidRPr="00F00409" w:rsidDel="00343D9B">
          <w:delText>19.</w:delText>
        </w:r>
        <w:r w:rsidRPr="00F00409" w:rsidDel="00343D9B">
          <w:tab/>
        </w:r>
        <w:r w:rsidRPr="00FA796D" w:rsidDel="00343D9B">
          <w:rPr>
            <w:rStyle w:val="Emphasis"/>
          </w:rPr>
          <w:delText xml:space="preserve">K13.0 </w:delText>
        </w:r>
        <w:r w:rsidDel="00343D9B">
          <w:delText>(Cheilosis)</w:delText>
        </w:r>
      </w:del>
    </w:p>
    <w:p w14:paraId="2AF94E6D" w14:textId="0D3A6E11" w:rsidR="00BF5195" w:rsidRPr="005E42F0" w:rsidDel="00343D9B" w:rsidRDefault="00BF5195" w:rsidP="00BF5195">
      <w:pPr>
        <w:spacing w:line="480" w:lineRule="auto"/>
        <w:ind w:left="720" w:hanging="360"/>
        <w:rPr>
          <w:del w:id="1999" w:author="Thar Adale" w:date="2020-07-16T19:53:00Z"/>
        </w:rPr>
      </w:pPr>
      <w:del w:id="2000" w:author="Thar Adale" w:date="2020-07-16T19:53:00Z">
        <w:r w:rsidRPr="005E42F0" w:rsidDel="00343D9B">
          <w:delText>20.</w:delText>
        </w:r>
        <w:r w:rsidRPr="005E42F0" w:rsidDel="00343D9B">
          <w:tab/>
        </w:r>
        <w:r w:rsidRPr="00FA796D" w:rsidDel="00343D9B">
          <w:rPr>
            <w:rStyle w:val="Emphasis"/>
          </w:rPr>
          <w:delText>K22.11</w:delText>
        </w:r>
        <w:r w:rsidRPr="00F00409" w:rsidDel="00343D9B">
          <w:delText xml:space="preserve"> </w:delText>
        </w:r>
        <w:r w:rsidDel="00343D9B">
          <w:delText>(Ulcer, esophagus, with bleeding)</w:delText>
        </w:r>
      </w:del>
    </w:p>
    <w:p w14:paraId="39428776" w14:textId="36C7420F" w:rsidR="00BF5195" w:rsidRPr="00F00409" w:rsidDel="00343D9B" w:rsidRDefault="00BF5195" w:rsidP="00BF5195">
      <w:pPr>
        <w:spacing w:line="480" w:lineRule="auto"/>
        <w:ind w:left="720" w:hanging="360"/>
        <w:rPr>
          <w:del w:id="2001" w:author="Thar Adale" w:date="2020-07-16T19:53:00Z"/>
        </w:rPr>
      </w:pPr>
      <w:del w:id="2002" w:author="Thar Adale" w:date="2020-07-16T19:53:00Z">
        <w:r w:rsidRPr="00F00409" w:rsidDel="00343D9B">
          <w:delText>21.</w:delText>
        </w:r>
        <w:r w:rsidRPr="00F00409" w:rsidDel="00343D9B">
          <w:tab/>
        </w:r>
        <w:r w:rsidRPr="00FA796D" w:rsidDel="00343D9B">
          <w:rPr>
            <w:rStyle w:val="Emphasis"/>
          </w:rPr>
          <w:delText>K08.3</w:delText>
        </w:r>
        <w:r w:rsidRPr="00F00409" w:rsidDel="00343D9B">
          <w:delText xml:space="preserve"> </w:delText>
        </w:r>
        <w:r w:rsidDel="00343D9B">
          <w:delText>(Retention, dental root)</w:delText>
        </w:r>
      </w:del>
    </w:p>
    <w:p w14:paraId="485387DE" w14:textId="16777E20" w:rsidR="00BF5195" w:rsidRPr="00F00409" w:rsidDel="00343D9B" w:rsidRDefault="00BF5195" w:rsidP="00BF5195">
      <w:pPr>
        <w:spacing w:line="480" w:lineRule="auto"/>
        <w:ind w:left="720" w:hanging="360"/>
        <w:rPr>
          <w:del w:id="2003" w:author="Thar Adale" w:date="2020-07-16T19:53:00Z"/>
        </w:rPr>
      </w:pPr>
      <w:del w:id="2004" w:author="Thar Adale" w:date="2020-07-16T19:53:00Z">
        <w:r w:rsidRPr="00F00409" w:rsidDel="00343D9B">
          <w:delText>22.</w:delText>
        </w:r>
        <w:r w:rsidRPr="00F00409" w:rsidDel="00343D9B">
          <w:tab/>
        </w:r>
        <w:r w:rsidRPr="00FA796D" w:rsidDel="00343D9B">
          <w:rPr>
            <w:rStyle w:val="Emphasis"/>
          </w:rPr>
          <w:delText>K14.6</w:delText>
        </w:r>
        <w:r w:rsidRPr="00F00409" w:rsidDel="00343D9B">
          <w:delText xml:space="preserve"> </w:delText>
        </w:r>
        <w:r w:rsidDel="00343D9B">
          <w:delText>(Glossodynia)</w:delText>
        </w:r>
      </w:del>
    </w:p>
    <w:p w14:paraId="47902CDC" w14:textId="17018AC6" w:rsidR="00BF5195" w:rsidRPr="00F00409" w:rsidDel="00343D9B" w:rsidRDefault="00BF5195" w:rsidP="00BF5195">
      <w:pPr>
        <w:spacing w:line="480" w:lineRule="auto"/>
        <w:ind w:left="720" w:hanging="360"/>
        <w:rPr>
          <w:del w:id="2005" w:author="Thar Adale" w:date="2020-07-16T19:53:00Z"/>
        </w:rPr>
      </w:pPr>
      <w:del w:id="2006" w:author="Thar Adale" w:date="2020-07-16T19:53:00Z">
        <w:r w:rsidRPr="00F00409" w:rsidDel="00343D9B">
          <w:delText>23.</w:delText>
        </w:r>
        <w:r w:rsidRPr="00F00409" w:rsidDel="00343D9B">
          <w:tab/>
        </w:r>
        <w:r w:rsidRPr="00FA796D" w:rsidDel="00343D9B">
          <w:rPr>
            <w:rStyle w:val="Emphasis"/>
          </w:rPr>
          <w:delText>K70.31</w:delText>
        </w:r>
        <w:r w:rsidRPr="00F00409" w:rsidDel="00343D9B">
          <w:delText xml:space="preserve"> </w:delText>
        </w:r>
        <w:r w:rsidDel="00343D9B">
          <w:delText>(Cirrhosis, alcoholic, with ascites)</w:delText>
        </w:r>
        <w:r w:rsidRPr="00F00409" w:rsidDel="00343D9B">
          <w:br/>
        </w:r>
        <w:r w:rsidRPr="00FA796D" w:rsidDel="00343D9B">
          <w:rPr>
            <w:rStyle w:val="Emphasis"/>
          </w:rPr>
          <w:delText>F10.20</w:delText>
        </w:r>
        <w:r w:rsidRPr="00F00409" w:rsidDel="00343D9B">
          <w:delText xml:space="preserve"> </w:delText>
        </w:r>
        <w:r w:rsidDel="00343D9B">
          <w:delText>(Dependence, alcohol)</w:delText>
        </w:r>
      </w:del>
    </w:p>
    <w:p w14:paraId="0115CC44" w14:textId="2169CAE0" w:rsidR="00BF5195" w:rsidDel="00343D9B" w:rsidRDefault="00BF5195" w:rsidP="00BF5195">
      <w:pPr>
        <w:spacing w:line="480" w:lineRule="auto"/>
        <w:ind w:left="720" w:hanging="360"/>
        <w:rPr>
          <w:del w:id="2007" w:author="Thar Adale" w:date="2020-07-16T19:53:00Z"/>
        </w:rPr>
      </w:pPr>
      <w:del w:id="2008" w:author="Thar Adale" w:date="2020-07-16T19:53:00Z">
        <w:r w:rsidRPr="00F00409" w:rsidDel="00343D9B">
          <w:delText>24.</w:delText>
        </w:r>
        <w:r w:rsidRPr="00F00409" w:rsidDel="00343D9B">
          <w:tab/>
        </w:r>
        <w:r w:rsidRPr="00FA796D" w:rsidDel="00343D9B">
          <w:rPr>
            <w:rStyle w:val="Emphasis"/>
          </w:rPr>
          <w:delText xml:space="preserve">C15.8 </w:delText>
        </w:r>
        <w:r w:rsidDel="00343D9B">
          <w:delText>(Table of Neoplasms, esophagus, overlapping lesion, malignant primary)</w:delText>
        </w:r>
      </w:del>
    </w:p>
    <w:p w14:paraId="3C4A0619" w14:textId="6024198B" w:rsidR="008751C6" w:rsidRPr="00F00409" w:rsidDel="00343D9B" w:rsidRDefault="008751C6" w:rsidP="00BF5195">
      <w:pPr>
        <w:spacing w:line="480" w:lineRule="auto"/>
        <w:ind w:left="720" w:hanging="360"/>
        <w:rPr>
          <w:del w:id="2009" w:author="Thar Adale" w:date="2020-07-16T19:53:00Z"/>
        </w:rPr>
      </w:pPr>
      <w:del w:id="2010" w:author="Thar Adale" w:date="2020-07-16T19:53:00Z">
        <w:r w:rsidDel="00343D9B">
          <w:rPr>
            <w:rStyle w:val="Emphasis"/>
          </w:rPr>
          <w:tab/>
        </w:r>
        <w:r w:rsidRPr="00237906" w:rsidDel="00343D9B">
          <w:rPr>
            <w:rStyle w:val="Emphasis"/>
          </w:rPr>
          <w:delText>F17.218</w:delText>
        </w:r>
        <w:r w:rsidDel="00343D9B">
          <w:delText xml:space="preserve"> (Dependence, drug, nicotine, cigarettes, with disorder, specified disorder NEC)</w:delText>
        </w:r>
      </w:del>
    </w:p>
    <w:p w14:paraId="7ED8CC2A" w14:textId="42BF320A" w:rsidR="00BF5195" w:rsidRPr="00766C02" w:rsidDel="00343D9B" w:rsidRDefault="00BF5195" w:rsidP="00BF5195">
      <w:pPr>
        <w:spacing w:line="480" w:lineRule="auto"/>
        <w:ind w:left="720" w:hanging="360"/>
        <w:rPr>
          <w:del w:id="2011" w:author="Thar Adale" w:date="2020-07-16T19:53:00Z"/>
        </w:rPr>
      </w:pPr>
      <w:del w:id="2012" w:author="Thar Adale" w:date="2020-07-16T19:53:00Z">
        <w:r w:rsidRPr="00766C02" w:rsidDel="00343D9B">
          <w:delText>25.</w:delText>
        </w:r>
        <w:r w:rsidRPr="00766C02" w:rsidDel="00343D9B">
          <w:tab/>
        </w:r>
        <w:r w:rsidRPr="00FA796D" w:rsidDel="00343D9B">
          <w:rPr>
            <w:rStyle w:val="Emphasis"/>
          </w:rPr>
          <w:delText>K66.1</w:delText>
        </w:r>
        <w:r w:rsidRPr="00F00409" w:rsidDel="00343D9B">
          <w:delText xml:space="preserve"> </w:delText>
        </w:r>
        <w:r w:rsidDel="00343D9B">
          <w:delText>(Hemoperitoneum)</w:delText>
        </w:r>
      </w:del>
    </w:p>
    <w:p w14:paraId="5E1D5FD1" w14:textId="6F9BFEBA" w:rsidR="00D0679D" w:rsidRPr="00B831D5" w:rsidDel="00343D9B" w:rsidRDefault="00D0679D" w:rsidP="00B831D5">
      <w:pPr>
        <w:pStyle w:val="Heading2"/>
        <w:rPr>
          <w:del w:id="2013" w:author="Thar Adale" w:date="2020-07-16T19:53:00Z"/>
        </w:rPr>
      </w:pPr>
      <w:del w:id="2014" w:author="Thar Adale" w:date="2020-07-16T19:53:00Z">
        <w:r w:rsidRPr="00B831D5" w:rsidDel="00343D9B">
          <w:delText>CODING CHALLENGE</w:delText>
        </w:r>
      </w:del>
    </w:p>
    <w:p w14:paraId="27F1B8CF" w14:textId="1C7463D5" w:rsidR="00D0679D" w:rsidDel="00343D9B" w:rsidRDefault="00D0679D" w:rsidP="00685103">
      <w:pPr>
        <w:spacing w:line="480" w:lineRule="auto"/>
        <w:ind w:left="720" w:hanging="360"/>
        <w:rPr>
          <w:del w:id="2015" w:author="Thar Adale" w:date="2020-07-16T19:53:00Z"/>
        </w:rPr>
      </w:pPr>
      <w:del w:id="2016" w:author="Thar Adale" w:date="2020-07-16T19:53:00Z">
        <w:r w:rsidDel="00343D9B">
          <w:delText>1.</w:delText>
        </w:r>
        <w:r w:rsidDel="00343D9B">
          <w:tab/>
        </w:r>
        <w:r w:rsidRPr="00FA796D" w:rsidDel="00343D9B">
          <w:rPr>
            <w:rStyle w:val="Emphasis"/>
          </w:rPr>
          <w:delText>K35.2</w:delText>
        </w:r>
        <w:r w:rsidR="002619ED" w:rsidDel="00343D9B">
          <w:rPr>
            <w:rStyle w:val="Emphasis"/>
          </w:rPr>
          <w:delText>0</w:delText>
        </w:r>
        <w:r w:rsidRPr="00FA796D" w:rsidDel="00343D9B">
          <w:rPr>
            <w:rStyle w:val="Emphasis"/>
          </w:rPr>
          <w:delText xml:space="preserve"> </w:delText>
        </w:r>
        <w:r w:rsidDel="00343D9B">
          <w:delText>(Appendicitis, with perforation or rupture)</w:delText>
        </w:r>
      </w:del>
    </w:p>
    <w:p w14:paraId="7F4B958B" w14:textId="416661F0" w:rsidR="00D0679D" w:rsidDel="00343D9B" w:rsidRDefault="00D0679D" w:rsidP="00685103">
      <w:pPr>
        <w:spacing w:line="480" w:lineRule="auto"/>
        <w:ind w:left="720" w:hanging="360"/>
        <w:rPr>
          <w:del w:id="2017" w:author="Thar Adale" w:date="2020-07-16T19:53:00Z"/>
        </w:rPr>
      </w:pPr>
      <w:del w:id="2018" w:author="Thar Adale" w:date="2020-07-16T19:53:00Z">
        <w:r w:rsidDel="00343D9B">
          <w:delText>2.</w:delText>
        </w:r>
        <w:r w:rsidDel="00343D9B">
          <w:tab/>
        </w:r>
        <w:r w:rsidRPr="00FA796D" w:rsidDel="00343D9B">
          <w:rPr>
            <w:rStyle w:val="Emphasis"/>
          </w:rPr>
          <w:delText>K12.31</w:delText>
        </w:r>
        <w:r w:rsidRPr="005F5A84" w:rsidDel="00343D9B">
          <w:delText xml:space="preserve"> </w:delText>
        </w:r>
        <w:r w:rsidDel="00343D9B">
          <w:delText>(Mucositis, mouth, due to antineoplastic therapy)</w:delText>
        </w:r>
        <w:r w:rsidDel="00343D9B">
          <w:br/>
        </w:r>
        <w:r w:rsidRPr="00FA796D" w:rsidDel="00343D9B">
          <w:rPr>
            <w:rStyle w:val="Emphasis"/>
          </w:rPr>
          <w:delText>T45.1X5A</w:delText>
        </w:r>
        <w:r w:rsidRPr="005F5A84" w:rsidDel="00343D9B">
          <w:delText xml:space="preserve"> </w:delText>
        </w:r>
        <w:r w:rsidDel="00343D9B">
          <w:delText>(Table of Drugs and Chemicals, antineoplastic, adverse effect, initial encounter)</w:delText>
        </w:r>
        <w:r w:rsidDel="00343D9B">
          <w:br/>
        </w:r>
        <w:r w:rsidRPr="00FA796D" w:rsidDel="00343D9B">
          <w:rPr>
            <w:rStyle w:val="Emphasis"/>
          </w:rPr>
          <w:delText>C18.9</w:delText>
        </w:r>
        <w:r w:rsidDel="00343D9B">
          <w:delText xml:space="preserve"> (Table of Neoplasms, colon, malignant primary)</w:delText>
        </w:r>
        <w:r w:rsidDel="00343D9B">
          <w:br/>
        </w:r>
        <w:r w:rsidRPr="00FA796D" w:rsidDel="00343D9B">
          <w:rPr>
            <w:rStyle w:val="Emphasis"/>
          </w:rPr>
          <w:delText>C79.9</w:delText>
        </w:r>
        <w:r w:rsidDel="00343D9B">
          <w:delText xml:space="preserve"> (Table of Neoplasms, unknown site or unspecified, malignant secondary)</w:delText>
        </w:r>
      </w:del>
    </w:p>
    <w:p w14:paraId="11B4E61E" w14:textId="0C78B3A9" w:rsidR="00D0679D" w:rsidDel="00343D9B" w:rsidRDefault="00D0679D" w:rsidP="00685103">
      <w:pPr>
        <w:spacing w:line="480" w:lineRule="auto"/>
        <w:ind w:left="720" w:hanging="360"/>
        <w:rPr>
          <w:del w:id="2019" w:author="Thar Adale" w:date="2020-07-16T19:53:00Z"/>
        </w:rPr>
      </w:pPr>
      <w:del w:id="2020" w:author="Thar Adale" w:date="2020-07-16T19:53:00Z">
        <w:r w:rsidDel="00343D9B">
          <w:delText>3.</w:delText>
        </w:r>
        <w:r w:rsidDel="00343D9B">
          <w:tab/>
        </w:r>
        <w:r w:rsidRPr="00FA796D" w:rsidDel="00343D9B">
          <w:rPr>
            <w:rStyle w:val="Emphasis"/>
          </w:rPr>
          <w:delText>K44.0</w:delText>
        </w:r>
        <w:r w:rsidRPr="005F5A84" w:rsidDel="00343D9B">
          <w:delText xml:space="preserve"> </w:delText>
        </w:r>
        <w:r w:rsidDel="00343D9B">
          <w:delText>(</w:delText>
        </w:r>
        <w:r w:rsidRPr="00BF3FA0" w:rsidDel="00343D9B">
          <w:delText>Hernia, hiatal, with obstruction</w:delText>
        </w:r>
        <w:r w:rsidDel="00343D9B">
          <w:delText>)</w:delText>
        </w:r>
      </w:del>
    </w:p>
    <w:p w14:paraId="63ECC0AC" w14:textId="7075F9CA" w:rsidR="00D0679D" w:rsidDel="00343D9B" w:rsidRDefault="00D0679D" w:rsidP="00685103">
      <w:pPr>
        <w:spacing w:line="480" w:lineRule="auto"/>
        <w:ind w:left="720" w:hanging="360"/>
        <w:rPr>
          <w:del w:id="2021" w:author="Thar Adale" w:date="2020-07-16T19:53:00Z"/>
        </w:rPr>
      </w:pPr>
      <w:del w:id="2022" w:author="Thar Adale" w:date="2020-07-16T19:53:00Z">
        <w:r w:rsidDel="00343D9B">
          <w:delText>4.</w:delText>
        </w:r>
        <w:r w:rsidDel="00343D9B">
          <w:tab/>
        </w:r>
        <w:r w:rsidRPr="00FA796D" w:rsidDel="00343D9B">
          <w:rPr>
            <w:rStyle w:val="Emphasis"/>
          </w:rPr>
          <w:delText>K21.9</w:delText>
        </w:r>
        <w:r w:rsidRPr="005F5A84" w:rsidDel="00343D9B">
          <w:delText xml:space="preserve"> </w:delText>
        </w:r>
        <w:r w:rsidDel="00343D9B">
          <w:delText>(</w:delText>
        </w:r>
        <w:r w:rsidRPr="00BF3FA0" w:rsidDel="00343D9B">
          <w:delText>Reflux, gastroesophageal</w:delText>
        </w:r>
        <w:r w:rsidDel="00343D9B">
          <w:delText>)</w:delText>
        </w:r>
      </w:del>
    </w:p>
    <w:p w14:paraId="0CA87408" w14:textId="2679A650" w:rsidR="00D0679D" w:rsidDel="00343D9B" w:rsidRDefault="00D0679D" w:rsidP="00685103">
      <w:pPr>
        <w:spacing w:line="480" w:lineRule="auto"/>
        <w:ind w:left="720" w:hanging="360"/>
        <w:rPr>
          <w:del w:id="2023" w:author="Thar Adale" w:date="2020-07-16T19:53:00Z"/>
        </w:rPr>
      </w:pPr>
      <w:del w:id="2024" w:author="Thar Adale" w:date="2020-07-16T19:53:00Z">
        <w:r w:rsidDel="00343D9B">
          <w:delText>5.</w:delText>
        </w:r>
        <w:r w:rsidRPr="00FA796D" w:rsidDel="00343D9B">
          <w:rPr>
            <w:rStyle w:val="Emphasis"/>
          </w:rPr>
          <w:tab/>
          <w:delText>K80.43</w:delText>
        </w:r>
        <w:r w:rsidRPr="005F5A84" w:rsidDel="00343D9B">
          <w:delText xml:space="preserve"> </w:delText>
        </w:r>
        <w:r w:rsidDel="00343D9B">
          <w:delText>(Calculus, bile duct, with cholecystitis, acute, with obstruction)</w:delText>
        </w:r>
      </w:del>
    </w:p>
    <w:p w14:paraId="35781FD0" w14:textId="50D71D92" w:rsidR="00D0679D" w:rsidDel="00343D9B" w:rsidRDefault="00D0679D" w:rsidP="00685103">
      <w:pPr>
        <w:spacing w:line="480" w:lineRule="auto"/>
        <w:ind w:left="720" w:hanging="360"/>
        <w:rPr>
          <w:del w:id="2025" w:author="Thar Adale" w:date="2020-07-16T19:53:00Z"/>
        </w:rPr>
      </w:pPr>
      <w:del w:id="2026" w:author="Thar Adale" w:date="2020-07-16T19:53:00Z">
        <w:r w:rsidDel="00343D9B">
          <w:delText>6.</w:delText>
        </w:r>
        <w:r w:rsidDel="00343D9B">
          <w:tab/>
        </w:r>
        <w:r w:rsidRPr="00FA796D" w:rsidDel="00343D9B">
          <w:rPr>
            <w:rStyle w:val="Emphasis"/>
          </w:rPr>
          <w:delText>K51.412</w:delText>
        </w:r>
        <w:r w:rsidDel="00343D9B">
          <w:delText xml:space="preserve"> (Polyps, colon, inflammatory, with, intestinal obstruction)</w:delText>
        </w:r>
      </w:del>
    </w:p>
    <w:p w14:paraId="5C693E49" w14:textId="5DB2DFA1" w:rsidR="00D0679D" w:rsidDel="00343D9B" w:rsidRDefault="00D0679D" w:rsidP="00685103">
      <w:pPr>
        <w:spacing w:line="480" w:lineRule="auto"/>
        <w:ind w:left="720" w:hanging="360"/>
        <w:rPr>
          <w:del w:id="2027" w:author="Thar Adale" w:date="2020-07-16T19:53:00Z"/>
        </w:rPr>
      </w:pPr>
      <w:del w:id="2028" w:author="Thar Adale" w:date="2020-07-16T19:53:00Z">
        <w:r w:rsidDel="00343D9B">
          <w:delText>7.</w:delText>
        </w:r>
        <w:r w:rsidDel="00343D9B">
          <w:tab/>
        </w:r>
        <w:r w:rsidRPr="00FA796D" w:rsidDel="00343D9B">
          <w:rPr>
            <w:rStyle w:val="Emphasis"/>
          </w:rPr>
          <w:delText xml:space="preserve">K00.5 </w:delText>
        </w:r>
        <w:r w:rsidDel="00343D9B">
          <w:delText>(A</w:delText>
        </w:r>
        <w:r w:rsidRPr="00090533" w:rsidDel="00343D9B">
          <w:delText>melogenesis imperfecta</w:delText>
        </w:r>
        <w:r w:rsidDel="00343D9B">
          <w:delText>)</w:delText>
        </w:r>
      </w:del>
    </w:p>
    <w:p w14:paraId="4C875A8C" w14:textId="6C392BF8" w:rsidR="00D0679D" w:rsidDel="00343D9B" w:rsidRDefault="00D0679D" w:rsidP="00685103">
      <w:pPr>
        <w:spacing w:line="480" w:lineRule="auto"/>
        <w:ind w:left="720" w:hanging="360"/>
        <w:rPr>
          <w:del w:id="2029" w:author="Thar Adale" w:date="2020-07-16T19:53:00Z"/>
        </w:rPr>
      </w:pPr>
      <w:del w:id="2030" w:author="Thar Adale" w:date="2020-07-16T19:53:00Z">
        <w:r w:rsidDel="00343D9B">
          <w:delText>8.</w:delText>
        </w:r>
        <w:r w:rsidDel="00343D9B">
          <w:tab/>
        </w:r>
        <w:r w:rsidRPr="00FA796D" w:rsidDel="00343D9B">
          <w:rPr>
            <w:rStyle w:val="Emphasis"/>
          </w:rPr>
          <w:delText>K52.2</w:delText>
        </w:r>
        <w:r w:rsidR="00C53D2F" w:rsidRPr="00FA796D" w:rsidDel="00343D9B">
          <w:rPr>
            <w:rStyle w:val="Emphasis"/>
          </w:rPr>
          <w:delText>9</w:delText>
        </w:r>
        <w:r w:rsidRPr="005F5A84" w:rsidDel="00343D9B">
          <w:delText xml:space="preserve"> </w:delText>
        </w:r>
        <w:r w:rsidDel="00343D9B">
          <w:delText>(Gastroenteritis, allergic)</w:delText>
        </w:r>
        <w:r w:rsidDel="00343D9B">
          <w:br/>
        </w:r>
        <w:r w:rsidRPr="00FA796D" w:rsidDel="00343D9B">
          <w:rPr>
            <w:rStyle w:val="Emphasis"/>
          </w:rPr>
          <w:delText>Z91.012</w:delText>
        </w:r>
        <w:r w:rsidRPr="005F5A84" w:rsidDel="00343D9B">
          <w:delText xml:space="preserve"> </w:delText>
        </w:r>
        <w:r w:rsidDel="00343D9B">
          <w:delText>(Allergy, food, status, eggs)</w:delText>
        </w:r>
      </w:del>
    </w:p>
    <w:p w14:paraId="7FA99980" w14:textId="7D47EA12" w:rsidR="00D0679D" w:rsidDel="00343D9B" w:rsidRDefault="00D0679D" w:rsidP="00685103">
      <w:pPr>
        <w:spacing w:line="480" w:lineRule="auto"/>
        <w:ind w:left="720" w:hanging="360"/>
        <w:rPr>
          <w:del w:id="2031" w:author="Thar Adale" w:date="2020-07-16T19:53:00Z"/>
        </w:rPr>
      </w:pPr>
      <w:del w:id="2032" w:author="Thar Adale" w:date="2020-07-16T19:53:00Z">
        <w:r w:rsidDel="00343D9B">
          <w:delText>9.</w:delText>
        </w:r>
        <w:r w:rsidDel="00343D9B">
          <w:tab/>
        </w:r>
        <w:r w:rsidRPr="00FA796D" w:rsidDel="00343D9B">
          <w:rPr>
            <w:rStyle w:val="Emphasis"/>
          </w:rPr>
          <w:delText>K85.3</w:delText>
        </w:r>
        <w:r w:rsidR="00C53D2F" w:rsidRPr="00FA796D" w:rsidDel="00343D9B">
          <w:rPr>
            <w:rStyle w:val="Emphasis"/>
          </w:rPr>
          <w:delText>0</w:delText>
        </w:r>
        <w:r w:rsidRPr="005F5A84" w:rsidDel="00343D9B">
          <w:delText xml:space="preserve"> </w:delText>
        </w:r>
        <w:r w:rsidRPr="00EB4E0C" w:rsidDel="00343D9B">
          <w:delText xml:space="preserve">(Pancreatitis, </w:delText>
        </w:r>
        <w:r w:rsidDel="00343D9B">
          <w:delText xml:space="preserve">acute, </w:delText>
        </w:r>
        <w:r w:rsidRPr="00EB4E0C" w:rsidDel="00343D9B">
          <w:delText>drug induced)</w:delText>
        </w:r>
        <w:r w:rsidDel="00343D9B">
          <w:br/>
        </w:r>
        <w:r w:rsidRPr="00FA796D" w:rsidDel="00343D9B">
          <w:rPr>
            <w:rStyle w:val="Emphasis"/>
          </w:rPr>
          <w:delText>F11.229</w:delText>
        </w:r>
        <w:r w:rsidRPr="00EB4E0C" w:rsidDel="00343D9B">
          <w:delText xml:space="preserve"> (Dependence, drug, opioid, with intoxication)</w:delText>
        </w:r>
      </w:del>
    </w:p>
    <w:p w14:paraId="2872D23D" w14:textId="61EB7642" w:rsidR="00D0679D" w:rsidDel="00343D9B" w:rsidRDefault="00D0679D" w:rsidP="00685103">
      <w:pPr>
        <w:spacing w:line="480" w:lineRule="auto"/>
        <w:ind w:left="720" w:hanging="360"/>
        <w:rPr>
          <w:del w:id="2033" w:author="Thar Adale" w:date="2020-07-16T19:53:00Z"/>
        </w:rPr>
      </w:pPr>
      <w:del w:id="2034" w:author="Thar Adale" w:date="2020-07-16T19:53:00Z">
        <w:r w:rsidDel="00343D9B">
          <w:delText>10.</w:delText>
        </w:r>
        <w:r w:rsidDel="00343D9B">
          <w:tab/>
        </w:r>
        <w:r w:rsidRPr="00FA796D" w:rsidDel="00343D9B">
          <w:rPr>
            <w:rStyle w:val="Emphasis"/>
          </w:rPr>
          <w:delText>K65.0</w:delText>
        </w:r>
        <w:r w:rsidRPr="005F5A84" w:rsidDel="00343D9B">
          <w:delText xml:space="preserve"> </w:delText>
        </w:r>
        <w:r w:rsidRPr="004B325E" w:rsidDel="00343D9B">
          <w:delText xml:space="preserve">(Peritonitis, </w:delText>
        </w:r>
        <w:r w:rsidR="00C53D2F" w:rsidDel="00343D9B">
          <w:delText>generalized</w:delText>
        </w:r>
        <w:r w:rsidRPr="004B325E" w:rsidDel="00343D9B">
          <w:delText>)</w:delText>
        </w:r>
        <w:r w:rsidDel="00343D9B">
          <w:br/>
        </w:r>
        <w:r w:rsidRPr="00FA796D" w:rsidDel="00343D9B">
          <w:rPr>
            <w:rStyle w:val="Emphasis"/>
          </w:rPr>
          <w:delText>B96.20</w:delText>
        </w:r>
        <w:r w:rsidRPr="005F5A84" w:rsidDel="00343D9B">
          <w:delText xml:space="preserve"> </w:delText>
        </w:r>
        <w:r w:rsidRPr="004B325E" w:rsidDel="00343D9B">
          <w:delText>(</w:delText>
        </w:r>
        <w:r w:rsidRPr="005F5A84" w:rsidDel="00343D9B">
          <w:delText>Escherichia coli</w:delText>
        </w:r>
        <w:r w:rsidDel="00343D9B">
          <w:delText xml:space="preserve"> as cause of disease classified elsewhere</w:delText>
        </w:r>
        <w:r w:rsidRPr="004B325E" w:rsidDel="00343D9B">
          <w:delText>)</w:delText>
        </w:r>
        <w:r w:rsidRPr="005F5A84" w:rsidDel="00343D9B">
          <w:br/>
        </w:r>
        <w:r w:rsidRPr="00FA796D" w:rsidDel="00343D9B">
          <w:rPr>
            <w:rStyle w:val="Emphasis"/>
          </w:rPr>
          <w:delText xml:space="preserve">K58.9 </w:delText>
        </w:r>
        <w:r w:rsidRPr="004B325E" w:rsidDel="00343D9B">
          <w:delText>(Irritable, bowel)</w:delText>
        </w:r>
      </w:del>
    </w:p>
    <w:p w14:paraId="57F8490C" w14:textId="21249B12" w:rsidR="00685103" w:rsidDel="00343D9B" w:rsidRDefault="00685103" w:rsidP="00685103">
      <w:pPr>
        <w:rPr>
          <w:del w:id="2035" w:author="Thar Adale" w:date="2020-07-16T19:53:00Z"/>
          <w:b/>
        </w:rPr>
      </w:pPr>
    </w:p>
    <w:p w14:paraId="6B1737DC" w14:textId="224031A4" w:rsidR="00685103" w:rsidDel="00343D9B" w:rsidRDefault="00685103" w:rsidP="00685103">
      <w:pPr>
        <w:pStyle w:val="Heading1"/>
        <w:rPr>
          <w:del w:id="2036" w:author="Thar Adale" w:date="2020-07-16T19:53:00Z"/>
        </w:rPr>
      </w:pPr>
      <w:del w:id="2037" w:author="Thar Adale" w:date="2020-07-16T19:53:00Z">
        <w:r w:rsidDel="00343D9B">
          <w:delText xml:space="preserve">CHAPTER </w:delText>
        </w:r>
        <w:r w:rsidR="00B40BD2" w:rsidDel="00343D9B">
          <w:delText>9</w:delText>
        </w:r>
        <w:r w:rsidDel="00343D9B">
          <w:delText>: ENDOCRINE, NUTRITIONAL, AND METABOLIC DISEASES (E00-E89)</w:delText>
        </w:r>
      </w:del>
    </w:p>
    <w:p w14:paraId="74C6DF57" w14:textId="50E9B352" w:rsidR="00685103" w:rsidRPr="00E1633A" w:rsidDel="00343D9B" w:rsidRDefault="00685103" w:rsidP="00FA796D">
      <w:pPr>
        <w:keepNext/>
        <w:keepLines/>
        <w:spacing w:line="480" w:lineRule="auto"/>
        <w:outlineLvl w:val="1"/>
        <w:rPr>
          <w:del w:id="2038" w:author="Thar Adale" w:date="2020-07-16T19:53:00Z"/>
          <w:b/>
          <w:bCs/>
          <w:szCs w:val="26"/>
        </w:rPr>
      </w:pPr>
      <w:del w:id="2039" w:author="Thar Adale" w:date="2020-07-16T19:53:00Z">
        <w:r w:rsidRPr="00E1633A" w:rsidDel="00343D9B">
          <w:rPr>
            <w:b/>
            <w:bCs/>
            <w:szCs w:val="26"/>
          </w:rPr>
          <w:delText>CODING PRACTICE</w:delText>
        </w:r>
      </w:del>
    </w:p>
    <w:p w14:paraId="0C730684" w14:textId="34431E63" w:rsidR="00685103" w:rsidRPr="00B831D5" w:rsidDel="00343D9B" w:rsidRDefault="00685103" w:rsidP="00B831D5">
      <w:pPr>
        <w:pStyle w:val="Heading2"/>
        <w:rPr>
          <w:del w:id="2040" w:author="Thar Adale" w:date="2020-07-16T19:53:00Z"/>
        </w:rPr>
      </w:pPr>
      <w:del w:id="2041" w:author="Thar Adale" w:date="2020-07-16T19:53:00Z">
        <w:r w:rsidRPr="00B831D5" w:rsidDel="00343D9B">
          <w:delText xml:space="preserve">Exercise </w:delText>
        </w:r>
        <w:r w:rsidR="00B40BD2" w:rsidDel="00343D9B">
          <w:delText>9</w:delText>
        </w:r>
        <w:r w:rsidRPr="00B831D5" w:rsidDel="00343D9B">
          <w:delText>.1 Endocrine System Refresher</w:delText>
        </w:r>
      </w:del>
    </w:p>
    <w:p w14:paraId="33CDBDCF" w14:textId="058EAE39" w:rsidR="00685103" w:rsidDel="00343D9B" w:rsidRDefault="00685103" w:rsidP="00685103">
      <w:pPr>
        <w:spacing w:line="480" w:lineRule="auto"/>
        <w:ind w:left="720" w:hanging="360"/>
        <w:rPr>
          <w:del w:id="2042" w:author="Thar Adale" w:date="2020-07-16T19:53:00Z"/>
        </w:rPr>
      </w:pPr>
      <w:del w:id="2043" w:author="Thar Adale" w:date="2020-07-16T19:53:00Z">
        <w:r w:rsidDel="00343D9B">
          <w:delText>1.</w:delText>
        </w:r>
        <w:r w:rsidDel="00343D9B">
          <w:tab/>
          <w:delText>thyro/toxic/osis  condition of thyroid poisoning, E05.90</w:delText>
        </w:r>
      </w:del>
    </w:p>
    <w:p w14:paraId="76F78F74" w14:textId="1D8A8B9D" w:rsidR="00685103" w:rsidDel="00343D9B" w:rsidRDefault="00685103" w:rsidP="00685103">
      <w:pPr>
        <w:spacing w:line="480" w:lineRule="auto"/>
        <w:ind w:left="720" w:hanging="360"/>
        <w:rPr>
          <w:del w:id="2044" w:author="Thar Adale" w:date="2020-07-16T19:53:00Z"/>
        </w:rPr>
      </w:pPr>
      <w:del w:id="2045" w:author="Thar Adale" w:date="2020-07-16T19:53:00Z">
        <w:r w:rsidDel="00343D9B">
          <w:delText>2.</w:delText>
        </w:r>
        <w:r w:rsidDel="00343D9B">
          <w:tab/>
          <w:delText>adrenal/itis  inflammation of the adrenal gland, E27.8</w:delText>
        </w:r>
      </w:del>
    </w:p>
    <w:p w14:paraId="12474C81" w14:textId="075CE77D" w:rsidR="00685103" w:rsidDel="00343D9B" w:rsidRDefault="00685103" w:rsidP="00685103">
      <w:pPr>
        <w:spacing w:line="480" w:lineRule="auto"/>
        <w:ind w:left="720" w:hanging="360"/>
        <w:rPr>
          <w:del w:id="2046" w:author="Thar Adale" w:date="2020-07-16T19:53:00Z"/>
        </w:rPr>
      </w:pPr>
      <w:del w:id="2047" w:author="Thar Adale" w:date="2020-07-16T19:53:00Z">
        <w:r w:rsidDel="00343D9B">
          <w:delText>3.</w:delText>
        </w:r>
        <w:r w:rsidDel="00343D9B">
          <w:tab/>
          <w:delText>thyro/megaly  enlargement of the thyroid, E01.0</w:delText>
        </w:r>
      </w:del>
    </w:p>
    <w:p w14:paraId="544EB1FA" w14:textId="6F6E83DC" w:rsidR="00685103" w:rsidDel="00343D9B" w:rsidRDefault="00685103" w:rsidP="00685103">
      <w:pPr>
        <w:spacing w:line="480" w:lineRule="auto"/>
        <w:ind w:left="720" w:hanging="360"/>
        <w:rPr>
          <w:del w:id="2048" w:author="Thar Adale" w:date="2020-07-16T19:53:00Z"/>
        </w:rPr>
      </w:pPr>
      <w:del w:id="2049" w:author="Thar Adale" w:date="2020-07-16T19:53:00Z">
        <w:r w:rsidDel="00343D9B">
          <w:delText>4.</w:delText>
        </w:r>
        <w:r w:rsidDel="00343D9B">
          <w:tab/>
          <w:delText>thyroid/itis  inflammation of the thyroid, E06.9</w:delText>
        </w:r>
      </w:del>
    </w:p>
    <w:p w14:paraId="6A0E97BD" w14:textId="23ED2FCC" w:rsidR="00685103" w:rsidDel="00343D9B" w:rsidRDefault="00685103" w:rsidP="00685103">
      <w:pPr>
        <w:spacing w:line="480" w:lineRule="auto"/>
        <w:ind w:left="720" w:hanging="360"/>
        <w:rPr>
          <w:del w:id="2050" w:author="Thar Adale" w:date="2020-07-16T19:53:00Z"/>
        </w:rPr>
      </w:pPr>
      <w:del w:id="2051" w:author="Thar Adale" w:date="2020-07-16T19:53:00Z">
        <w:r w:rsidDel="00343D9B">
          <w:delText>5.</w:delText>
        </w:r>
        <w:r w:rsidDel="00343D9B">
          <w:tab/>
          <w:delText>hyper</w:delText>
        </w:r>
        <w:r w:rsidR="003A2FBC" w:rsidRPr="003A2FBC" w:rsidDel="00343D9B">
          <w:delText xml:space="preserve"> </w:delText>
        </w:r>
        <w:r w:rsidR="003A2FBC" w:rsidDel="00343D9B">
          <w:delText>/</w:delText>
        </w:r>
        <w:r w:rsidR="003A2FBC" w:rsidRPr="003A2FBC" w:rsidDel="00343D9B">
          <w:delText>insulin</w:delText>
        </w:r>
        <w:r w:rsidR="003A2FBC" w:rsidDel="00343D9B">
          <w:delText>/</w:delText>
        </w:r>
        <w:r w:rsidR="003A2FBC" w:rsidRPr="003A2FBC" w:rsidDel="00343D9B">
          <w:delText>ism</w:delText>
        </w:r>
        <w:r w:rsidDel="00343D9B">
          <w:delText xml:space="preserve">   elevated </w:delText>
        </w:r>
        <w:r w:rsidR="003A2FBC" w:rsidDel="00343D9B">
          <w:delText>insulin</w:delText>
        </w:r>
        <w:r w:rsidDel="00343D9B">
          <w:delText xml:space="preserve">, </w:delText>
        </w:r>
        <w:r w:rsidR="003A2FBC" w:rsidRPr="003A2FBC" w:rsidDel="00343D9B">
          <w:delText>E16.1</w:delText>
        </w:r>
      </w:del>
    </w:p>
    <w:p w14:paraId="4CE01848" w14:textId="490EB844" w:rsidR="00685103" w:rsidDel="00343D9B" w:rsidRDefault="00685103" w:rsidP="00685103">
      <w:pPr>
        <w:spacing w:line="480" w:lineRule="auto"/>
        <w:ind w:left="720" w:hanging="360"/>
        <w:rPr>
          <w:del w:id="2052" w:author="Thar Adale" w:date="2020-07-16T19:53:00Z"/>
        </w:rPr>
      </w:pPr>
      <w:del w:id="2053" w:author="Thar Adale" w:date="2020-07-16T19:53:00Z">
        <w:r w:rsidDel="00343D9B">
          <w:delText>6.</w:delText>
        </w:r>
        <w:r w:rsidDel="00343D9B">
          <w:tab/>
          <w:delText>hyper/lipid/emia  excessive fat in the blood, E78.5</w:delText>
        </w:r>
      </w:del>
    </w:p>
    <w:p w14:paraId="4C106E34" w14:textId="60FDF92F" w:rsidR="00685103" w:rsidDel="00343D9B" w:rsidRDefault="00685103" w:rsidP="00685103">
      <w:pPr>
        <w:spacing w:line="480" w:lineRule="auto"/>
        <w:ind w:left="720" w:hanging="360"/>
        <w:rPr>
          <w:del w:id="2054" w:author="Thar Adale" w:date="2020-07-16T19:53:00Z"/>
        </w:rPr>
      </w:pPr>
      <w:del w:id="2055" w:author="Thar Adale" w:date="2020-07-16T19:53:00Z">
        <w:r w:rsidDel="00343D9B">
          <w:delText>7.</w:delText>
        </w:r>
        <w:r w:rsidDel="00343D9B">
          <w:tab/>
          <w:delText>pan/hypo/pituitary/ism  deficiency in all hormones of the pituitary, E23.0</w:delText>
        </w:r>
      </w:del>
    </w:p>
    <w:p w14:paraId="2D6097E2" w14:textId="09EF9D1C" w:rsidR="00685103" w:rsidDel="00343D9B" w:rsidRDefault="00685103" w:rsidP="00685103">
      <w:pPr>
        <w:spacing w:line="480" w:lineRule="auto"/>
        <w:ind w:left="720" w:hanging="360"/>
        <w:rPr>
          <w:del w:id="2056" w:author="Thar Adale" w:date="2020-07-16T19:53:00Z"/>
        </w:rPr>
      </w:pPr>
      <w:del w:id="2057" w:author="Thar Adale" w:date="2020-07-16T19:53:00Z">
        <w:r w:rsidDel="00343D9B">
          <w:delText>8.</w:delText>
        </w:r>
        <w:r w:rsidDel="00343D9B">
          <w:tab/>
          <w:delText>para/thyroid tetany   hyperexcitability of nerves and muscles due to removal of parathyroid gland, E20.9</w:delText>
        </w:r>
      </w:del>
    </w:p>
    <w:p w14:paraId="6DAF8E84" w14:textId="4738A029" w:rsidR="00685103" w:rsidDel="00343D9B" w:rsidRDefault="00685103" w:rsidP="00685103">
      <w:pPr>
        <w:spacing w:line="480" w:lineRule="auto"/>
        <w:ind w:left="720" w:hanging="360"/>
        <w:rPr>
          <w:del w:id="2058" w:author="Thar Adale" w:date="2020-07-16T19:53:00Z"/>
        </w:rPr>
      </w:pPr>
      <w:del w:id="2059" w:author="Thar Adale" w:date="2020-07-16T19:53:00Z">
        <w:r w:rsidDel="00343D9B">
          <w:delText>9.</w:delText>
        </w:r>
        <w:r w:rsidDel="00343D9B">
          <w:tab/>
          <w:delText>hypo/para/thyroid/ism  pertaining to a low parathyroid gland, E20.9</w:delText>
        </w:r>
      </w:del>
    </w:p>
    <w:p w14:paraId="02FB60DB" w14:textId="5CC8FEEC" w:rsidR="00685103" w:rsidDel="00343D9B" w:rsidRDefault="00685103" w:rsidP="00685103">
      <w:pPr>
        <w:spacing w:line="480" w:lineRule="auto"/>
        <w:ind w:left="720" w:hanging="360"/>
        <w:rPr>
          <w:del w:id="2060" w:author="Thar Adale" w:date="2020-07-16T19:53:00Z"/>
        </w:rPr>
      </w:pPr>
      <w:del w:id="2061" w:author="Thar Adale" w:date="2020-07-16T19:53:00Z">
        <w:r w:rsidDel="00343D9B">
          <w:delText>10.</w:delText>
        </w:r>
        <w:r w:rsidDel="00343D9B">
          <w:tab/>
          <w:delText>acro/megaly  enlargement of the extremities, E22.0</w:delText>
        </w:r>
      </w:del>
    </w:p>
    <w:p w14:paraId="00BF71A0" w14:textId="78810EB3" w:rsidR="00685103" w:rsidRPr="00B831D5" w:rsidDel="00343D9B" w:rsidRDefault="00685103" w:rsidP="00B831D5">
      <w:pPr>
        <w:pStyle w:val="Heading2"/>
        <w:rPr>
          <w:del w:id="2062" w:author="Thar Adale" w:date="2020-07-16T19:53:00Z"/>
        </w:rPr>
      </w:pPr>
      <w:del w:id="2063" w:author="Thar Adale" w:date="2020-07-16T19:53:00Z">
        <w:r w:rsidRPr="00B831D5" w:rsidDel="00343D9B">
          <w:delText xml:space="preserve">Exercise </w:delText>
        </w:r>
        <w:r w:rsidR="00B40BD2" w:rsidDel="00343D9B">
          <w:delText>9</w:delText>
        </w:r>
        <w:r w:rsidRPr="00B831D5" w:rsidDel="00343D9B">
          <w:delText>.2 Abstracting for Endocrine System</w:delText>
        </w:r>
        <w:r w:rsidR="004C3C97" w:rsidRPr="00B831D5" w:rsidDel="00343D9B">
          <w:delText xml:space="preserve"> Conditions</w:delText>
        </w:r>
      </w:del>
    </w:p>
    <w:p w14:paraId="4B76C637" w14:textId="395B24AA" w:rsidR="00685103" w:rsidDel="00343D9B" w:rsidRDefault="00685103" w:rsidP="00685103">
      <w:pPr>
        <w:spacing w:line="480" w:lineRule="auto"/>
        <w:ind w:left="720" w:hanging="360"/>
        <w:rPr>
          <w:del w:id="2064" w:author="Thar Adale" w:date="2020-07-16T19:53:00Z"/>
        </w:rPr>
      </w:pPr>
      <w:del w:id="2065" w:author="Thar Adale" w:date="2020-07-16T19:53:00Z">
        <w:r w:rsidDel="00343D9B">
          <w:delText>1.</w:delText>
        </w:r>
        <w:r w:rsidDel="00343D9B">
          <w:tab/>
        </w:r>
      </w:del>
    </w:p>
    <w:p w14:paraId="269F1A92" w14:textId="1C53DEE1" w:rsidR="00685103" w:rsidDel="00343D9B" w:rsidRDefault="00685103" w:rsidP="00685103">
      <w:pPr>
        <w:spacing w:line="480" w:lineRule="auto"/>
        <w:ind w:left="1440" w:hanging="360"/>
        <w:rPr>
          <w:del w:id="2066" w:author="Thar Adale" w:date="2020-07-16T19:53:00Z"/>
        </w:rPr>
      </w:pPr>
      <w:del w:id="2067" w:author="Thar Adale" w:date="2020-07-16T19:53:00Z">
        <w:r w:rsidDel="00343D9B">
          <w:delText>a.</w:delText>
        </w:r>
        <w:r w:rsidDel="00343D9B">
          <w:tab/>
          <w:delText>diabetes monitoring</w:delText>
        </w:r>
      </w:del>
    </w:p>
    <w:p w14:paraId="40CB1DAB" w14:textId="2D16F42D" w:rsidR="00685103" w:rsidDel="00343D9B" w:rsidRDefault="00685103" w:rsidP="00685103">
      <w:pPr>
        <w:spacing w:line="480" w:lineRule="auto"/>
        <w:ind w:left="1440" w:hanging="360"/>
        <w:rPr>
          <w:del w:id="2068" w:author="Thar Adale" w:date="2020-07-16T19:53:00Z"/>
        </w:rPr>
      </w:pPr>
      <w:del w:id="2069" w:author="Thar Adale" w:date="2020-07-16T19:53:00Z">
        <w:r w:rsidDel="00343D9B">
          <w:delText>b.</w:delText>
        </w:r>
        <w:r w:rsidDel="00343D9B">
          <w:tab/>
          <w:delText>type 2</w:delText>
        </w:r>
      </w:del>
    </w:p>
    <w:p w14:paraId="4B3DFFAA" w14:textId="3B459924" w:rsidR="00685103" w:rsidDel="00343D9B" w:rsidRDefault="00685103" w:rsidP="00685103">
      <w:pPr>
        <w:spacing w:line="480" w:lineRule="auto"/>
        <w:ind w:left="1440" w:hanging="360"/>
        <w:rPr>
          <w:del w:id="2070" w:author="Thar Adale" w:date="2020-07-16T19:53:00Z"/>
        </w:rPr>
      </w:pPr>
      <w:del w:id="2071" w:author="Thar Adale" w:date="2020-07-16T19:53:00Z">
        <w:r w:rsidDel="00343D9B">
          <w:delText>c.</w:delText>
        </w:r>
        <w:r w:rsidDel="00343D9B">
          <w:tab/>
          <w:delText>none</w:delText>
        </w:r>
      </w:del>
    </w:p>
    <w:p w14:paraId="2485EEBB" w14:textId="380C16A4" w:rsidR="00685103" w:rsidDel="00343D9B" w:rsidRDefault="00685103" w:rsidP="00685103">
      <w:pPr>
        <w:spacing w:line="480" w:lineRule="auto"/>
        <w:ind w:left="1440" w:hanging="360"/>
        <w:rPr>
          <w:del w:id="2072" w:author="Thar Adale" w:date="2020-07-16T19:53:00Z"/>
        </w:rPr>
      </w:pPr>
      <w:del w:id="2073" w:author="Thar Adale" w:date="2020-07-16T19:53:00Z">
        <w:r w:rsidDel="00343D9B">
          <w:delText>d.</w:delText>
        </w:r>
        <w:r w:rsidDel="00343D9B">
          <w:tab/>
          <w:delText>none</w:delText>
        </w:r>
      </w:del>
    </w:p>
    <w:p w14:paraId="41244AD5" w14:textId="5A90DCB8" w:rsidR="00685103" w:rsidRPr="00E70221" w:rsidDel="00343D9B" w:rsidRDefault="00685103" w:rsidP="00685103">
      <w:pPr>
        <w:spacing w:line="480" w:lineRule="auto"/>
        <w:ind w:left="720" w:hanging="360"/>
        <w:rPr>
          <w:del w:id="2074" w:author="Thar Adale" w:date="2020-07-16T19:53:00Z"/>
        </w:rPr>
      </w:pPr>
      <w:del w:id="2075" w:author="Thar Adale" w:date="2020-07-16T19:53:00Z">
        <w:r w:rsidDel="00343D9B">
          <w:delText>2.</w:delText>
        </w:r>
        <w:r w:rsidDel="00343D9B">
          <w:tab/>
        </w:r>
      </w:del>
    </w:p>
    <w:p w14:paraId="2857B17C" w14:textId="517DFB83" w:rsidR="00685103" w:rsidRPr="00E70221" w:rsidDel="00343D9B" w:rsidRDefault="00A868B6" w:rsidP="00685103">
      <w:pPr>
        <w:spacing w:line="480" w:lineRule="auto"/>
        <w:ind w:left="1440" w:hanging="360"/>
        <w:rPr>
          <w:del w:id="2076" w:author="Thar Adale" w:date="2020-07-16T19:53:00Z"/>
        </w:rPr>
      </w:pPr>
      <w:del w:id="2077" w:author="Thar Adale" w:date="2020-07-16T19:53:00Z">
        <w:r w:rsidRPr="00E70221" w:rsidDel="00343D9B">
          <w:delText>a</w:delText>
        </w:r>
        <w:r w:rsidR="00685103" w:rsidRPr="00E70221" w:rsidDel="00343D9B">
          <w:delText>.</w:delText>
        </w:r>
        <w:r w:rsidR="00685103" w:rsidRPr="00E70221" w:rsidDel="00343D9B">
          <w:tab/>
        </w:r>
        <w:r w:rsidRPr="00E70221" w:rsidDel="00343D9B">
          <w:rPr>
            <w:rStyle w:val="E1"/>
            <w:color w:val="auto"/>
            <w:spacing w:val="1"/>
          </w:rPr>
          <w:delText>cold clammy skin and pallor, rapid breathing &amp; heart rate</w:delText>
        </w:r>
      </w:del>
    </w:p>
    <w:p w14:paraId="4740AF4C" w14:textId="21B1A519" w:rsidR="00685103" w:rsidRPr="00E70221" w:rsidDel="00343D9B" w:rsidRDefault="00A868B6" w:rsidP="00685103">
      <w:pPr>
        <w:spacing w:line="480" w:lineRule="auto"/>
        <w:ind w:left="1440" w:hanging="360"/>
        <w:rPr>
          <w:del w:id="2078" w:author="Thar Adale" w:date="2020-07-16T19:53:00Z"/>
        </w:rPr>
      </w:pPr>
      <w:del w:id="2079" w:author="Thar Adale" w:date="2020-07-16T19:53:00Z">
        <w:r w:rsidRPr="00E70221" w:rsidDel="00343D9B">
          <w:delText>b</w:delText>
        </w:r>
        <w:r w:rsidR="00685103" w:rsidRPr="00E70221" w:rsidDel="00343D9B">
          <w:delText>.</w:delText>
        </w:r>
        <w:r w:rsidR="00685103" w:rsidRPr="00E70221" w:rsidDel="00343D9B">
          <w:tab/>
        </w:r>
        <w:r w:rsidRPr="00E70221" w:rsidDel="00343D9B">
          <w:rPr>
            <w:rStyle w:val="E1"/>
            <w:color w:val="auto"/>
          </w:rPr>
          <w:delText>hypovolemia</w:delText>
        </w:r>
      </w:del>
    </w:p>
    <w:p w14:paraId="1791DADE" w14:textId="7BF1C1CF" w:rsidR="00A868B6" w:rsidRPr="00E70221" w:rsidDel="00343D9B" w:rsidRDefault="00A868B6" w:rsidP="00A868B6">
      <w:pPr>
        <w:spacing w:line="480" w:lineRule="auto"/>
        <w:ind w:left="1440" w:hanging="360"/>
        <w:rPr>
          <w:del w:id="2080" w:author="Thar Adale" w:date="2020-07-16T19:53:00Z"/>
        </w:rPr>
      </w:pPr>
      <w:del w:id="2081" w:author="Thar Adale" w:date="2020-07-16T19:53:00Z">
        <w:r w:rsidRPr="00E70221" w:rsidDel="00343D9B">
          <w:delText xml:space="preserve">c. </w:delText>
        </w:r>
        <w:r w:rsidRPr="00E70221" w:rsidDel="00343D9B">
          <w:tab/>
        </w:r>
        <w:r w:rsidRPr="00E70221" w:rsidDel="00343D9B">
          <w:rPr>
            <w:rStyle w:val="E1"/>
            <w:color w:val="auto"/>
          </w:rPr>
          <w:delText>hypovolemia. Do not code the symptoms because they are integral to the condition.</w:delText>
        </w:r>
      </w:del>
    </w:p>
    <w:p w14:paraId="51862B79" w14:textId="4D81C29C" w:rsidR="00685103" w:rsidRPr="00E70221" w:rsidDel="00343D9B" w:rsidRDefault="00685103" w:rsidP="00685103">
      <w:pPr>
        <w:spacing w:line="480" w:lineRule="auto"/>
        <w:ind w:left="720" w:hanging="360"/>
        <w:rPr>
          <w:del w:id="2082" w:author="Thar Adale" w:date="2020-07-16T19:53:00Z"/>
        </w:rPr>
      </w:pPr>
      <w:del w:id="2083" w:author="Thar Adale" w:date="2020-07-16T19:53:00Z">
        <w:r w:rsidRPr="00E70221" w:rsidDel="00343D9B">
          <w:delText>3.</w:delText>
        </w:r>
        <w:r w:rsidRPr="00E70221" w:rsidDel="00343D9B">
          <w:tab/>
        </w:r>
      </w:del>
    </w:p>
    <w:p w14:paraId="233E9CF9" w14:textId="1125822A" w:rsidR="00685103" w:rsidRPr="00E70221" w:rsidDel="00343D9B" w:rsidRDefault="00685103" w:rsidP="00685103">
      <w:pPr>
        <w:spacing w:line="480" w:lineRule="auto"/>
        <w:ind w:left="1440" w:hanging="360"/>
        <w:rPr>
          <w:del w:id="2084" w:author="Thar Adale" w:date="2020-07-16T19:53:00Z"/>
        </w:rPr>
      </w:pPr>
      <w:del w:id="2085" w:author="Thar Adale" w:date="2020-07-16T19:53:00Z">
        <w:r w:rsidRPr="00E70221" w:rsidDel="00343D9B">
          <w:delText>a.</w:delText>
        </w:r>
        <w:r w:rsidRPr="00E70221" w:rsidDel="00343D9B">
          <w:tab/>
        </w:r>
        <w:r w:rsidR="00F25B81" w:rsidRPr="00E70221" w:rsidDel="00343D9B">
          <w:delText>hyperthyroidism</w:delText>
        </w:r>
      </w:del>
    </w:p>
    <w:p w14:paraId="3418B208" w14:textId="2345C88D" w:rsidR="00685103" w:rsidRPr="00E70221" w:rsidDel="00343D9B" w:rsidRDefault="00685103" w:rsidP="00685103">
      <w:pPr>
        <w:spacing w:line="480" w:lineRule="auto"/>
        <w:ind w:left="1440" w:hanging="360"/>
        <w:rPr>
          <w:del w:id="2086" w:author="Thar Adale" w:date="2020-07-16T19:53:00Z"/>
        </w:rPr>
      </w:pPr>
      <w:del w:id="2087" w:author="Thar Adale" w:date="2020-07-16T19:53:00Z">
        <w:r w:rsidRPr="00E70221" w:rsidDel="00343D9B">
          <w:delText>b.</w:delText>
        </w:r>
        <w:r w:rsidRPr="00E70221" w:rsidDel="00343D9B">
          <w:tab/>
        </w:r>
        <w:r w:rsidR="00F25B81" w:rsidRPr="00E70221" w:rsidDel="00343D9B">
          <w:delText xml:space="preserve"> overproduction of thyroid stimulating hormone</w:delText>
        </w:r>
      </w:del>
    </w:p>
    <w:p w14:paraId="3272B1E0" w14:textId="1F76F3B0" w:rsidR="00685103" w:rsidRPr="00E70221" w:rsidDel="00343D9B" w:rsidRDefault="00685103" w:rsidP="00685103">
      <w:pPr>
        <w:spacing w:line="480" w:lineRule="auto"/>
        <w:ind w:left="1440" w:hanging="360"/>
        <w:rPr>
          <w:del w:id="2088" w:author="Thar Adale" w:date="2020-07-16T19:53:00Z"/>
        </w:rPr>
      </w:pPr>
      <w:del w:id="2089" w:author="Thar Adale" w:date="2020-07-16T19:53:00Z">
        <w:r w:rsidRPr="00E70221" w:rsidDel="00343D9B">
          <w:delText>c.</w:delText>
        </w:r>
        <w:r w:rsidRPr="00E70221" w:rsidDel="00343D9B">
          <w:tab/>
        </w:r>
        <w:r w:rsidR="00F25B81" w:rsidRPr="00E70221" w:rsidDel="00343D9B">
          <w:delText>not stated as such</w:delText>
        </w:r>
      </w:del>
    </w:p>
    <w:p w14:paraId="751EB776" w14:textId="76D86361" w:rsidR="00685103" w:rsidRPr="00E70221" w:rsidDel="00343D9B" w:rsidRDefault="00685103" w:rsidP="00685103">
      <w:pPr>
        <w:spacing w:line="480" w:lineRule="auto"/>
        <w:ind w:left="1440" w:hanging="360"/>
        <w:rPr>
          <w:del w:id="2090" w:author="Thar Adale" w:date="2020-07-16T19:53:00Z"/>
        </w:rPr>
      </w:pPr>
      <w:del w:id="2091" w:author="Thar Adale" w:date="2020-07-16T19:53:00Z">
        <w:r w:rsidRPr="00E70221" w:rsidDel="00343D9B">
          <w:delText>d.</w:delText>
        </w:r>
        <w:r w:rsidRPr="00E70221" w:rsidDel="00343D9B">
          <w:tab/>
        </w:r>
        <w:r w:rsidR="00F25B81" w:rsidRPr="00E70221" w:rsidDel="00343D9B">
          <w:delText>no</w:delText>
        </w:r>
      </w:del>
    </w:p>
    <w:p w14:paraId="367128F2" w14:textId="49EE69AF" w:rsidR="00685103" w:rsidRPr="00E70221" w:rsidDel="00343D9B" w:rsidRDefault="00685103" w:rsidP="00685103">
      <w:pPr>
        <w:spacing w:line="480" w:lineRule="auto"/>
        <w:ind w:left="1440" w:hanging="360"/>
        <w:rPr>
          <w:del w:id="2092" w:author="Thar Adale" w:date="2020-07-16T19:53:00Z"/>
        </w:rPr>
      </w:pPr>
      <w:del w:id="2093" w:author="Thar Adale" w:date="2020-07-16T19:53:00Z">
        <w:r w:rsidRPr="00E70221" w:rsidDel="00343D9B">
          <w:delText>e.</w:delText>
        </w:r>
        <w:r w:rsidRPr="00E70221" w:rsidDel="00343D9B">
          <w:tab/>
        </w:r>
        <w:r w:rsidR="00F25B81" w:rsidRPr="00E70221" w:rsidDel="00343D9B">
          <w:delText>yes</w:delText>
        </w:r>
      </w:del>
    </w:p>
    <w:p w14:paraId="2E3CA827" w14:textId="514AFAD0" w:rsidR="00F25B81" w:rsidRPr="00E70221" w:rsidDel="00343D9B" w:rsidRDefault="00685103" w:rsidP="00F25B81">
      <w:pPr>
        <w:spacing w:line="480" w:lineRule="auto"/>
        <w:ind w:left="1440" w:hanging="360"/>
        <w:rPr>
          <w:del w:id="2094" w:author="Thar Adale" w:date="2020-07-16T19:53:00Z"/>
        </w:rPr>
      </w:pPr>
      <w:del w:id="2095" w:author="Thar Adale" w:date="2020-07-16T19:53:00Z">
        <w:r w:rsidRPr="00E70221" w:rsidDel="00343D9B">
          <w:delText>f.</w:delText>
        </w:r>
        <w:r w:rsidRPr="00E70221" w:rsidDel="00343D9B">
          <w:tab/>
        </w:r>
        <w:r w:rsidR="00F25B81" w:rsidRPr="00E70221" w:rsidDel="00343D9B">
          <w:delText>N</w:delText>
        </w:r>
        <w:r w:rsidRPr="00E70221" w:rsidDel="00343D9B">
          <w:delText xml:space="preserve">o, </w:delText>
        </w:r>
        <w:r w:rsidR="00F25B81" w:rsidRPr="00E70221" w:rsidDel="00343D9B">
          <w:delText>d</w:delText>
        </w:r>
        <w:r w:rsidR="00F25B81" w:rsidRPr="00E70221" w:rsidDel="00343D9B">
          <w:rPr>
            <w:rStyle w:val="E1"/>
            <w:color w:val="auto"/>
          </w:rPr>
          <w:delText>o not code the symptoms because they are integral to the condition.</w:delText>
        </w:r>
      </w:del>
    </w:p>
    <w:p w14:paraId="680BAAA5" w14:textId="3696241C" w:rsidR="00685103" w:rsidDel="00343D9B" w:rsidRDefault="00685103" w:rsidP="00685103">
      <w:pPr>
        <w:spacing w:line="480" w:lineRule="auto"/>
        <w:ind w:left="720" w:hanging="360"/>
        <w:rPr>
          <w:del w:id="2096" w:author="Thar Adale" w:date="2020-07-16T19:53:00Z"/>
        </w:rPr>
      </w:pPr>
      <w:del w:id="2097" w:author="Thar Adale" w:date="2020-07-16T19:53:00Z">
        <w:r w:rsidDel="00343D9B">
          <w:delText>4.</w:delText>
        </w:r>
        <w:r w:rsidDel="00343D9B">
          <w:tab/>
        </w:r>
      </w:del>
    </w:p>
    <w:p w14:paraId="229E6AEA" w14:textId="06777C0B" w:rsidR="00685103" w:rsidDel="00343D9B" w:rsidRDefault="00685103" w:rsidP="00685103">
      <w:pPr>
        <w:spacing w:line="480" w:lineRule="auto"/>
        <w:ind w:left="1440" w:hanging="360"/>
        <w:rPr>
          <w:del w:id="2098" w:author="Thar Adale" w:date="2020-07-16T19:53:00Z"/>
        </w:rPr>
      </w:pPr>
      <w:del w:id="2099" w:author="Thar Adale" w:date="2020-07-16T19:53:00Z">
        <w:r w:rsidDel="00343D9B">
          <w:delText>a.</w:delText>
        </w:r>
        <w:r w:rsidDel="00343D9B">
          <w:tab/>
          <w:delText>insulin-induced hypoglycemia</w:delText>
        </w:r>
      </w:del>
    </w:p>
    <w:p w14:paraId="327846DC" w14:textId="60C4CF29" w:rsidR="00685103" w:rsidDel="00343D9B" w:rsidRDefault="00685103" w:rsidP="00685103">
      <w:pPr>
        <w:spacing w:line="480" w:lineRule="auto"/>
        <w:ind w:left="1440" w:hanging="360"/>
        <w:rPr>
          <w:del w:id="2100" w:author="Thar Adale" w:date="2020-07-16T19:53:00Z"/>
        </w:rPr>
      </w:pPr>
      <w:del w:id="2101" w:author="Thar Adale" w:date="2020-07-16T19:53:00Z">
        <w:r w:rsidDel="00343D9B">
          <w:delText>b.</w:delText>
        </w:r>
        <w:r w:rsidDel="00343D9B">
          <w:tab/>
          <w:delText>secondary</w:delText>
        </w:r>
      </w:del>
    </w:p>
    <w:p w14:paraId="4B433412" w14:textId="7C02C09F" w:rsidR="00685103" w:rsidDel="00343D9B" w:rsidRDefault="00685103" w:rsidP="00685103">
      <w:pPr>
        <w:spacing w:line="480" w:lineRule="auto"/>
        <w:ind w:left="1440" w:hanging="360"/>
        <w:rPr>
          <w:del w:id="2102" w:author="Thar Adale" w:date="2020-07-16T19:53:00Z"/>
        </w:rPr>
      </w:pPr>
      <w:del w:id="2103" w:author="Thar Adale" w:date="2020-07-16T19:53:00Z">
        <w:r w:rsidDel="00343D9B">
          <w:delText>c.</w:delText>
        </w:r>
        <w:r w:rsidDel="00343D9B">
          <w:tab/>
          <w:delText>insulin-induced hypoglycemia</w:delText>
        </w:r>
      </w:del>
    </w:p>
    <w:p w14:paraId="6C3181AF" w14:textId="73DE8E5A" w:rsidR="00685103" w:rsidDel="00343D9B" w:rsidRDefault="00685103" w:rsidP="00685103">
      <w:pPr>
        <w:spacing w:line="480" w:lineRule="auto"/>
        <w:ind w:left="1440" w:hanging="360"/>
        <w:rPr>
          <w:del w:id="2104" w:author="Thar Adale" w:date="2020-07-16T19:53:00Z"/>
        </w:rPr>
      </w:pPr>
      <w:del w:id="2105" w:author="Thar Adale" w:date="2020-07-16T19:53:00Z">
        <w:r w:rsidDel="00343D9B">
          <w:delText>d.</w:delText>
        </w:r>
        <w:r w:rsidDel="00343D9B">
          <w:tab/>
          <w:delText>chronic pancreatitis</w:delText>
        </w:r>
      </w:del>
    </w:p>
    <w:p w14:paraId="42490D09" w14:textId="1A62AEFB" w:rsidR="00685103" w:rsidDel="00343D9B" w:rsidRDefault="00685103" w:rsidP="00685103">
      <w:pPr>
        <w:spacing w:line="480" w:lineRule="auto"/>
        <w:ind w:left="1440" w:hanging="360"/>
        <w:rPr>
          <w:del w:id="2106" w:author="Thar Adale" w:date="2020-07-16T19:53:00Z"/>
        </w:rPr>
      </w:pPr>
      <w:del w:id="2107" w:author="Thar Adale" w:date="2020-07-16T19:53:00Z">
        <w:r w:rsidDel="00343D9B">
          <w:delText>e.</w:delText>
        </w:r>
        <w:r w:rsidDel="00343D9B">
          <w:tab/>
          <w:delText>yes, it is required for secondary diabetes</w:delText>
        </w:r>
      </w:del>
    </w:p>
    <w:p w14:paraId="0785F2DB" w14:textId="5926A897" w:rsidR="00685103" w:rsidDel="00343D9B" w:rsidRDefault="00685103" w:rsidP="00685103">
      <w:pPr>
        <w:spacing w:line="480" w:lineRule="auto"/>
        <w:ind w:left="1440" w:hanging="360"/>
        <w:rPr>
          <w:del w:id="2108" w:author="Thar Adale" w:date="2020-07-16T19:53:00Z"/>
        </w:rPr>
      </w:pPr>
      <w:del w:id="2109" w:author="Thar Adale" w:date="2020-07-16T19:53:00Z">
        <w:r w:rsidDel="00343D9B">
          <w:delText>f.</w:delText>
        </w:r>
        <w:r w:rsidDel="00343D9B">
          <w:tab/>
          <w:delText>Long-term drug therapy</w:delText>
        </w:r>
      </w:del>
    </w:p>
    <w:p w14:paraId="38C27435" w14:textId="1E2F4554" w:rsidR="00685103" w:rsidDel="00343D9B" w:rsidRDefault="00685103" w:rsidP="00685103">
      <w:pPr>
        <w:spacing w:line="480" w:lineRule="auto"/>
        <w:ind w:left="1440" w:hanging="360"/>
        <w:rPr>
          <w:del w:id="2110" w:author="Thar Adale" w:date="2020-07-16T19:53:00Z"/>
        </w:rPr>
      </w:pPr>
      <w:del w:id="2111" w:author="Thar Adale" w:date="2020-07-16T19:53:00Z">
        <w:r w:rsidDel="00343D9B">
          <w:delText>g.</w:delText>
        </w:r>
        <w:r w:rsidDel="00343D9B">
          <w:tab/>
          <w:delText>Pancreatitis, the underlying condition is coded first</w:delText>
        </w:r>
      </w:del>
    </w:p>
    <w:p w14:paraId="16F0D505" w14:textId="4968E6E2" w:rsidR="00685103" w:rsidDel="00343D9B" w:rsidRDefault="00685103" w:rsidP="00685103">
      <w:pPr>
        <w:spacing w:line="480" w:lineRule="auto"/>
        <w:ind w:left="720" w:hanging="360"/>
        <w:rPr>
          <w:del w:id="2112" w:author="Thar Adale" w:date="2020-07-16T19:53:00Z"/>
        </w:rPr>
      </w:pPr>
      <w:del w:id="2113" w:author="Thar Adale" w:date="2020-07-16T19:53:00Z">
        <w:r w:rsidDel="00343D9B">
          <w:delText>5.</w:delText>
        </w:r>
        <w:r w:rsidDel="00343D9B">
          <w:tab/>
        </w:r>
      </w:del>
    </w:p>
    <w:p w14:paraId="3028EA66" w14:textId="1A4A170B" w:rsidR="00685103" w:rsidDel="00343D9B" w:rsidRDefault="00685103" w:rsidP="00685103">
      <w:pPr>
        <w:spacing w:line="480" w:lineRule="auto"/>
        <w:ind w:left="1440" w:hanging="360"/>
        <w:rPr>
          <w:del w:id="2114" w:author="Thar Adale" w:date="2020-07-16T19:53:00Z"/>
        </w:rPr>
      </w:pPr>
      <w:del w:id="2115" w:author="Thar Adale" w:date="2020-07-16T19:53:00Z">
        <w:r w:rsidDel="00343D9B">
          <w:delText>a.</w:delText>
        </w:r>
        <w:r w:rsidDel="00343D9B">
          <w:tab/>
          <w:delText>neuropathy</w:delText>
        </w:r>
      </w:del>
    </w:p>
    <w:p w14:paraId="2CB50CC5" w14:textId="12C61FB5" w:rsidR="00685103" w:rsidDel="00343D9B" w:rsidRDefault="00685103" w:rsidP="00685103">
      <w:pPr>
        <w:spacing w:line="480" w:lineRule="auto"/>
        <w:ind w:left="1440" w:hanging="360"/>
        <w:rPr>
          <w:del w:id="2116" w:author="Thar Adale" w:date="2020-07-16T19:53:00Z"/>
        </w:rPr>
      </w:pPr>
      <w:del w:id="2117" w:author="Thar Adale" w:date="2020-07-16T19:53:00Z">
        <w:r w:rsidDel="00343D9B">
          <w:delText>b.</w:delText>
        </w:r>
        <w:r w:rsidDel="00343D9B">
          <w:tab/>
          <w:delText>type 2</w:delText>
        </w:r>
      </w:del>
    </w:p>
    <w:p w14:paraId="38B7A082" w14:textId="056A3EB8" w:rsidR="00685103" w:rsidDel="00343D9B" w:rsidRDefault="00685103" w:rsidP="00685103">
      <w:pPr>
        <w:spacing w:line="480" w:lineRule="auto"/>
        <w:ind w:left="1440" w:hanging="360"/>
        <w:rPr>
          <w:del w:id="2118" w:author="Thar Adale" w:date="2020-07-16T19:53:00Z"/>
        </w:rPr>
      </w:pPr>
      <w:del w:id="2119" w:author="Thar Adale" w:date="2020-07-16T19:53:00Z">
        <w:r w:rsidDel="00343D9B">
          <w:delText>c.</w:delText>
        </w:r>
        <w:r w:rsidDel="00343D9B">
          <w:tab/>
          <w:delText>no, documentation state</w:delText>
        </w:r>
        <w:r w:rsidR="00060037" w:rsidDel="00343D9B">
          <w:delText>s “unrelated”</w:delText>
        </w:r>
        <w:r w:rsidDel="00343D9B">
          <w:delText xml:space="preserve"> </w:delText>
        </w:r>
      </w:del>
    </w:p>
    <w:p w14:paraId="779564E1" w14:textId="669128F9" w:rsidR="00685103" w:rsidDel="00343D9B" w:rsidRDefault="00685103" w:rsidP="00685103">
      <w:pPr>
        <w:spacing w:line="480" w:lineRule="auto"/>
        <w:ind w:left="1440" w:hanging="360"/>
        <w:rPr>
          <w:del w:id="2120" w:author="Thar Adale" w:date="2020-07-16T19:53:00Z"/>
        </w:rPr>
      </w:pPr>
      <w:del w:id="2121" w:author="Thar Adale" w:date="2020-07-16T19:53:00Z">
        <w:r w:rsidDel="00343D9B">
          <w:delText>d.</w:delText>
        </w:r>
        <w:r w:rsidDel="00343D9B">
          <w:tab/>
          <w:delText>peripheral autonomic neuropathy</w:delText>
        </w:r>
      </w:del>
    </w:p>
    <w:p w14:paraId="394BFAC8" w14:textId="370254F9" w:rsidR="00685103" w:rsidDel="00343D9B" w:rsidRDefault="00685103" w:rsidP="00685103">
      <w:pPr>
        <w:spacing w:line="480" w:lineRule="auto"/>
        <w:ind w:left="1440" w:hanging="360"/>
        <w:rPr>
          <w:del w:id="2122" w:author="Thar Adale" w:date="2020-07-16T19:53:00Z"/>
        </w:rPr>
      </w:pPr>
      <w:del w:id="2123" w:author="Thar Adale" w:date="2020-07-16T19:53:00Z">
        <w:r w:rsidDel="00343D9B">
          <w:delText>e.</w:delText>
        </w:r>
        <w:r w:rsidDel="00343D9B">
          <w:tab/>
          <w:delText>type 2 diabetes</w:delText>
        </w:r>
      </w:del>
    </w:p>
    <w:p w14:paraId="32E0ABFD" w14:textId="006E8D6D" w:rsidR="00685103" w:rsidDel="00343D9B" w:rsidRDefault="00685103" w:rsidP="00685103">
      <w:pPr>
        <w:spacing w:line="480" w:lineRule="auto"/>
        <w:ind w:left="720" w:hanging="360"/>
        <w:rPr>
          <w:del w:id="2124" w:author="Thar Adale" w:date="2020-07-16T19:53:00Z"/>
        </w:rPr>
      </w:pPr>
      <w:del w:id="2125" w:author="Thar Adale" w:date="2020-07-16T19:53:00Z">
        <w:r w:rsidDel="00343D9B">
          <w:delText>6.</w:delText>
        </w:r>
        <w:r w:rsidDel="00343D9B">
          <w:tab/>
        </w:r>
      </w:del>
    </w:p>
    <w:p w14:paraId="7032E0E0" w14:textId="6DDD0D4B" w:rsidR="00685103" w:rsidDel="00343D9B" w:rsidRDefault="00685103" w:rsidP="00685103">
      <w:pPr>
        <w:spacing w:line="480" w:lineRule="auto"/>
        <w:ind w:left="1440" w:hanging="360"/>
        <w:rPr>
          <w:del w:id="2126" w:author="Thar Adale" w:date="2020-07-16T19:53:00Z"/>
        </w:rPr>
      </w:pPr>
      <w:del w:id="2127" w:author="Thar Adale" w:date="2020-07-16T19:53:00Z">
        <w:r w:rsidDel="00343D9B">
          <w:delText>a.</w:delText>
        </w:r>
        <w:r w:rsidDel="00343D9B">
          <w:tab/>
          <w:delText>FU on test results</w:delText>
        </w:r>
      </w:del>
    </w:p>
    <w:p w14:paraId="6AE9D4A7" w14:textId="33DBFEBB" w:rsidR="00685103" w:rsidDel="00343D9B" w:rsidRDefault="00685103" w:rsidP="00685103">
      <w:pPr>
        <w:spacing w:line="480" w:lineRule="auto"/>
        <w:ind w:left="1440" w:hanging="360"/>
        <w:rPr>
          <w:del w:id="2128" w:author="Thar Adale" w:date="2020-07-16T19:53:00Z"/>
        </w:rPr>
      </w:pPr>
      <w:del w:id="2129" w:author="Thar Adale" w:date="2020-07-16T19:53:00Z">
        <w:r w:rsidDel="00343D9B">
          <w:delText>b.</w:delText>
        </w:r>
        <w:r w:rsidDel="00343D9B">
          <w:tab/>
          <w:delText>proximal muscle weakness, easy bruising, weight gain</w:delText>
        </w:r>
      </w:del>
    </w:p>
    <w:p w14:paraId="278FFE6F" w14:textId="2DBFD5B7" w:rsidR="00685103" w:rsidDel="00343D9B" w:rsidRDefault="00685103" w:rsidP="00685103">
      <w:pPr>
        <w:spacing w:line="480" w:lineRule="auto"/>
        <w:ind w:left="1440" w:hanging="360"/>
        <w:rPr>
          <w:del w:id="2130" w:author="Thar Adale" w:date="2020-07-16T19:53:00Z"/>
        </w:rPr>
      </w:pPr>
      <w:del w:id="2131" w:author="Thar Adale" w:date="2020-07-16T19:53:00Z">
        <w:r w:rsidDel="00343D9B">
          <w:delText>c.</w:delText>
        </w:r>
        <w:r w:rsidDel="00343D9B">
          <w:tab/>
          <w:delText>no, they are integral to Cushing’s syndrome</w:delText>
        </w:r>
      </w:del>
    </w:p>
    <w:p w14:paraId="5A20B43A" w14:textId="69656D50" w:rsidR="00685103" w:rsidDel="00343D9B" w:rsidRDefault="00685103" w:rsidP="00685103">
      <w:pPr>
        <w:spacing w:line="480" w:lineRule="auto"/>
        <w:ind w:left="1440" w:hanging="360"/>
        <w:rPr>
          <w:del w:id="2132" w:author="Thar Adale" w:date="2020-07-16T19:53:00Z"/>
        </w:rPr>
      </w:pPr>
      <w:del w:id="2133" w:author="Thar Adale" w:date="2020-07-16T19:53:00Z">
        <w:r w:rsidDel="00343D9B">
          <w:delText>d.</w:delText>
        </w:r>
        <w:r w:rsidDel="00343D9B">
          <w:tab/>
          <w:delText>benign, adenomas are by definition benign</w:delText>
        </w:r>
      </w:del>
    </w:p>
    <w:p w14:paraId="33AEEEFC" w14:textId="33A819C0" w:rsidR="00685103" w:rsidDel="00343D9B" w:rsidRDefault="00685103" w:rsidP="00685103">
      <w:pPr>
        <w:spacing w:line="480" w:lineRule="auto"/>
        <w:ind w:left="1440" w:hanging="360"/>
        <w:rPr>
          <w:del w:id="2134" w:author="Thar Adale" w:date="2020-07-16T19:53:00Z"/>
        </w:rPr>
      </w:pPr>
      <w:del w:id="2135" w:author="Thar Adale" w:date="2020-07-16T19:53:00Z">
        <w:r w:rsidDel="00343D9B">
          <w:delText>e.</w:delText>
        </w:r>
        <w:r w:rsidDel="00343D9B">
          <w:tab/>
        </w:r>
        <w:r w:rsidRPr="00754704" w:rsidDel="00343D9B">
          <w:delText xml:space="preserve"> </w:delText>
        </w:r>
        <w:r w:rsidDel="00343D9B">
          <w:delText>pituitary adenoma</w:delText>
        </w:r>
      </w:del>
    </w:p>
    <w:p w14:paraId="59131230" w14:textId="745BB868" w:rsidR="00685103" w:rsidDel="00343D9B" w:rsidRDefault="00685103" w:rsidP="00685103">
      <w:pPr>
        <w:spacing w:line="480" w:lineRule="auto"/>
        <w:ind w:left="1440" w:hanging="360"/>
        <w:rPr>
          <w:del w:id="2136" w:author="Thar Adale" w:date="2020-07-16T19:53:00Z"/>
        </w:rPr>
      </w:pPr>
      <w:del w:id="2137" w:author="Thar Adale" w:date="2020-07-16T19:53:00Z">
        <w:r w:rsidDel="00343D9B">
          <w:delText>f.</w:delText>
        </w:r>
        <w:r w:rsidDel="00343D9B">
          <w:tab/>
          <w:delText xml:space="preserve">Cushing syndrome </w:delText>
        </w:r>
      </w:del>
    </w:p>
    <w:p w14:paraId="4BAD90B5" w14:textId="0E51A581" w:rsidR="00685103" w:rsidDel="00343D9B" w:rsidRDefault="00685103" w:rsidP="00685103">
      <w:pPr>
        <w:spacing w:line="480" w:lineRule="auto"/>
        <w:ind w:left="1440" w:hanging="360"/>
        <w:rPr>
          <w:del w:id="2138" w:author="Thar Adale" w:date="2020-07-16T19:53:00Z"/>
        </w:rPr>
      </w:pPr>
      <w:del w:id="2139" w:author="Thar Adale" w:date="2020-07-16T19:53:00Z">
        <w:r w:rsidDel="00343D9B">
          <w:delText>g.</w:delText>
        </w:r>
        <w:r w:rsidDel="00343D9B">
          <w:tab/>
          <w:delText>pituitary adenoma</w:delText>
        </w:r>
      </w:del>
    </w:p>
    <w:p w14:paraId="5C953E5A" w14:textId="7DCB7E90" w:rsidR="00685103" w:rsidRPr="00B831D5" w:rsidDel="00343D9B" w:rsidRDefault="00685103" w:rsidP="00B831D5">
      <w:pPr>
        <w:pStyle w:val="Heading2"/>
        <w:rPr>
          <w:del w:id="2140" w:author="Thar Adale" w:date="2020-07-16T19:53:00Z"/>
        </w:rPr>
      </w:pPr>
      <w:del w:id="2141" w:author="Thar Adale" w:date="2020-07-16T19:53:00Z">
        <w:r w:rsidRPr="00B831D5" w:rsidDel="00343D9B">
          <w:delText xml:space="preserve">Exercise </w:delText>
        </w:r>
        <w:r w:rsidR="00B40BD2" w:rsidDel="00343D9B">
          <w:delText>9</w:delText>
        </w:r>
        <w:r w:rsidRPr="00B831D5" w:rsidDel="00343D9B">
          <w:delText>.3 Assigning Codes for Endocrine System</w:delText>
        </w:r>
        <w:r w:rsidR="004C3C97" w:rsidRPr="00B831D5" w:rsidDel="00343D9B">
          <w:delText xml:space="preserve"> Conditions</w:delText>
        </w:r>
      </w:del>
    </w:p>
    <w:p w14:paraId="6485F14A" w14:textId="29990BB8" w:rsidR="00685103" w:rsidDel="00343D9B" w:rsidRDefault="00685103" w:rsidP="00685103">
      <w:pPr>
        <w:spacing w:line="480" w:lineRule="auto"/>
        <w:ind w:left="720" w:hanging="360"/>
        <w:rPr>
          <w:del w:id="2142" w:author="Thar Adale" w:date="2020-07-16T19:53:00Z"/>
        </w:rPr>
      </w:pPr>
      <w:del w:id="2143" w:author="Thar Adale" w:date="2020-07-16T19:53:00Z">
        <w:r w:rsidDel="00343D9B">
          <w:delText>1.</w:delText>
        </w:r>
        <w:r w:rsidDel="00343D9B">
          <w:tab/>
        </w:r>
        <w:r w:rsidRPr="00FA796D" w:rsidDel="00343D9B">
          <w:rPr>
            <w:rStyle w:val="Emphasis"/>
          </w:rPr>
          <w:delText>E11.9</w:delText>
        </w:r>
        <w:r w:rsidDel="00343D9B">
          <w:delText xml:space="preserve"> (Diabetes, type 2)</w:delText>
        </w:r>
      </w:del>
    </w:p>
    <w:p w14:paraId="0186819F" w14:textId="5AB2797B" w:rsidR="008D12E9" w:rsidDel="00343D9B" w:rsidRDefault="008D12E9" w:rsidP="008D12E9">
      <w:pPr>
        <w:spacing w:line="480" w:lineRule="auto"/>
        <w:ind w:firstLine="360"/>
        <w:rPr>
          <w:del w:id="2144" w:author="Thar Adale" w:date="2020-07-16T19:53:00Z"/>
          <w:lang w:val="pt-BR"/>
        </w:rPr>
      </w:pPr>
      <w:del w:id="2145" w:author="Thar Adale" w:date="2020-07-16T19:53:00Z">
        <w:r w:rsidDel="00343D9B">
          <w:delText>2.</w:delText>
        </w:r>
        <w:r w:rsidDel="00343D9B">
          <w:tab/>
        </w:r>
        <w:r w:rsidRPr="00FA796D" w:rsidDel="00343D9B">
          <w:rPr>
            <w:rStyle w:val="Emphasis"/>
          </w:rPr>
          <w:delText xml:space="preserve">E86.1 </w:delText>
        </w:r>
        <w:r w:rsidDel="00343D9B">
          <w:rPr>
            <w:lang w:val="pt-BR"/>
          </w:rPr>
          <w:delText>(Hypovolemia)</w:delText>
        </w:r>
      </w:del>
    </w:p>
    <w:p w14:paraId="20276D28" w14:textId="258633D6" w:rsidR="008D12E9" w:rsidDel="00343D9B" w:rsidRDefault="008D12E9" w:rsidP="008D12E9">
      <w:pPr>
        <w:spacing w:line="480" w:lineRule="auto"/>
        <w:ind w:firstLine="360"/>
        <w:rPr>
          <w:del w:id="2146" w:author="Thar Adale" w:date="2020-07-16T19:53:00Z"/>
          <w:lang w:val="pt-BR"/>
        </w:rPr>
      </w:pPr>
      <w:del w:id="2147" w:author="Thar Adale" w:date="2020-07-16T19:53:00Z">
        <w:r w:rsidDel="00343D9B">
          <w:delText>3.</w:delText>
        </w:r>
        <w:r w:rsidDel="00343D9B">
          <w:tab/>
        </w:r>
        <w:r w:rsidRPr="00FA796D" w:rsidDel="00343D9B">
          <w:rPr>
            <w:rStyle w:val="Emphasis"/>
          </w:rPr>
          <w:delText>E</w:delText>
        </w:r>
        <w:r w:rsidR="00F25B81" w:rsidDel="00343D9B">
          <w:rPr>
            <w:rStyle w:val="Emphasis"/>
          </w:rPr>
          <w:delText>05.81</w:delText>
        </w:r>
        <w:r w:rsidDel="00343D9B">
          <w:rPr>
            <w:lang w:val="pt-BR"/>
          </w:rPr>
          <w:delText xml:space="preserve"> (</w:delText>
        </w:r>
        <w:r w:rsidR="00F25B81" w:rsidDel="00343D9B">
          <w:rPr>
            <w:lang w:val="pt-BR"/>
          </w:rPr>
          <w:delText>Thyr</w:delText>
        </w:r>
        <w:r w:rsidR="00F56457" w:rsidDel="00343D9B">
          <w:rPr>
            <w:lang w:val="pt-BR"/>
          </w:rPr>
          <w:delText>otoxicosis, due to, overproduct</w:delText>
        </w:r>
        <w:r w:rsidR="00F25B81" w:rsidDel="00343D9B">
          <w:rPr>
            <w:lang w:val="pt-BR"/>
          </w:rPr>
          <w:delText>ion of throid-stimulating hormone, with thyroid storm</w:delText>
        </w:r>
        <w:r w:rsidDel="00343D9B">
          <w:rPr>
            <w:lang w:val="pt-BR"/>
          </w:rPr>
          <w:delText>)</w:delText>
        </w:r>
      </w:del>
    </w:p>
    <w:p w14:paraId="23935A72" w14:textId="0727C46A" w:rsidR="00685103" w:rsidRPr="00B831D5" w:rsidDel="00343D9B" w:rsidRDefault="00685103" w:rsidP="00B831D5">
      <w:pPr>
        <w:pStyle w:val="Heading2"/>
        <w:rPr>
          <w:del w:id="2148" w:author="Thar Adale" w:date="2020-07-16T19:53:00Z"/>
        </w:rPr>
      </w:pPr>
      <w:del w:id="2149" w:author="Thar Adale" w:date="2020-07-16T19:53:00Z">
        <w:r w:rsidRPr="00B831D5" w:rsidDel="00343D9B">
          <w:delText xml:space="preserve">Exercise </w:delText>
        </w:r>
        <w:r w:rsidR="00B40BD2" w:rsidDel="00343D9B">
          <w:delText>9</w:delText>
        </w:r>
        <w:r w:rsidRPr="00B831D5" w:rsidDel="00343D9B">
          <w:delText>.4 Arranging Codes for Endocrine System</w:delText>
        </w:r>
        <w:r w:rsidR="004C3C97" w:rsidRPr="00B831D5" w:rsidDel="00343D9B">
          <w:delText xml:space="preserve"> Conditions</w:delText>
        </w:r>
      </w:del>
    </w:p>
    <w:p w14:paraId="67018E42" w14:textId="7D9AE081" w:rsidR="00685103" w:rsidDel="00343D9B" w:rsidRDefault="00685103" w:rsidP="00685103">
      <w:pPr>
        <w:spacing w:line="480" w:lineRule="auto"/>
        <w:ind w:left="720" w:hanging="360"/>
        <w:rPr>
          <w:del w:id="2150" w:author="Thar Adale" w:date="2020-07-16T19:53:00Z"/>
        </w:rPr>
      </w:pPr>
      <w:del w:id="2151" w:author="Thar Adale" w:date="2020-07-16T19:53:00Z">
        <w:r w:rsidDel="00343D9B">
          <w:delText>1.</w:delText>
        </w:r>
        <w:r w:rsidDel="00343D9B">
          <w:tab/>
        </w:r>
        <w:r w:rsidRPr="00FA796D" w:rsidDel="00343D9B">
          <w:rPr>
            <w:rStyle w:val="Emphasis"/>
          </w:rPr>
          <w:delText>K86.1</w:delText>
        </w:r>
        <w:r w:rsidDel="00343D9B">
          <w:rPr>
            <w:lang w:val="pt-BR"/>
          </w:rPr>
          <w:delText xml:space="preserve"> (Pancreatitis, chronic)</w:delText>
        </w:r>
        <w:r w:rsidDel="00343D9B">
          <w:br/>
        </w:r>
        <w:r w:rsidRPr="00FA796D" w:rsidDel="00343D9B">
          <w:rPr>
            <w:rStyle w:val="Emphasis"/>
          </w:rPr>
          <w:delText>E08.649</w:delText>
        </w:r>
        <w:r w:rsidDel="00343D9B">
          <w:delText xml:space="preserve"> (Diabetes, due to underlying condition, with hypoglycemia, without coma)</w:delText>
        </w:r>
        <w:r w:rsidDel="00343D9B">
          <w:br/>
        </w:r>
        <w:r w:rsidRPr="00FA796D" w:rsidDel="00343D9B">
          <w:rPr>
            <w:rStyle w:val="Emphasis"/>
          </w:rPr>
          <w:delText>Z79.4</w:delText>
        </w:r>
        <w:r w:rsidDel="00343D9B">
          <w:delText xml:space="preserve"> (Long term drug therapy, insulin) or (Therapy, drug, long-term, insulin)</w:delText>
        </w:r>
      </w:del>
    </w:p>
    <w:p w14:paraId="41BB5D12" w14:textId="2BFA201C" w:rsidR="008D2B97" w:rsidDel="00343D9B" w:rsidRDefault="008D2B97" w:rsidP="00685103">
      <w:pPr>
        <w:spacing w:line="480" w:lineRule="auto"/>
        <w:ind w:left="720" w:hanging="360"/>
        <w:rPr>
          <w:del w:id="2152" w:author="Thar Adale" w:date="2020-07-16T19:53:00Z"/>
        </w:rPr>
      </w:pPr>
      <w:del w:id="2153" w:author="Thar Adale" w:date="2020-07-16T19:53:00Z">
        <w:r w:rsidRPr="00FA796D" w:rsidDel="00343D9B">
          <w:tab/>
        </w:r>
        <w:r w:rsidDel="00343D9B">
          <w:delText xml:space="preserve">Optional: Z91.14 (Noncompliance, with, medication regimen NEC) (Note to instructors: This code is not mandatory, but </w:delText>
        </w:r>
        <w:r w:rsidRPr="00FA796D" w:rsidDel="00343D9B">
          <w:delText xml:space="preserve">would help demonstrate a </w:delText>
        </w:r>
        <w:r w:rsidDel="00343D9B">
          <w:delText>need</w:delText>
        </w:r>
        <w:r w:rsidRPr="00FA796D" w:rsidDel="00343D9B">
          <w:delText xml:space="preserve"> for the pump</w:delText>
        </w:r>
        <w:r w:rsidDel="00343D9B">
          <w:delText>.)</w:delText>
        </w:r>
      </w:del>
    </w:p>
    <w:p w14:paraId="4BEE4AAA" w14:textId="1ECEA2EC" w:rsidR="00685103" w:rsidDel="00343D9B" w:rsidRDefault="00685103" w:rsidP="00685103">
      <w:pPr>
        <w:spacing w:line="480" w:lineRule="auto"/>
        <w:ind w:left="720" w:hanging="360"/>
        <w:rPr>
          <w:del w:id="2154" w:author="Thar Adale" w:date="2020-07-16T19:53:00Z"/>
          <w:lang w:val="pt-BR"/>
        </w:rPr>
      </w:pPr>
      <w:del w:id="2155" w:author="Thar Adale" w:date="2020-07-16T19:53:00Z">
        <w:r w:rsidDel="00343D9B">
          <w:rPr>
            <w:lang w:val="pt-BR"/>
          </w:rPr>
          <w:delText>2.</w:delText>
        </w:r>
        <w:r w:rsidDel="00343D9B">
          <w:rPr>
            <w:lang w:val="pt-BR"/>
          </w:rPr>
          <w:tab/>
        </w:r>
        <w:r w:rsidRPr="00FA796D" w:rsidDel="00343D9B">
          <w:rPr>
            <w:rStyle w:val="Emphasis"/>
          </w:rPr>
          <w:delText>G90.9</w:delText>
        </w:r>
        <w:r w:rsidDel="00343D9B">
          <w:rPr>
            <w:lang w:val="pt-BR"/>
          </w:rPr>
          <w:delText xml:space="preserve"> (Neuropathy, peripheral autonomic)</w:delText>
        </w:r>
        <w:r w:rsidDel="00343D9B">
          <w:rPr>
            <w:lang w:val="pt-BR"/>
          </w:rPr>
          <w:br/>
        </w:r>
        <w:r w:rsidRPr="00FA796D" w:rsidDel="00343D9B">
          <w:rPr>
            <w:rStyle w:val="Emphasis"/>
          </w:rPr>
          <w:delText>E11.9</w:delText>
        </w:r>
        <w:r w:rsidDel="00343D9B">
          <w:rPr>
            <w:lang w:val="pt-BR"/>
          </w:rPr>
          <w:delText xml:space="preserve"> (Diabetes, type 2)</w:delText>
        </w:r>
      </w:del>
    </w:p>
    <w:p w14:paraId="0FB32E68" w14:textId="34D0D39E" w:rsidR="00685103" w:rsidDel="00343D9B" w:rsidRDefault="00685103" w:rsidP="00EE30D0">
      <w:pPr>
        <w:spacing w:line="480" w:lineRule="auto"/>
        <w:ind w:left="720" w:hanging="360"/>
        <w:rPr>
          <w:del w:id="2156" w:author="Thar Adale" w:date="2020-07-16T19:53:00Z"/>
          <w:lang w:val="pt-BR"/>
        </w:rPr>
      </w:pPr>
      <w:del w:id="2157" w:author="Thar Adale" w:date="2020-07-16T19:53:00Z">
        <w:r w:rsidDel="00343D9B">
          <w:delText>3.</w:delText>
        </w:r>
        <w:r w:rsidDel="00343D9B">
          <w:tab/>
        </w:r>
        <w:r w:rsidRPr="00FA796D" w:rsidDel="00343D9B">
          <w:rPr>
            <w:rStyle w:val="Emphasis"/>
          </w:rPr>
          <w:delText xml:space="preserve">E24.0 </w:delText>
        </w:r>
        <w:r w:rsidDel="00343D9B">
          <w:rPr>
            <w:lang w:val="pt-BR"/>
          </w:rPr>
          <w:delText>(Cushing’s syndrome, pituitary dependent)</w:delText>
        </w:r>
      </w:del>
    </w:p>
    <w:p w14:paraId="68080CAB" w14:textId="5A3CE7D0" w:rsidR="00EE30D0" w:rsidDel="00343D9B" w:rsidRDefault="00532448" w:rsidP="00EE30D0">
      <w:pPr>
        <w:spacing w:line="480" w:lineRule="auto"/>
        <w:ind w:left="720" w:hanging="360"/>
        <w:rPr>
          <w:del w:id="2158" w:author="Thar Adale" w:date="2020-07-16T19:53:00Z"/>
        </w:rPr>
      </w:pPr>
      <w:del w:id="2159" w:author="Thar Adale" w:date="2020-07-16T19:53:00Z">
        <w:r w:rsidDel="00343D9B">
          <w:rPr>
            <w:rStyle w:val="Emphasis"/>
          </w:rPr>
          <w:tab/>
        </w:r>
        <w:r w:rsidR="00EE30D0" w:rsidRPr="00FA796D" w:rsidDel="00343D9B">
          <w:rPr>
            <w:rStyle w:val="Emphasis"/>
          </w:rPr>
          <w:delText>D35.2</w:delText>
        </w:r>
        <w:r w:rsidR="00EE30D0" w:rsidDel="00343D9B">
          <w:delText xml:space="preserve"> (Adenoma (</w:delText>
        </w:r>
        <w:r w:rsidR="00EE30D0" w:rsidDel="00343D9B">
          <w:rPr>
            <w:i/>
          </w:rPr>
          <w:delText xml:space="preserve">see also </w:delText>
        </w:r>
        <w:r w:rsidR="00EE30D0" w:rsidDel="00343D9B">
          <w:delText>Neoplasm, benign, by site); Table of Neoplasms, pituitary, benign)</w:delText>
        </w:r>
      </w:del>
    </w:p>
    <w:p w14:paraId="17DAE180" w14:textId="69471A8D" w:rsidR="00685103" w:rsidRPr="00B831D5" w:rsidDel="00343D9B" w:rsidRDefault="00685103" w:rsidP="00B831D5">
      <w:pPr>
        <w:pStyle w:val="Heading2"/>
        <w:rPr>
          <w:del w:id="2160" w:author="Thar Adale" w:date="2020-07-16T19:53:00Z"/>
        </w:rPr>
      </w:pPr>
      <w:del w:id="2161" w:author="Thar Adale" w:date="2020-07-16T19:53:00Z">
        <w:r w:rsidRPr="00B831D5" w:rsidDel="00343D9B">
          <w:delText xml:space="preserve">Exercise </w:delText>
        </w:r>
        <w:r w:rsidR="00B40BD2" w:rsidDel="00343D9B">
          <w:delText>9</w:delText>
        </w:r>
        <w:r w:rsidRPr="00B831D5" w:rsidDel="00343D9B">
          <w:delText>.5 Coding Neoplasms of the Endocrine System</w:delText>
        </w:r>
      </w:del>
    </w:p>
    <w:p w14:paraId="4309BC1F" w14:textId="6BDAD4D6" w:rsidR="00685103" w:rsidDel="00343D9B" w:rsidRDefault="00685103" w:rsidP="00685103">
      <w:pPr>
        <w:spacing w:line="480" w:lineRule="auto"/>
        <w:ind w:left="720" w:hanging="360"/>
        <w:rPr>
          <w:del w:id="2162" w:author="Thar Adale" w:date="2020-07-16T19:53:00Z"/>
        </w:rPr>
      </w:pPr>
      <w:del w:id="2163" w:author="Thar Adale" w:date="2020-07-16T19:53:00Z">
        <w:r w:rsidDel="00343D9B">
          <w:delText>1.</w:delText>
        </w:r>
        <w:r w:rsidDel="00343D9B">
          <w:tab/>
        </w:r>
        <w:r w:rsidRPr="00FA796D" w:rsidDel="00343D9B">
          <w:rPr>
            <w:rStyle w:val="Emphasis"/>
          </w:rPr>
          <w:delText>C73</w:delText>
        </w:r>
        <w:r w:rsidDel="00343D9B">
          <w:delText xml:space="preserve"> (Carcinoma, papillary, serous, see Table of Neoplasms, thyroid, malignant primary)</w:delText>
        </w:r>
      </w:del>
    </w:p>
    <w:p w14:paraId="6782DC2F" w14:textId="5E1517E8" w:rsidR="00685103" w:rsidDel="00343D9B" w:rsidRDefault="00685103" w:rsidP="00685103">
      <w:pPr>
        <w:spacing w:line="480" w:lineRule="auto"/>
        <w:ind w:left="720" w:hanging="360"/>
        <w:rPr>
          <w:del w:id="2164" w:author="Thar Adale" w:date="2020-07-16T19:53:00Z"/>
        </w:rPr>
      </w:pPr>
      <w:del w:id="2165" w:author="Thar Adale" w:date="2020-07-16T19:53:00Z">
        <w:r w:rsidDel="00343D9B">
          <w:delText>2.</w:delText>
        </w:r>
        <w:r w:rsidDel="00343D9B">
          <w:tab/>
        </w:r>
        <w:r w:rsidRPr="00FA796D" w:rsidDel="00343D9B">
          <w:rPr>
            <w:rStyle w:val="Emphasis"/>
          </w:rPr>
          <w:delText>D34</w:delText>
        </w:r>
        <w:r w:rsidDel="00343D9B">
          <w:delText xml:space="preserve"> (Table of Neoplasms, thyroid, benign)</w:delText>
        </w:r>
      </w:del>
    </w:p>
    <w:p w14:paraId="2245D8A2" w14:textId="6B5C06BC" w:rsidR="00685103" w:rsidDel="00343D9B" w:rsidRDefault="00685103" w:rsidP="00685103">
      <w:pPr>
        <w:spacing w:line="480" w:lineRule="auto"/>
        <w:ind w:left="720" w:hanging="360"/>
        <w:rPr>
          <w:del w:id="2166" w:author="Thar Adale" w:date="2020-07-16T19:53:00Z"/>
        </w:rPr>
      </w:pPr>
      <w:del w:id="2167" w:author="Thar Adale" w:date="2020-07-16T19:53:00Z">
        <w:r w:rsidDel="00343D9B">
          <w:delText>3.</w:delText>
        </w:r>
        <w:r w:rsidDel="00343D9B">
          <w:tab/>
        </w:r>
        <w:r w:rsidRPr="00FA796D" w:rsidDel="00343D9B">
          <w:rPr>
            <w:rStyle w:val="Emphasis"/>
          </w:rPr>
          <w:delText xml:space="preserve">D15.0 </w:delText>
        </w:r>
        <w:r w:rsidDel="00343D9B">
          <w:delText>(Thymoma)</w:delText>
        </w:r>
      </w:del>
    </w:p>
    <w:p w14:paraId="6C94855B" w14:textId="489D15B1" w:rsidR="00685103" w:rsidDel="00343D9B" w:rsidRDefault="00685103" w:rsidP="00685103">
      <w:pPr>
        <w:spacing w:line="480" w:lineRule="auto"/>
        <w:ind w:left="720" w:hanging="360"/>
        <w:rPr>
          <w:del w:id="2168" w:author="Thar Adale" w:date="2020-07-16T19:53:00Z"/>
        </w:rPr>
      </w:pPr>
      <w:del w:id="2169" w:author="Thar Adale" w:date="2020-07-16T19:53:00Z">
        <w:r w:rsidDel="00343D9B">
          <w:delText>4.</w:delText>
        </w:r>
        <w:r w:rsidDel="00343D9B">
          <w:tab/>
        </w:r>
        <w:r w:rsidRPr="00FA796D" w:rsidDel="00343D9B">
          <w:rPr>
            <w:rStyle w:val="Emphasis"/>
          </w:rPr>
          <w:delText>C7A.019</w:delText>
        </w:r>
        <w:r w:rsidDel="00343D9B">
          <w:delText xml:space="preserve"> (Tumor, carcinoid, malignant, small intestine )</w:delText>
        </w:r>
        <w:r w:rsidDel="00343D9B">
          <w:br/>
        </w:r>
        <w:r w:rsidRPr="00FA796D" w:rsidDel="00343D9B">
          <w:rPr>
            <w:rStyle w:val="Emphasis"/>
          </w:rPr>
          <w:delText>E34.0</w:delText>
        </w:r>
        <w:r w:rsidDel="00343D9B">
          <w:delText xml:space="preserve"> (Syndrome, carcinoid)</w:delText>
        </w:r>
      </w:del>
    </w:p>
    <w:p w14:paraId="18CCF157" w14:textId="30FEEB24" w:rsidR="00685103" w:rsidDel="00343D9B" w:rsidRDefault="00685103" w:rsidP="00685103">
      <w:pPr>
        <w:spacing w:line="480" w:lineRule="auto"/>
        <w:ind w:left="720" w:hanging="360"/>
        <w:rPr>
          <w:del w:id="2170" w:author="Thar Adale" w:date="2020-07-16T19:53:00Z"/>
        </w:rPr>
      </w:pPr>
      <w:del w:id="2171" w:author="Thar Adale" w:date="2020-07-16T19:53:00Z">
        <w:r w:rsidDel="00343D9B">
          <w:delText>5.</w:delText>
        </w:r>
        <w:r w:rsidDel="00343D9B">
          <w:tab/>
        </w:r>
        <w:r w:rsidRPr="00FA796D" w:rsidDel="00343D9B">
          <w:rPr>
            <w:rStyle w:val="Emphasis"/>
          </w:rPr>
          <w:delText>Z51.11</w:delText>
        </w:r>
        <w:r w:rsidDel="00343D9B">
          <w:delText xml:space="preserve"> (Chemotherapy, neoplasm)</w:delText>
        </w:r>
        <w:r w:rsidDel="00343D9B">
          <w:br/>
        </w:r>
        <w:r w:rsidRPr="00FA796D" w:rsidDel="00343D9B">
          <w:rPr>
            <w:rStyle w:val="Emphasis"/>
          </w:rPr>
          <w:delText>C25.9</w:delText>
        </w:r>
        <w:r w:rsidDel="00343D9B">
          <w:delText xml:space="preserve"> (Table of Neoplasms, pancreas, malignant primary)</w:delText>
        </w:r>
      </w:del>
    </w:p>
    <w:p w14:paraId="0953650F" w14:textId="45C2B7B2" w:rsidR="00685103" w:rsidDel="00343D9B" w:rsidRDefault="00685103" w:rsidP="00685103">
      <w:pPr>
        <w:spacing w:line="480" w:lineRule="auto"/>
        <w:ind w:left="360" w:firstLine="360"/>
        <w:rPr>
          <w:del w:id="2172" w:author="Thar Adale" w:date="2020-07-16T19:53:00Z"/>
        </w:rPr>
      </w:pPr>
      <w:del w:id="2173" w:author="Thar Adale" w:date="2020-07-16T19:53:00Z">
        <w:r w:rsidRPr="00FA796D" w:rsidDel="00343D9B">
          <w:rPr>
            <w:rStyle w:val="Emphasis"/>
          </w:rPr>
          <w:delText>C78.7</w:delText>
        </w:r>
        <w:r w:rsidDel="00343D9B">
          <w:delText xml:space="preserve"> (Table of Neoplasms, liver, malignant secondary)</w:delText>
        </w:r>
      </w:del>
    </w:p>
    <w:p w14:paraId="5F58AABE" w14:textId="7C10F24D" w:rsidR="00685103" w:rsidDel="00343D9B" w:rsidRDefault="00685103" w:rsidP="00685103">
      <w:pPr>
        <w:spacing w:line="480" w:lineRule="auto"/>
        <w:ind w:left="360" w:firstLine="360"/>
        <w:rPr>
          <w:del w:id="2174" w:author="Thar Adale" w:date="2020-07-16T19:53:00Z"/>
        </w:rPr>
      </w:pPr>
      <w:del w:id="2175" w:author="Thar Adale" w:date="2020-07-16T19:53:00Z">
        <w:r w:rsidRPr="00FA796D" w:rsidDel="00343D9B">
          <w:rPr>
            <w:rStyle w:val="Emphasis"/>
          </w:rPr>
          <w:delText>C78.00</w:delText>
        </w:r>
        <w:r w:rsidDel="00343D9B">
          <w:delText xml:space="preserve"> (Table of Neoplasms, lung, malignant secondary)</w:delText>
        </w:r>
      </w:del>
    </w:p>
    <w:p w14:paraId="679B2100" w14:textId="4E0ADABC" w:rsidR="00685103" w:rsidDel="00343D9B" w:rsidRDefault="00685103" w:rsidP="00685103">
      <w:pPr>
        <w:spacing w:line="480" w:lineRule="auto"/>
        <w:ind w:left="360" w:firstLine="360"/>
        <w:rPr>
          <w:del w:id="2176" w:author="Thar Adale" w:date="2020-07-16T19:53:00Z"/>
        </w:rPr>
      </w:pPr>
      <w:del w:id="2177" w:author="Thar Adale" w:date="2020-07-16T19:53:00Z">
        <w:r w:rsidRPr="00FA796D" w:rsidDel="00343D9B">
          <w:rPr>
            <w:rStyle w:val="Emphasis"/>
          </w:rPr>
          <w:delText>C78.5</w:delText>
        </w:r>
        <w:r w:rsidDel="00343D9B">
          <w:delText xml:space="preserve"> (Table of Neoplasms, colon, malignant secondary)</w:delText>
        </w:r>
      </w:del>
    </w:p>
    <w:p w14:paraId="454DDF02" w14:textId="003A5E0B" w:rsidR="00685103" w:rsidDel="00343D9B" w:rsidRDefault="00685103" w:rsidP="00685103">
      <w:pPr>
        <w:spacing w:line="480" w:lineRule="auto"/>
        <w:rPr>
          <w:del w:id="2178" w:author="Thar Adale" w:date="2020-07-16T19:53:00Z"/>
          <w:b/>
        </w:rPr>
      </w:pPr>
      <w:del w:id="2179" w:author="Thar Adale" w:date="2020-07-16T19:53:00Z">
        <w:r w:rsidDel="00343D9B">
          <w:rPr>
            <w:b/>
          </w:rPr>
          <w:delText>CONCEPT QUIZ</w:delText>
        </w:r>
      </w:del>
    </w:p>
    <w:p w14:paraId="577119AE" w14:textId="7A09BC81" w:rsidR="00685103" w:rsidDel="00343D9B" w:rsidRDefault="00685103" w:rsidP="00685103">
      <w:pPr>
        <w:spacing w:line="480" w:lineRule="auto"/>
        <w:rPr>
          <w:del w:id="2180" w:author="Thar Adale" w:date="2020-07-16T19:53:00Z"/>
          <w:b/>
        </w:rPr>
      </w:pPr>
      <w:del w:id="2181" w:author="Thar Adale" w:date="2020-07-16T19:53:00Z">
        <w:r w:rsidDel="00343D9B">
          <w:rPr>
            <w:b/>
          </w:rPr>
          <w:delText>Completion</w:delText>
        </w:r>
      </w:del>
    </w:p>
    <w:p w14:paraId="28F30CC4" w14:textId="05EE712C" w:rsidR="00685103" w:rsidDel="00343D9B" w:rsidRDefault="00685103" w:rsidP="00685103">
      <w:pPr>
        <w:spacing w:line="480" w:lineRule="auto"/>
        <w:ind w:left="720" w:hanging="360"/>
        <w:rPr>
          <w:del w:id="2182" w:author="Thar Adale" w:date="2020-07-16T19:53:00Z"/>
          <w:bCs/>
        </w:rPr>
      </w:pPr>
      <w:del w:id="2183" w:author="Thar Adale" w:date="2020-07-16T19:53:00Z">
        <w:r w:rsidDel="00343D9B">
          <w:rPr>
            <w:bCs/>
          </w:rPr>
          <w:delText>1.</w:delText>
        </w:r>
        <w:r w:rsidDel="00343D9B">
          <w:rPr>
            <w:bCs/>
          </w:rPr>
          <w:tab/>
          <w:delText>pituitary</w:delText>
        </w:r>
      </w:del>
    </w:p>
    <w:p w14:paraId="0F3D8BE7" w14:textId="4CDE2FF2" w:rsidR="00685103" w:rsidDel="00343D9B" w:rsidRDefault="00685103" w:rsidP="00685103">
      <w:pPr>
        <w:spacing w:line="480" w:lineRule="auto"/>
        <w:ind w:left="720" w:hanging="360"/>
        <w:rPr>
          <w:del w:id="2184" w:author="Thar Adale" w:date="2020-07-16T19:53:00Z"/>
          <w:bCs/>
        </w:rPr>
      </w:pPr>
      <w:del w:id="2185" w:author="Thar Adale" w:date="2020-07-16T19:53:00Z">
        <w:r w:rsidDel="00343D9B">
          <w:rPr>
            <w:bCs/>
          </w:rPr>
          <w:delText>2.</w:delText>
        </w:r>
        <w:r w:rsidDel="00343D9B">
          <w:rPr>
            <w:bCs/>
          </w:rPr>
          <w:tab/>
          <w:delText>ovaries, testes</w:delText>
        </w:r>
      </w:del>
    </w:p>
    <w:p w14:paraId="472CE872" w14:textId="6F33BB3F" w:rsidR="00685103" w:rsidDel="00343D9B" w:rsidRDefault="00685103" w:rsidP="00685103">
      <w:pPr>
        <w:spacing w:line="480" w:lineRule="auto"/>
        <w:ind w:left="720" w:hanging="360"/>
        <w:rPr>
          <w:del w:id="2186" w:author="Thar Adale" w:date="2020-07-16T19:53:00Z"/>
        </w:rPr>
      </w:pPr>
      <w:del w:id="2187" w:author="Thar Adale" w:date="2020-07-16T19:53:00Z">
        <w:r w:rsidDel="00343D9B">
          <w:delText>3.</w:delText>
        </w:r>
        <w:r w:rsidDel="00343D9B">
          <w:tab/>
        </w:r>
        <w:r w:rsidDel="00343D9B">
          <w:rPr>
            <w:rStyle w:val="Keyword"/>
            <w:b w:val="0"/>
          </w:rPr>
          <w:delText>metabolism</w:delText>
        </w:r>
      </w:del>
    </w:p>
    <w:p w14:paraId="20DE3ADA" w14:textId="07779271" w:rsidR="00685103" w:rsidDel="00343D9B" w:rsidRDefault="00685103" w:rsidP="00685103">
      <w:pPr>
        <w:spacing w:line="480" w:lineRule="auto"/>
        <w:ind w:left="720" w:hanging="360"/>
        <w:rPr>
          <w:del w:id="2188" w:author="Thar Adale" w:date="2020-07-16T19:53:00Z"/>
        </w:rPr>
      </w:pPr>
      <w:del w:id="2189" w:author="Thar Adale" w:date="2020-07-16T19:53:00Z">
        <w:r w:rsidDel="00343D9B">
          <w:delText>4.</w:delText>
        </w:r>
        <w:r w:rsidDel="00343D9B">
          <w:tab/>
          <w:delText>hyperosmolarity hyperglycemic nonketotic syndrome (HHNS)</w:delText>
        </w:r>
      </w:del>
    </w:p>
    <w:p w14:paraId="08848415" w14:textId="6C744A86" w:rsidR="00685103" w:rsidDel="00343D9B" w:rsidRDefault="00685103" w:rsidP="00685103">
      <w:pPr>
        <w:spacing w:line="480" w:lineRule="auto"/>
        <w:ind w:left="720" w:hanging="360"/>
        <w:rPr>
          <w:del w:id="2190" w:author="Thar Adale" w:date="2020-07-16T19:53:00Z"/>
        </w:rPr>
      </w:pPr>
      <w:del w:id="2191" w:author="Thar Adale" w:date="2020-07-16T19:53:00Z">
        <w:r w:rsidDel="00343D9B">
          <w:delText>5.</w:delText>
        </w:r>
        <w:r w:rsidDel="00343D9B">
          <w:tab/>
          <w:delText>thyroid</w:delText>
        </w:r>
      </w:del>
    </w:p>
    <w:p w14:paraId="5ECBC6A9" w14:textId="142FAF7A" w:rsidR="00685103" w:rsidDel="00343D9B" w:rsidRDefault="00685103" w:rsidP="00685103">
      <w:pPr>
        <w:spacing w:line="480" w:lineRule="auto"/>
        <w:ind w:left="720" w:hanging="360"/>
        <w:rPr>
          <w:del w:id="2192" w:author="Thar Adale" w:date="2020-07-16T19:53:00Z"/>
        </w:rPr>
      </w:pPr>
      <w:del w:id="2193" w:author="Thar Adale" w:date="2020-07-16T19:53:00Z">
        <w:r w:rsidDel="00343D9B">
          <w:delText>6.</w:delText>
        </w:r>
        <w:r w:rsidDel="00343D9B">
          <w:tab/>
          <w:delText>thyrotoxicosis</w:delText>
        </w:r>
      </w:del>
    </w:p>
    <w:p w14:paraId="4A91219A" w14:textId="2DE49330" w:rsidR="00685103" w:rsidDel="00343D9B" w:rsidRDefault="00685103" w:rsidP="00685103">
      <w:pPr>
        <w:spacing w:line="480" w:lineRule="auto"/>
        <w:ind w:left="720" w:hanging="360"/>
        <w:rPr>
          <w:del w:id="2194" w:author="Thar Adale" w:date="2020-07-16T19:53:00Z"/>
        </w:rPr>
      </w:pPr>
      <w:del w:id="2195" w:author="Thar Adale" w:date="2020-07-16T19:53:00Z">
        <w:r w:rsidDel="00343D9B">
          <w:delText>7.</w:delText>
        </w:r>
        <w:r w:rsidDel="00343D9B">
          <w:tab/>
          <w:delText>hypothyroidism</w:delText>
        </w:r>
      </w:del>
    </w:p>
    <w:p w14:paraId="3CC2F37A" w14:textId="5E2E5FED" w:rsidR="00685103" w:rsidDel="00343D9B" w:rsidRDefault="00685103" w:rsidP="00685103">
      <w:pPr>
        <w:spacing w:line="480" w:lineRule="auto"/>
        <w:ind w:left="720" w:hanging="360"/>
        <w:rPr>
          <w:del w:id="2196" w:author="Thar Adale" w:date="2020-07-16T19:53:00Z"/>
        </w:rPr>
      </w:pPr>
      <w:del w:id="2197" w:author="Thar Adale" w:date="2020-07-16T19:53:00Z">
        <w:r w:rsidDel="00343D9B">
          <w:delText>8.</w:delText>
        </w:r>
        <w:r w:rsidDel="00343D9B">
          <w:tab/>
          <w:delText>body mass index (BMI)</w:delText>
        </w:r>
      </w:del>
    </w:p>
    <w:p w14:paraId="1E0363B1" w14:textId="6DF34B37" w:rsidR="00685103" w:rsidDel="00343D9B" w:rsidRDefault="00685103" w:rsidP="00685103">
      <w:pPr>
        <w:spacing w:line="480" w:lineRule="auto"/>
        <w:ind w:left="720" w:hanging="360"/>
        <w:rPr>
          <w:del w:id="2198" w:author="Thar Adale" w:date="2020-07-16T19:53:00Z"/>
        </w:rPr>
      </w:pPr>
      <w:del w:id="2199" w:author="Thar Adale" w:date="2020-07-16T19:53:00Z">
        <w:r w:rsidDel="00343D9B">
          <w:delText>9.</w:delText>
        </w:r>
        <w:r w:rsidDel="00343D9B">
          <w:tab/>
          <w:delText>Graves</w:delText>
        </w:r>
        <w:r w:rsidR="00F56457" w:rsidDel="00343D9B">
          <w:delText>’</w:delText>
        </w:r>
        <w:r w:rsidDel="00343D9B">
          <w:delText xml:space="preserve"> disease</w:delText>
        </w:r>
      </w:del>
    </w:p>
    <w:p w14:paraId="03144503" w14:textId="7FF9EAAD" w:rsidR="00685103" w:rsidDel="00343D9B" w:rsidRDefault="00685103" w:rsidP="00685103">
      <w:pPr>
        <w:spacing w:line="480" w:lineRule="auto"/>
        <w:ind w:left="720" w:hanging="360"/>
        <w:rPr>
          <w:del w:id="2200" w:author="Thar Adale" w:date="2020-07-16T19:53:00Z"/>
        </w:rPr>
      </w:pPr>
      <w:del w:id="2201" w:author="Thar Adale" w:date="2020-07-16T19:53:00Z">
        <w:r w:rsidDel="00343D9B">
          <w:delText>10.</w:delText>
        </w:r>
        <w:r w:rsidDel="00343D9B">
          <w:tab/>
          <w:delText>pancreas</w:delText>
        </w:r>
      </w:del>
    </w:p>
    <w:p w14:paraId="3BA8310C" w14:textId="543BA1F2" w:rsidR="00685103" w:rsidRPr="00B831D5" w:rsidDel="00343D9B" w:rsidRDefault="00685103" w:rsidP="00B831D5">
      <w:pPr>
        <w:pStyle w:val="Heading2"/>
        <w:rPr>
          <w:del w:id="2202" w:author="Thar Adale" w:date="2020-07-16T19:53:00Z"/>
        </w:rPr>
      </w:pPr>
      <w:del w:id="2203" w:author="Thar Adale" w:date="2020-07-16T19:53:00Z">
        <w:r w:rsidRPr="00B831D5" w:rsidDel="00343D9B">
          <w:delText>Multiple Choice</w:delText>
        </w:r>
      </w:del>
    </w:p>
    <w:p w14:paraId="3E6E729A" w14:textId="105C3480" w:rsidR="00685103" w:rsidDel="00343D9B" w:rsidRDefault="00685103" w:rsidP="00685103">
      <w:pPr>
        <w:spacing w:line="480" w:lineRule="auto"/>
        <w:ind w:left="720" w:hanging="360"/>
        <w:rPr>
          <w:del w:id="2204" w:author="Thar Adale" w:date="2020-07-16T19:53:00Z"/>
        </w:rPr>
      </w:pPr>
      <w:del w:id="2205" w:author="Thar Adale" w:date="2020-07-16T19:53:00Z">
        <w:r w:rsidDel="00343D9B">
          <w:delText>1.</w:delText>
        </w:r>
        <w:r w:rsidDel="00343D9B">
          <w:tab/>
          <w:delText>A</w:delText>
        </w:r>
      </w:del>
    </w:p>
    <w:p w14:paraId="2E2F553D" w14:textId="69D02427" w:rsidR="00685103" w:rsidDel="00343D9B" w:rsidRDefault="00685103" w:rsidP="00685103">
      <w:pPr>
        <w:spacing w:line="480" w:lineRule="auto"/>
        <w:ind w:left="720" w:hanging="360"/>
        <w:rPr>
          <w:del w:id="2206" w:author="Thar Adale" w:date="2020-07-16T19:53:00Z"/>
        </w:rPr>
      </w:pPr>
      <w:del w:id="2207" w:author="Thar Adale" w:date="2020-07-16T19:53:00Z">
        <w:r w:rsidDel="00343D9B">
          <w:delText>2.</w:delText>
        </w:r>
        <w:r w:rsidDel="00343D9B">
          <w:tab/>
          <w:delText>C</w:delText>
        </w:r>
      </w:del>
    </w:p>
    <w:p w14:paraId="68E5D016" w14:textId="53C81AF0" w:rsidR="00685103" w:rsidDel="00343D9B" w:rsidRDefault="00685103" w:rsidP="00685103">
      <w:pPr>
        <w:spacing w:line="480" w:lineRule="auto"/>
        <w:ind w:left="720" w:hanging="360"/>
        <w:rPr>
          <w:del w:id="2208" w:author="Thar Adale" w:date="2020-07-16T19:53:00Z"/>
        </w:rPr>
      </w:pPr>
      <w:del w:id="2209" w:author="Thar Adale" w:date="2020-07-16T19:53:00Z">
        <w:r w:rsidDel="00343D9B">
          <w:delText>3.</w:delText>
        </w:r>
        <w:r w:rsidDel="00343D9B">
          <w:tab/>
          <w:delText>B</w:delText>
        </w:r>
      </w:del>
    </w:p>
    <w:p w14:paraId="536CCE68" w14:textId="26ECD4E3" w:rsidR="00685103" w:rsidDel="00343D9B" w:rsidRDefault="00685103" w:rsidP="00685103">
      <w:pPr>
        <w:spacing w:line="480" w:lineRule="auto"/>
        <w:ind w:left="720" w:hanging="360"/>
        <w:rPr>
          <w:del w:id="2210" w:author="Thar Adale" w:date="2020-07-16T19:53:00Z"/>
        </w:rPr>
      </w:pPr>
      <w:del w:id="2211" w:author="Thar Adale" w:date="2020-07-16T19:53:00Z">
        <w:r w:rsidDel="00343D9B">
          <w:delText>4.</w:delText>
        </w:r>
        <w:r w:rsidDel="00343D9B">
          <w:tab/>
          <w:delText>B</w:delText>
        </w:r>
      </w:del>
    </w:p>
    <w:p w14:paraId="103753A3" w14:textId="7F8D556D" w:rsidR="00685103" w:rsidDel="00343D9B" w:rsidRDefault="00685103" w:rsidP="00685103">
      <w:pPr>
        <w:spacing w:line="480" w:lineRule="auto"/>
        <w:ind w:left="720" w:hanging="360"/>
        <w:rPr>
          <w:del w:id="2212" w:author="Thar Adale" w:date="2020-07-16T19:53:00Z"/>
        </w:rPr>
      </w:pPr>
      <w:del w:id="2213" w:author="Thar Adale" w:date="2020-07-16T19:53:00Z">
        <w:r w:rsidDel="00343D9B">
          <w:delText>5.</w:delText>
        </w:r>
        <w:r w:rsidDel="00343D9B">
          <w:tab/>
          <w:delText>D</w:delText>
        </w:r>
      </w:del>
    </w:p>
    <w:p w14:paraId="35903E40" w14:textId="7BC6CA7C" w:rsidR="00685103" w:rsidDel="00343D9B" w:rsidRDefault="00685103" w:rsidP="00685103">
      <w:pPr>
        <w:spacing w:line="480" w:lineRule="auto"/>
        <w:ind w:left="720" w:hanging="360"/>
        <w:rPr>
          <w:del w:id="2214" w:author="Thar Adale" w:date="2020-07-16T19:53:00Z"/>
        </w:rPr>
      </w:pPr>
      <w:del w:id="2215" w:author="Thar Adale" w:date="2020-07-16T19:53:00Z">
        <w:r w:rsidDel="00343D9B">
          <w:delText>6.</w:delText>
        </w:r>
        <w:r w:rsidDel="00343D9B">
          <w:tab/>
        </w:r>
        <w:r w:rsidR="00E65264" w:rsidDel="00343D9B">
          <w:delText>C</w:delText>
        </w:r>
      </w:del>
    </w:p>
    <w:p w14:paraId="79B0F344" w14:textId="4EFAF760" w:rsidR="00685103" w:rsidDel="00343D9B" w:rsidRDefault="00685103" w:rsidP="00685103">
      <w:pPr>
        <w:spacing w:line="480" w:lineRule="auto"/>
        <w:ind w:left="720" w:hanging="360"/>
        <w:rPr>
          <w:del w:id="2216" w:author="Thar Adale" w:date="2020-07-16T19:53:00Z"/>
        </w:rPr>
      </w:pPr>
      <w:del w:id="2217" w:author="Thar Adale" w:date="2020-07-16T19:53:00Z">
        <w:r w:rsidDel="00343D9B">
          <w:delText>7.</w:delText>
        </w:r>
        <w:r w:rsidDel="00343D9B">
          <w:tab/>
          <w:delText>C</w:delText>
        </w:r>
      </w:del>
    </w:p>
    <w:p w14:paraId="147165A0" w14:textId="16A07385" w:rsidR="00685103" w:rsidDel="00343D9B" w:rsidRDefault="00685103" w:rsidP="00685103">
      <w:pPr>
        <w:spacing w:line="480" w:lineRule="auto"/>
        <w:ind w:left="720" w:hanging="360"/>
        <w:rPr>
          <w:del w:id="2218" w:author="Thar Adale" w:date="2020-07-16T19:53:00Z"/>
        </w:rPr>
      </w:pPr>
      <w:del w:id="2219" w:author="Thar Adale" w:date="2020-07-16T19:53:00Z">
        <w:r w:rsidDel="00343D9B">
          <w:delText>8.</w:delText>
        </w:r>
        <w:r w:rsidDel="00343D9B">
          <w:tab/>
          <w:delText>B</w:delText>
        </w:r>
      </w:del>
    </w:p>
    <w:p w14:paraId="5D547095" w14:textId="57FD352E" w:rsidR="00685103" w:rsidDel="00343D9B" w:rsidRDefault="00685103" w:rsidP="00685103">
      <w:pPr>
        <w:spacing w:line="480" w:lineRule="auto"/>
        <w:ind w:left="720" w:hanging="360"/>
        <w:rPr>
          <w:del w:id="2220" w:author="Thar Adale" w:date="2020-07-16T19:53:00Z"/>
        </w:rPr>
      </w:pPr>
      <w:del w:id="2221" w:author="Thar Adale" w:date="2020-07-16T19:53:00Z">
        <w:r w:rsidDel="00343D9B">
          <w:delText>9.</w:delText>
        </w:r>
        <w:r w:rsidDel="00343D9B">
          <w:tab/>
          <w:delText>A</w:delText>
        </w:r>
      </w:del>
    </w:p>
    <w:p w14:paraId="0B6FEC95" w14:textId="6FFBBB32" w:rsidR="00685103" w:rsidDel="00343D9B" w:rsidRDefault="00685103" w:rsidP="00685103">
      <w:pPr>
        <w:spacing w:line="480" w:lineRule="auto"/>
        <w:ind w:left="720" w:hanging="360"/>
        <w:rPr>
          <w:del w:id="2222" w:author="Thar Adale" w:date="2020-07-16T19:53:00Z"/>
        </w:rPr>
      </w:pPr>
      <w:del w:id="2223" w:author="Thar Adale" w:date="2020-07-16T19:53:00Z">
        <w:r w:rsidDel="00343D9B">
          <w:delText>10.</w:delText>
        </w:r>
        <w:r w:rsidDel="00343D9B">
          <w:tab/>
          <w:delText>B</w:delText>
        </w:r>
      </w:del>
    </w:p>
    <w:p w14:paraId="5FD3CB8C" w14:textId="4377890A" w:rsidR="00B40BD2" w:rsidRPr="00B831D5" w:rsidDel="00343D9B" w:rsidRDefault="00B40BD2" w:rsidP="00B40BD2">
      <w:pPr>
        <w:pStyle w:val="Heading2"/>
        <w:rPr>
          <w:del w:id="2224" w:author="Thar Adale" w:date="2020-07-16T19:53:00Z"/>
        </w:rPr>
      </w:pPr>
      <w:del w:id="2225" w:author="Thar Adale" w:date="2020-07-16T19:53:00Z">
        <w:r w:rsidRPr="00B831D5" w:rsidDel="00343D9B">
          <w:delText>KEEP ON CODING</w:delText>
        </w:r>
      </w:del>
    </w:p>
    <w:p w14:paraId="5B349545" w14:textId="684FF520" w:rsidR="00B40BD2" w:rsidDel="00343D9B" w:rsidRDefault="00B40BD2" w:rsidP="00B40BD2">
      <w:pPr>
        <w:spacing w:line="480" w:lineRule="auto"/>
        <w:ind w:left="720" w:hanging="360"/>
        <w:rPr>
          <w:del w:id="2226" w:author="Thar Adale" w:date="2020-07-16T19:53:00Z"/>
        </w:rPr>
      </w:pPr>
      <w:del w:id="2227" w:author="Thar Adale" w:date="2020-07-16T19:53:00Z">
        <w:r w:rsidDel="00343D9B">
          <w:delText>1.</w:delText>
        </w:r>
        <w:r w:rsidDel="00343D9B">
          <w:tab/>
        </w:r>
        <w:r w:rsidRPr="00FA796D" w:rsidDel="00343D9B">
          <w:rPr>
            <w:rStyle w:val="Emphasis"/>
          </w:rPr>
          <w:delText>E10.36</w:delText>
        </w:r>
        <w:r w:rsidDel="00343D9B">
          <w:delText xml:space="preserve"> (Diabetes, type 1, with, cataract)</w:delText>
        </w:r>
      </w:del>
    </w:p>
    <w:p w14:paraId="0B4F68FD" w14:textId="01F151FA" w:rsidR="00B40BD2" w:rsidDel="00343D9B" w:rsidRDefault="00B40BD2" w:rsidP="00B40BD2">
      <w:pPr>
        <w:spacing w:line="480" w:lineRule="auto"/>
        <w:ind w:left="720" w:hanging="360"/>
        <w:rPr>
          <w:del w:id="2228" w:author="Thar Adale" w:date="2020-07-16T19:53:00Z"/>
        </w:rPr>
      </w:pPr>
      <w:del w:id="2229" w:author="Thar Adale" w:date="2020-07-16T19:53:00Z">
        <w:r w:rsidDel="00343D9B">
          <w:delText>2.</w:delText>
        </w:r>
        <w:r w:rsidDel="00343D9B">
          <w:tab/>
        </w:r>
        <w:r w:rsidRPr="00FA796D" w:rsidDel="00343D9B">
          <w:rPr>
            <w:rStyle w:val="Emphasis"/>
          </w:rPr>
          <w:delText>E03.5</w:delText>
        </w:r>
        <w:r w:rsidDel="00343D9B">
          <w:delText xml:space="preserve"> (Coma, myxedematous)</w:delText>
        </w:r>
      </w:del>
    </w:p>
    <w:p w14:paraId="007B5B20" w14:textId="4922B8EF" w:rsidR="00B40BD2" w:rsidDel="00343D9B" w:rsidRDefault="00B40BD2" w:rsidP="00B40BD2">
      <w:pPr>
        <w:spacing w:line="480" w:lineRule="auto"/>
        <w:ind w:left="720" w:hanging="360"/>
        <w:rPr>
          <w:del w:id="2230" w:author="Thar Adale" w:date="2020-07-16T19:53:00Z"/>
        </w:rPr>
      </w:pPr>
      <w:del w:id="2231" w:author="Thar Adale" w:date="2020-07-16T19:53:00Z">
        <w:r w:rsidDel="00343D9B">
          <w:delText>3.</w:delText>
        </w:r>
        <w:r w:rsidDel="00343D9B">
          <w:tab/>
        </w:r>
        <w:r w:rsidRPr="00FA796D" w:rsidDel="00343D9B">
          <w:rPr>
            <w:rStyle w:val="Emphasis"/>
          </w:rPr>
          <w:delText>E89.2</w:delText>
        </w:r>
        <w:r w:rsidDel="00343D9B">
          <w:delText xml:space="preserve"> (Hypoparathyroidism, postprocedural)</w:delText>
        </w:r>
      </w:del>
    </w:p>
    <w:p w14:paraId="17638A5B" w14:textId="168536EA" w:rsidR="00B40BD2" w:rsidDel="00343D9B" w:rsidRDefault="00B40BD2" w:rsidP="00B40BD2">
      <w:pPr>
        <w:spacing w:line="480" w:lineRule="auto"/>
        <w:ind w:left="720" w:hanging="360"/>
        <w:rPr>
          <w:del w:id="2232" w:author="Thar Adale" w:date="2020-07-16T19:53:00Z"/>
        </w:rPr>
      </w:pPr>
      <w:del w:id="2233" w:author="Thar Adale" w:date="2020-07-16T19:53:00Z">
        <w:r w:rsidDel="00343D9B">
          <w:delText>4.</w:delText>
        </w:r>
        <w:r w:rsidDel="00343D9B">
          <w:tab/>
        </w:r>
        <w:r w:rsidRPr="00FA796D" w:rsidDel="00343D9B">
          <w:rPr>
            <w:rStyle w:val="Emphasis"/>
          </w:rPr>
          <w:delText xml:space="preserve">C37 </w:delText>
        </w:r>
        <w:r w:rsidDel="00343D9B">
          <w:delText>(Table of Neoplasms, thymus, malignant primary)</w:delText>
        </w:r>
      </w:del>
    </w:p>
    <w:p w14:paraId="60BF9395" w14:textId="25E7F70C" w:rsidR="00B40BD2" w:rsidDel="00343D9B" w:rsidRDefault="00B40BD2" w:rsidP="00B40BD2">
      <w:pPr>
        <w:spacing w:line="480" w:lineRule="auto"/>
        <w:ind w:left="720" w:hanging="360"/>
        <w:rPr>
          <w:del w:id="2234" w:author="Thar Adale" w:date="2020-07-16T19:53:00Z"/>
        </w:rPr>
      </w:pPr>
      <w:del w:id="2235" w:author="Thar Adale" w:date="2020-07-16T19:53:00Z">
        <w:r w:rsidDel="00343D9B">
          <w:delText>5.</w:delText>
        </w:r>
        <w:r w:rsidDel="00343D9B">
          <w:tab/>
        </w:r>
        <w:r w:rsidRPr="00FA796D" w:rsidDel="00343D9B">
          <w:rPr>
            <w:rStyle w:val="Emphasis"/>
          </w:rPr>
          <w:delText>E72.21</w:delText>
        </w:r>
        <w:r w:rsidDel="00343D9B">
          <w:delText xml:space="preserve"> (Argininemia)</w:delText>
        </w:r>
      </w:del>
    </w:p>
    <w:p w14:paraId="308DAE42" w14:textId="1E32DED1" w:rsidR="00B40BD2" w:rsidDel="00343D9B" w:rsidRDefault="00B40BD2" w:rsidP="00B40BD2">
      <w:pPr>
        <w:spacing w:line="480" w:lineRule="auto"/>
        <w:ind w:left="720" w:hanging="360"/>
        <w:rPr>
          <w:del w:id="2236" w:author="Thar Adale" w:date="2020-07-16T19:53:00Z"/>
        </w:rPr>
      </w:pPr>
      <w:del w:id="2237" w:author="Thar Adale" w:date="2020-07-16T19:53:00Z">
        <w:r w:rsidDel="00343D9B">
          <w:delText>6.</w:delText>
        </w:r>
        <w:r w:rsidDel="00343D9B">
          <w:tab/>
        </w:r>
        <w:r w:rsidRPr="00FA796D" w:rsidDel="00343D9B">
          <w:rPr>
            <w:rStyle w:val="Emphasis"/>
          </w:rPr>
          <w:delText>E23.2</w:delText>
        </w:r>
        <w:r w:rsidDel="00343D9B">
          <w:delText xml:space="preserve"> (Diabetes, insipidus)</w:delText>
        </w:r>
      </w:del>
    </w:p>
    <w:p w14:paraId="4662E428" w14:textId="4891863B" w:rsidR="00B40BD2" w:rsidDel="00343D9B" w:rsidRDefault="00B40BD2" w:rsidP="00B40BD2">
      <w:pPr>
        <w:spacing w:line="480" w:lineRule="auto"/>
        <w:ind w:left="720" w:hanging="360"/>
        <w:rPr>
          <w:del w:id="2238" w:author="Thar Adale" w:date="2020-07-16T19:53:00Z"/>
        </w:rPr>
      </w:pPr>
      <w:del w:id="2239" w:author="Thar Adale" w:date="2020-07-16T19:53:00Z">
        <w:r w:rsidDel="00343D9B">
          <w:delText>7.</w:delText>
        </w:r>
        <w:r w:rsidDel="00343D9B">
          <w:tab/>
        </w:r>
        <w:r w:rsidRPr="00FA796D" w:rsidDel="00343D9B">
          <w:rPr>
            <w:rStyle w:val="Emphasis"/>
          </w:rPr>
          <w:delText>E03.3</w:delText>
        </w:r>
        <w:r w:rsidDel="00343D9B">
          <w:delText xml:space="preserve"> (Hypothyroidism, postinfectious)</w:delText>
        </w:r>
      </w:del>
    </w:p>
    <w:p w14:paraId="5AD7A5A0" w14:textId="22088593" w:rsidR="00B40BD2" w:rsidDel="00343D9B" w:rsidRDefault="00B40BD2" w:rsidP="00B40BD2">
      <w:pPr>
        <w:spacing w:line="480" w:lineRule="auto"/>
        <w:ind w:left="720" w:hanging="360"/>
        <w:rPr>
          <w:del w:id="2240" w:author="Thar Adale" w:date="2020-07-16T19:53:00Z"/>
        </w:rPr>
      </w:pPr>
      <w:del w:id="2241" w:author="Thar Adale" w:date="2020-07-16T19:53:00Z">
        <w:r w:rsidDel="00343D9B">
          <w:delText>8.</w:delText>
        </w:r>
        <w:r w:rsidDel="00343D9B">
          <w:tab/>
        </w:r>
        <w:r w:rsidRPr="00FA796D" w:rsidDel="00343D9B">
          <w:rPr>
            <w:rStyle w:val="Emphasis"/>
          </w:rPr>
          <w:delText xml:space="preserve">E09.42 </w:delText>
        </w:r>
        <w:r w:rsidDel="00343D9B">
          <w:delText>(Diabetes, due to drug, with neuralgia)</w:delText>
        </w:r>
      </w:del>
    </w:p>
    <w:p w14:paraId="1DF9D5D3" w14:textId="6EF236EB" w:rsidR="00B40BD2" w:rsidDel="00343D9B" w:rsidRDefault="00B40BD2" w:rsidP="00B40BD2">
      <w:pPr>
        <w:spacing w:line="480" w:lineRule="auto"/>
        <w:ind w:left="720" w:hanging="360"/>
        <w:rPr>
          <w:del w:id="2242" w:author="Thar Adale" w:date="2020-07-16T19:53:00Z"/>
        </w:rPr>
      </w:pPr>
      <w:del w:id="2243" w:author="Thar Adale" w:date="2020-07-16T19:53:00Z">
        <w:r w:rsidDel="00343D9B">
          <w:delText>9.</w:delText>
        </w:r>
        <w:r w:rsidDel="00343D9B">
          <w:tab/>
        </w:r>
        <w:r w:rsidRPr="00FA796D" w:rsidDel="00343D9B">
          <w:rPr>
            <w:rStyle w:val="Emphasis"/>
          </w:rPr>
          <w:delText xml:space="preserve">E66.2 </w:delText>
        </w:r>
        <w:r w:rsidDel="00343D9B">
          <w:delText>(Syndrome, Pickwickian)</w:delText>
        </w:r>
      </w:del>
    </w:p>
    <w:p w14:paraId="148CCC4F" w14:textId="2108B4AF" w:rsidR="00B40BD2" w:rsidDel="00343D9B" w:rsidRDefault="00B40BD2" w:rsidP="00B40BD2">
      <w:pPr>
        <w:spacing w:line="480" w:lineRule="auto"/>
        <w:ind w:left="720" w:hanging="360"/>
        <w:rPr>
          <w:del w:id="2244" w:author="Thar Adale" w:date="2020-07-16T19:53:00Z"/>
        </w:rPr>
      </w:pPr>
      <w:del w:id="2245" w:author="Thar Adale" w:date="2020-07-16T19:53:00Z">
        <w:r w:rsidDel="00343D9B">
          <w:delText>10.</w:delText>
        </w:r>
        <w:r w:rsidDel="00343D9B">
          <w:tab/>
        </w:r>
        <w:r w:rsidRPr="00FA796D" w:rsidDel="00343D9B">
          <w:rPr>
            <w:rStyle w:val="Emphasis"/>
          </w:rPr>
          <w:delText xml:space="preserve">E74.04 </w:delText>
        </w:r>
        <w:r w:rsidDel="00343D9B">
          <w:delText>(Disease, glycogen storage, type V)</w:delText>
        </w:r>
      </w:del>
    </w:p>
    <w:p w14:paraId="78869F34" w14:textId="4744E976" w:rsidR="00B40BD2" w:rsidDel="00343D9B" w:rsidRDefault="00B40BD2" w:rsidP="00B40BD2">
      <w:pPr>
        <w:spacing w:line="480" w:lineRule="auto"/>
        <w:ind w:left="720" w:hanging="360"/>
        <w:rPr>
          <w:del w:id="2246" w:author="Thar Adale" w:date="2020-07-16T19:53:00Z"/>
        </w:rPr>
      </w:pPr>
      <w:del w:id="2247" w:author="Thar Adale" w:date="2020-07-16T19:53:00Z">
        <w:r w:rsidDel="00343D9B">
          <w:delText>11.</w:delText>
        </w:r>
        <w:r w:rsidRPr="00FA796D" w:rsidDel="00343D9B">
          <w:rPr>
            <w:rStyle w:val="Emphasis"/>
          </w:rPr>
          <w:tab/>
          <w:delText xml:space="preserve">E05.40 </w:delText>
        </w:r>
        <w:r w:rsidDel="00343D9B">
          <w:delText>(Thyrotoxicosis, factitia)</w:delText>
        </w:r>
      </w:del>
    </w:p>
    <w:p w14:paraId="5F968A0C" w14:textId="4650DD3E" w:rsidR="00B40BD2" w:rsidDel="00343D9B" w:rsidRDefault="00B40BD2" w:rsidP="00B40BD2">
      <w:pPr>
        <w:spacing w:line="480" w:lineRule="auto"/>
        <w:ind w:left="720" w:hanging="360"/>
        <w:rPr>
          <w:del w:id="2248" w:author="Thar Adale" w:date="2020-07-16T19:53:00Z"/>
        </w:rPr>
      </w:pPr>
      <w:del w:id="2249" w:author="Thar Adale" w:date="2020-07-16T19:53:00Z">
        <w:r w:rsidDel="00343D9B">
          <w:delText>12.</w:delText>
        </w:r>
        <w:r w:rsidDel="00343D9B">
          <w:tab/>
        </w:r>
        <w:r w:rsidRPr="00FA796D" w:rsidDel="00343D9B">
          <w:rPr>
            <w:rStyle w:val="Emphasis"/>
          </w:rPr>
          <w:delText>E78.2</w:delText>
        </w:r>
        <w:r w:rsidDel="00343D9B">
          <w:delText xml:space="preserve"> (Hyperlipidemia, mixed)</w:delText>
        </w:r>
      </w:del>
    </w:p>
    <w:p w14:paraId="2D3AC773" w14:textId="7744652E" w:rsidR="00B40BD2" w:rsidDel="00343D9B" w:rsidRDefault="00B40BD2" w:rsidP="00B40BD2">
      <w:pPr>
        <w:spacing w:line="480" w:lineRule="auto"/>
        <w:ind w:left="720" w:hanging="360"/>
        <w:rPr>
          <w:del w:id="2250" w:author="Thar Adale" w:date="2020-07-16T19:53:00Z"/>
        </w:rPr>
      </w:pPr>
      <w:del w:id="2251" w:author="Thar Adale" w:date="2020-07-16T19:53:00Z">
        <w:r w:rsidDel="00343D9B">
          <w:delText>13.</w:delText>
        </w:r>
        <w:r w:rsidDel="00343D9B">
          <w:tab/>
        </w:r>
        <w:r w:rsidRPr="00FA796D" w:rsidDel="00343D9B">
          <w:rPr>
            <w:rStyle w:val="Emphasis"/>
          </w:rPr>
          <w:delText>E11.52</w:delText>
        </w:r>
        <w:r w:rsidDel="00343D9B">
          <w:delText xml:space="preserve"> (Diabetes, type 2, with, gangrene)</w:delText>
        </w:r>
      </w:del>
    </w:p>
    <w:p w14:paraId="43025F7E" w14:textId="492B28AA" w:rsidR="00B40BD2" w:rsidDel="00343D9B" w:rsidRDefault="00B40BD2" w:rsidP="00B40BD2">
      <w:pPr>
        <w:spacing w:line="480" w:lineRule="auto"/>
        <w:ind w:left="720" w:hanging="360"/>
        <w:rPr>
          <w:del w:id="2252" w:author="Thar Adale" w:date="2020-07-16T19:53:00Z"/>
        </w:rPr>
      </w:pPr>
      <w:del w:id="2253" w:author="Thar Adale" w:date="2020-07-16T19:53:00Z">
        <w:r w:rsidDel="00343D9B">
          <w:delText>14.</w:delText>
        </w:r>
        <w:r w:rsidRPr="00FA796D" w:rsidDel="00343D9B">
          <w:rPr>
            <w:rStyle w:val="Emphasis"/>
          </w:rPr>
          <w:tab/>
          <w:delText>E71.511</w:delText>
        </w:r>
        <w:r w:rsidDel="00343D9B">
          <w:delText xml:space="preserve"> (Adrenoleukodystrophy, neonatal)</w:delText>
        </w:r>
      </w:del>
    </w:p>
    <w:p w14:paraId="4D164102" w14:textId="02E3E5E8" w:rsidR="00B40BD2" w:rsidDel="00343D9B" w:rsidRDefault="00B40BD2" w:rsidP="00B40BD2">
      <w:pPr>
        <w:spacing w:line="480" w:lineRule="auto"/>
        <w:ind w:left="720" w:hanging="360"/>
        <w:rPr>
          <w:del w:id="2254" w:author="Thar Adale" w:date="2020-07-16T19:53:00Z"/>
        </w:rPr>
      </w:pPr>
      <w:del w:id="2255" w:author="Thar Adale" w:date="2020-07-16T19:53:00Z">
        <w:r w:rsidDel="00343D9B">
          <w:delText>15.</w:delText>
        </w:r>
        <w:r w:rsidDel="00343D9B">
          <w:tab/>
        </w:r>
        <w:r w:rsidRPr="00FA796D" w:rsidDel="00343D9B">
          <w:rPr>
            <w:rStyle w:val="Emphasis"/>
          </w:rPr>
          <w:delText>E24.9</w:delText>
        </w:r>
        <w:r w:rsidDel="00343D9B">
          <w:delText xml:space="preserve"> (Syndrome, Cushing’s) or (Cushing’s, syndrome or disease)</w:delText>
        </w:r>
      </w:del>
    </w:p>
    <w:p w14:paraId="69C8DA91" w14:textId="143A921B" w:rsidR="00B40BD2" w:rsidDel="00343D9B" w:rsidRDefault="00B40BD2" w:rsidP="00B40BD2">
      <w:pPr>
        <w:spacing w:line="480" w:lineRule="auto"/>
        <w:ind w:left="720" w:hanging="360"/>
        <w:rPr>
          <w:del w:id="2256" w:author="Thar Adale" w:date="2020-07-16T19:53:00Z"/>
        </w:rPr>
      </w:pPr>
      <w:del w:id="2257" w:author="Thar Adale" w:date="2020-07-16T19:53:00Z">
        <w:r w:rsidDel="00343D9B">
          <w:delText>16.</w:delText>
        </w:r>
        <w:r w:rsidDel="00343D9B">
          <w:tab/>
        </w:r>
        <w:r w:rsidRPr="00FA796D" w:rsidDel="00343D9B">
          <w:rPr>
            <w:rStyle w:val="Emphasis"/>
          </w:rPr>
          <w:delText>E34.4</w:delText>
        </w:r>
        <w:r w:rsidDel="00343D9B">
          <w:delText xml:space="preserve"> (Gigantism, constitutional)</w:delText>
        </w:r>
      </w:del>
    </w:p>
    <w:p w14:paraId="5975DBA5" w14:textId="3E36C145" w:rsidR="00B40BD2" w:rsidDel="00343D9B" w:rsidRDefault="00B40BD2" w:rsidP="00B40BD2">
      <w:pPr>
        <w:spacing w:line="480" w:lineRule="auto"/>
        <w:ind w:left="720" w:hanging="360"/>
        <w:rPr>
          <w:del w:id="2258" w:author="Thar Adale" w:date="2020-07-16T19:53:00Z"/>
        </w:rPr>
      </w:pPr>
      <w:del w:id="2259" w:author="Thar Adale" w:date="2020-07-16T19:53:00Z">
        <w:r w:rsidDel="00343D9B">
          <w:delText>17.</w:delText>
        </w:r>
        <w:r w:rsidDel="00343D9B">
          <w:tab/>
        </w:r>
        <w:r w:rsidRPr="00FA796D" w:rsidDel="00343D9B">
          <w:rPr>
            <w:rStyle w:val="Emphasis"/>
          </w:rPr>
          <w:delText xml:space="preserve">E71.310 </w:delText>
        </w:r>
        <w:r w:rsidDel="00343D9B">
          <w:delText>(Deficiency, dehydrogenase, long chain/very long chain acyl CoA)</w:delText>
        </w:r>
      </w:del>
    </w:p>
    <w:p w14:paraId="19782328" w14:textId="263B96E9" w:rsidR="00B40BD2" w:rsidDel="00343D9B" w:rsidRDefault="00B40BD2" w:rsidP="00B40BD2">
      <w:pPr>
        <w:spacing w:line="480" w:lineRule="auto"/>
        <w:ind w:left="720" w:hanging="360"/>
        <w:rPr>
          <w:del w:id="2260" w:author="Thar Adale" w:date="2020-07-16T19:53:00Z"/>
        </w:rPr>
      </w:pPr>
      <w:del w:id="2261" w:author="Thar Adale" w:date="2020-07-16T19:53:00Z">
        <w:r w:rsidDel="00343D9B">
          <w:delText>18.</w:delText>
        </w:r>
        <w:r w:rsidDel="00343D9B">
          <w:tab/>
        </w:r>
        <w:r w:rsidRPr="00FA796D" w:rsidDel="00343D9B">
          <w:rPr>
            <w:rStyle w:val="Emphasis"/>
          </w:rPr>
          <w:delText>E55.0</w:delText>
        </w:r>
        <w:r w:rsidDel="00343D9B">
          <w:delText xml:space="preserve"> (Osteomalacia, infantile – </w:delText>
        </w:r>
        <w:r w:rsidDel="00343D9B">
          <w:rPr>
            <w:i/>
          </w:rPr>
          <w:delText xml:space="preserve">see </w:delText>
        </w:r>
        <w:r w:rsidDel="00343D9B">
          <w:delText>Rickets)</w:delText>
        </w:r>
      </w:del>
    </w:p>
    <w:p w14:paraId="30E983AF" w14:textId="372EAE82" w:rsidR="00B40BD2" w:rsidDel="00343D9B" w:rsidRDefault="00B40BD2" w:rsidP="00B40BD2">
      <w:pPr>
        <w:spacing w:line="480" w:lineRule="auto"/>
        <w:ind w:left="720" w:hanging="360"/>
        <w:rPr>
          <w:del w:id="2262" w:author="Thar Adale" w:date="2020-07-16T19:53:00Z"/>
        </w:rPr>
      </w:pPr>
      <w:del w:id="2263" w:author="Thar Adale" w:date="2020-07-16T19:53:00Z">
        <w:r w:rsidDel="00343D9B">
          <w:delText>19.</w:delText>
        </w:r>
        <w:r w:rsidDel="00343D9B">
          <w:tab/>
        </w:r>
        <w:r w:rsidRPr="00FA796D" w:rsidDel="00343D9B">
          <w:rPr>
            <w:rStyle w:val="Emphasis"/>
          </w:rPr>
          <w:delText>E36.11</w:delText>
        </w:r>
        <w:r w:rsidDel="00343D9B">
          <w:delText xml:space="preserve"> (Accidental – </w:delText>
        </w:r>
        <w:r w:rsidDel="00343D9B">
          <w:rPr>
            <w:i/>
          </w:rPr>
          <w:delText xml:space="preserve">see </w:delText>
        </w:r>
        <w:r w:rsidDel="00343D9B">
          <w:delText xml:space="preserve">condition; Puncture, accidental, complicating surgery – </w:delText>
        </w:r>
        <w:r w:rsidDel="00343D9B">
          <w:rPr>
            <w:i/>
          </w:rPr>
          <w:delText xml:space="preserve">see </w:delText>
        </w:r>
        <w:r w:rsidDel="00343D9B">
          <w:delText xml:space="preserve">Complication, accidental puncture or laceration; </w:delText>
        </w:r>
        <w:r w:rsidDel="00343D9B">
          <w:rPr>
            <w:i/>
          </w:rPr>
          <w:delText xml:space="preserve">see </w:delText>
        </w:r>
        <w:r w:rsidDel="00343D9B">
          <w:delText>Complications, intraoperative, puncture or laceration,  endocrine system organ or structure, during procedure on endocrine system organ or structure)</w:delText>
        </w:r>
      </w:del>
    </w:p>
    <w:p w14:paraId="096D955D" w14:textId="336F8BF7" w:rsidR="00B40BD2" w:rsidDel="00343D9B" w:rsidRDefault="00B40BD2" w:rsidP="00B40BD2">
      <w:pPr>
        <w:spacing w:line="480" w:lineRule="auto"/>
        <w:ind w:left="720" w:hanging="360"/>
        <w:rPr>
          <w:del w:id="2264" w:author="Thar Adale" w:date="2020-07-16T19:53:00Z"/>
        </w:rPr>
      </w:pPr>
      <w:del w:id="2265" w:author="Thar Adale" w:date="2020-07-16T19:53:00Z">
        <w:r w:rsidDel="00343D9B">
          <w:delText>20.</w:delText>
        </w:r>
        <w:r w:rsidDel="00343D9B">
          <w:tab/>
        </w:r>
        <w:r w:rsidRPr="00FA796D" w:rsidDel="00343D9B">
          <w:rPr>
            <w:rStyle w:val="Emphasis"/>
          </w:rPr>
          <w:delText>E70.0</w:delText>
        </w:r>
        <w:r w:rsidDel="00343D9B">
          <w:delText xml:space="preserve"> (Phenylketonuria, classical)</w:delText>
        </w:r>
      </w:del>
    </w:p>
    <w:p w14:paraId="4C07BA85" w14:textId="05A79258" w:rsidR="00B40BD2" w:rsidDel="00343D9B" w:rsidRDefault="00B40BD2" w:rsidP="00B40BD2">
      <w:pPr>
        <w:spacing w:line="480" w:lineRule="auto"/>
        <w:ind w:left="720" w:hanging="360"/>
        <w:rPr>
          <w:del w:id="2266" w:author="Thar Adale" w:date="2020-07-16T19:53:00Z"/>
        </w:rPr>
      </w:pPr>
      <w:del w:id="2267" w:author="Thar Adale" w:date="2020-07-16T19:53:00Z">
        <w:r w:rsidDel="00343D9B">
          <w:delText>21.</w:delText>
        </w:r>
        <w:r w:rsidDel="00343D9B">
          <w:tab/>
        </w:r>
        <w:r w:rsidRPr="00FA796D" w:rsidDel="00343D9B">
          <w:rPr>
            <w:rStyle w:val="Emphasis"/>
          </w:rPr>
          <w:delText>E84.11</w:delText>
        </w:r>
        <w:r w:rsidDel="00343D9B">
          <w:delText xml:space="preserve"> (Ileus, meconium, in cystic fibrosis)</w:delText>
        </w:r>
      </w:del>
    </w:p>
    <w:p w14:paraId="5F8B60D3" w14:textId="3262CE76" w:rsidR="00B40BD2" w:rsidDel="00343D9B" w:rsidRDefault="00B40BD2" w:rsidP="00B40BD2">
      <w:pPr>
        <w:spacing w:line="480" w:lineRule="auto"/>
        <w:ind w:left="720" w:hanging="360"/>
        <w:rPr>
          <w:del w:id="2268" w:author="Thar Adale" w:date="2020-07-16T19:53:00Z"/>
        </w:rPr>
      </w:pPr>
      <w:del w:id="2269" w:author="Thar Adale" w:date="2020-07-16T19:53:00Z">
        <w:r w:rsidDel="00343D9B">
          <w:delText>22.</w:delText>
        </w:r>
        <w:r w:rsidDel="00343D9B">
          <w:tab/>
        </w:r>
        <w:r w:rsidRPr="00FA796D" w:rsidDel="00343D9B">
          <w:rPr>
            <w:rStyle w:val="Emphasis"/>
          </w:rPr>
          <w:delText>E67.0</w:delText>
        </w:r>
        <w:r w:rsidDel="00343D9B">
          <w:delText xml:space="preserve"> (Hypervitaminosis, A)</w:delText>
        </w:r>
      </w:del>
    </w:p>
    <w:p w14:paraId="010E56B2" w14:textId="7C6035C2" w:rsidR="00B40BD2" w:rsidDel="00343D9B" w:rsidRDefault="00B40BD2" w:rsidP="00B40BD2">
      <w:pPr>
        <w:spacing w:line="480" w:lineRule="auto"/>
        <w:ind w:left="720" w:hanging="360"/>
        <w:rPr>
          <w:del w:id="2270" w:author="Thar Adale" w:date="2020-07-16T19:53:00Z"/>
        </w:rPr>
      </w:pPr>
      <w:del w:id="2271" w:author="Thar Adale" w:date="2020-07-16T19:53:00Z">
        <w:r w:rsidDel="00343D9B">
          <w:delText>23.</w:delText>
        </w:r>
        <w:r w:rsidDel="00343D9B">
          <w:tab/>
        </w:r>
        <w:r w:rsidRPr="00FA796D" w:rsidDel="00343D9B">
          <w:rPr>
            <w:rStyle w:val="Emphasis"/>
          </w:rPr>
          <w:delText>E83.42</w:delText>
        </w:r>
        <w:r w:rsidDel="00343D9B">
          <w:delText xml:space="preserve"> (Hypomagnesemia)</w:delText>
        </w:r>
      </w:del>
    </w:p>
    <w:p w14:paraId="1E20AE8D" w14:textId="3BCD725D" w:rsidR="00B40BD2" w:rsidDel="00343D9B" w:rsidRDefault="00B40BD2" w:rsidP="00B40BD2">
      <w:pPr>
        <w:spacing w:line="480" w:lineRule="auto"/>
        <w:ind w:left="720" w:hanging="360"/>
        <w:rPr>
          <w:del w:id="2272" w:author="Thar Adale" w:date="2020-07-16T19:53:00Z"/>
        </w:rPr>
      </w:pPr>
      <w:del w:id="2273" w:author="Thar Adale" w:date="2020-07-16T19:53:00Z">
        <w:r w:rsidDel="00343D9B">
          <w:delText>24.</w:delText>
        </w:r>
        <w:r w:rsidDel="00343D9B">
          <w:tab/>
        </w:r>
        <w:r w:rsidRPr="00FA796D" w:rsidDel="00343D9B">
          <w:rPr>
            <w:rStyle w:val="Emphasis"/>
          </w:rPr>
          <w:delText>E07.89</w:delText>
        </w:r>
        <w:r w:rsidDel="00343D9B">
          <w:delText xml:space="preserve"> (Infarction, thyroid)</w:delText>
        </w:r>
      </w:del>
    </w:p>
    <w:p w14:paraId="66D5206D" w14:textId="6A0041B9" w:rsidR="00B40BD2" w:rsidDel="00343D9B" w:rsidRDefault="00B40BD2" w:rsidP="00B40BD2">
      <w:pPr>
        <w:spacing w:line="480" w:lineRule="auto"/>
        <w:ind w:left="720" w:hanging="360"/>
        <w:rPr>
          <w:del w:id="2274" w:author="Thar Adale" w:date="2020-07-16T19:53:00Z"/>
        </w:rPr>
      </w:pPr>
      <w:del w:id="2275" w:author="Thar Adale" w:date="2020-07-16T19:53:00Z">
        <w:r w:rsidDel="00343D9B">
          <w:delText>25.</w:delText>
        </w:r>
        <w:r w:rsidDel="00343D9B">
          <w:tab/>
        </w:r>
        <w:r w:rsidRPr="00FA796D" w:rsidDel="00343D9B">
          <w:rPr>
            <w:rStyle w:val="Emphasis"/>
          </w:rPr>
          <w:delText>E28.0</w:delText>
        </w:r>
        <w:r w:rsidDel="00343D9B">
          <w:delText xml:space="preserve"> (Excess, estrogen)</w:delText>
        </w:r>
      </w:del>
    </w:p>
    <w:p w14:paraId="1949ECB3" w14:textId="6AFB896E" w:rsidR="00685103" w:rsidRPr="00B831D5" w:rsidDel="00343D9B" w:rsidRDefault="00685103" w:rsidP="00B831D5">
      <w:pPr>
        <w:pStyle w:val="Heading2"/>
        <w:rPr>
          <w:del w:id="2276" w:author="Thar Adale" w:date="2020-07-16T19:53:00Z"/>
        </w:rPr>
      </w:pPr>
      <w:del w:id="2277" w:author="Thar Adale" w:date="2020-07-16T19:53:00Z">
        <w:r w:rsidRPr="00B831D5" w:rsidDel="00343D9B">
          <w:delText>CODING CHALLENGE</w:delText>
        </w:r>
      </w:del>
    </w:p>
    <w:p w14:paraId="440A4AD2" w14:textId="28F336A3" w:rsidR="00685103" w:rsidDel="00343D9B" w:rsidRDefault="00D634DD" w:rsidP="00237906">
      <w:pPr>
        <w:spacing w:line="480" w:lineRule="auto"/>
        <w:ind w:left="360"/>
        <w:rPr>
          <w:del w:id="2278" w:author="Thar Adale" w:date="2020-07-16T19:53:00Z"/>
        </w:rPr>
      </w:pPr>
      <w:del w:id="2279" w:author="Thar Adale" w:date="2020-07-16T19:53:00Z">
        <w:r w:rsidRPr="00237906" w:rsidDel="00343D9B">
          <w:delText xml:space="preserve">1. </w:delText>
        </w:r>
        <w:r w:rsidR="00685103" w:rsidRPr="00FA796D" w:rsidDel="00343D9B">
          <w:rPr>
            <w:rStyle w:val="Emphasis"/>
          </w:rPr>
          <w:delText>E05.01</w:delText>
        </w:r>
        <w:r w:rsidR="00685103" w:rsidDel="00343D9B">
          <w:delText xml:space="preserve"> (Thyrotoxicosis, with goiter, with thyroid storm)</w:delText>
        </w:r>
      </w:del>
    </w:p>
    <w:p w14:paraId="59E5322E" w14:textId="482F7FBC" w:rsidR="00685103" w:rsidDel="00343D9B" w:rsidRDefault="00D634DD" w:rsidP="00237906">
      <w:pPr>
        <w:spacing w:line="480" w:lineRule="auto"/>
        <w:ind w:left="360"/>
        <w:rPr>
          <w:del w:id="2280" w:author="Thar Adale" w:date="2020-07-16T19:53:00Z"/>
          <w:lang w:val="pt-BR"/>
        </w:rPr>
      </w:pPr>
      <w:del w:id="2281" w:author="Thar Adale" w:date="2020-07-16T19:53:00Z">
        <w:r w:rsidRPr="00237906" w:rsidDel="00343D9B">
          <w:delText xml:space="preserve">2. </w:delText>
        </w:r>
        <w:r w:rsidR="00685103" w:rsidRPr="00FA796D" w:rsidDel="00343D9B">
          <w:rPr>
            <w:rStyle w:val="Emphasis"/>
          </w:rPr>
          <w:delText>E15</w:delText>
        </w:r>
        <w:r w:rsidR="00685103" w:rsidDel="00343D9B">
          <w:delText xml:space="preserve"> </w:delText>
        </w:r>
        <w:r w:rsidR="00685103" w:rsidDel="00343D9B">
          <w:rPr>
            <w:lang w:val="pt-BR"/>
          </w:rPr>
          <w:delText>(Coma, hypoglycemic, nondiabetic)</w:delText>
        </w:r>
      </w:del>
    </w:p>
    <w:p w14:paraId="48C2EB06" w14:textId="026BD59F" w:rsidR="00685103" w:rsidDel="00343D9B" w:rsidRDefault="00D634DD" w:rsidP="00237906">
      <w:pPr>
        <w:spacing w:line="480" w:lineRule="auto"/>
        <w:ind w:left="360"/>
        <w:rPr>
          <w:del w:id="2282" w:author="Thar Adale" w:date="2020-07-16T19:53:00Z"/>
          <w:lang w:val="pt-BR"/>
        </w:rPr>
      </w:pPr>
      <w:del w:id="2283" w:author="Thar Adale" w:date="2020-07-16T19:53:00Z">
        <w:r w:rsidRPr="00237906" w:rsidDel="00343D9B">
          <w:delText xml:space="preserve">3. </w:delText>
        </w:r>
        <w:r w:rsidR="00685103" w:rsidRPr="00FA796D" w:rsidDel="00343D9B">
          <w:rPr>
            <w:rStyle w:val="Emphasis"/>
          </w:rPr>
          <w:delText>E23.0</w:delText>
        </w:r>
        <w:r w:rsidR="00685103" w:rsidDel="00343D9B">
          <w:delText xml:space="preserve"> </w:delText>
        </w:r>
        <w:r w:rsidR="00685103" w:rsidDel="00343D9B">
          <w:rPr>
            <w:lang w:val="pt-BR"/>
          </w:rPr>
          <w:delText>(Hypopituitarism)</w:delText>
        </w:r>
      </w:del>
    </w:p>
    <w:p w14:paraId="78BF16A0" w14:textId="4E342A59" w:rsidR="00685103" w:rsidDel="00343D9B" w:rsidRDefault="00D634DD" w:rsidP="00237906">
      <w:pPr>
        <w:spacing w:line="480" w:lineRule="auto"/>
        <w:ind w:left="360"/>
        <w:rPr>
          <w:del w:id="2284" w:author="Thar Adale" w:date="2020-07-16T19:53:00Z"/>
        </w:rPr>
      </w:pPr>
      <w:del w:id="2285" w:author="Thar Adale" w:date="2020-07-16T19:53:00Z">
        <w:r w:rsidRPr="00237906" w:rsidDel="00343D9B">
          <w:delText xml:space="preserve">4. </w:delText>
        </w:r>
        <w:r w:rsidR="00685103" w:rsidRPr="00FA796D" w:rsidDel="00343D9B">
          <w:rPr>
            <w:rStyle w:val="Emphasis"/>
          </w:rPr>
          <w:delText>E26.01</w:delText>
        </w:r>
        <w:r w:rsidR="00685103" w:rsidDel="00343D9B">
          <w:rPr>
            <w:lang w:val="pt-BR"/>
          </w:rPr>
          <w:delText xml:space="preserve"> (Conn’s syndrome)</w:delText>
        </w:r>
        <w:r w:rsidR="00685103" w:rsidDel="00343D9B">
          <w:br/>
        </w:r>
        <w:r w:rsidR="00685103" w:rsidRPr="00FA796D" w:rsidDel="00343D9B">
          <w:rPr>
            <w:rStyle w:val="Emphasis"/>
          </w:rPr>
          <w:delText xml:space="preserve">I15.2 </w:delText>
        </w:r>
        <w:r w:rsidR="00685103" w:rsidDel="00343D9B">
          <w:delText>(Hypertension, secondary, due to, endocrine disorders)</w:delText>
        </w:r>
      </w:del>
    </w:p>
    <w:p w14:paraId="55D3E2F9" w14:textId="6BE802F9" w:rsidR="00685103" w:rsidDel="00343D9B" w:rsidRDefault="00D634DD" w:rsidP="00237906">
      <w:pPr>
        <w:spacing w:line="480" w:lineRule="auto"/>
        <w:ind w:left="360"/>
        <w:rPr>
          <w:del w:id="2286" w:author="Thar Adale" w:date="2020-07-16T19:53:00Z"/>
          <w:lang w:val="pt-BR"/>
        </w:rPr>
      </w:pPr>
      <w:del w:id="2287" w:author="Thar Adale" w:date="2020-07-16T19:53:00Z">
        <w:r w:rsidRPr="00237906" w:rsidDel="00343D9B">
          <w:delText xml:space="preserve">5. </w:delText>
        </w:r>
        <w:r w:rsidR="00685103" w:rsidRPr="00FA796D" w:rsidDel="00343D9B">
          <w:rPr>
            <w:rStyle w:val="Emphasis"/>
          </w:rPr>
          <w:delText xml:space="preserve">E28.2 </w:delText>
        </w:r>
        <w:r w:rsidR="00685103" w:rsidDel="00343D9B">
          <w:rPr>
            <w:lang w:val="pt-BR"/>
          </w:rPr>
          <w:delText xml:space="preserve">(Polycystic, ovaries) or (Syndrome, ovary, polycystic) </w:delText>
        </w:r>
      </w:del>
    </w:p>
    <w:p w14:paraId="3CB74532" w14:textId="0A97F263" w:rsidR="00685103" w:rsidDel="00343D9B" w:rsidRDefault="00D634DD" w:rsidP="00237906">
      <w:pPr>
        <w:spacing w:line="480" w:lineRule="auto"/>
        <w:ind w:left="360"/>
        <w:rPr>
          <w:del w:id="2288" w:author="Thar Adale" w:date="2020-07-16T19:53:00Z"/>
        </w:rPr>
      </w:pPr>
      <w:del w:id="2289" w:author="Thar Adale" w:date="2020-07-16T19:53:00Z">
        <w:r w:rsidRPr="00237906" w:rsidDel="00343D9B">
          <w:delText xml:space="preserve">6. </w:delText>
        </w:r>
        <w:r w:rsidR="00685103" w:rsidRPr="00FA796D" w:rsidDel="00343D9B">
          <w:rPr>
            <w:rStyle w:val="Emphasis"/>
          </w:rPr>
          <w:delText xml:space="preserve">Z00.01 </w:delText>
        </w:r>
        <w:r w:rsidR="00685103" w:rsidDel="00343D9B">
          <w:delText xml:space="preserve">(Examination, adult, with abnormal findings) </w:delText>
        </w:r>
        <w:r w:rsidR="00685103" w:rsidDel="00343D9B">
          <w:br/>
        </w:r>
        <w:r w:rsidR="00685103" w:rsidRPr="00FA796D" w:rsidDel="00343D9B">
          <w:rPr>
            <w:rStyle w:val="Emphasis"/>
          </w:rPr>
          <w:delText>E55.9</w:delText>
        </w:r>
        <w:r w:rsidR="00685103" w:rsidDel="00343D9B">
          <w:rPr>
            <w:lang w:val="pt-BR"/>
          </w:rPr>
          <w:delText xml:space="preserve"> (Deficiency, Vitamin D)</w:delText>
        </w:r>
        <w:r w:rsidR="00685103" w:rsidDel="00343D9B">
          <w:br/>
        </w:r>
        <w:r w:rsidR="00685103" w:rsidRPr="00FA796D" w:rsidDel="00343D9B">
          <w:rPr>
            <w:rStyle w:val="Emphasis"/>
          </w:rPr>
          <w:delText>E66.09</w:delText>
        </w:r>
        <w:r w:rsidR="00685103" w:rsidDel="00343D9B">
          <w:delText xml:space="preserve"> (Obesity, due to excess calories)</w:delText>
        </w:r>
        <w:r w:rsidR="00685103" w:rsidDel="00343D9B">
          <w:br/>
        </w:r>
        <w:r w:rsidR="00685103" w:rsidRPr="00FA796D" w:rsidDel="00343D9B">
          <w:rPr>
            <w:rStyle w:val="Emphasis"/>
          </w:rPr>
          <w:delText>Z68.30</w:delText>
        </w:r>
        <w:r w:rsidR="00685103" w:rsidDel="00343D9B">
          <w:delText xml:space="preserve"> (BMI – </w:delText>
        </w:r>
        <w:r w:rsidR="00685103" w:rsidDel="00343D9B">
          <w:rPr>
            <w:i/>
          </w:rPr>
          <w:delText xml:space="preserve">see </w:delText>
        </w:r>
        <w:r w:rsidR="00685103" w:rsidDel="00343D9B">
          <w:delText>Body, mass index, adult, 30.0)</w:delText>
        </w:r>
      </w:del>
    </w:p>
    <w:p w14:paraId="5DE667BA" w14:textId="4FB34134" w:rsidR="00685103" w:rsidDel="00343D9B" w:rsidRDefault="00D634DD" w:rsidP="00D634DD">
      <w:pPr>
        <w:spacing w:line="480" w:lineRule="auto"/>
        <w:ind w:left="360"/>
        <w:rPr>
          <w:del w:id="2290" w:author="Thar Adale" w:date="2020-07-16T19:53:00Z"/>
        </w:rPr>
      </w:pPr>
      <w:del w:id="2291" w:author="Thar Adale" w:date="2020-07-16T19:53:00Z">
        <w:r w:rsidDel="00343D9B">
          <w:delText xml:space="preserve">7. </w:delText>
        </w:r>
        <w:r w:rsidR="00685103" w:rsidRPr="00FA796D" w:rsidDel="00343D9B">
          <w:rPr>
            <w:rStyle w:val="Emphasis"/>
          </w:rPr>
          <w:delText>E05.10</w:delText>
        </w:r>
        <w:r w:rsidR="00685103" w:rsidDel="00343D9B">
          <w:delText xml:space="preserve"> (Disease, Graves</w:delText>
        </w:r>
        <w:r w:rsidDel="00343D9B">
          <w:delText>’</w:delText>
        </w:r>
        <w:r w:rsidR="00685103" w:rsidDel="00343D9B">
          <w:delText>-</w:delText>
        </w:r>
        <w:r w:rsidR="00685103" w:rsidRPr="00D634DD" w:rsidDel="00343D9B">
          <w:rPr>
            <w:i/>
          </w:rPr>
          <w:delText xml:space="preserve">see </w:delText>
        </w:r>
        <w:r w:rsidR="00685103" w:rsidDel="00343D9B">
          <w:delText>Hyperthyroidism, with , goiter, nodular, uninodular)</w:delText>
        </w:r>
      </w:del>
    </w:p>
    <w:p w14:paraId="6B263F3B" w14:textId="7C1E7A42" w:rsidR="008D12E9" w:rsidDel="00343D9B" w:rsidRDefault="008D12E9" w:rsidP="008D12E9">
      <w:pPr>
        <w:spacing w:line="480" w:lineRule="auto"/>
        <w:ind w:left="720" w:hanging="360"/>
        <w:rPr>
          <w:del w:id="2292" w:author="Thar Adale" w:date="2020-07-16T19:53:00Z"/>
        </w:rPr>
      </w:pPr>
      <w:del w:id="2293" w:author="Thar Adale" w:date="2020-07-16T19:53:00Z">
        <w:r w:rsidDel="00343D9B">
          <w:delText>8.</w:delText>
        </w:r>
        <w:r w:rsidDel="00343D9B">
          <w:tab/>
        </w:r>
        <w:r w:rsidRPr="00FA796D" w:rsidDel="00343D9B">
          <w:rPr>
            <w:rStyle w:val="Emphasis"/>
          </w:rPr>
          <w:delText>E11.621</w:delText>
        </w:r>
        <w:r w:rsidDel="00343D9B">
          <w:delText xml:space="preserve"> (Diabetes, type 2, with, foot ulcer)</w:delText>
        </w:r>
        <w:r w:rsidDel="00343D9B">
          <w:br/>
        </w:r>
        <w:r w:rsidRPr="00FA796D" w:rsidDel="00343D9B">
          <w:rPr>
            <w:rStyle w:val="Emphasis"/>
          </w:rPr>
          <w:delText>L97.411</w:delText>
        </w:r>
        <w:r w:rsidDel="00343D9B">
          <w:delText xml:space="preserve"> (Ulcer, heel, </w:delText>
        </w:r>
        <w:r w:rsidDel="00343D9B">
          <w:rPr>
            <w:i/>
          </w:rPr>
          <w:delText>see</w:delText>
        </w:r>
        <w:r w:rsidDel="00343D9B">
          <w:delText xml:space="preserve"> ulcer l</w:delText>
        </w:r>
        <w:r w:rsidRPr="0055199C" w:rsidDel="00343D9B">
          <w:delText>ower</w:delText>
        </w:r>
        <w:r w:rsidDel="00343D9B">
          <w:delText xml:space="preserve"> limb, heel, with, skin breakdown only, right)</w:delText>
        </w:r>
      </w:del>
    </w:p>
    <w:p w14:paraId="3554B385" w14:textId="5CEF05A4" w:rsidR="008D12E9" w:rsidDel="00343D9B" w:rsidRDefault="008D12E9" w:rsidP="008D12E9">
      <w:pPr>
        <w:spacing w:line="480" w:lineRule="auto"/>
        <w:ind w:left="720" w:hanging="360"/>
        <w:rPr>
          <w:del w:id="2294" w:author="Thar Adale" w:date="2020-07-16T19:53:00Z"/>
        </w:rPr>
      </w:pPr>
      <w:del w:id="2295" w:author="Thar Adale" w:date="2020-07-16T19:53:00Z">
        <w:r w:rsidDel="00343D9B">
          <w:delText>9.</w:delText>
        </w:r>
        <w:r w:rsidDel="00343D9B">
          <w:tab/>
        </w:r>
        <w:r w:rsidRPr="00FA796D" w:rsidDel="00343D9B">
          <w:rPr>
            <w:rStyle w:val="Emphasis"/>
          </w:rPr>
          <w:delText>E10.10</w:delText>
        </w:r>
        <w:r w:rsidDel="00343D9B">
          <w:delText xml:space="preserve"> (Diabetes, type 1, with, ketoacidosis) </w:delText>
        </w:r>
      </w:del>
    </w:p>
    <w:p w14:paraId="0D77BD2D" w14:textId="597558B9" w:rsidR="008D12E9" w:rsidDel="00343D9B" w:rsidRDefault="008D12E9" w:rsidP="008D12E9">
      <w:pPr>
        <w:spacing w:line="480" w:lineRule="auto"/>
        <w:ind w:left="720" w:hanging="360"/>
        <w:rPr>
          <w:del w:id="2296" w:author="Thar Adale" w:date="2020-07-16T19:53:00Z"/>
        </w:rPr>
      </w:pPr>
      <w:del w:id="2297" w:author="Thar Adale" w:date="2020-07-16T19:53:00Z">
        <w:r w:rsidDel="00343D9B">
          <w:tab/>
        </w:r>
        <w:r w:rsidRPr="00FA796D" w:rsidDel="00343D9B">
          <w:rPr>
            <w:rStyle w:val="Emphasis"/>
          </w:rPr>
          <w:delText>T38.3X6A</w:delText>
        </w:r>
        <w:r w:rsidDel="00343D9B">
          <w:delText xml:space="preserve"> (Table of Drugs and Chemicals, Insulin, Underdosing, initial encounter)</w:delText>
        </w:r>
      </w:del>
    </w:p>
    <w:p w14:paraId="45A1223E" w14:textId="7C017EEF" w:rsidR="008D12E9" w:rsidDel="00343D9B" w:rsidRDefault="008D12E9" w:rsidP="008D12E9">
      <w:pPr>
        <w:spacing w:line="480" w:lineRule="auto"/>
        <w:ind w:left="720" w:hanging="360"/>
        <w:rPr>
          <w:del w:id="2298" w:author="Thar Adale" w:date="2020-07-16T19:53:00Z"/>
        </w:rPr>
      </w:pPr>
      <w:del w:id="2299" w:author="Thar Adale" w:date="2020-07-16T19:53:00Z">
        <w:r w:rsidDel="00343D9B">
          <w:tab/>
        </w:r>
        <w:r w:rsidRPr="00FA796D" w:rsidDel="00343D9B">
          <w:rPr>
            <w:rStyle w:val="Emphasis"/>
          </w:rPr>
          <w:delText>Z91.138</w:delText>
        </w:r>
        <w:r w:rsidRPr="00964A5A" w:rsidDel="00343D9B">
          <w:delText xml:space="preserve"> </w:delText>
        </w:r>
        <w:r w:rsidDel="00343D9B">
          <w:delText>(Underdosing, unintentional)</w:delText>
        </w:r>
      </w:del>
    </w:p>
    <w:p w14:paraId="51AB7585" w14:textId="02D24E54" w:rsidR="00685103" w:rsidDel="00343D9B" w:rsidRDefault="00685103" w:rsidP="00685103">
      <w:pPr>
        <w:spacing w:line="480" w:lineRule="auto"/>
        <w:ind w:left="720" w:hanging="420"/>
        <w:rPr>
          <w:del w:id="2300" w:author="Thar Adale" w:date="2020-07-16T19:53:00Z"/>
          <w:lang w:val="pt-BR"/>
        </w:rPr>
      </w:pPr>
      <w:del w:id="2301" w:author="Thar Adale" w:date="2020-07-16T19:53:00Z">
        <w:r w:rsidDel="00343D9B">
          <w:delText>10.</w:delText>
        </w:r>
        <w:r w:rsidDel="00343D9B">
          <w:tab/>
        </w:r>
        <w:r w:rsidRPr="00FA796D" w:rsidDel="00343D9B">
          <w:rPr>
            <w:rStyle w:val="Emphasis"/>
          </w:rPr>
          <w:delText>E87.5</w:delText>
        </w:r>
        <w:r w:rsidDel="00343D9B">
          <w:rPr>
            <w:lang w:val="pt-BR"/>
          </w:rPr>
          <w:delText xml:space="preserve"> (Hyperkalemia)</w:delText>
        </w:r>
        <w:r w:rsidDel="00343D9B">
          <w:rPr>
            <w:lang w:val="pt-BR"/>
          </w:rPr>
          <w:br/>
        </w:r>
        <w:r w:rsidRPr="00FA796D" w:rsidDel="00343D9B">
          <w:rPr>
            <w:rStyle w:val="Emphasis"/>
          </w:rPr>
          <w:delText>E87.0</w:delText>
        </w:r>
        <w:r w:rsidDel="00343D9B">
          <w:rPr>
            <w:lang w:val="pt-BR"/>
          </w:rPr>
          <w:delText xml:space="preserve"> (Hyperosmolality)</w:delText>
        </w:r>
      </w:del>
    </w:p>
    <w:p w14:paraId="39C856B8" w14:textId="5913ABD4" w:rsidR="00685103" w:rsidDel="00343D9B" w:rsidRDefault="00685103" w:rsidP="00685103">
      <w:pPr>
        <w:spacing w:line="480" w:lineRule="auto"/>
        <w:rPr>
          <w:del w:id="2302" w:author="Thar Adale" w:date="2020-07-16T19:53:00Z"/>
          <w:b/>
        </w:rPr>
      </w:pPr>
    </w:p>
    <w:p w14:paraId="55B39DCB" w14:textId="632F07CC" w:rsidR="00070055" w:rsidDel="00343D9B" w:rsidRDefault="00070055" w:rsidP="000B39CA">
      <w:pPr>
        <w:pStyle w:val="Heading1"/>
        <w:rPr>
          <w:del w:id="2303" w:author="Thar Adale" w:date="2020-07-16T19:53:00Z"/>
        </w:rPr>
      </w:pPr>
      <w:del w:id="2304" w:author="Thar Adale" w:date="2020-07-16T19:53:00Z">
        <w:r w:rsidDel="00343D9B">
          <w:delText xml:space="preserve">CHAPTER </w:delText>
        </w:r>
        <w:r w:rsidR="001C32E1" w:rsidDel="00343D9B">
          <w:delText>10</w:delText>
        </w:r>
        <w:r w:rsidDel="00343D9B">
          <w:delText>: DISEASES OF THE SKIN AND SUBCUTANEOUS TISSUE (L00-L99)</w:delText>
        </w:r>
      </w:del>
    </w:p>
    <w:p w14:paraId="66B9637D" w14:textId="4162E6BD" w:rsidR="00070055" w:rsidRPr="00E1633A" w:rsidDel="00343D9B" w:rsidRDefault="00070055" w:rsidP="00FA796D">
      <w:pPr>
        <w:keepNext/>
        <w:keepLines/>
        <w:spacing w:line="480" w:lineRule="auto"/>
        <w:outlineLvl w:val="1"/>
        <w:rPr>
          <w:del w:id="2305" w:author="Thar Adale" w:date="2020-07-16T19:53:00Z"/>
          <w:b/>
          <w:bCs/>
          <w:szCs w:val="26"/>
        </w:rPr>
      </w:pPr>
      <w:del w:id="2306" w:author="Thar Adale" w:date="2020-07-16T19:53:00Z">
        <w:r w:rsidRPr="00E1633A" w:rsidDel="00343D9B">
          <w:rPr>
            <w:b/>
            <w:bCs/>
            <w:szCs w:val="26"/>
          </w:rPr>
          <w:delText>CODING PRACTICE</w:delText>
        </w:r>
      </w:del>
    </w:p>
    <w:p w14:paraId="712A9E14" w14:textId="007686ED" w:rsidR="00070055" w:rsidDel="00343D9B" w:rsidRDefault="00070055" w:rsidP="004C3C97">
      <w:pPr>
        <w:keepNext/>
        <w:keepLines/>
        <w:spacing w:line="480" w:lineRule="auto"/>
        <w:outlineLvl w:val="1"/>
        <w:rPr>
          <w:del w:id="2307" w:author="Thar Adale" w:date="2020-07-16T19:53:00Z"/>
          <w:b/>
          <w:bCs/>
          <w:szCs w:val="26"/>
        </w:rPr>
      </w:pPr>
      <w:del w:id="2308" w:author="Thar Adale" w:date="2020-07-16T19:53:00Z">
        <w:r w:rsidDel="00343D9B">
          <w:rPr>
            <w:b/>
            <w:bCs/>
            <w:szCs w:val="26"/>
          </w:rPr>
          <w:delText xml:space="preserve">Exercise </w:delText>
        </w:r>
        <w:r w:rsidR="001C32E1" w:rsidDel="00343D9B">
          <w:rPr>
            <w:b/>
            <w:bCs/>
            <w:szCs w:val="26"/>
          </w:rPr>
          <w:delText>10</w:delText>
        </w:r>
        <w:r w:rsidDel="00343D9B">
          <w:rPr>
            <w:b/>
            <w:bCs/>
            <w:szCs w:val="26"/>
          </w:rPr>
          <w:delText>.1 Integumentary System Refresher</w:delText>
        </w:r>
      </w:del>
    </w:p>
    <w:p w14:paraId="0AFF6625" w14:textId="790AE9E3" w:rsidR="00070055" w:rsidDel="00343D9B" w:rsidRDefault="00070055" w:rsidP="004C3C97">
      <w:pPr>
        <w:spacing w:line="480" w:lineRule="auto"/>
        <w:ind w:left="720" w:hanging="360"/>
        <w:rPr>
          <w:del w:id="2309" w:author="Thar Adale" w:date="2020-07-16T19:53:00Z"/>
        </w:rPr>
      </w:pPr>
      <w:del w:id="2310" w:author="Thar Adale" w:date="2020-07-16T19:53:00Z">
        <w:r w:rsidDel="00343D9B">
          <w:delText>1.</w:delText>
        </w:r>
        <w:r w:rsidDel="00343D9B">
          <w:tab/>
          <w:delText>pachy/derma  thick skin, L85.9</w:delText>
        </w:r>
      </w:del>
    </w:p>
    <w:p w14:paraId="02FE5D1B" w14:textId="62C249CD" w:rsidR="00070055" w:rsidDel="00343D9B" w:rsidRDefault="00070055" w:rsidP="004C3C97">
      <w:pPr>
        <w:spacing w:line="480" w:lineRule="auto"/>
        <w:ind w:left="720" w:hanging="360"/>
        <w:rPr>
          <w:del w:id="2311" w:author="Thar Adale" w:date="2020-07-16T19:53:00Z"/>
        </w:rPr>
      </w:pPr>
      <w:del w:id="2312" w:author="Thar Adale" w:date="2020-07-16T19:53:00Z">
        <w:r w:rsidDel="00343D9B">
          <w:delText>2.</w:delText>
        </w:r>
        <w:r w:rsidDel="00343D9B">
          <w:tab/>
          <w:delText>hyper/trich/osis  excessive hair, L68.9</w:delText>
        </w:r>
      </w:del>
    </w:p>
    <w:p w14:paraId="7346891B" w14:textId="5151F50F" w:rsidR="00070055" w:rsidDel="00343D9B" w:rsidRDefault="00070055" w:rsidP="004C3C97">
      <w:pPr>
        <w:spacing w:line="480" w:lineRule="auto"/>
        <w:ind w:left="720" w:hanging="360"/>
        <w:rPr>
          <w:del w:id="2313" w:author="Thar Adale" w:date="2020-07-16T19:53:00Z"/>
        </w:rPr>
      </w:pPr>
      <w:del w:id="2314" w:author="Thar Adale" w:date="2020-07-16T19:53:00Z">
        <w:r w:rsidDel="00343D9B">
          <w:delText>3.</w:delText>
        </w:r>
        <w:r w:rsidDel="00343D9B">
          <w:tab/>
          <w:delText>peri/follicul/itis  inflammation around a hair follicle, L01.02</w:delText>
        </w:r>
      </w:del>
    </w:p>
    <w:p w14:paraId="7406C8C5" w14:textId="56EE333D" w:rsidR="00070055" w:rsidDel="00343D9B" w:rsidRDefault="00070055" w:rsidP="004C3C97">
      <w:pPr>
        <w:spacing w:line="480" w:lineRule="auto"/>
        <w:ind w:left="720" w:hanging="360"/>
        <w:rPr>
          <w:del w:id="2315" w:author="Thar Adale" w:date="2020-07-16T19:53:00Z"/>
        </w:rPr>
      </w:pPr>
      <w:del w:id="2316" w:author="Thar Adale" w:date="2020-07-16T19:53:00Z">
        <w:r w:rsidDel="00343D9B">
          <w:delText>4.</w:delText>
        </w:r>
        <w:r w:rsidDel="00343D9B">
          <w:tab/>
          <w:delText>cellul/itis  inflammation of a little cell, L03.90</w:delText>
        </w:r>
      </w:del>
    </w:p>
    <w:p w14:paraId="435116FE" w14:textId="6153CCAF" w:rsidR="00070055" w:rsidDel="00343D9B" w:rsidRDefault="00070055" w:rsidP="004C3C97">
      <w:pPr>
        <w:spacing w:line="480" w:lineRule="auto"/>
        <w:ind w:left="720" w:hanging="360"/>
        <w:rPr>
          <w:del w:id="2317" w:author="Thar Adale" w:date="2020-07-16T19:53:00Z"/>
        </w:rPr>
      </w:pPr>
      <w:del w:id="2318" w:author="Thar Adale" w:date="2020-07-16T19:53:00Z">
        <w:r w:rsidDel="00343D9B">
          <w:delText>5.</w:delText>
        </w:r>
        <w:r w:rsidDel="00343D9B">
          <w:tab/>
          <w:delText>erythro/derma  red skin, L53.9</w:delText>
        </w:r>
      </w:del>
    </w:p>
    <w:p w14:paraId="18EBD7A2" w14:textId="45B51712" w:rsidR="00070055" w:rsidDel="00343D9B" w:rsidRDefault="00070055" w:rsidP="004C3C97">
      <w:pPr>
        <w:spacing w:line="480" w:lineRule="auto"/>
        <w:ind w:left="720" w:hanging="360"/>
        <w:rPr>
          <w:del w:id="2319" w:author="Thar Adale" w:date="2020-07-16T19:53:00Z"/>
        </w:rPr>
      </w:pPr>
      <w:del w:id="2320" w:author="Thar Adale" w:date="2020-07-16T19:53:00Z">
        <w:r w:rsidDel="00343D9B">
          <w:delText>6.</w:delText>
        </w:r>
        <w:r w:rsidDel="00343D9B">
          <w:tab/>
          <w:delText>pyo/derma  pus in the skin, L08.0</w:delText>
        </w:r>
      </w:del>
    </w:p>
    <w:p w14:paraId="2ABC0EA9" w14:textId="54DB8419" w:rsidR="00070055" w:rsidDel="00343D9B" w:rsidRDefault="00070055" w:rsidP="004C3C97">
      <w:pPr>
        <w:spacing w:line="480" w:lineRule="auto"/>
        <w:ind w:left="720" w:hanging="360"/>
        <w:rPr>
          <w:del w:id="2321" w:author="Thar Adale" w:date="2020-07-16T19:53:00Z"/>
        </w:rPr>
      </w:pPr>
      <w:del w:id="2322" w:author="Thar Adale" w:date="2020-07-16T19:53:00Z">
        <w:r w:rsidDel="00343D9B">
          <w:delText>7.</w:delText>
        </w:r>
        <w:r w:rsidDel="00343D9B">
          <w:tab/>
          <w:delText>onycho/crypt/osis  condition of a hidden (ingrown) nail, L60.0</w:delText>
        </w:r>
      </w:del>
    </w:p>
    <w:p w14:paraId="0B8B34B3" w14:textId="5277030E" w:rsidR="00070055" w:rsidDel="00343D9B" w:rsidRDefault="00070055" w:rsidP="004C3C97">
      <w:pPr>
        <w:spacing w:line="480" w:lineRule="auto"/>
        <w:ind w:left="720" w:hanging="360"/>
        <w:rPr>
          <w:del w:id="2323" w:author="Thar Adale" w:date="2020-07-16T19:53:00Z"/>
        </w:rPr>
      </w:pPr>
      <w:del w:id="2324" w:author="Thar Adale" w:date="2020-07-16T19:53:00Z">
        <w:r w:rsidDel="00343D9B">
          <w:delText>8.</w:delText>
        </w:r>
        <w:r w:rsidDel="00343D9B">
          <w:tab/>
          <w:delText>hyper/kerat/osis  condition of excessive horny layer of skin, L85.9</w:delText>
        </w:r>
      </w:del>
    </w:p>
    <w:p w14:paraId="76717F8E" w14:textId="3F25B19A" w:rsidR="00070055" w:rsidDel="00343D9B" w:rsidRDefault="00070055" w:rsidP="004C3C97">
      <w:pPr>
        <w:spacing w:line="480" w:lineRule="auto"/>
        <w:ind w:left="720" w:hanging="360"/>
        <w:rPr>
          <w:del w:id="2325" w:author="Thar Adale" w:date="2020-07-16T19:53:00Z"/>
        </w:rPr>
      </w:pPr>
      <w:del w:id="2326" w:author="Thar Adale" w:date="2020-07-16T19:53:00Z">
        <w:r w:rsidDel="00343D9B">
          <w:delText>9.</w:delText>
        </w:r>
        <w:r w:rsidDel="00343D9B">
          <w:tab/>
          <w:delText>hidr/a</w:delText>
        </w:r>
        <w:r w:rsidR="00BF1368" w:rsidDel="00343D9B">
          <w:delText>d</w:delText>
        </w:r>
        <w:r w:rsidDel="00343D9B">
          <w:delText>en/itis  inflammation of sweat gland, L73.2</w:delText>
        </w:r>
      </w:del>
    </w:p>
    <w:p w14:paraId="7B376431" w14:textId="44428368" w:rsidR="00070055" w:rsidDel="00343D9B" w:rsidRDefault="00070055" w:rsidP="004C3C97">
      <w:pPr>
        <w:spacing w:line="480" w:lineRule="auto"/>
        <w:ind w:left="720" w:hanging="360"/>
        <w:rPr>
          <w:del w:id="2327" w:author="Thar Adale" w:date="2020-07-16T19:53:00Z"/>
        </w:rPr>
      </w:pPr>
      <w:del w:id="2328" w:author="Thar Adale" w:date="2020-07-16T19:53:00Z">
        <w:r w:rsidDel="00343D9B">
          <w:delText>10.</w:delText>
        </w:r>
        <w:r w:rsidDel="00343D9B">
          <w:tab/>
          <w:delText>on</w:delText>
        </w:r>
        <w:r w:rsidR="00BD1FB8" w:rsidDel="00343D9B">
          <w:delText>y/</w:delText>
        </w:r>
        <w:r w:rsidDel="00343D9B">
          <w:delText>cho/dys/trophy  abnormal shape of nail, L60.3</w:delText>
        </w:r>
      </w:del>
    </w:p>
    <w:p w14:paraId="170BA483" w14:textId="513DD546" w:rsidR="00070055" w:rsidDel="00343D9B" w:rsidRDefault="00070055" w:rsidP="004C3C97">
      <w:pPr>
        <w:keepNext/>
        <w:keepLines/>
        <w:spacing w:line="480" w:lineRule="auto"/>
        <w:outlineLvl w:val="1"/>
        <w:rPr>
          <w:del w:id="2329" w:author="Thar Adale" w:date="2020-07-16T19:53:00Z"/>
          <w:b/>
          <w:bCs/>
          <w:szCs w:val="26"/>
        </w:rPr>
      </w:pPr>
      <w:del w:id="2330" w:author="Thar Adale" w:date="2020-07-16T19:53:00Z">
        <w:r w:rsidDel="00343D9B">
          <w:rPr>
            <w:b/>
            <w:bCs/>
            <w:szCs w:val="26"/>
          </w:rPr>
          <w:delText xml:space="preserve">Exercise </w:delText>
        </w:r>
        <w:r w:rsidR="001C32E1" w:rsidDel="00343D9B">
          <w:rPr>
            <w:b/>
            <w:bCs/>
            <w:szCs w:val="26"/>
          </w:rPr>
          <w:delText>10</w:delText>
        </w:r>
        <w:r w:rsidDel="00343D9B">
          <w:rPr>
            <w:b/>
            <w:bCs/>
            <w:szCs w:val="26"/>
          </w:rPr>
          <w:delText xml:space="preserve">.2 Abstracting for </w:delText>
        </w:r>
        <w:r w:rsidR="00B831D5" w:rsidRPr="00B831D5" w:rsidDel="00343D9B">
          <w:rPr>
            <w:b/>
            <w:bCs/>
            <w:szCs w:val="26"/>
          </w:rPr>
          <w:delText xml:space="preserve">Conditions </w:delText>
        </w:r>
        <w:r w:rsidR="00B831D5" w:rsidDel="00343D9B">
          <w:rPr>
            <w:b/>
            <w:bCs/>
            <w:szCs w:val="26"/>
          </w:rPr>
          <w:delText xml:space="preserve">of </w:delText>
        </w:r>
        <w:r w:rsidDel="00343D9B">
          <w:rPr>
            <w:b/>
            <w:bCs/>
            <w:szCs w:val="26"/>
          </w:rPr>
          <w:delText>the Integumentary System</w:delText>
        </w:r>
      </w:del>
    </w:p>
    <w:p w14:paraId="34B3010B" w14:textId="4C2BB580" w:rsidR="00070055" w:rsidDel="00343D9B" w:rsidRDefault="00070055" w:rsidP="00F01A52">
      <w:pPr>
        <w:numPr>
          <w:ilvl w:val="0"/>
          <w:numId w:val="10"/>
        </w:numPr>
        <w:spacing w:line="480" w:lineRule="auto"/>
        <w:rPr>
          <w:del w:id="2331" w:author="Thar Adale" w:date="2020-07-16T19:53:00Z"/>
        </w:rPr>
      </w:pPr>
    </w:p>
    <w:p w14:paraId="523BD976" w14:textId="5C4621E1" w:rsidR="00070055" w:rsidDel="00343D9B" w:rsidRDefault="00070055" w:rsidP="00F01A52">
      <w:pPr>
        <w:numPr>
          <w:ilvl w:val="1"/>
          <w:numId w:val="10"/>
        </w:numPr>
        <w:spacing w:line="480" w:lineRule="auto"/>
        <w:rPr>
          <w:del w:id="2332" w:author="Thar Adale" w:date="2020-07-16T19:53:00Z"/>
        </w:rPr>
      </w:pPr>
      <w:del w:id="2333" w:author="Thar Adale" w:date="2020-07-16T19:53:00Z">
        <w:r w:rsidDel="00343D9B">
          <w:delText>was at the beach all day and did not have sunscreen applied</w:delText>
        </w:r>
      </w:del>
    </w:p>
    <w:p w14:paraId="5D12753B" w14:textId="3D28D3A1" w:rsidR="00070055" w:rsidDel="00343D9B" w:rsidRDefault="00070055" w:rsidP="00F01A52">
      <w:pPr>
        <w:numPr>
          <w:ilvl w:val="1"/>
          <w:numId w:val="10"/>
        </w:numPr>
        <w:spacing w:line="480" w:lineRule="auto"/>
        <w:rPr>
          <w:del w:id="2334" w:author="Thar Adale" w:date="2020-07-16T19:53:00Z"/>
        </w:rPr>
      </w:pPr>
      <w:del w:id="2335" w:author="Thar Adale" w:date="2020-07-16T19:53:00Z">
        <w:r w:rsidDel="00343D9B">
          <w:delText>sun, ultraviolet rays</w:delText>
        </w:r>
      </w:del>
    </w:p>
    <w:p w14:paraId="282851D2" w14:textId="07820755" w:rsidR="00070055" w:rsidDel="00343D9B" w:rsidRDefault="00070055" w:rsidP="00F01A52">
      <w:pPr>
        <w:numPr>
          <w:ilvl w:val="1"/>
          <w:numId w:val="10"/>
        </w:numPr>
        <w:spacing w:line="480" w:lineRule="auto"/>
        <w:rPr>
          <w:del w:id="2336" w:author="Thar Adale" w:date="2020-07-16T19:53:00Z"/>
        </w:rPr>
      </w:pPr>
      <w:del w:id="2337" w:author="Thar Adale" w:date="2020-07-16T19:53:00Z">
        <w:r w:rsidDel="00343D9B">
          <w:delText>2nd</w:delText>
        </w:r>
      </w:del>
    </w:p>
    <w:p w14:paraId="2DD7A2A8" w14:textId="593A4CB6" w:rsidR="00070055" w:rsidDel="00343D9B" w:rsidRDefault="00070055" w:rsidP="00F01A52">
      <w:pPr>
        <w:numPr>
          <w:ilvl w:val="1"/>
          <w:numId w:val="10"/>
        </w:numPr>
        <w:spacing w:line="480" w:lineRule="auto"/>
        <w:rPr>
          <w:del w:id="2338" w:author="Thar Adale" w:date="2020-07-16T19:53:00Z"/>
        </w:rPr>
      </w:pPr>
      <w:del w:id="2339" w:author="Thar Adale" w:date="2020-07-16T19:53:00Z">
        <w:r w:rsidDel="00343D9B">
          <w:delText>blistering</w:delText>
        </w:r>
      </w:del>
    </w:p>
    <w:p w14:paraId="4487D7CE" w14:textId="2C9DB6DD" w:rsidR="00070055" w:rsidDel="00343D9B" w:rsidRDefault="00070055" w:rsidP="00F01A52">
      <w:pPr>
        <w:numPr>
          <w:ilvl w:val="0"/>
          <w:numId w:val="10"/>
        </w:numPr>
        <w:spacing w:line="480" w:lineRule="auto"/>
        <w:rPr>
          <w:del w:id="2340" w:author="Thar Adale" w:date="2020-07-16T19:53:00Z"/>
        </w:rPr>
      </w:pPr>
    </w:p>
    <w:p w14:paraId="2A6ECC55" w14:textId="0B87E0AD" w:rsidR="00070055" w:rsidDel="00343D9B" w:rsidRDefault="00070055" w:rsidP="00F01A52">
      <w:pPr>
        <w:numPr>
          <w:ilvl w:val="1"/>
          <w:numId w:val="10"/>
        </w:numPr>
        <w:spacing w:line="480" w:lineRule="auto"/>
        <w:rPr>
          <w:del w:id="2341" w:author="Thar Adale" w:date="2020-07-16T19:53:00Z"/>
        </w:rPr>
      </w:pPr>
      <w:del w:id="2342" w:author="Thar Adale" w:date="2020-07-16T19:53:00Z">
        <w:r w:rsidDel="00343D9B">
          <w:delText>red itchy patches</w:delText>
        </w:r>
      </w:del>
    </w:p>
    <w:p w14:paraId="77A1B231" w14:textId="32211FA0" w:rsidR="00070055" w:rsidDel="00343D9B" w:rsidRDefault="00070055" w:rsidP="00F01A52">
      <w:pPr>
        <w:numPr>
          <w:ilvl w:val="1"/>
          <w:numId w:val="10"/>
        </w:numPr>
        <w:spacing w:line="480" w:lineRule="auto"/>
        <w:rPr>
          <w:del w:id="2343" w:author="Thar Adale" w:date="2020-07-16T19:53:00Z"/>
        </w:rPr>
      </w:pPr>
      <w:del w:id="2344" w:author="Thar Adale" w:date="2020-07-16T19:53:00Z">
        <w:r w:rsidDel="00343D9B">
          <w:delText>no, they are a symptom that is integral to the condition</w:delText>
        </w:r>
      </w:del>
    </w:p>
    <w:p w14:paraId="113DEF6D" w14:textId="60BA488A" w:rsidR="00070055" w:rsidDel="00343D9B" w:rsidRDefault="00070055" w:rsidP="00F01A52">
      <w:pPr>
        <w:numPr>
          <w:ilvl w:val="1"/>
          <w:numId w:val="10"/>
        </w:numPr>
        <w:spacing w:line="480" w:lineRule="auto"/>
        <w:rPr>
          <w:del w:id="2345" w:author="Thar Adale" w:date="2020-07-16T19:53:00Z"/>
        </w:rPr>
      </w:pPr>
      <w:del w:id="2346" w:author="Thar Adale" w:date="2020-07-16T19:53:00Z">
        <w:r w:rsidDel="00343D9B">
          <w:delText>contact dermatitis</w:delText>
        </w:r>
      </w:del>
    </w:p>
    <w:p w14:paraId="1016D230" w14:textId="21A0F775" w:rsidR="00070055" w:rsidDel="00343D9B" w:rsidRDefault="00070055" w:rsidP="00F01A52">
      <w:pPr>
        <w:numPr>
          <w:ilvl w:val="1"/>
          <w:numId w:val="10"/>
        </w:numPr>
        <w:spacing w:line="480" w:lineRule="auto"/>
        <w:rPr>
          <w:del w:id="2347" w:author="Thar Adale" w:date="2020-07-16T19:53:00Z"/>
        </w:rPr>
      </w:pPr>
      <w:del w:id="2348" w:author="Thar Adale" w:date="2020-07-16T19:53:00Z">
        <w:r w:rsidDel="00343D9B">
          <w:delText>dermatitis</w:delText>
        </w:r>
      </w:del>
    </w:p>
    <w:p w14:paraId="568A27A5" w14:textId="37421A59" w:rsidR="00070055" w:rsidDel="00343D9B" w:rsidRDefault="00070055" w:rsidP="00F01A52">
      <w:pPr>
        <w:numPr>
          <w:ilvl w:val="0"/>
          <w:numId w:val="10"/>
        </w:numPr>
        <w:spacing w:line="480" w:lineRule="auto"/>
        <w:rPr>
          <w:del w:id="2349" w:author="Thar Adale" w:date="2020-07-16T19:53:00Z"/>
        </w:rPr>
      </w:pPr>
    </w:p>
    <w:p w14:paraId="0D1FC53A" w14:textId="6A0F0357" w:rsidR="00070055" w:rsidDel="00343D9B" w:rsidRDefault="00070055" w:rsidP="00F01A52">
      <w:pPr>
        <w:numPr>
          <w:ilvl w:val="1"/>
          <w:numId w:val="10"/>
        </w:numPr>
        <w:spacing w:line="480" w:lineRule="auto"/>
        <w:rPr>
          <w:del w:id="2350" w:author="Thar Adale" w:date="2020-07-16T19:53:00Z"/>
        </w:rPr>
      </w:pPr>
      <w:del w:id="2351" w:author="Thar Adale" w:date="2020-07-16T19:53:00Z">
        <w:r w:rsidDel="00343D9B">
          <w:delText>red and tender area on the left great toe</w:delText>
        </w:r>
      </w:del>
    </w:p>
    <w:p w14:paraId="16DE0535" w14:textId="64FDE4A7" w:rsidR="00070055" w:rsidDel="00343D9B" w:rsidRDefault="00070055" w:rsidP="00F01A52">
      <w:pPr>
        <w:numPr>
          <w:ilvl w:val="1"/>
          <w:numId w:val="10"/>
        </w:numPr>
        <w:spacing w:line="480" w:lineRule="auto"/>
        <w:rPr>
          <w:del w:id="2352" w:author="Thar Adale" w:date="2020-07-16T19:53:00Z"/>
        </w:rPr>
      </w:pPr>
      <w:del w:id="2353" w:author="Thar Adale" w:date="2020-07-16T19:53:00Z">
        <w:r w:rsidDel="00343D9B">
          <w:delText>ingrown nail</w:delText>
        </w:r>
      </w:del>
    </w:p>
    <w:p w14:paraId="5E7A9280" w14:textId="59989038" w:rsidR="00070055" w:rsidDel="00343D9B" w:rsidRDefault="00070055" w:rsidP="00F01A52">
      <w:pPr>
        <w:numPr>
          <w:ilvl w:val="1"/>
          <w:numId w:val="10"/>
        </w:numPr>
        <w:spacing w:line="480" w:lineRule="auto"/>
        <w:rPr>
          <w:del w:id="2354" w:author="Thar Adale" w:date="2020-07-16T19:53:00Z"/>
        </w:rPr>
      </w:pPr>
      <w:del w:id="2355" w:author="Thar Adale" w:date="2020-07-16T19:53:00Z">
        <w:r w:rsidDel="00343D9B">
          <w:delText>no, the symptoms are integral to the condition</w:delText>
        </w:r>
      </w:del>
    </w:p>
    <w:p w14:paraId="1F5326F2" w14:textId="4CE19394" w:rsidR="00070055" w:rsidDel="00343D9B" w:rsidRDefault="00070055" w:rsidP="00F01A52">
      <w:pPr>
        <w:numPr>
          <w:ilvl w:val="0"/>
          <w:numId w:val="10"/>
        </w:numPr>
        <w:spacing w:line="480" w:lineRule="auto"/>
        <w:rPr>
          <w:del w:id="2356" w:author="Thar Adale" w:date="2020-07-16T19:53:00Z"/>
        </w:rPr>
      </w:pPr>
    </w:p>
    <w:p w14:paraId="5409E1B6" w14:textId="3CC4AAE8" w:rsidR="00070055" w:rsidDel="00343D9B" w:rsidRDefault="00070055" w:rsidP="00F01A52">
      <w:pPr>
        <w:numPr>
          <w:ilvl w:val="1"/>
          <w:numId w:val="10"/>
        </w:numPr>
        <w:spacing w:line="480" w:lineRule="auto"/>
        <w:rPr>
          <w:del w:id="2357" w:author="Thar Adale" w:date="2020-07-16T19:53:00Z"/>
        </w:rPr>
      </w:pPr>
      <w:del w:id="2358" w:author="Thar Adale" w:date="2020-07-16T19:53:00Z">
        <w:r w:rsidDel="00343D9B">
          <w:delText>cellulitis</w:delText>
        </w:r>
      </w:del>
    </w:p>
    <w:p w14:paraId="1A24EE1E" w14:textId="474ADEA3" w:rsidR="00070055" w:rsidDel="00343D9B" w:rsidRDefault="00070055" w:rsidP="00F01A52">
      <w:pPr>
        <w:numPr>
          <w:ilvl w:val="1"/>
          <w:numId w:val="10"/>
        </w:numPr>
        <w:spacing w:line="480" w:lineRule="auto"/>
        <w:rPr>
          <w:del w:id="2359" w:author="Thar Adale" w:date="2020-07-16T19:53:00Z"/>
        </w:rPr>
      </w:pPr>
      <w:del w:id="2360" w:author="Thar Adale" w:date="2020-07-16T19:53:00Z">
        <w:r w:rsidDel="00343D9B">
          <w:delText>leg</w:delText>
        </w:r>
      </w:del>
    </w:p>
    <w:p w14:paraId="15CFB710" w14:textId="61A125F4" w:rsidR="00070055" w:rsidDel="00343D9B" w:rsidRDefault="00070055" w:rsidP="00F01A52">
      <w:pPr>
        <w:numPr>
          <w:ilvl w:val="1"/>
          <w:numId w:val="10"/>
        </w:numPr>
        <w:spacing w:line="480" w:lineRule="auto"/>
        <w:rPr>
          <w:del w:id="2361" w:author="Thar Adale" w:date="2020-07-16T19:53:00Z"/>
        </w:rPr>
      </w:pPr>
      <w:del w:id="2362" w:author="Thar Adale" w:date="2020-07-16T19:53:00Z">
        <w:r w:rsidDel="00343D9B">
          <w:delText>right</w:delText>
        </w:r>
      </w:del>
    </w:p>
    <w:p w14:paraId="5CAEA333" w14:textId="1154796E" w:rsidR="00070055" w:rsidDel="00343D9B" w:rsidRDefault="00070055" w:rsidP="00F01A52">
      <w:pPr>
        <w:numPr>
          <w:ilvl w:val="1"/>
          <w:numId w:val="10"/>
        </w:numPr>
        <w:spacing w:line="480" w:lineRule="auto"/>
        <w:rPr>
          <w:del w:id="2363" w:author="Thar Adale" w:date="2020-07-16T19:53:00Z"/>
          <w:i/>
        </w:rPr>
      </w:pPr>
      <w:del w:id="2364" w:author="Thar Adale" w:date="2020-07-16T19:53:00Z">
        <w:r w:rsidDel="00343D9B">
          <w:rPr>
            <w:i/>
          </w:rPr>
          <w:delText>Streptococcus A</w:delText>
        </w:r>
      </w:del>
    </w:p>
    <w:p w14:paraId="32B7B2D2" w14:textId="70C32BED" w:rsidR="00070055" w:rsidDel="00343D9B" w:rsidRDefault="00070055" w:rsidP="00F01A52">
      <w:pPr>
        <w:numPr>
          <w:ilvl w:val="0"/>
          <w:numId w:val="10"/>
        </w:numPr>
        <w:spacing w:line="480" w:lineRule="auto"/>
        <w:rPr>
          <w:del w:id="2365" w:author="Thar Adale" w:date="2020-07-16T19:53:00Z"/>
        </w:rPr>
      </w:pPr>
    </w:p>
    <w:p w14:paraId="4C53ED38" w14:textId="64043607" w:rsidR="00070055" w:rsidDel="00343D9B" w:rsidRDefault="00070055" w:rsidP="00F01A52">
      <w:pPr>
        <w:numPr>
          <w:ilvl w:val="1"/>
          <w:numId w:val="10"/>
        </w:numPr>
        <w:spacing w:line="480" w:lineRule="auto"/>
        <w:rPr>
          <w:del w:id="2366" w:author="Thar Adale" w:date="2020-07-16T19:53:00Z"/>
        </w:rPr>
      </w:pPr>
      <w:del w:id="2367" w:author="Thar Adale" w:date="2020-07-16T19:53:00Z">
        <w:r w:rsidDel="00343D9B">
          <w:delText>erythema multiforme minor</w:delText>
        </w:r>
      </w:del>
    </w:p>
    <w:p w14:paraId="4AC04965" w14:textId="6CAF12D0" w:rsidR="00070055" w:rsidDel="00343D9B" w:rsidRDefault="00070055" w:rsidP="00F01A52">
      <w:pPr>
        <w:numPr>
          <w:ilvl w:val="1"/>
          <w:numId w:val="10"/>
        </w:numPr>
        <w:spacing w:line="480" w:lineRule="auto"/>
        <w:rPr>
          <w:del w:id="2368" w:author="Thar Adale" w:date="2020-07-16T19:53:00Z"/>
        </w:rPr>
      </w:pPr>
      <w:del w:id="2369" w:author="Thar Adale" w:date="2020-07-16T19:53:00Z">
        <w:r w:rsidDel="00343D9B">
          <w:delText>stomatitis</w:delText>
        </w:r>
      </w:del>
    </w:p>
    <w:p w14:paraId="4DCC8F8B" w14:textId="0C09555F" w:rsidR="00070055" w:rsidDel="00343D9B" w:rsidRDefault="00070055" w:rsidP="00F01A52">
      <w:pPr>
        <w:numPr>
          <w:ilvl w:val="1"/>
          <w:numId w:val="10"/>
        </w:numPr>
        <w:spacing w:line="480" w:lineRule="auto"/>
        <w:rPr>
          <w:del w:id="2370" w:author="Thar Adale" w:date="2020-07-16T19:53:00Z"/>
        </w:rPr>
      </w:pPr>
      <w:del w:id="2371" w:author="Thar Adale" w:date="2020-07-16T19:53:00Z">
        <w:r w:rsidDel="00343D9B">
          <w:delText>herpes simplex virus</w:delText>
        </w:r>
      </w:del>
    </w:p>
    <w:p w14:paraId="3BAB97E5" w14:textId="34E672F4" w:rsidR="00070055" w:rsidDel="00343D9B" w:rsidRDefault="00070055" w:rsidP="00F01A52">
      <w:pPr>
        <w:numPr>
          <w:ilvl w:val="1"/>
          <w:numId w:val="10"/>
        </w:numPr>
        <w:spacing w:line="480" w:lineRule="auto"/>
        <w:rPr>
          <w:del w:id="2372" w:author="Thar Adale" w:date="2020-07-16T19:53:00Z"/>
        </w:rPr>
      </w:pPr>
      <w:del w:id="2373" w:author="Thar Adale" w:date="2020-07-16T19:53:00Z">
        <w:r w:rsidDel="00343D9B">
          <w:delText>falling off of layers of skin</w:delText>
        </w:r>
      </w:del>
    </w:p>
    <w:p w14:paraId="40EF0236" w14:textId="0B8C1CFD" w:rsidR="00070055" w:rsidDel="00343D9B" w:rsidRDefault="00070055" w:rsidP="00F01A52">
      <w:pPr>
        <w:numPr>
          <w:ilvl w:val="1"/>
          <w:numId w:val="10"/>
        </w:numPr>
        <w:spacing w:line="480" w:lineRule="auto"/>
        <w:rPr>
          <w:del w:id="2374" w:author="Thar Adale" w:date="2020-07-16T19:53:00Z"/>
        </w:rPr>
      </w:pPr>
      <w:del w:id="2375" w:author="Thar Adale" w:date="2020-07-16T19:53:00Z">
        <w:r w:rsidDel="00343D9B">
          <w:delText>15%</w:delText>
        </w:r>
      </w:del>
    </w:p>
    <w:p w14:paraId="2C34992D" w14:textId="1940C438" w:rsidR="00070055" w:rsidDel="00343D9B" w:rsidRDefault="00070055" w:rsidP="00F01A52">
      <w:pPr>
        <w:numPr>
          <w:ilvl w:val="0"/>
          <w:numId w:val="10"/>
        </w:numPr>
        <w:spacing w:line="480" w:lineRule="auto"/>
        <w:rPr>
          <w:del w:id="2376" w:author="Thar Adale" w:date="2020-07-16T19:53:00Z"/>
        </w:rPr>
      </w:pPr>
    </w:p>
    <w:p w14:paraId="78E518BA" w14:textId="75433825" w:rsidR="00070055" w:rsidDel="00343D9B" w:rsidRDefault="00070055" w:rsidP="00F01A52">
      <w:pPr>
        <w:numPr>
          <w:ilvl w:val="1"/>
          <w:numId w:val="10"/>
        </w:numPr>
        <w:spacing w:line="480" w:lineRule="auto"/>
        <w:rPr>
          <w:del w:id="2377" w:author="Thar Adale" w:date="2020-07-16T19:53:00Z"/>
        </w:rPr>
      </w:pPr>
      <w:del w:id="2378" w:author="Thar Adale" w:date="2020-07-16T19:53:00Z">
        <w:r w:rsidDel="00343D9B">
          <w:delText>chronic skin ulcer</w:delText>
        </w:r>
      </w:del>
    </w:p>
    <w:p w14:paraId="07F29F6B" w14:textId="2BC58123" w:rsidR="00070055" w:rsidDel="00343D9B" w:rsidRDefault="00070055" w:rsidP="00F01A52">
      <w:pPr>
        <w:numPr>
          <w:ilvl w:val="1"/>
          <w:numId w:val="10"/>
        </w:numPr>
        <w:spacing w:line="480" w:lineRule="auto"/>
        <w:rPr>
          <w:del w:id="2379" w:author="Thar Adale" w:date="2020-07-16T19:53:00Z"/>
        </w:rPr>
      </w:pPr>
      <w:del w:id="2380" w:author="Thar Adale" w:date="2020-07-16T19:53:00Z">
        <w:r w:rsidDel="00343D9B">
          <w:delText>calf</w:delText>
        </w:r>
      </w:del>
    </w:p>
    <w:p w14:paraId="01DA8B7D" w14:textId="0CE4C226" w:rsidR="00070055" w:rsidDel="00343D9B" w:rsidRDefault="00070055" w:rsidP="00F01A52">
      <w:pPr>
        <w:numPr>
          <w:ilvl w:val="1"/>
          <w:numId w:val="10"/>
        </w:numPr>
        <w:spacing w:line="480" w:lineRule="auto"/>
        <w:rPr>
          <w:del w:id="2381" w:author="Thar Adale" w:date="2020-07-16T19:53:00Z"/>
        </w:rPr>
      </w:pPr>
      <w:del w:id="2382" w:author="Thar Adale" w:date="2020-07-16T19:53:00Z">
        <w:r w:rsidDel="00343D9B">
          <w:delText>right</w:delText>
        </w:r>
      </w:del>
    </w:p>
    <w:p w14:paraId="3825F60E" w14:textId="6FB6DB01" w:rsidR="00070055" w:rsidDel="00343D9B" w:rsidRDefault="00070055" w:rsidP="00F01A52">
      <w:pPr>
        <w:numPr>
          <w:ilvl w:val="1"/>
          <w:numId w:val="10"/>
        </w:numPr>
        <w:spacing w:line="480" w:lineRule="auto"/>
        <w:rPr>
          <w:del w:id="2383" w:author="Thar Adale" w:date="2020-07-16T19:53:00Z"/>
        </w:rPr>
      </w:pPr>
      <w:del w:id="2384" w:author="Thar Adale" w:date="2020-07-16T19:53:00Z">
        <w:r w:rsidDel="00343D9B">
          <w:delText>non-pressure</w:delText>
        </w:r>
      </w:del>
    </w:p>
    <w:p w14:paraId="235D410B" w14:textId="7964A052" w:rsidR="00070055" w:rsidDel="00343D9B" w:rsidRDefault="00070055" w:rsidP="00F01A52">
      <w:pPr>
        <w:numPr>
          <w:ilvl w:val="1"/>
          <w:numId w:val="10"/>
        </w:numPr>
        <w:spacing w:line="480" w:lineRule="auto"/>
        <w:rPr>
          <w:del w:id="2385" w:author="Thar Adale" w:date="2020-07-16T19:53:00Z"/>
        </w:rPr>
      </w:pPr>
      <w:del w:id="2386" w:author="Thar Adale" w:date="2020-07-16T19:53:00Z">
        <w:r w:rsidDel="00343D9B">
          <w:delText>postphlebitic syndrome</w:delText>
        </w:r>
      </w:del>
    </w:p>
    <w:p w14:paraId="4B951830" w14:textId="2467596F" w:rsidR="00070055" w:rsidDel="00343D9B" w:rsidRDefault="00070055" w:rsidP="00070055">
      <w:pPr>
        <w:rPr>
          <w:del w:id="2387" w:author="Thar Adale" w:date="2020-07-16T19:53:00Z"/>
        </w:rPr>
      </w:pPr>
    </w:p>
    <w:p w14:paraId="31CDD76F" w14:textId="08E365BB" w:rsidR="00070055" w:rsidDel="00343D9B" w:rsidRDefault="00070055" w:rsidP="004C3C97">
      <w:pPr>
        <w:keepNext/>
        <w:keepLines/>
        <w:spacing w:line="480" w:lineRule="auto"/>
        <w:outlineLvl w:val="1"/>
        <w:rPr>
          <w:del w:id="2388" w:author="Thar Adale" w:date="2020-07-16T19:53:00Z"/>
          <w:b/>
          <w:bCs/>
          <w:szCs w:val="26"/>
        </w:rPr>
      </w:pPr>
      <w:del w:id="2389" w:author="Thar Adale" w:date="2020-07-16T19:53:00Z">
        <w:r w:rsidDel="00343D9B">
          <w:rPr>
            <w:b/>
            <w:bCs/>
            <w:szCs w:val="26"/>
          </w:rPr>
          <w:delText xml:space="preserve">Exercise </w:delText>
        </w:r>
        <w:r w:rsidR="001C32E1" w:rsidDel="00343D9B">
          <w:rPr>
            <w:b/>
            <w:bCs/>
            <w:szCs w:val="26"/>
          </w:rPr>
          <w:delText>10</w:delText>
        </w:r>
        <w:r w:rsidDel="00343D9B">
          <w:rPr>
            <w:b/>
            <w:bCs/>
            <w:szCs w:val="26"/>
          </w:rPr>
          <w:delText>.3 Assigning Codes for Integumentary System</w:delText>
        </w:r>
        <w:r w:rsidR="00B831D5" w:rsidRPr="00B831D5" w:rsidDel="00343D9B">
          <w:rPr>
            <w:b/>
            <w:bCs/>
            <w:szCs w:val="26"/>
          </w:rPr>
          <w:delText xml:space="preserve"> Conditions</w:delText>
        </w:r>
      </w:del>
    </w:p>
    <w:p w14:paraId="40CE89AD" w14:textId="65DDA09C" w:rsidR="00070055" w:rsidDel="00343D9B" w:rsidRDefault="00070055" w:rsidP="004C3C97">
      <w:pPr>
        <w:spacing w:line="480" w:lineRule="auto"/>
        <w:ind w:left="720" w:hanging="360"/>
        <w:rPr>
          <w:del w:id="2390" w:author="Thar Adale" w:date="2020-07-16T19:53:00Z"/>
        </w:rPr>
      </w:pPr>
      <w:del w:id="2391" w:author="Thar Adale" w:date="2020-07-16T19:53:00Z">
        <w:r w:rsidDel="00343D9B">
          <w:delText>1.</w:delText>
        </w:r>
        <w:r w:rsidDel="00343D9B">
          <w:tab/>
        </w:r>
        <w:r w:rsidRPr="00FA796D" w:rsidDel="00343D9B">
          <w:rPr>
            <w:rStyle w:val="Emphasis"/>
          </w:rPr>
          <w:delText>L55.1</w:delText>
        </w:r>
        <w:r w:rsidDel="00343D9B">
          <w:delText xml:space="preserve"> (Sunburn, second degree)</w:delText>
        </w:r>
      </w:del>
    </w:p>
    <w:p w14:paraId="4E848F35" w14:textId="7697D87C" w:rsidR="00070055" w:rsidDel="00343D9B" w:rsidRDefault="00070055" w:rsidP="004C3C97">
      <w:pPr>
        <w:spacing w:line="480" w:lineRule="auto"/>
        <w:ind w:left="720" w:hanging="360"/>
        <w:rPr>
          <w:del w:id="2392" w:author="Thar Adale" w:date="2020-07-16T19:53:00Z"/>
        </w:rPr>
      </w:pPr>
      <w:del w:id="2393" w:author="Thar Adale" w:date="2020-07-16T19:53:00Z">
        <w:r w:rsidDel="00343D9B">
          <w:delText>2.</w:delText>
        </w:r>
        <w:r w:rsidDel="00343D9B">
          <w:tab/>
        </w:r>
        <w:r w:rsidRPr="00FA796D" w:rsidDel="00343D9B">
          <w:rPr>
            <w:rStyle w:val="Emphasis"/>
          </w:rPr>
          <w:delText>L25.5</w:delText>
        </w:r>
        <w:r w:rsidDel="00343D9B">
          <w:delText xml:space="preserve"> (Dermatitis, contact, due to, plants, non-food) </w:delText>
        </w:r>
      </w:del>
    </w:p>
    <w:p w14:paraId="4E76CA88" w14:textId="0F1F19FE" w:rsidR="00070055" w:rsidDel="00343D9B" w:rsidRDefault="00070055" w:rsidP="004C3C97">
      <w:pPr>
        <w:spacing w:line="480" w:lineRule="auto"/>
        <w:ind w:left="720" w:hanging="360"/>
        <w:rPr>
          <w:del w:id="2394" w:author="Thar Adale" w:date="2020-07-16T19:53:00Z"/>
        </w:rPr>
      </w:pPr>
      <w:del w:id="2395" w:author="Thar Adale" w:date="2020-07-16T19:53:00Z">
        <w:r w:rsidDel="00343D9B">
          <w:delText>3.</w:delText>
        </w:r>
        <w:r w:rsidDel="00343D9B">
          <w:tab/>
        </w:r>
        <w:r w:rsidRPr="00FA796D" w:rsidDel="00343D9B">
          <w:rPr>
            <w:rStyle w:val="Emphasis"/>
          </w:rPr>
          <w:delText xml:space="preserve">L60.0 </w:delText>
        </w:r>
        <w:r w:rsidDel="00343D9B">
          <w:delText>(Ingrowing, nail)</w:delText>
        </w:r>
      </w:del>
    </w:p>
    <w:p w14:paraId="3E449AEC" w14:textId="7A329066" w:rsidR="00070055" w:rsidDel="00343D9B" w:rsidRDefault="00070055" w:rsidP="004C3C97">
      <w:pPr>
        <w:keepNext/>
        <w:keepLines/>
        <w:spacing w:line="480" w:lineRule="auto"/>
        <w:outlineLvl w:val="1"/>
        <w:rPr>
          <w:del w:id="2396" w:author="Thar Adale" w:date="2020-07-16T19:53:00Z"/>
          <w:b/>
          <w:bCs/>
          <w:szCs w:val="26"/>
        </w:rPr>
      </w:pPr>
      <w:del w:id="2397" w:author="Thar Adale" w:date="2020-07-16T19:53:00Z">
        <w:r w:rsidDel="00343D9B">
          <w:rPr>
            <w:b/>
            <w:bCs/>
            <w:szCs w:val="26"/>
          </w:rPr>
          <w:delText xml:space="preserve">Exercise </w:delText>
        </w:r>
        <w:r w:rsidR="001C32E1" w:rsidDel="00343D9B">
          <w:rPr>
            <w:b/>
            <w:bCs/>
            <w:szCs w:val="26"/>
          </w:rPr>
          <w:delText>10</w:delText>
        </w:r>
        <w:r w:rsidDel="00343D9B">
          <w:rPr>
            <w:b/>
            <w:bCs/>
            <w:szCs w:val="26"/>
          </w:rPr>
          <w:delText>.4 Arranging Codes for the Integumentary System</w:delText>
        </w:r>
        <w:r w:rsidR="00B831D5" w:rsidRPr="00B831D5" w:rsidDel="00343D9B">
          <w:rPr>
            <w:b/>
            <w:bCs/>
            <w:szCs w:val="26"/>
          </w:rPr>
          <w:delText xml:space="preserve"> Conditions</w:delText>
        </w:r>
      </w:del>
    </w:p>
    <w:p w14:paraId="68F82F91" w14:textId="4A9EC7F8" w:rsidR="00070055" w:rsidDel="00343D9B" w:rsidRDefault="003714EF" w:rsidP="00237906">
      <w:pPr>
        <w:spacing w:line="480" w:lineRule="auto"/>
        <w:ind w:left="360"/>
        <w:rPr>
          <w:del w:id="2398" w:author="Thar Adale" w:date="2020-07-16T19:53:00Z"/>
        </w:rPr>
      </w:pPr>
      <w:del w:id="2399" w:author="Thar Adale" w:date="2020-07-16T19:53:00Z">
        <w:r w:rsidRPr="00237906" w:rsidDel="00343D9B">
          <w:delText>1.</w:delText>
        </w:r>
        <w:r w:rsidDel="00343D9B">
          <w:rPr>
            <w:rStyle w:val="Emphasis"/>
          </w:rPr>
          <w:delText xml:space="preserve"> </w:delText>
        </w:r>
        <w:r w:rsidR="00070055" w:rsidRPr="00FA796D" w:rsidDel="00343D9B">
          <w:rPr>
            <w:rStyle w:val="Emphasis"/>
          </w:rPr>
          <w:delText>L03.116</w:delText>
        </w:r>
        <w:r w:rsidR="00070055" w:rsidDel="00343D9B">
          <w:delText xml:space="preserve"> (Cellulitis, lower limb, right lower)</w:delText>
        </w:r>
        <w:r w:rsidR="00070055" w:rsidDel="00343D9B">
          <w:br/>
        </w:r>
        <w:r w:rsidR="00070055" w:rsidRPr="00FA796D" w:rsidDel="00343D9B">
          <w:rPr>
            <w:rStyle w:val="Emphasis"/>
          </w:rPr>
          <w:delText>B95.0</w:delText>
        </w:r>
        <w:r w:rsidR="00070055" w:rsidDel="00343D9B">
          <w:delText xml:space="preserve"> (</w:delText>
        </w:r>
        <w:r w:rsidR="002D1F3A" w:rsidDel="00343D9B">
          <w:delText>S</w:delText>
        </w:r>
        <w:r w:rsidR="00070055" w:rsidDel="00343D9B">
          <w:delText>treptococcus, A, as cause of disease classified elsewhere)</w:delText>
        </w:r>
      </w:del>
    </w:p>
    <w:p w14:paraId="1445B3BB" w14:textId="398CD290" w:rsidR="00070055" w:rsidDel="00343D9B" w:rsidRDefault="003714EF" w:rsidP="00237906">
      <w:pPr>
        <w:spacing w:line="480" w:lineRule="auto"/>
        <w:ind w:left="360"/>
        <w:rPr>
          <w:del w:id="2400" w:author="Thar Adale" w:date="2020-07-16T19:53:00Z"/>
        </w:rPr>
      </w:pPr>
      <w:del w:id="2401" w:author="Thar Adale" w:date="2020-07-16T19:53:00Z">
        <w:r w:rsidRPr="00237906" w:rsidDel="00343D9B">
          <w:delText>2.</w:delText>
        </w:r>
        <w:r w:rsidDel="00343D9B">
          <w:rPr>
            <w:rStyle w:val="Emphasis"/>
          </w:rPr>
          <w:delText xml:space="preserve"> </w:delText>
        </w:r>
        <w:r w:rsidR="00070055" w:rsidRPr="00FA796D" w:rsidDel="00343D9B">
          <w:rPr>
            <w:rStyle w:val="Emphasis"/>
          </w:rPr>
          <w:delText>L51.9</w:delText>
        </w:r>
        <w:r w:rsidR="00070055" w:rsidDel="00343D9B">
          <w:delText xml:space="preserve"> (Erythema, multiforme</w:delText>
        </w:r>
        <w:r w:rsidR="002D1F3A" w:rsidDel="00343D9B">
          <w:delText>,</w:delText>
        </w:r>
        <w:r w:rsidR="00070055" w:rsidDel="00343D9B">
          <w:delText xml:space="preserve"> minor)</w:delText>
        </w:r>
        <w:r w:rsidR="00070055" w:rsidDel="00343D9B">
          <w:br/>
        </w:r>
        <w:r w:rsidR="00070055" w:rsidRPr="00FA796D" w:rsidDel="00343D9B">
          <w:rPr>
            <w:rStyle w:val="Emphasis"/>
          </w:rPr>
          <w:delText>B00.2</w:delText>
        </w:r>
        <w:r w:rsidR="00070055" w:rsidDel="00343D9B">
          <w:delText xml:space="preserve"> (Stomatitis, herpes)</w:delText>
        </w:r>
        <w:r w:rsidR="00070055" w:rsidDel="00343D9B">
          <w:br/>
        </w:r>
        <w:r w:rsidR="00070055" w:rsidRPr="00FA796D" w:rsidDel="00343D9B">
          <w:rPr>
            <w:rStyle w:val="Emphasis"/>
          </w:rPr>
          <w:delText xml:space="preserve">L49.1 </w:delText>
        </w:r>
        <w:r w:rsidR="00070055" w:rsidDel="00343D9B">
          <w:delText>(Exfoliation, skin, due to erythematous condition, 10-19 percent of body surface)</w:delText>
        </w:r>
      </w:del>
    </w:p>
    <w:p w14:paraId="510CCF8B" w14:textId="7340669D" w:rsidR="00070055" w:rsidDel="00343D9B" w:rsidRDefault="003714EF" w:rsidP="00237906">
      <w:pPr>
        <w:spacing w:line="480" w:lineRule="auto"/>
        <w:ind w:left="360"/>
        <w:rPr>
          <w:del w:id="2402" w:author="Thar Adale" w:date="2020-07-16T19:53:00Z"/>
        </w:rPr>
      </w:pPr>
      <w:del w:id="2403" w:author="Thar Adale" w:date="2020-07-16T19:53:00Z">
        <w:r w:rsidRPr="00237906" w:rsidDel="00343D9B">
          <w:delText xml:space="preserve">3. </w:delText>
        </w:r>
        <w:r w:rsidR="00070055" w:rsidRPr="00FA796D" w:rsidDel="00343D9B">
          <w:rPr>
            <w:rStyle w:val="Emphasis"/>
          </w:rPr>
          <w:delText>I87.011</w:delText>
        </w:r>
        <w:r w:rsidR="00070055" w:rsidDel="00343D9B">
          <w:delText xml:space="preserve"> (Postphlebitic syndrome, see Syndrome, postthrombotic, with ulcer, lower right extremity)</w:delText>
        </w:r>
        <w:r w:rsidR="00070055" w:rsidDel="00343D9B">
          <w:br/>
        </w:r>
        <w:r w:rsidR="00070055" w:rsidRPr="00FA796D" w:rsidDel="00343D9B">
          <w:rPr>
            <w:rStyle w:val="Emphasis"/>
          </w:rPr>
          <w:delText>L97.212</w:delText>
        </w:r>
        <w:r w:rsidR="00070055" w:rsidDel="00343D9B">
          <w:delText xml:space="preserve"> (Ulcer, lower limb, calf, right, exposed fat layer)</w:delText>
        </w:r>
      </w:del>
    </w:p>
    <w:p w14:paraId="7382F3B1" w14:textId="0C1D0231" w:rsidR="00070055" w:rsidDel="00343D9B" w:rsidRDefault="00070055" w:rsidP="004C3C97">
      <w:pPr>
        <w:keepNext/>
        <w:keepLines/>
        <w:spacing w:line="480" w:lineRule="auto"/>
        <w:outlineLvl w:val="1"/>
        <w:rPr>
          <w:del w:id="2404" w:author="Thar Adale" w:date="2020-07-16T19:53:00Z"/>
          <w:b/>
          <w:bCs/>
          <w:szCs w:val="26"/>
        </w:rPr>
      </w:pPr>
      <w:del w:id="2405" w:author="Thar Adale" w:date="2020-07-16T19:53:00Z">
        <w:r w:rsidDel="00343D9B">
          <w:rPr>
            <w:b/>
            <w:bCs/>
            <w:szCs w:val="26"/>
          </w:rPr>
          <w:delText xml:space="preserve">Exercise </w:delText>
        </w:r>
        <w:r w:rsidR="001C32E1" w:rsidDel="00343D9B">
          <w:rPr>
            <w:b/>
            <w:bCs/>
            <w:szCs w:val="26"/>
          </w:rPr>
          <w:delText>10</w:delText>
        </w:r>
        <w:r w:rsidDel="00343D9B">
          <w:rPr>
            <w:b/>
            <w:bCs/>
            <w:szCs w:val="26"/>
          </w:rPr>
          <w:delText>.5 Coding Neoplasms of the Integumentary System</w:delText>
        </w:r>
      </w:del>
    </w:p>
    <w:p w14:paraId="01CBB23C" w14:textId="511AD1DE" w:rsidR="00070055" w:rsidDel="00343D9B" w:rsidRDefault="00070055" w:rsidP="004C3C97">
      <w:pPr>
        <w:spacing w:line="480" w:lineRule="auto"/>
        <w:ind w:left="720" w:hanging="360"/>
        <w:rPr>
          <w:del w:id="2406" w:author="Thar Adale" w:date="2020-07-16T19:53:00Z"/>
        </w:rPr>
      </w:pPr>
      <w:del w:id="2407" w:author="Thar Adale" w:date="2020-07-16T19:53:00Z">
        <w:r w:rsidDel="00343D9B">
          <w:delText>1.</w:delText>
        </w:r>
        <w:r w:rsidDel="00343D9B">
          <w:tab/>
        </w:r>
        <w:r w:rsidRPr="00FA796D" w:rsidDel="00343D9B">
          <w:rPr>
            <w:rStyle w:val="Emphasis"/>
          </w:rPr>
          <w:delText>C44.319</w:delText>
        </w:r>
        <w:r w:rsidDel="00343D9B">
          <w:delText xml:space="preserve"> (Table of Neoplasms, skin, face, basal cell carcinoma)</w:delText>
        </w:r>
        <w:r w:rsidDel="00343D9B">
          <w:br/>
        </w:r>
        <w:r w:rsidRPr="00FA796D" w:rsidDel="00343D9B">
          <w:rPr>
            <w:rStyle w:val="Emphasis"/>
          </w:rPr>
          <w:delText>C44.01</w:delText>
        </w:r>
        <w:r w:rsidDel="00343D9B">
          <w:delText xml:space="preserve"> (Table of Neoplasms, skin, lip, basal cell)</w:delText>
        </w:r>
      </w:del>
    </w:p>
    <w:p w14:paraId="7E814EAE" w14:textId="6D722387" w:rsidR="00070055" w:rsidDel="00343D9B" w:rsidRDefault="00070055" w:rsidP="004C3C97">
      <w:pPr>
        <w:spacing w:line="480" w:lineRule="auto"/>
        <w:ind w:left="720" w:hanging="360"/>
        <w:rPr>
          <w:del w:id="2408" w:author="Thar Adale" w:date="2020-07-16T19:53:00Z"/>
        </w:rPr>
      </w:pPr>
      <w:del w:id="2409" w:author="Thar Adale" w:date="2020-07-16T19:53:00Z">
        <w:r w:rsidDel="00343D9B">
          <w:delText>2.</w:delText>
        </w:r>
        <w:r w:rsidDel="00343D9B">
          <w:tab/>
        </w:r>
        <w:r w:rsidRPr="00FA796D" w:rsidDel="00343D9B">
          <w:rPr>
            <w:rStyle w:val="Emphasis"/>
          </w:rPr>
          <w:delText>D03.39</w:delText>
        </w:r>
        <w:r w:rsidDel="00343D9B">
          <w:delText xml:space="preserve"> (Melanoma, in situ, nose)</w:delText>
        </w:r>
      </w:del>
    </w:p>
    <w:p w14:paraId="41B473D5" w14:textId="164CBD99" w:rsidR="00070055" w:rsidDel="00343D9B" w:rsidRDefault="00070055" w:rsidP="004C3C97">
      <w:pPr>
        <w:spacing w:line="480" w:lineRule="auto"/>
        <w:ind w:left="720" w:hanging="360"/>
        <w:rPr>
          <w:del w:id="2410" w:author="Thar Adale" w:date="2020-07-16T19:53:00Z"/>
        </w:rPr>
      </w:pPr>
      <w:del w:id="2411" w:author="Thar Adale" w:date="2020-07-16T19:53:00Z">
        <w:r w:rsidDel="00343D9B">
          <w:delText>3.</w:delText>
        </w:r>
        <w:r w:rsidDel="00343D9B">
          <w:tab/>
        </w:r>
        <w:r w:rsidRPr="00FA796D" w:rsidDel="00343D9B">
          <w:rPr>
            <w:rStyle w:val="Emphasis"/>
          </w:rPr>
          <w:delText>Z51.12</w:delText>
        </w:r>
        <w:r w:rsidDel="00343D9B">
          <w:delText xml:space="preserve"> (Immunotherapy, antineoplastic)</w:delText>
        </w:r>
        <w:r w:rsidDel="00343D9B">
          <w:br/>
        </w:r>
        <w:r w:rsidRPr="00FA796D" w:rsidDel="00343D9B">
          <w:rPr>
            <w:rStyle w:val="Emphasis"/>
          </w:rPr>
          <w:delText>C43.59</w:delText>
        </w:r>
        <w:r w:rsidDel="00343D9B">
          <w:delText xml:space="preserve"> (Melanoma, skin, back)</w:delText>
        </w:r>
        <w:r w:rsidDel="00343D9B">
          <w:br/>
        </w:r>
        <w:r w:rsidRPr="00FA796D" w:rsidDel="00343D9B">
          <w:rPr>
            <w:rStyle w:val="Emphasis"/>
          </w:rPr>
          <w:delText xml:space="preserve">C79.9 </w:delText>
        </w:r>
        <w:r w:rsidDel="00343D9B">
          <w:delText>(Melanoma, metastatic, NOS)</w:delText>
        </w:r>
      </w:del>
    </w:p>
    <w:p w14:paraId="42CC7E48" w14:textId="1C4603E0" w:rsidR="00070055" w:rsidDel="00343D9B" w:rsidRDefault="00070055" w:rsidP="004C3C97">
      <w:pPr>
        <w:spacing w:line="480" w:lineRule="auto"/>
        <w:ind w:left="720" w:hanging="360"/>
        <w:rPr>
          <w:del w:id="2412" w:author="Thar Adale" w:date="2020-07-16T19:53:00Z"/>
        </w:rPr>
      </w:pPr>
      <w:del w:id="2413" w:author="Thar Adale" w:date="2020-07-16T19:53:00Z">
        <w:r w:rsidDel="00343D9B">
          <w:delText>4.</w:delText>
        </w:r>
        <w:r w:rsidDel="00343D9B">
          <w:tab/>
        </w:r>
        <w:r w:rsidRPr="00FA796D" w:rsidDel="00343D9B">
          <w:rPr>
            <w:rStyle w:val="Emphasis"/>
          </w:rPr>
          <w:delText>D22.39</w:delText>
        </w:r>
        <w:r w:rsidDel="00343D9B">
          <w:delText xml:space="preserve"> (Nevus, </w:delText>
        </w:r>
        <w:r w:rsidR="00BD1FB8" w:rsidDel="00343D9B">
          <w:delText xml:space="preserve">skin, </w:delText>
        </w:r>
        <w:r w:rsidDel="00343D9B">
          <w:delText>nasolabial groove)</w:delText>
        </w:r>
      </w:del>
    </w:p>
    <w:p w14:paraId="3A156A12" w14:textId="52C5C3E1" w:rsidR="00070055" w:rsidDel="00343D9B" w:rsidRDefault="00070055" w:rsidP="004C3C97">
      <w:pPr>
        <w:spacing w:line="480" w:lineRule="auto"/>
        <w:ind w:left="720" w:hanging="360"/>
        <w:rPr>
          <w:del w:id="2414" w:author="Thar Adale" w:date="2020-07-16T19:53:00Z"/>
        </w:rPr>
      </w:pPr>
      <w:del w:id="2415" w:author="Thar Adale" w:date="2020-07-16T19:53:00Z">
        <w:r w:rsidDel="00343D9B">
          <w:delText>5.</w:delText>
        </w:r>
        <w:r w:rsidDel="00343D9B">
          <w:tab/>
        </w:r>
        <w:r w:rsidRPr="00FA796D" w:rsidDel="00343D9B">
          <w:rPr>
            <w:rStyle w:val="Emphasis"/>
          </w:rPr>
          <w:delText xml:space="preserve">C4A.62 </w:delText>
        </w:r>
        <w:r w:rsidDel="00343D9B">
          <w:delText>(Carcinoma, Merkel cell, upper limb, including shoulder, left)</w:delText>
        </w:r>
        <w:r w:rsidDel="00343D9B">
          <w:br/>
        </w:r>
        <w:r w:rsidRPr="00FA796D" w:rsidDel="00343D9B">
          <w:rPr>
            <w:rStyle w:val="Emphasis"/>
          </w:rPr>
          <w:delText>Z94.0</w:delText>
        </w:r>
        <w:r w:rsidDel="00343D9B">
          <w:delText xml:space="preserve"> (Transplant, kidney)</w:delText>
        </w:r>
      </w:del>
    </w:p>
    <w:p w14:paraId="62930D2D" w14:textId="62A806B7" w:rsidR="00070055" w:rsidDel="00343D9B" w:rsidRDefault="00070055" w:rsidP="004C3C97">
      <w:pPr>
        <w:keepNext/>
        <w:keepLines/>
        <w:spacing w:line="480" w:lineRule="auto"/>
        <w:outlineLvl w:val="1"/>
        <w:rPr>
          <w:del w:id="2416" w:author="Thar Adale" w:date="2020-07-16T19:53:00Z"/>
          <w:b/>
          <w:bCs/>
          <w:szCs w:val="26"/>
        </w:rPr>
      </w:pPr>
      <w:del w:id="2417" w:author="Thar Adale" w:date="2020-07-16T19:53:00Z">
        <w:r w:rsidDel="00343D9B">
          <w:rPr>
            <w:b/>
            <w:bCs/>
            <w:szCs w:val="26"/>
          </w:rPr>
          <w:delText xml:space="preserve">CONCEPT QUIZ </w:delText>
        </w:r>
      </w:del>
    </w:p>
    <w:p w14:paraId="3E6D72FB" w14:textId="742229CA" w:rsidR="00070055" w:rsidDel="00343D9B" w:rsidRDefault="00070055" w:rsidP="004C3C97">
      <w:pPr>
        <w:keepNext/>
        <w:keepLines/>
        <w:spacing w:line="480" w:lineRule="auto"/>
        <w:outlineLvl w:val="1"/>
        <w:rPr>
          <w:del w:id="2418" w:author="Thar Adale" w:date="2020-07-16T19:53:00Z"/>
          <w:b/>
          <w:bCs/>
          <w:szCs w:val="26"/>
        </w:rPr>
      </w:pPr>
      <w:del w:id="2419" w:author="Thar Adale" w:date="2020-07-16T19:53:00Z">
        <w:r w:rsidDel="00343D9B">
          <w:rPr>
            <w:b/>
            <w:bCs/>
            <w:szCs w:val="26"/>
          </w:rPr>
          <w:delText>Completion</w:delText>
        </w:r>
      </w:del>
    </w:p>
    <w:p w14:paraId="07E0D5CA" w14:textId="60C99559" w:rsidR="00070055" w:rsidDel="00343D9B" w:rsidRDefault="00070055" w:rsidP="004C3C97">
      <w:pPr>
        <w:spacing w:line="480" w:lineRule="auto"/>
        <w:ind w:left="720" w:hanging="360"/>
        <w:rPr>
          <w:del w:id="2420" w:author="Thar Adale" w:date="2020-07-16T19:53:00Z"/>
        </w:rPr>
      </w:pPr>
      <w:del w:id="2421" w:author="Thar Adale" w:date="2020-07-16T19:53:00Z">
        <w:r w:rsidDel="00343D9B">
          <w:delText>1.</w:delText>
        </w:r>
        <w:r w:rsidDel="00343D9B">
          <w:tab/>
          <w:delText>regulation</w:delText>
        </w:r>
      </w:del>
    </w:p>
    <w:p w14:paraId="57764840" w14:textId="56145317" w:rsidR="00070055" w:rsidDel="00343D9B" w:rsidRDefault="00070055" w:rsidP="004C3C97">
      <w:pPr>
        <w:spacing w:line="480" w:lineRule="auto"/>
        <w:ind w:left="720" w:hanging="360"/>
        <w:rPr>
          <w:del w:id="2422" w:author="Thar Adale" w:date="2020-07-16T19:53:00Z"/>
        </w:rPr>
      </w:pPr>
      <w:del w:id="2423" w:author="Thar Adale" w:date="2020-07-16T19:53:00Z">
        <w:r w:rsidDel="00343D9B">
          <w:delText>2.</w:delText>
        </w:r>
        <w:r w:rsidDel="00343D9B">
          <w:tab/>
          <w:delText>folliculitis</w:delText>
        </w:r>
      </w:del>
    </w:p>
    <w:p w14:paraId="6FBE9CFC" w14:textId="62165938" w:rsidR="00070055" w:rsidDel="00343D9B" w:rsidRDefault="00070055" w:rsidP="004C3C97">
      <w:pPr>
        <w:spacing w:line="480" w:lineRule="auto"/>
        <w:ind w:left="720" w:hanging="360"/>
        <w:rPr>
          <w:del w:id="2424" w:author="Thar Adale" w:date="2020-07-16T19:53:00Z"/>
        </w:rPr>
      </w:pPr>
      <w:del w:id="2425" w:author="Thar Adale" w:date="2020-07-16T19:53:00Z">
        <w:r w:rsidDel="00343D9B">
          <w:delText>3.</w:delText>
        </w:r>
        <w:r w:rsidDel="00343D9B">
          <w:tab/>
          <w:delText>cellulitis</w:delText>
        </w:r>
      </w:del>
    </w:p>
    <w:p w14:paraId="7E99524D" w14:textId="057C4A04" w:rsidR="00070055" w:rsidDel="00343D9B" w:rsidRDefault="00070055" w:rsidP="004C3C97">
      <w:pPr>
        <w:spacing w:line="480" w:lineRule="auto"/>
        <w:ind w:left="720" w:hanging="360"/>
        <w:rPr>
          <w:del w:id="2426" w:author="Thar Adale" w:date="2020-07-16T19:53:00Z"/>
        </w:rPr>
      </w:pPr>
      <w:del w:id="2427" w:author="Thar Adale" w:date="2020-07-16T19:53:00Z">
        <w:r w:rsidDel="00343D9B">
          <w:delText>4.</w:delText>
        </w:r>
        <w:r w:rsidDel="00343D9B">
          <w:tab/>
          <w:delText>decubitus</w:delText>
        </w:r>
      </w:del>
    </w:p>
    <w:p w14:paraId="5AF73D65" w14:textId="2D492BDF" w:rsidR="00070055" w:rsidDel="00343D9B" w:rsidRDefault="00070055" w:rsidP="004C3C97">
      <w:pPr>
        <w:spacing w:line="480" w:lineRule="auto"/>
        <w:ind w:left="720" w:hanging="360"/>
        <w:rPr>
          <w:del w:id="2428" w:author="Thar Adale" w:date="2020-07-16T19:53:00Z"/>
        </w:rPr>
      </w:pPr>
      <w:del w:id="2429" w:author="Thar Adale" w:date="2020-07-16T19:53:00Z">
        <w:r w:rsidDel="00343D9B">
          <w:delText>5.</w:delText>
        </w:r>
        <w:r w:rsidDel="00343D9B">
          <w:tab/>
          <w:delText>urticaria</w:delText>
        </w:r>
      </w:del>
    </w:p>
    <w:p w14:paraId="59FB3B69" w14:textId="7D9FBDE5" w:rsidR="00070055" w:rsidDel="00343D9B" w:rsidRDefault="00070055" w:rsidP="004C3C97">
      <w:pPr>
        <w:spacing w:line="480" w:lineRule="auto"/>
        <w:ind w:left="720" w:hanging="360"/>
        <w:rPr>
          <w:del w:id="2430" w:author="Thar Adale" w:date="2020-07-16T19:53:00Z"/>
        </w:rPr>
      </w:pPr>
      <w:del w:id="2431" w:author="Thar Adale" w:date="2020-07-16T19:53:00Z">
        <w:r w:rsidDel="00343D9B">
          <w:delText>6.</w:delText>
        </w:r>
        <w:r w:rsidDel="00343D9B">
          <w:tab/>
          <w:delText>BCC</w:delText>
        </w:r>
      </w:del>
    </w:p>
    <w:p w14:paraId="1622FE51" w14:textId="14B70CE8" w:rsidR="00070055" w:rsidDel="00343D9B" w:rsidRDefault="00070055" w:rsidP="004C3C97">
      <w:pPr>
        <w:spacing w:line="480" w:lineRule="auto"/>
        <w:ind w:left="720" w:hanging="360"/>
        <w:rPr>
          <w:del w:id="2432" w:author="Thar Adale" w:date="2020-07-16T19:53:00Z"/>
        </w:rPr>
      </w:pPr>
      <w:del w:id="2433" w:author="Thar Adale" w:date="2020-07-16T19:53:00Z">
        <w:r w:rsidDel="00343D9B">
          <w:delText>7.</w:delText>
        </w:r>
        <w:r w:rsidDel="00343D9B">
          <w:tab/>
          <w:delText>exfoliation</w:delText>
        </w:r>
      </w:del>
    </w:p>
    <w:p w14:paraId="578334BA" w14:textId="65C5A732" w:rsidR="00070055" w:rsidDel="00343D9B" w:rsidRDefault="00070055" w:rsidP="004C3C97">
      <w:pPr>
        <w:spacing w:line="480" w:lineRule="auto"/>
        <w:ind w:left="720" w:hanging="360"/>
        <w:rPr>
          <w:del w:id="2434" w:author="Thar Adale" w:date="2020-07-16T19:53:00Z"/>
        </w:rPr>
      </w:pPr>
      <w:del w:id="2435" w:author="Thar Adale" w:date="2020-07-16T19:53:00Z">
        <w:r w:rsidDel="00343D9B">
          <w:delText>8.</w:delText>
        </w:r>
        <w:r w:rsidDel="00343D9B">
          <w:tab/>
          <w:delText>hair</w:delText>
        </w:r>
      </w:del>
    </w:p>
    <w:p w14:paraId="5F8AB276" w14:textId="64B406C2" w:rsidR="00070055" w:rsidDel="00343D9B" w:rsidRDefault="00070055" w:rsidP="004C3C97">
      <w:pPr>
        <w:spacing w:line="480" w:lineRule="auto"/>
        <w:ind w:left="720" w:hanging="360"/>
        <w:rPr>
          <w:del w:id="2436" w:author="Thar Adale" w:date="2020-07-16T19:53:00Z"/>
        </w:rPr>
      </w:pPr>
      <w:del w:id="2437" w:author="Thar Adale" w:date="2020-07-16T19:53:00Z">
        <w:r w:rsidDel="00343D9B">
          <w:delText>9.</w:delText>
        </w:r>
        <w:r w:rsidDel="00343D9B">
          <w:tab/>
          <w:delText>allograft</w:delText>
        </w:r>
      </w:del>
    </w:p>
    <w:p w14:paraId="66ED5279" w14:textId="0CCE0122" w:rsidR="00070055" w:rsidDel="00343D9B" w:rsidRDefault="00070055" w:rsidP="004C3C97">
      <w:pPr>
        <w:spacing w:line="480" w:lineRule="auto"/>
        <w:ind w:left="720" w:hanging="360"/>
        <w:rPr>
          <w:del w:id="2438" w:author="Thar Adale" w:date="2020-07-16T19:53:00Z"/>
        </w:rPr>
      </w:pPr>
      <w:del w:id="2439" w:author="Thar Adale" w:date="2020-07-16T19:53:00Z">
        <w:r w:rsidDel="00343D9B">
          <w:delText>10.</w:delText>
        </w:r>
        <w:r w:rsidDel="00343D9B">
          <w:tab/>
          <w:delText>protection</w:delText>
        </w:r>
      </w:del>
    </w:p>
    <w:p w14:paraId="3981E498" w14:textId="79C52D3A" w:rsidR="00070055" w:rsidDel="00343D9B" w:rsidRDefault="00070055" w:rsidP="004C3C97">
      <w:pPr>
        <w:keepNext/>
        <w:keepLines/>
        <w:spacing w:line="480" w:lineRule="auto"/>
        <w:outlineLvl w:val="1"/>
        <w:rPr>
          <w:del w:id="2440" w:author="Thar Adale" w:date="2020-07-16T19:53:00Z"/>
          <w:b/>
          <w:bCs/>
          <w:szCs w:val="26"/>
        </w:rPr>
      </w:pPr>
      <w:del w:id="2441" w:author="Thar Adale" w:date="2020-07-16T19:53:00Z">
        <w:r w:rsidDel="00343D9B">
          <w:rPr>
            <w:b/>
            <w:bCs/>
            <w:szCs w:val="26"/>
          </w:rPr>
          <w:delText>Multiple Choice</w:delText>
        </w:r>
      </w:del>
    </w:p>
    <w:p w14:paraId="472B5FA1" w14:textId="6853F31D" w:rsidR="00070055" w:rsidDel="00343D9B" w:rsidRDefault="00070055" w:rsidP="004C3C97">
      <w:pPr>
        <w:spacing w:line="480" w:lineRule="auto"/>
        <w:ind w:left="720" w:hanging="360"/>
        <w:rPr>
          <w:del w:id="2442" w:author="Thar Adale" w:date="2020-07-16T19:53:00Z"/>
        </w:rPr>
      </w:pPr>
      <w:del w:id="2443" w:author="Thar Adale" w:date="2020-07-16T19:53:00Z">
        <w:r w:rsidDel="00343D9B">
          <w:delText>1.</w:delText>
        </w:r>
        <w:r w:rsidDel="00343D9B">
          <w:tab/>
          <w:delText>C</w:delText>
        </w:r>
      </w:del>
    </w:p>
    <w:p w14:paraId="6600771B" w14:textId="3078B9A4" w:rsidR="00070055" w:rsidDel="00343D9B" w:rsidRDefault="00070055" w:rsidP="004C3C97">
      <w:pPr>
        <w:spacing w:line="480" w:lineRule="auto"/>
        <w:ind w:left="720" w:hanging="360"/>
        <w:rPr>
          <w:del w:id="2444" w:author="Thar Adale" w:date="2020-07-16T19:53:00Z"/>
        </w:rPr>
      </w:pPr>
      <w:del w:id="2445" w:author="Thar Adale" w:date="2020-07-16T19:53:00Z">
        <w:r w:rsidDel="00343D9B">
          <w:delText>2.</w:delText>
        </w:r>
        <w:r w:rsidDel="00343D9B">
          <w:tab/>
          <w:delText>A</w:delText>
        </w:r>
      </w:del>
    </w:p>
    <w:p w14:paraId="3AE63BEC" w14:textId="3AFA0349" w:rsidR="00070055" w:rsidDel="00343D9B" w:rsidRDefault="00070055" w:rsidP="004C3C97">
      <w:pPr>
        <w:spacing w:line="480" w:lineRule="auto"/>
        <w:ind w:left="720" w:hanging="360"/>
        <w:rPr>
          <w:del w:id="2446" w:author="Thar Adale" w:date="2020-07-16T19:53:00Z"/>
        </w:rPr>
      </w:pPr>
      <w:del w:id="2447" w:author="Thar Adale" w:date="2020-07-16T19:53:00Z">
        <w:r w:rsidDel="00343D9B">
          <w:delText>3.</w:delText>
        </w:r>
        <w:r w:rsidDel="00343D9B">
          <w:tab/>
          <w:delText>C</w:delText>
        </w:r>
      </w:del>
    </w:p>
    <w:p w14:paraId="2D95A2E7" w14:textId="1B974894" w:rsidR="00070055" w:rsidDel="00343D9B" w:rsidRDefault="00070055" w:rsidP="004C3C97">
      <w:pPr>
        <w:spacing w:line="480" w:lineRule="auto"/>
        <w:ind w:left="720" w:hanging="360"/>
        <w:rPr>
          <w:del w:id="2448" w:author="Thar Adale" w:date="2020-07-16T19:53:00Z"/>
        </w:rPr>
      </w:pPr>
      <w:del w:id="2449" w:author="Thar Adale" w:date="2020-07-16T19:53:00Z">
        <w:r w:rsidDel="00343D9B">
          <w:delText>4.</w:delText>
        </w:r>
        <w:r w:rsidDel="00343D9B">
          <w:tab/>
          <w:delText>D</w:delText>
        </w:r>
      </w:del>
    </w:p>
    <w:p w14:paraId="60974D69" w14:textId="36A71ABB" w:rsidR="00070055" w:rsidDel="00343D9B" w:rsidRDefault="00070055" w:rsidP="004C3C97">
      <w:pPr>
        <w:spacing w:line="480" w:lineRule="auto"/>
        <w:ind w:left="720" w:hanging="360"/>
        <w:rPr>
          <w:del w:id="2450" w:author="Thar Adale" w:date="2020-07-16T19:53:00Z"/>
        </w:rPr>
      </w:pPr>
      <w:del w:id="2451" w:author="Thar Adale" w:date="2020-07-16T19:53:00Z">
        <w:r w:rsidDel="00343D9B">
          <w:delText>5.</w:delText>
        </w:r>
        <w:r w:rsidDel="00343D9B">
          <w:tab/>
          <w:delText>D</w:delText>
        </w:r>
      </w:del>
    </w:p>
    <w:p w14:paraId="278198A7" w14:textId="4685DCC4" w:rsidR="00070055" w:rsidDel="00343D9B" w:rsidRDefault="00070055" w:rsidP="004C3C97">
      <w:pPr>
        <w:spacing w:line="480" w:lineRule="auto"/>
        <w:ind w:left="720" w:hanging="360"/>
        <w:rPr>
          <w:del w:id="2452" w:author="Thar Adale" w:date="2020-07-16T19:53:00Z"/>
        </w:rPr>
      </w:pPr>
      <w:del w:id="2453" w:author="Thar Adale" w:date="2020-07-16T19:53:00Z">
        <w:r w:rsidDel="00343D9B">
          <w:delText>6.</w:delText>
        </w:r>
        <w:r w:rsidDel="00343D9B">
          <w:tab/>
        </w:r>
        <w:r w:rsidR="003165CB" w:rsidDel="00343D9B">
          <w:delText>C</w:delText>
        </w:r>
      </w:del>
    </w:p>
    <w:p w14:paraId="31C9FA89" w14:textId="1321D707" w:rsidR="00070055" w:rsidDel="00343D9B" w:rsidRDefault="00070055" w:rsidP="004C3C97">
      <w:pPr>
        <w:spacing w:line="480" w:lineRule="auto"/>
        <w:ind w:left="720" w:hanging="360"/>
        <w:rPr>
          <w:del w:id="2454" w:author="Thar Adale" w:date="2020-07-16T19:53:00Z"/>
        </w:rPr>
      </w:pPr>
      <w:del w:id="2455" w:author="Thar Adale" w:date="2020-07-16T19:53:00Z">
        <w:r w:rsidDel="00343D9B">
          <w:delText>7.</w:delText>
        </w:r>
        <w:r w:rsidDel="00343D9B">
          <w:tab/>
          <w:delText>D</w:delText>
        </w:r>
      </w:del>
    </w:p>
    <w:p w14:paraId="2C9D38A1" w14:textId="395F97B8" w:rsidR="00070055" w:rsidDel="00343D9B" w:rsidRDefault="00070055" w:rsidP="004C3C97">
      <w:pPr>
        <w:spacing w:line="480" w:lineRule="auto"/>
        <w:ind w:left="720" w:hanging="360"/>
        <w:rPr>
          <w:del w:id="2456" w:author="Thar Adale" w:date="2020-07-16T19:53:00Z"/>
        </w:rPr>
      </w:pPr>
      <w:del w:id="2457" w:author="Thar Adale" w:date="2020-07-16T19:53:00Z">
        <w:r w:rsidDel="00343D9B">
          <w:delText>8.</w:delText>
        </w:r>
        <w:r w:rsidDel="00343D9B">
          <w:tab/>
        </w:r>
        <w:r w:rsidR="00F7607F" w:rsidDel="00343D9B">
          <w:delText>D (OGCR I.C.12.a.6))</w:delText>
        </w:r>
      </w:del>
    </w:p>
    <w:p w14:paraId="269250AE" w14:textId="41E2452D" w:rsidR="00070055" w:rsidDel="00343D9B" w:rsidRDefault="00070055" w:rsidP="004C3C97">
      <w:pPr>
        <w:spacing w:line="480" w:lineRule="auto"/>
        <w:ind w:left="720" w:hanging="360"/>
        <w:rPr>
          <w:del w:id="2458" w:author="Thar Adale" w:date="2020-07-16T19:53:00Z"/>
        </w:rPr>
      </w:pPr>
      <w:del w:id="2459" w:author="Thar Adale" w:date="2020-07-16T19:53:00Z">
        <w:r w:rsidDel="00343D9B">
          <w:delText>9.</w:delText>
        </w:r>
        <w:r w:rsidDel="00343D9B">
          <w:tab/>
          <w:delText>C</w:delText>
        </w:r>
      </w:del>
    </w:p>
    <w:p w14:paraId="562DF508" w14:textId="1B41B4C9" w:rsidR="00070055" w:rsidDel="00343D9B" w:rsidRDefault="00070055" w:rsidP="004C3C97">
      <w:pPr>
        <w:spacing w:line="480" w:lineRule="auto"/>
        <w:ind w:left="720" w:hanging="360"/>
        <w:rPr>
          <w:del w:id="2460" w:author="Thar Adale" w:date="2020-07-16T19:53:00Z"/>
        </w:rPr>
      </w:pPr>
      <w:del w:id="2461" w:author="Thar Adale" w:date="2020-07-16T19:53:00Z">
        <w:r w:rsidDel="00343D9B">
          <w:delText>10.</w:delText>
        </w:r>
        <w:r w:rsidDel="00343D9B">
          <w:tab/>
          <w:delText>B</w:delText>
        </w:r>
      </w:del>
    </w:p>
    <w:p w14:paraId="3C1E1B3C" w14:textId="0C4B55AC" w:rsidR="00070055" w:rsidDel="00343D9B" w:rsidRDefault="000B39CA" w:rsidP="004C3C97">
      <w:pPr>
        <w:keepNext/>
        <w:keepLines/>
        <w:spacing w:line="480" w:lineRule="auto"/>
        <w:outlineLvl w:val="1"/>
        <w:rPr>
          <w:del w:id="2462" w:author="Thar Adale" w:date="2020-07-16T19:53:00Z"/>
          <w:b/>
          <w:bCs/>
          <w:szCs w:val="26"/>
        </w:rPr>
      </w:pPr>
      <w:del w:id="2463" w:author="Thar Adale" w:date="2020-07-16T19:53:00Z">
        <w:r w:rsidDel="00343D9B">
          <w:rPr>
            <w:b/>
            <w:bCs/>
            <w:szCs w:val="26"/>
          </w:rPr>
          <w:delText>KEEP ON CODING</w:delText>
        </w:r>
      </w:del>
    </w:p>
    <w:p w14:paraId="6A0792C7" w14:textId="0107ABE2" w:rsidR="00070055" w:rsidDel="00343D9B" w:rsidRDefault="00070055" w:rsidP="004C3C97">
      <w:pPr>
        <w:spacing w:line="480" w:lineRule="auto"/>
        <w:ind w:left="720" w:hanging="360"/>
        <w:rPr>
          <w:del w:id="2464" w:author="Thar Adale" w:date="2020-07-16T19:53:00Z"/>
        </w:rPr>
      </w:pPr>
      <w:del w:id="2465" w:author="Thar Adale" w:date="2020-07-16T19:53:00Z">
        <w:r w:rsidDel="00343D9B">
          <w:delText>1.</w:delText>
        </w:r>
        <w:r w:rsidDel="00343D9B">
          <w:tab/>
        </w:r>
        <w:r w:rsidRPr="00FA796D" w:rsidDel="00343D9B">
          <w:rPr>
            <w:rStyle w:val="Emphasis"/>
          </w:rPr>
          <w:delText>L20.83</w:delText>
        </w:r>
        <w:r w:rsidDel="00343D9B">
          <w:delText xml:space="preserve"> (Eczema, infantile)</w:delText>
        </w:r>
      </w:del>
    </w:p>
    <w:p w14:paraId="3F96CF29" w14:textId="78EA7274" w:rsidR="00070055" w:rsidDel="00343D9B" w:rsidRDefault="00070055" w:rsidP="004C3C97">
      <w:pPr>
        <w:spacing w:line="480" w:lineRule="auto"/>
        <w:ind w:left="720" w:hanging="360"/>
        <w:rPr>
          <w:del w:id="2466" w:author="Thar Adale" w:date="2020-07-16T19:53:00Z"/>
        </w:rPr>
      </w:pPr>
      <w:del w:id="2467" w:author="Thar Adale" w:date="2020-07-16T19:53:00Z">
        <w:r w:rsidDel="00343D9B">
          <w:delText>2.</w:delText>
        </w:r>
        <w:r w:rsidDel="00343D9B">
          <w:tab/>
        </w:r>
        <w:r w:rsidRPr="00FA796D" w:rsidDel="00343D9B">
          <w:rPr>
            <w:rStyle w:val="Emphasis"/>
          </w:rPr>
          <w:delText>L41.5</w:delText>
        </w:r>
        <w:r w:rsidDel="00343D9B">
          <w:delText xml:space="preserve"> (Parapsoriasis, retiform)</w:delText>
        </w:r>
      </w:del>
    </w:p>
    <w:p w14:paraId="17961CD5" w14:textId="76EC3598" w:rsidR="00070055" w:rsidDel="00343D9B" w:rsidRDefault="00070055" w:rsidP="004C3C97">
      <w:pPr>
        <w:spacing w:line="480" w:lineRule="auto"/>
        <w:ind w:left="720" w:hanging="360"/>
        <w:rPr>
          <w:del w:id="2468" w:author="Thar Adale" w:date="2020-07-16T19:53:00Z"/>
        </w:rPr>
      </w:pPr>
      <w:del w:id="2469" w:author="Thar Adale" w:date="2020-07-16T19:53:00Z">
        <w:r w:rsidDel="00343D9B">
          <w:delText>3.</w:delText>
        </w:r>
        <w:r w:rsidDel="00343D9B">
          <w:tab/>
        </w:r>
        <w:r w:rsidRPr="00FA796D" w:rsidDel="00343D9B">
          <w:rPr>
            <w:rStyle w:val="Emphasis"/>
          </w:rPr>
          <w:delText>L81.3</w:delText>
        </w:r>
        <w:r w:rsidDel="00343D9B">
          <w:delText xml:space="preserve"> (Café au lait spots)</w:delText>
        </w:r>
      </w:del>
    </w:p>
    <w:p w14:paraId="74DCCF0C" w14:textId="524E9AC7" w:rsidR="00070055" w:rsidDel="00343D9B" w:rsidRDefault="00070055" w:rsidP="004C3C97">
      <w:pPr>
        <w:spacing w:line="480" w:lineRule="auto"/>
        <w:ind w:left="720" w:hanging="360"/>
        <w:rPr>
          <w:del w:id="2470" w:author="Thar Adale" w:date="2020-07-16T19:53:00Z"/>
        </w:rPr>
      </w:pPr>
      <w:del w:id="2471" w:author="Thar Adale" w:date="2020-07-16T19:53:00Z">
        <w:r w:rsidDel="00343D9B">
          <w:delText>4.</w:delText>
        </w:r>
        <w:r w:rsidDel="00343D9B">
          <w:tab/>
        </w:r>
        <w:r w:rsidRPr="00FA796D" w:rsidDel="00343D9B">
          <w:rPr>
            <w:rStyle w:val="Emphasis"/>
          </w:rPr>
          <w:delText>L93.0</w:delText>
        </w:r>
        <w:r w:rsidDel="00343D9B">
          <w:delText xml:space="preserve"> (Lupus, erythematosus)</w:delText>
        </w:r>
      </w:del>
    </w:p>
    <w:p w14:paraId="55FFFDFD" w14:textId="79371557" w:rsidR="00070055" w:rsidDel="00343D9B" w:rsidRDefault="00070055" w:rsidP="004C3C97">
      <w:pPr>
        <w:spacing w:line="480" w:lineRule="auto"/>
        <w:ind w:left="720" w:hanging="360"/>
        <w:rPr>
          <w:del w:id="2472" w:author="Thar Adale" w:date="2020-07-16T19:53:00Z"/>
        </w:rPr>
      </w:pPr>
      <w:del w:id="2473" w:author="Thar Adale" w:date="2020-07-16T19:53:00Z">
        <w:r w:rsidDel="00343D9B">
          <w:delText>5.</w:delText>
        </w:r>
        <w:r w:rsidDel="00343D9B">
          <w:tab/>
        </w:r>
        <w:r w:rsidRPr="00FA796D" w:rsidDel="00343D9B">
          <w:rPr>
            <w:rStyle w:val="Emphasis"/>
          </w:rPr>
          <w:delText>L98.3</w:delText>
        </w:r>
        <w:r w:rsidDel="00343D9B">
          <w:delText xml:space="preserve"> (Cellulitis, eosinophilic)</w:delText>
        </w:r>
      </w:del>
    </w:p>
    <w:p w14:paraId="58BFABD9" w14:textId="6312E986" w:rsidR="00070055" w:rsidDel="00343D9B" w:rsidRDefault="00070055" w:rsidP="004C3C97">
      <w:pPr>
        <w:spacing w:line="480" w:lineRule="auto"/>
        <w:ind w:left="720" w:hanging="360"/>
        <w:rPr>
          <w:del w:id="2474" w:author="Thar Adale" w:date="2020-07-16T19:53:00Z"/>
        </w:rPr>
      </w:pPr>
      <w:del w:id="2475" w:author="Thar Adale" w:date="2020-07-16T19:53:00Z">
        <w:r w:rsidDel="00343D9B">
          <w:delText>6.</w:delText>
        </w:r>
        <w:r w:rsidDel="00343D9B">
          <w:tab/>
        </w:r>
        <w:r w:rsidRPr="00FA796D" w:rsidDel="00343D9B">
          <w:rPr>
            <w:rStyle w:val="Emphasis"/>
          </w:rPr>
          <w:delText>L89.133</w:delText>
        </w:r>
        <w:r w:rsidDel="00343D9B">
          <w:delText xml:space="preserve"> (Ulcer, pressure, stage 3, back, right</w:delText>
        </w:r>
        <w:r w:rsidR="00BD1FB8" w:rsidDel="00343D9B">
          <w:delText>, Tabular: right lower</w:delText>
        </w:r>
        <w:r w:rsidDel="00343D9B">
          <w:delText>)</w:delText>
        </w:r>
      </w:del>
    </w:p>
    <w:p w14:paraId="4C3094F9" w14:textId="6F9583A6" w:rsidR="00070055" w:rsidDel="00343D9B" w:rsidRDefault="00070055" w:rsidP="004C3C97">
      <w:pPr>
        <w:spacing w:line="480" w:lineRule="auto"/>
        <w:ind w:left="720" w:hanging="360"/>
        <w:rPr>
          <w:del w:id="2476" w:author="Thar Adale" w:date="2020-07-16T19:53:00Z"/>
        </w:rPr>
      </w:pPr>
      <w:del w:id="2477" w:author="Thar Adale" w:date="2020-07-16T19:53:00Z">
        <w:r w:rsidDel="00343D9B">
          <w:delText>7.</w:delText>
        </w:r>
        <w:r w:rsidDel="00343D9B">
          <w:tab/>
        </w:r>
        <w:r w:rsidRPr="00FA796D" w:rsidDel="00343D9B">
          <w:rPr>
            <w:rStyle w:val="Emphasis"/>
          </w:rPr>
          <w:delText>L67.0</w:delText>
        </w:r>
        <w:r w:rsidDel="00343D9B">
          <w:delText xml:space="preserve"> (Trichorrhexis)</w:delText>
        </w:r>
      </w:del>
    </w:p>
    <w:p w14:paraId="7ECFF8EF" w14:textId="3F5EC24D" w:rsidR="00070055" w:rsidDel="00343D9B" w:rsidRDefault="00070055" w:rsidP="004C3C97">
      <w:pPr>
        <w:spacing w:line="480" w:lineRule="auto"/>
        <w:ind w:left="720" w:hanging="360"/>
        <w:rPr>
          <w:del w:id="2478" w:author="Thar Adale" w:date="2020-07-16T19:53:00Z"/>
        </w:rPr>
      </w:pPr>
      <w:del w:id="2479" w:author="Thar Adale" w:date="2020-07-16T19:53:00Z">
        <w:r w:rsidDel="00343D9B">
          <w:delText>8.</w:delText>
        </w:r>
        <w:r w:rsidDel="00343D9B">
          <w:tab/>
        </w:r>
        <w:r w:rsidRPr="00FA796D" w:rsidDel="00343D9B">
          <w:rPr>
            <w:rStyle w:val="Emphasis"/>
          </w:rPr>
          <w:delText>L50.0</w:delText>
        </w:r>
        <w:r w:rsidDel="00343D9B">
          <w:delText xml:space="preserve"> (Urticaria, allergic)</w:delText>
        </w:r>
      </w:del>
    </w:p>
    <w:p w14:paraId="0B8DD8EC" w14:textId="7ABE0FD4" w:rsidR="00070055" w:rsidDel="00343D9B" w:rsidRDefault="00070055" w:rsidP="004C3C97">
      <w:pPr>
        <w:spacing w:line="480" w:lineRule="auto"/>
        <w:ind w:left="720" w:hanging="360"/>
        <w:rPr>
          <w:del w:id="2480" w:author="Thar Adale" w:date="2020-07-16T19:53:00Z"/>
        </w:rPr>
      </w:pPr>
      <w:del w:id="2481" w:author="Thar Adale" w:date="2020-07-16T19:53:00Z">
        <w:r w:rsidDel="00343D9B">
          <w:delText>9.</w:delText>
        </w:r>
        <w:r w:rsidDel="00343D9B">
          <w:tab/>
        </w:r>
        <w:r w:rsidRPr="00FA796D" w:rsidDel="00343D9B">
          <w:rPr>
            <w:rStyle w:val="Emphasis"/>
          </w:rPr>
          <w:delText xml:space="preserve">L02.03 </w:delText>
        </w:r>
        <w:r w:rsidDel="00343D9B">
          <w:delText>(Carbuncle, face)</w:delText>
        </w:r>
      </w:del>
    </w:p>
    <w:p w14:paraId="5BC77F05" w14:textId="143F5A06" w:rsidR="00070055" w:rsidDel="00343D9B" w:rsidRDefault="00070055" w:rsidP="004C3C97">
      <w:pPr>
        <w:spacing w:line="480" w:lineRule="auto"/>
        <w:ind w:left="720" w:hanging="360"/>
        <w:rPr>
          <w:del w:id="2482" w:author="Thar Adale" w:date="2020-07-16T19:53:00Z"/>
        </w:rPr>
      </w:pPr>
      <w:del w:id="2483" w:author="Thar Adale" w:date="2020-07-16T19:53:00Z">
        <w:r w:rsidDel="00343D9B">
          <w:delText>10.</w:delText>
        </w:r>
        <w:r w:rsidDel="00343D9B">
          <w:tab/>
        </w:r>
        <w:r w:rsidRPr="00FA796D" w:rsidDel="00343D9B">
          <w:rPr>
            <w:rStyle w:val="Emphasis"/>
          </w:rPr>
          <w:delText>C44.712</w:delText>
        </w:r>
        <w:r w:rsidDel="00343D9B">
          <w:delText xml:space="preserve"> (Table of Neoplasms, skin, calf, malignant primary, right)</w:delText>
        </w:r>
      </w:del>
    </w:p>
    <w:p w14:paraId="0F60BFE1" w14:textId="0A7971D9" w:rsidR="00070055" w:rsidDel="00343D9B" w:rsidRDefault="00070055" w:rsidP="004C3C97">
      <w:pPr>
        <w:spacing w:line="480" w:lineRule="auto"/>
        <w:ind w:left="720" w:hanging="360"/>
        <w:rPr>
          <w:del w:id="2484" w:author="Thar Adale" w:date="2020-07-16T19:53:00Z"/>
        </w:rPr>
      </w:pPr>
      <w:del w:id="2485" w:author="Thar Adale" w:date="2020-07-16T19:53:00Z">
        <w:r w:rsidDel="00343D9B">
          <w:delText>11.</w:delText>
        </w:r>
        <w:r w:rsidDel="00343D9B">
          <w:tab/>
        </w:r>
        <w:r w:rsidRPr="00FA796D" w:rsidDel="00343D9B">
          <w:rPr>
            <w:rStyle w:val="Emphasis"/>
          </w:rPr>
          <w:delText>L23.2</w:delText>
        </w:r>
        <w:r w:rsidDel="00343D9B">
          <w:delText xml:space="preserve"> (Dermatitis, contact, allergic, due to, cosmetics)</w:delText>
        </w:r>
      </w:del>
    </w:p>
    <w:p w14:paraId="0DADE525" w14:textId="46DFF485" w:rsidR="00070055" w:rsidDel="00343D9B" w:rsidRDefault="00070055" w:rsidP="004C3C97">
      <w:pPr>
        <w:spacing w:line="480" w:lineRule="auto"/>
        <w:ind w:left="720" w:hanging="360"/>
        <w:rPr>
          <w:del w:id="2486" w:author="Thar Adale" w:date="2020-07-16T19:53:00Z"/>
        </w:rPr>
      </w:pPr>
      <w:del w:id="2487" w:author="Thar Adale" w:date="2020-07-16T19:53:00Z">
        <w:r w:rsidDel="00343D9B">
          <w:delText>12.</w:delText>
        </w:r>
        <w:r w:rsidDel="00343D9B">
          <w:tab/>
        </w:r>
        <w:r w:rsidRPr="00FA796D" w:rsidDel="00343D9B">
          <w:rPr>
            <w:rStyle w:val="Emphasis"/>
          </w:rPr>
          <w:delText>L56.3</w:delText>
        </w:r>
        <w:r w:rsidDel="00343D9B">
          <w:delText xml:space="preserve"> (Urticaria, solar)</w:delText>
        </w:r>
      </w:del>
    </w:p>
    <w:p w14:paraId="633C7E14" w14:textId="02707B43" w:rsidR="00070055" w:rsidDel="00343D9B" w:rsidRDefault="00070055" w:rsidP="004C3C97">
      <w:pPr>
        <w:spacing w:line="480" w:lineRule="auto"/>
        <w:ind w:left="720" w:hanging="360"/>
        <w:rPr>
          <w:del w:id="2488" w:author="Thar Adale" w:date="2020-07-16T19:53:00Z"/>
        </w:rPr>
      </w:pPr>
      <w:del w:id="2489" w:author="Thar Adale" w:date="2020-07-16T19:53:00Z">
        <w:r w:rsidDel="00343D9B">
          <w:delText>13.</w:delText>
        </w:r>
        <w:r w:rsidDel="00343D9B">
          <w:tab/>
        </w:r>
        <w:r w:rsidRPr="00FA796D" w:rsidDel="00343D9B">
          <w:rPr>
            <w:rStyle w:val="Emphasis"/>
          </w:rPr>
          <w:delText>L73.0</w:delText>
        </w:r>
        <w:r w:rsidDel="00343D9B">
          <w:delText xml:space="preserve"> (Keloid, acne)</w:delText>
        </w:r>
      </w:del>
    </w:p>
    <w:p w14:paraId="22BDA39A" w14:textId="135C77B5" w:rsidR="00070055" w:rsidDel="00343D9B" w:rsidRDefault="00070055" w:rsidP="004C3C97">
      <w:pPr>
        <w:spacing w:line="480" w:lineRule="auto"/>
        <w:ind w:left="720" w:hanging="360"/>
        <w:rPr>
          <w:del w:id="2490" w:author="Thar Adale" w:date="2020-07-16T19:53:00Z"/>
        </w:rPr>
      </w:pPr>
      <w:del w:id="2491" w:author="Thar Adale" w:date="2020-07-16T19:53:00Z">
        <w:r w:rsidDel="00343D9B">
          <w:delText>14.</w:delText>
        </w:r>
        <w:r w:rsidDel="00343D9B">
          <w:tab/>
        </w:r>
        <w:r w:rsidRPr="00FA796D" w:rsidDel="00343D9B">
          <w:rPr>
            <w:rStyle w:val="Emphasis"/>
          </w:rPr>
          <w:delText>L98.</w:delText>
        </w:r>
        <w:r w:rsidR="003165CB" w:rsidRPr="00FA796D" w:rsidDel="00343D9B">
          <w:rPr>
            <w:rStyle w:val="Emphasis"/>
          </w:rPr>
          <w:delText>42</w:delText>
        </w:r>
        <w:r w:rsidR="003165CB" w:rsidDel="00343D9B">
          <w:rPr>
            <w:rStyle w:val="Emphasis"/>
          </w:rPr>
          <w:delText>6</w:delText>
        </w:r>
        <w:r w:rsidR="003165CB" w:rsidDel="00343D9B">
          <w:delText xml:space="preserve"> </w:delText>
        </w:r>
        <w:r w:rsidDel="00343D9B">
          <w:delText xml:space="preserve">(Ulcer, back, with, bone </w:delText>
        </w:r>
        <w:r w:rsidR="003165CB" w:rsidDel="00343D9B">
          <w:delText>involvement</w:delText>
        </w:r>
        <w:r w:rsidR="003165CB" w:rsidRPr="003165CB" w:rsidDel="00343D9B">
          <w:delText xml:space="preserve"> without evidence of necrosis</w:delText>
        </w:r>
        <w:r w:rsidDel="00343D9B">
          <w:delText>)</w:delText>
        </w:r>
      </w:del>
    </w:p>
    <w:p w14:paraId="603A18B8" w14:textId="5A14150E" w:rsidR="00070055" w:rsidDel="00343D9B" w:rsidRDefault="00070055" w:rsidP="004C3C97">
      <w:pPr>
        <w:spacing w:line="480" w:lineRule="auto"/>
        <w:ind w:left="720" w:hanging="360"/>
        <w:rPr>
          <w:del w:id="2492" w:author="Thar Adale" w:date="2020-07-16T19:53:00Z"/>
        </w:rPr>
      </w:pPr>
      <w:del w:id="2493" w:author="Thar Adale" w:date="2020-07-16T19:53:00Z">
        <w:r w:rsidDel="00343D9B">
          <w:delText>15.</w:delText>
        </w:r>
        <w:r w:rsidDel="00343D9B">
          <w:tab/>
        </w:r>
        <w:r w:rsidRPr="00FA796D" w:rsidDel="00343D9B">
          <w:rPr>
            <w:rStyle w:val="Emphasis"/>
          </w:rPr>
          <w:delText>L28.0</w:delText>
        </w:r>
        <w:r w:rsidDel="00343D9B">
          <w:delText xml:space="preserve"> (Neurodermatitis)</w:delText>
        </w:r>
      </w:del>
    </w:p>
    <w:p w14:paraId="2FD33984" w14:textId="39CD732A" w:rsidR="00070055" w:rsidDel="00343D9B" w:rsidRDefault="00070055" w:rsidP="004C3C97">
      <w:pPr>
        <w:spacing w:line="480" w:lineRule="auto"/>
        <w:ind w:left="720" w:hanging="360"/>
        <w:rPr>
          <w:del w:id="2494" w:author="Thar Adale" w:date="2020-07-16T19:53:00Z"/>
        </w:rPr>
      </w:pPr>
      <w:del w:id="2495" w:author="Thar Adale" w:date="2020-07-16T19:53:00Z">
        <w:r w:rsidDel="00343D9B">
          <w:delText>16.</w:delText>
        </w:r>
        <w:r w:rsidDel="00343D9B">
          <w:tab/>
        </w:r>
        <w:r w:rsidRPr="00FA796D" w:rsidDel="00343D9B">
          <w:rPr>
            <w:rStyle w:val="Emphasis"/>
          </w:rPr>
          <w:delText>L01.02</w:delText>
        </w:r>
        <w:r w:rsidDel="00343D9B">
          <w:delText xml:space="preserve"> (Impetigo, Bockhart’s)</w:delText>
        </w:r>
      </w:del>
    </w:p>
    <w:p w14:paraId="55523B4B" w14:textId="72A1EB5E" w:rsidR="00070055" w:rsidDel="00343D9B" w:rsidRDefault="00070055" w:rsidP="004C3C97">
      <w:pPr>
        <w:spacing w:line="480" w:lineRule="auto"/>
        <w:ind w:left="720" w:hanging="360"/>
        <w:rPr>
          <w:del w:id="2496" w:author="Thar Adale" w:date="2020-07-16T19:53:00Z"/>
        </w:rPr>
      </w:pPr>
      <w:del w:id="2497" w:author="Thar Adale" w:date="2020-07-16T19:53:00Z">
        <w:r w:rsidDel="00343D9B">
          <w:delText>17.</w:delText>
        </w:r>
        <w:r w:rsidDel="00343D9B">
          <w:tab/>
        </w:r>
        <w:r w:rsidRPr="00FA796D" w:rsidDel="00343D9B">
          <w:rPr>
            <w:rStyle w:val="Emphasis"/>
          </w:rPr>
          <w:delText>L90.2</w:delText>
        </w:r>
        <w:r w:rsidDel="00343D9B">
          <w:delText xml:space="preserve"> (Anetoderma, Jadassohn-Pellizzari)</w:delText>
        </w:r>
      </w:del>
    </w:p>
    <w:p w14:paraId="4EB98AE1" w14:textId="5A9367A1" w:rsidR="00070055" w:rsidDel="00343D9B" w:rsidRDefault="00070055" w:rsidP="004C3C97">
      <w:pPr>
        <w:spacing w:line="480" w:lineRule="auto"/>
        <w:ind w:left="720" w:hanging="360"/>
        <w:rPr>
          <w:del w:id="2498" w:author="Thar Adale" w:date="2020-07-16T19:53:00Z"/>
        </w:rPr>
      </w:pPr>
      <w:del w:id="2499" w:author="Thar Adale" w:date="2020-07-16T19:53:00Z">
        <w:r w:rsidDel="00343D9B">
          <w:delText>18.</w:delText>
        </w:r>
        <w:r w:rsidDel="00343D9B">
          <w:tab/>
        </w:r>
        <w:r w:rsidRPr="00FA796D" w:rsidDel="00343D9B">
          <w:rPr>
            <w:rStyle w:val="Emphasis"/>
          </w:rPr>
          <w:delText xml:space="preserve">L51.0 </w:delText>
        </w:r>
        <w:r w:rsidDel="00343D9B">
          <w:delText>(Erythema</w:delText>
        </w:r>
        <w:r w:rsidR="00BD1FB8" w:rsidDel="00343D9B">
          <w:delText>,</w:delText>
        </w:r>
        <w:r w:rsidDel="00343D9B">
          <w:delText xml:space="preserve"> multiforme, nonbullous)</w:delText>
        </w:r>
        <w:r w:rsidDel="00343D9B">
          <w:br/>
        </w:r>
        <w:r w:rsidRPr="00FA796D" w:rsidDel="00343D9B">
          <w:rPr>
            <w:rStyle w:val="Emphasis"/>
          </w:rPr>
          <w:delText>L49.4</w:delText>
        </w:r>
        <w:r w:rsidDel="00343D9B">
          <w:delText xml:space="preserve"> (Exfoliation, 40-49 percent of body surface)</w:delText>
        </w:r>
      </w:del>
    </w:p>
    <w:p w14:paraId="3F11C363" w14:textId="320CDF25" w:rsidR="00070055" w:rsidDel="00343D9B" w:rsidRDefault="00070055" w:rsidP="004C3C97">
      <w:pPr>
        <w:spacing w:line="480" w:lineRule="auto"/>
        <w:ind w:left="720" w:hanging="360"/>
        <w:rPr>
          <w:del w:id="2500" w:author="Thar Adale" w:date="2020-07-16T19:53:00Z"/>
        </w:rPr>
      </w:pPr>
      <w:del w:id="2501" w:author="Thar Adale" w:date="2020-07-16T19:53:00Z">
        <w:r w:rsidDel="00343D9B">
          <w:delText>19.</w:delText>
        </w:r>
        <w:r w:rsidDel="00343D9B">
          <w:tab/>
        </w:r>
        <w:r w:rsidRPr="00FA796D" w:rsidDel="00343D9B">
          <w:rPr>
            <w:rStyle w:val="Emphasis"/>
          </w:rPr>
          <w:delText xml:space="preserve">L70.4 </w:delText>
        </w:r>
        <w:r w:rsidDel="00343D9B">
          <w:delText>(Acne, infantile)</w:delText>
        </w:r>
      </w:del>
    </w:p>
    <w:p w14:paraId="27818B27" w14:textId="7CAFC4FC" w:rsidR="00070055" w:rsidDel="00343D9B" w:rsidRDefault="00070055" w:rsidP="004C3C97">
      <w:pPr>
        <w:spacing w:line="480" w:lineRule="auto"/>
        <w:ind w:left="720" w:hanging="360"/>
        <w:rPr>
          <w:del w:id="2502" w:author="Thar Adale" w:date="2020-07-16T19:53:00Z"/>
        </w:rPr>
      </w:pPr>
      <w:del w:id="2503" w:author="Thar Adale" w:date="2020-07-16T19:53:00Z">
        <w:r w:rsidDel="00343D9B">
          <w:delText>20.</w:delText>
        </w:r>
        <w:r w:rsidDel="00343D9B">
          <w:tab/>
        </w:r>
        <w:r w:rsidRPr="00FA796D" w:rsidDel="00343D9B">
          <w:rPr>
            <w:rStyle w:val="Emphasis"/>
          </w:rPr>
          <w:delText>L80</w:delText>
        </w:r>
        <w:r w:rsidDel="00343D9B">
          <w:delText xml:space="preserve"> (Vitiligo)</w:delText>
        </w:r>
      </w:del>
    </w:p>
    <w:p w14:paraId="2FC41702" w14:textId="10B3305B" w:rsidR="00070055" w:rsidDel="00343D9B" w:rsidRDefault="00070055" w:rsidP="004C3C97">
      <w:pPr>
        <w:spacing w:line="480" w:lineRule="auto"/>
        <w:ind w:left="720" w:hanging="360"/>
        <w:rPr>
          <w:del w:id="2504" w:author="Thar Adale" w:date="2020-07-16T19:53:00Z"/>
        </w:rPr>
      </w:pPr>
      <w:del w:id="2505" w:author="Thar Adale" w:date="2020-07-16T19:53:00Z">
        <w:r w:rsidDel="00343D9B">
          <w:delText>21.</w:delText>
        </w:r>
        <w:r w:rsidDel="00343D9B">
          <w:tab/>
        </w:r>
        <w:r w:rsidRPr="00FA796D" w:rsidDel="00343D9B">
          <w:rPr>
            <w:rStyle w:val="Emphasis"/>
          </w:rPr>
          <w:delText xml:space="preserve">L65.2 </w:delText>
        </w:r>
        <w:r w:rsidDel="00343D9B">
          <w:delText>(Alopecia, mucinosa)</w:delText>
        </w:r>
      </w:del>
    </w:p>
    <w:p w14:paraId="10B37847" w14:textId="172CF0FB" w:rsidR="00070055" w:rsidDel="00343D9B" w:rsidRDefault="00070055" w:rsidP="004C3C97">
      <w:pPr>
        <w:spacing w:line="480" w:lineRule="auto"/>
        <w:ind w:left="720" w:hanging="360"/>
        <w:rPr>
          <w:del w:id="2506" w:author="Thar Adale" w:date="2020-07-16T19:53:00Z"/>
        </w:rPr>
      </w:pPr>
      <w:del w:id="2507" w:author="Thar Adale" w:date="2020-07-16T19:53:00Z">
        <w:r w:rsidDel="00343D9B">
          <w:delText>22.</w:delText>
        </w:r>
        <w:r w:rsidDel="00343D9B">
          <w:tab/>
        </w:r>
        <w:r w:rsidRPr="00FA796D" w:rsidDel="00343D9B">
          <w:rPr>
            <w:rStyle w:val="Emphasis"/>
          </w:rPr>
          <w:delText>L60.2</w:delText>
        </w:r>
        <w:r w:rsidDel="00343D9B">
          <w:delText xml:space="preserve"> (Onychogryphosis)</w:delText>
        </w:r>
      </w:del>
    </w:p>
    <w:p w14:paraId="5019F962" w14:textId="7ACB0176" w:rsidR="00070055" w:rsidDel="00343D9B" w:rsidRDefault="00070055" w:rsidP="004C3C97">
      <w:pPr>
        <w:spacing w:line="480" w:lineRule="auto"/>
        <w:ind w:left="720" w:hanging="360"/>
        <w:rPr>
          <w:del w:id="2508" w:author="Thar Adale" w:date="2020-07-16T19:53:00Z"/>
        </w:rPr>
      </w:pPr>
      <w:del w:id="2509" w:author="Thar Adale" w:date="2020-07-16T19:53:00Z">
        <w:r w:rsidDel="00343D9B">
          <w:delText>23.</w:delText>
        </w:r>
        <w:r w:rsidRPr="00FA796D" w:rsidDel="00343D9B">
          <w:rPr>
            <w:rStyle w:val="Emphasis"/>
          </w:rPr>
          <w:tab/>
          <w:delText>D03.11</w:delText>
        </w:r>
        <w:r w:rsidR="00B52C1C" w:rsidDel="00343D9B">
          <w:rPr>
            <w:rStyle w:val="Emphasis"/>
          </w:rPr>
          <w:delText>1</w:delText>
        </w:r>
        <w:r w:rsidDel="00343D9B">
          <w:delText xml:space="preserve"> (Melanoma, in situ, eyelid, right</w:delText>
        </w:r>
        <w:r w:rsidR="00B52C1C" w:rsidDel="00343D9B">
          <w:delText xml:space="preserve"> upper</w:delText>
        </w:r>
        <w:r w:rsidDel="00343D9B">
          <w:delText>)</w:delText>
        </w:r>
      </w:del>
    </w:p>
    <w:p w14:paraId="0F810A48" w14:textId="2138D564" w:rsidR="00070055" w:rsidDel="00343D9B" w:rsidRDefault="00070055" w:rsidP="004C3C97">
      <w:pPr>
        <w:spacing w:line="480" w:lineRule="auto"/>
        <w:ind w:left="720" w:hanging="360"/>
        <w:rPr>
          <w:del w:id="2510" w:author="Thar Adale" w:date="2020-07-16T19:53:00Z"/>
        </w:rPr>
      </w:pPr>
      <w:del w:id="2511" w:author="Thar Adale" w:date="2020-07-16T19:53:00Z">
        <w:r w:rsidDel="00343D9B">
          <w:delText>24.</w:delText>
        </w:r>
        <w:r w:rsidDel="00343D9B">
          <w:tab/>
        </w:r>
        <w:r w:rsidRPr="00FA796D" w:rsidDel="00343D9B">
          <w:rPr>
            <w:rStyle w:val="Emphasis"/>
          </w:rPr>
          <w:delText>L76.21</w:delText>
        </w:r>
        <w:r w:rsidDel="00343D9B">
          <w:delText xml:space="preserve"> (Complication, postoperative, </w:delText>
        </w:r>
        <w:r w:rsidR="00BD1FB8" w:rsidRPr="00A14764" w:rsidDel="00343D9B">
          <w:rPr>
            <w:i/>
          </w:rPr>
          <w:delText>See</w:delText>
        </w:r>
        <w:r w:rsidR="00BD1FB8" w:rsidDel="00343D9B">
          <w:delText xml:space="preserve"> Complications, postprocedural, </w:delText>
        </w:r>
        <w:r w:rsidDel="00343D9B">
          <w:delText>skin, following a dermatologic procedure)</w:delText>
        </w:r>
      </w:del>
    </w:p>
    <w:p w14:paraId="6474324A" w14:textId="5969A90B" w:rsidR="00070055" w:rsidDel="00343D9B" w:rsidRDefault="00070055" w:rsidP="004C3C97">
      <w:pPr>
        <w:spacing w:line="480" w:lineRule="auto"/>
        <w:ind w:left="720" w:hanging="360"/>
        <w:rPr>
          <w:del w:id="2512" w:author="Thar Adale" w:date="2020-07-16T19:53:00Z"/>
        </w:rPr>
      </w:pPr>
      <w:del w:id="2513" w:author="Thar Adale" w:date="2020-07-16T19:53:00Z">
        <w:r w:rsidDel="00343D9B">
          <w:delText>25.</w:delText>
        </w:r>
        <w:r w:rsidDel="00343D9B">
          <w:tab/>
        </w:r>
        <w:r w:rsidRPr="00FA796D" w:rsidDel="00343D9B">
          <w:rPr>
            <w:rStyle w:val="Emphasis"/>
          </w:rPr>
          <w:delText>L08.82</w:delText>
        </w:r>
        <w:r w:rsidDel="00343D9B">
          <w:delText xml:space="preserve"> (Omphalitis, not of newborn)</w:delText>
        </w:r>
      </w:del>
    </w:p>
    <w:p w14:paraId="58BA1B52" w14:textId="63E30D74" w:rsidR="001C32E1" w:rsidRPr="00B831D5" w:rsidDel="00343D9B" w:rsidRDefault="001C32E1" w:rsidP="001C32E1">
      <w:pPr>
        <w:pStyle w:val="Heading2"/>
        <w:rPr>
          <w:del w:id="2514" w:author="Thar Adale" w:date="2020-07-16T19:53:00Z"/>
        </w:rPr>
      </w:pPr>
      <w:del w:id="2515" w:author="Thar Adale" w:date="2020-07-16T19:53:00Z">
        <w:r w:rsidRPr="00B831D5" w:rsidDel="00343D9B">
          <w:delText>CODING CHALLENGE</w:delText>
        </w:r>
      </w:del>
    </w:p>
    <w:p w14:paraId="76B6FBD7" w14:textId="718116EA" w:rsidR="001C32E1" w:rsidDel="00343D9B" w:rsidRDefault="001C32E1" w:rsidP="001C32E1">
      <w:pPr>
        <w:spacing w:line="480" w:lineRule="auto"/>
        <w:ind w:left="720" w:hanging="360"/>
        <w:rPr>
          <w:del w:id="2516" w:author="Thar Adale" w:date="2020-07-16T19:53:00Z"/>
        </w:rPr>
      </w:pPr>
      <w:del w:id="2517" w:author="Thar Adale" w:date="2020-07-16T19:53:00Z">
        <w:r w:rsidDel="00343D9B">
          <w:delText>1.</w:delText>
        </w:r>
        <w:r w:rsidDel="00343D9B">
          <w:tab/>
        </w:r>
        <w:r w:rsidRPr="00FA796D" w:rsidDel="00343D9B">
          <w:rPr>
            <w:rStyle w:val="Emphasis"/>
          </w:rPr>
          <w:delText>L05.01</w:delText>
        </w:r>
        <w:r w:rsidDel="00343D9B">
          <w:delText xml:space="preserve"> (Cyst, pilondial, with abscess)</w:delText>
        </w:r>
      </w:del>
    </w:p>
    <w:p w14:paraId="64E86C40" w14:textId="7A3683F0" w:rsidR="001C32E1" w:rsidDel="00343D9B" w:rsidRDefault="001C32E1" w:rsidP="001C32E1">
      <w:pPr>
        <w:spacing w:line="480" w:lineRule="auto"/>
        <w:ind w:left="720" w:hanging="360"/>
        <w:rPr>
          <w:del w:id="2518" w:author="Thar Adale" w:date="2020-07-16T19:53:00Z"/>
        </w:rPr>
      </w:pPr>
      <w:del w:id="2519" w:author="Thar Adale" w:date="2020-07-16T19:53:00Z">
        <w:r w:rsidDel="00343D9B">
          <w:delText>2.</w:delText>
        </w:r>
        <w:r w:rsidDel="00343D9B">
          <w:tab/>
        </w:r>
        <w:r w:rsidRPr="00FA796D" w:rsidDel="00343D9B">
          <w:rPr>
            <w:rStyle w:val="Emphasis"/>
          </w:rPr>
          <w:delText>L00</w:delText>
        </w:r>
        <w:r w:rsidDel="00343D9B">
          <w:delText xml:space="preserve"> (Ritter’s disease)</w:delText>
        </w:r>
      </w:del>
    </w:p>
    <w:p w14:paraId="438DCAE9" w14:textId="189E4CC9" w:rsidR="001C32E1" w:rsidDel="00343D9B" w:rsidRDefault="001C32E1" w:rsidP="001C32E1">
      <w:pPr>
        <w:spacing w:line="480" w:lineRule="auto"/>
        <w:ind w:left="720"/>
        <w:rPr>
          <w:del w:id="2520" w:author="Thar Adale" w:date="2020-07-16T19:53:00Z"/>
        </w:rPr>
      </w:pPr>
      <w:del w:id="2521" w:author="Thar Adale" w:date="2020-07-16T19:53:00Z">
        <w:r w:rsidRPr="00FA796D" w:rsidDel="00343D9B">
          <w:rPr>
            <w:rStyle w:val="Emphasis"/>
          </w:rPr>
          <w:delText>L49.6</w:delText>
        </w:r>
        <w:r w:rsidDel="00343D9B">
          <w:delText xml:space="preserve"> (Exfoliation, due to erythematous conditions according to extent of body surface involved, 60-69 percent of body surface)</w:delText>
        </w:r>
      </w:del>
    </w:p>
    <w:p w14:paraId="31AE298F" w14:textId="4F52FEFE" w:rsidR="001C32E1" w:rsidDel="00343D9B" w:rsidRDefault="001C32E1" w:rsidP="001C32E1">
      <w:pPr>
        <w:spacing w:line="480" w:lineRule="auto"/>
        <w:ind w:left="720" w:hanging="360"/>
        <w:rPr>
          <w:del w:id="2522" w:author="Thar Adale" w:date="2020-07-16T19:53:00Z"/>
        </w:rPr>
      </w:pPr>
      <w:del w:id="2523" w:author="Thar Adale" w:date="2020-07-16T19:53:00Z">
        <w:r w:rsidDel="00343D9B">
          <w:delText>3.</w:delText>
        </w:r>
        <w:r w:rsidDel="00343D9B">
          <w:tab/>
        </w:r>
        <w:r w:rsidRPr="00FA796D" w:rsidDel="00343D9B">
          <w:rPr>
            <w:rStyle w:val="Emphasis"/>
          </w:rPr>
          <w:delText>L10.0</w:delText>
        </w:r>
        <w:r w:rsidDel="00343D9B">
          <w:delText xml:space="preserve"> (Pemphigus, vulgaris)</w:delText>
        </w:r>
      </w:del>
    </w:p>
    <w:p w14:paraId="017D0F6C" w14:textId="1BCB5773" w:rsidR="001C32E1" w:rsidDel="00343D9B" w:rsidRDefault="001C32E1" w:rsidP="001C32E1">
      <w:pPr>
        <w:spacing w:line="480" w:lineRule="auto"/>
        <w:ind w:left="720" w:hanging="360"/>
        <w:rPr>
          <w:del w:id="2524" w:author="Thar Adale" w:date="2020-07-16T19:53:00Z"/>
        </w:rPr>
      </w:pPr>
      <w:del w:id="2525" w:author="Thar Adale" w:date="2020-07-16T19:53:00Z">
        <w:r w:rsidDel="00343D9B">
          <w:delText>4.</w:delText>
        </w:r>
        <w:r w:rsidDel="00343D9B">
          <w:tab/>
        </w:r>
        <w:r w:rsidRPr="00FA796D" w:rsidDel="00343D9B">
          <w:rPr>
            <w:rStyle w:val="Emphasis"/>
          </w:rPr>
          <w:delText>L82.0</w:delText>
        </w:r>
        <w:r w:rsidDel="00343D9B">
          <w:delText xml:space="preserve"> (Keratosis, seborrheic, inflamed)</w:delText>
        </w:r>
      </w:del>
    </w:p>
    <w:p w14:paraId="35C545C0" w14:textId="3B059B68" w:rsidR="001C32E1" w:rsidDel="00343D9B" w:rsidRDefault="001C32E1" w:rsidP="001C32E1">
      <w:pPr>
        <w:spacing w:line="480" w:lineRule="auto"/>
        <w:ind w:left="720" w:hanging="360"/>
        <w:rPr>
          <w:del w:id="2526" w:author="Thar Adale" w:date="2020-07-16T19:53:00Z"/>
        </w:rPr>
      </w:pPr>
      <w:del w:id="2527" w:author="Thar Adale" w:date="2020-07-16T19:53:00Z">
        <w:r w:rsidDel="00343D9B">
          <w:delText>5.</w:delText>
        </w:r>
        <w:r w:rsidDel="00343D9B">
          <w:tab/>
        </w:r>
        <w:r w:rsidRPr="00FA796D" w:rsidDel="00343D9B">
          <w:rPr>
            <w:rStyle w:val="Emphasis"/>
          </w:rPr>
          <w:delText>L89.153</w:delText>
        </w:r>
        <w:r w:rsidDel="00343D9B">
          <w:delText xml:space="preserve"> (Ulcer, pressure, stage 3, sacral region)</w:delText>
        </w:r>
      </w:del>
    </w:p>
    <w:p w14:paraId="6C11B456" w14:textId="3FEEF6F8" w:rsidR="001C32E1" w:rsidDel="00343D9B" w:rsidRDefault="001C32E1" w:rsidP="001C32E1">
      <w:pPr>
        <w:spacing w:line="480" w:lineRule="auto"/>
        <w:ind w:left="720" w:hanging="360"/>
        <w:rPr>
          <w:del w:id="2528" w:author="Thar Adale" w:date="2020-07-16T19:53:00Z"/>
        </w:rPr>
      </w:pPr>
      <w:del w:id="2529" w:author="Thar Adale" w:date="2020-07-16T19:53:00Z">
        <w:r w:rsidDel="00343D9B">
          <w:delText>6.</w:delText>
        </w:r>
        <w:r w:rsidDel="00343D9B">
          <w:tab/>
        </w:r>
        <w:r w:rsidRPr="00FA796D" w:rsidDel="00343D9B">
          <w:rPr>
            <w:rStyle w:val="Emphasis"/>
          </w:rPr>
          <w:delText>L71.9</w:delText>
        </w:r>
        <w:r w:rsidDel="00343D9B">
          <w:delText xml:space="preserve"> (Rosacea)</w:delText>
        </w:r>
      </w:del>
    </w:p>
    <w:p w14:paraId="7E402786" w14:textId="5DD97B42" w:rsidR="001C32E1" w:rsidDel="00343D9B" w:rsidRDefault="001C32E1" w:rsidP="001C32E1">
      <w:pPr>
        <w:spacing w:line="480" w:lineRule="auto"/>
        <w:ind w:left="720" w:hanging="360"/>
        <w:rPr>
          <w:del w:id="2530" w:author="Thar Adale" w:date="2020-07-16T19:53:00Z"/>
        </w:rPr>
      </w:pPr>
      <w:del w:id="2531" w:author="Thar Adale" w:date="2020-07-16T19:53:00Z">
        <w:r w:rsidDel="00343D9B">
          <w:delText>7.</w:delText>
        </w:r>
        <w:r w:rsidDel="00343D9B">
          <w:tab/>
        </w:r>
        <w:r w:rsidRPr="00FA796D" w:rsidDel="00343D9B">
          <w:rPr>
            <w:rStyle w:val="Emphasis"/>
          </w:rPr>
          <w:delText>L91.0</w:delText>
        </w:r>
        <w:r w:rsidDel="00343D9B">
          <w:delText xml:space="preserve"> (Keloid, scar)</w:delText>
        </w:r>
      </w:del>
    </w:p>
    <w:p w14:paraId="7E392940" w14:textId="5AAE27A8" w:rsidR="001C32E1" w:rsidDel="00343D9B" w:rsidRDefault="001C32E1" w:rsidP="001C32E1">
      <w:pPr>
        <w:spacing w:line="480" w:lineRule="auto"/>
        <w:ind w:left="720" w:hanging="360"/>
        <w:rPr>
          <w:del w:id="2532" w:author="Thar Adale" w:date="2020-07-16T19:53:00Z"/>
        </w:rPr>
      </w:pPr>
      <w:del w:id="2533" w:author="Thar Adale" w:date="2020-07-16T19:53:00Z">
        <w:r w:rsidDel="00343D9B">
          <w:delText>8.</w:delText>
        </w:r>
        <w:r w:rsidDel="00343D9B">
          <w:tab/>
        </w:r>
        <w:r w:rsidRPr="00FA796D" w:rsidDel="00343D9B">
          <w:rPr>
            <w:rStyle w:val="Emphasis"/>
          </w:rPr>
          <w:delText>L02.43</w:delText>
        </w:r>
        <w:r w:rsidR="00B52C1C" w:rsidDel="00343D9B">
          <w:rPr>
            <w:rStyle w:val="Emphasis"/>
          </w:rPr>
          <w:delText>3</w:delText>
        </w:r>
        <w:r w:rsidDel="00343D9B">
          <w:delText xml:space="preserve"> (Carbuncle, axilla, Tabular: right)</w:delText>
        </w:r>
        <w:r w:rsidDel="00343D9B">
          <w:br/>
        </w:r>
        <w:r w:rsidRPr="00FA796D" w:rsidDel="00343D9B">
          <w:rPr>
            <w:rStyle w:val="Emphasis"/>
          </w:rPr>
          <w:delText>B95.61</w:delText>
        </w:r>
        <w:r w:rsidDel="00343D9B">
          <w:delText xml:space="preserve"> (Staphylococcus, aureus, as cause of disease classified elsewhere, aureus)</w:delText>
        </w:r>
      </w:del>
    </w:p>
    <w:p w14:paraId="71F079E7" w14:textId="316E5EFA" w:rsidR="001C32E1" w:rsidDel="00343D9B" w:rsidRDefault="001C32E1" w:rsidP="001C32E1">
      <w:pPr>
        <w:spacing w:line="480" w:lineRule="auto"/>
        <w:ind w:left="720" w:hanging="360"/>
        <w:rPr>
          <w:del w:id="2534" w:author="Thar Adale" w:date="2020-07-16T19:53:00Z"/>
        </w:rPr>
      </w:pPr>
      <w:del w:id="2535" w:author="Thar Adale" w:date="2020-07-16T19:53:00Z">
        <w:r w:rsidDel="00343D9B">
          <w:delText>9.</w:delText>
        </w:r>
        <w:r w:rsidDel="00343D9B">
          <w:tab/>
        </w:r>
        <w:r w:rsidRPr="00FA796D" w:rsidDel="00343D9B">
          <w:rPr>
            <w:rStyle w:val="Emphasis"/>
          </w:rPr>
          <w:delText>L03.116</w:delText>
        </w:r>
        <w:r w:rsidDel="00343D9B">
          <w:delText xml:space="preserve"> (Cellulitis, lower limb)</w:delText>
        </w:r>
        <w:r w:rsidDel="00343D9B">
          <w:br/>
        </w:r>
        <w:r w:rsidRPr="00FA796D" w:rsidDel="00343D9B">
          <w:rPr>
            <w:rStyle w:val="Emphasis"/>
          </w:rPr>
          <w:delText>B95.0</w:delText>
        </w:r>
        <w:r w:rsidDel="00343D9B">
          <w:delText xml:space="preserve"> (Streptococcus, as cause of disease classified elsewhere, Group A)</w:delText>
        </w:r>
      </w:del>
    </w:p>
    <w:p w14:paraId="31818449" w14:textId="2EA8DEDB" w:rsidR="001C32E1" w:rsidDel="00343D9B" w:rsidRDefault="001C32E1" w:rsidP="001C32E1">
      <w:pPr>
        <w:spacing w:line="480" w:lineRule="auto"/>
        <w:ind w:left="720" w:hanging="360"/>
        <w:rPr>
          <w:del w:id="2536" w:author="Thar Adale" w:date="2020-07-16T19:53:00Z"/>
        </w:rPr>
      </w:pPr>
      <w:del w:id="2537" w:author="Thar Adale" w:date="2020-07-16T19:53:00Z">
        <w:r w:rsidDel="00343D9B">
          <w:delText>10.</w:delText>
        </w:r>
        <w:r w:rsidDel="00343D9B">
          <w:tab/>
        </w:r>
        <w:r w:rsidRPr="00FA796D" w:rsidDel="00343D9B">
          <w:rPr>
            <w:rStyle w:val="Emphasis"/>
          </w:rPr>
          <w:delText>L22</w:delText>
        </w:r>
        <w:r w:rsidDel="00343D9B">
          <w:delText xml:space="preserve"> (Diaper rash)</w:delText>
        </w:r>
      </w:del>
    </w:p>
    <w:p w14:paraId="50BCB79D" w14:textId="1F7A45B6" w:rsidR="00C1681C" w:rsidDel="00343D9B" w:rsidRDefault="00C1681C" w:rsidP="004C3C97">
      <w:pPr>
        <w:spacing w:line="480" w:lineRule="auto"/>
        <w:rPr>
          <w:del w:id="2538" w:author="Thar Adale" w:date="2020-07-16T19:53:00Z"/>
          <w:b/>
        </w:rPr>
      </w:pPr>
    </w:p>
    <w:p w14:paraId="72DCECBB" w14:textId="3240C343" w:rsidR="00C1681C" w:rsidDel="00343D9B" w:rsidRDefault="00C1681C" w:rsidP="00C1681C">
      <w:pPr>
        <w:pStyle w:val="Heading1"/>
        <w:rPr>
          <w:del w:id="2539" w:author="Thar Adale" w:date="2020-07-16T19:53:00Z"/>
        </w:rPr>
      </w:pPr>
      <w:del w:id="2540" w:author="Thar Adale" w:date="2020-07-16T19:53:00Z">
        <w:r w:rsidRPr="00C1681C" w:rsidDel="00343D9B">
          <w:delText xml:space="preserve">CHAPTER </w:delText>
        </w:r>
        <w:r w:rsidR="00EC1DB5" w:rsidRPr="00C1681C" w:rsidDel="00343D9B">
          <w:delText>1</w:delText>
        </w:r>
        <w:r w:rsidR="00EC1DB5" w:rsidDel="00343D9B">
          <w:delText>1</w:delText>
        </w:r>
        <w:r w:rsidRPr="00C1681C" w:rsidDel="00343D9B">
          <w:delText>: DISEASES OF THE MUSCULOSKELETAL SYSTEM AND</w:delText>
        </w:r>
        <w:r w:rsidDel="00343D9B">
          <w:delText xml:space="preserve"> CONNECTIVE TISSUE (M00-M99)</w:delText>
        </w:r>
      </w:del>
    </w:p>
    <w:p w14:paraId="2072B4F3" w14:textId="190FB0C4" w:rsidR="00C1681C" w:rsidRPr="00E1633A" w:rsidDel="00343D9B" w:rsidRDefault="00C1681C" w:rsidP="00FA796D">
      <w:pPr>
        <w:keepNext/>
        <w:keepLines/>
        <w:spacing w:line="480" w:lineRule="auto"/>
        <w:outlineLvl w:val="1"/>
        <w:rPr>
          <w:del w:id="2541" w:author="Thar Adale" w:date="2020-07-16T19:53:00Z"/>
          <w:b/>
          <w:bCs/>
          <w:szCs w:val="26"/>
        </w:rPr>
      </w:pPr>
      <w:del w:id="2542" w:author="Thar Adale" w:date="2020-07-16T19:53:00Z">
        <w:r w:rsidRPr="00E1633A" w:rsidDel="00343D9B">
          <w:rPr>
            <w:b/>
            <w:bCs/>
            <w:szCs w:val="26"/>
          </w:rPr>
          <w:delText>CODING PRACTICE</w:delText>
        </w:r>
      </w:del>
    </w:p>
    <w:p w14:paraId="6B94A138" w14:textId="77F750E1" w:rsidR="00C1681C" w:rsidRPr="00B831D5" w:rsidDel="00343D9B" w:rsidRDefault="00C1681C" w:rsidP="00B831D5">
      <w:pPr>
        <w:pStyle w:val="Heading2"/>
        <w:rPr>
          <w:del w:id="2543" w:author="Thar Adale" w:date="2020-07-16T19:53:00Z"/>
        </w:rPr>
      </w:pPr>
      <w:del w:id="2544" w:author="Thar Adale" w:date="2020-07-16T19:53:00Z">
        <w:r w:rsidRPr="00B831D5" w:rsidDel="00343D9B">
          <w:delText xml:space="preserve">Exercise </w:delText>
        </w:r>
        <w:r w:rsidR="00EC1DB5" w:rsidRPr="00B831D5" w:rsidDel="00343D9B">
          <w:delText>1</w:delText>
        </w:r>
        <w:r w:rsidR="00EC1DB5" w:rsidDel="00343D9B">
          <w:delText>1</w:delText>
        </w:r>
        <w:r w:rsidRPr="00B831D5" w:rsidDel="00343D9B">
          <w:delText>.1 Musculoskeletal Refresher</w:delText>
        </w:r>
      </w:del>
    </w:p>
    <w:p w14:paraId="3FF9E478" w14:textId="3CC463E9" w:rsidR="00C1681C" w:rsidDel="00343D9B" w:rsidRDefault="00C1681C" w:rsidP="004C3C97">
      <w:pPr>
        <w:spacing w:line="480" w:lineRule="auto"/>
        <w:ind w:left="720" w:hanging="360"/>
        <w:rPr>
          <w:del w:id="2545" w:author="Thar Adale" w:date="2020-07-16T19:53:00Z"/>
        </w:rPr>
      </w:pPr>
      <w:del w:id="2546" w:author="Thar Adale" w:date="2020-07-16T19:53:00Z">
        <w:r w:rsidDel="00343D9B">
          <w:delText>1.</w:delText>
        </w:r>
        <w:r w:rsidDel="00343D9B">
          <w:tab/>
          <w:delText>arthro/pathy  abnormal condition of the joint, M12.9</w:delText>
        </w:r>
      </w:del>
    </w:p>
    <w:p w14:paraId="70BEA4A2" w14:textId="1FE9379B" w:rsidR="00C1681C" w:rsidDel="00343D9B" w:rsidRDefault="00C1681C" w:rsidP="004C3C97">
      <w:pPr>
        <w:spacing w:line="480" w:lineRule="auto"/>
        <w:ind w:left="720" w:hanging="360"/>
        <w:rPr>
          <w:del w:id="2547" w:author="Thar Adale" w:date="2020-07-16T19:53:00Z"/>
        </w:rPr>
      </w:pPr>
      <w:del w:id="2548" w:author="Thar Adale" w:date="2020-07-16T19:53:00Z">
        <w:r w:rsidDel="00343D9B">
          <w:delText>2.</w:delText>
        </w:r>
        <w:r w:rsidDel="00343D9B">
          <w:tab/>
          <w:delText>osteo/myel/itis  inflammation of bone marrow, M86.9</w:delText>
        </w:r>
      </w:del>
    </w:p>
    <w:p w14:paraId="5CBEE146" w14:textId="11E0AFE6" w:rsidR="00C1681C" w:rsidDel="00343D9B" w:rsidRDefault="00C1681C" w:rsidP="004C3C97">
      <w:pPr>
        <w:spacing w:line="480" w:lineRule="auto"/>
        <w:ind w:left="720" w:hanging="360"/>
        <w:rPr>
          <w:del w:id="2549" w:author="Thar Adale" w:date="2020-07-16T19:53:00Z"/>
        </w:rPr>
      </w:pPr>
      <w:del w:id="2550" w:author="Thar Adale" w:date="2020-07-16T19:53:00Z">
        <w:r w:rsidDel="00343D9B">
          <w:delText>3.</w:delText>
        </w:r>
        <w:r w:rsidDel="00343D9B">
          <w:tab/>
          <w:delText>fibro/my/algia  pain of muscle fiber, M79.7</w:delText>
        </w:r>
      </w:del>
    </w:p>
    <w:p w14:paraId="21D50F2D" w14:textId="7B1D1D50" w:rsidR="00C1681C" w:rsidDel="00343D9B" w:rsidRDefault="00C1681C" w:rsidP="004C3C97">
      <w:pPr>
        <w:spacing w:line="480" w:lineRule="auto"/>
        <w:ind w:left="720" w:hanging="360"/>
        <w:rPr>
          <w:del w:id="2551" w:author="Thar Adale" w:date="2020-07-16T19:53:00Z"/>
        </w:rPr>
      </w:pPr>
      <w:del w:id="2552" w:author="Thar Adale" w:date="2020-07-16T19:53:00Z">
        <w:r w:rsidDel="00343D9B">
          <w:delText>4.</w:delText>
        </w:r>
        <w:r w:rsidDel="00343D9B">
          <w:tab/>
          <w:delText>lord/osis  condition of swayback, abnormal curve, M40.50</w:delText>
        </w:r>
      </w:del>
    </w:p>
    <w:p w14:paraId="05B3F589" w14:textId="0095FE41" w:rsidR="00C1681C" w:rsidDel="00343D9B" w:rsidRDefault="00C1681C" w:rsidP="004C3C97">
      <w:pPr>
        <w:spacing w:line="480" w:lineRule="auto"/>
        <w:ind w:left="720" w:hanging="360"/>
        <w:rPr>
          <w:del w:id="2553" w:author="Thar Adale" w:date="2020-07-16T19:53:00Z"/>
        </w:rPr>
      </w:pPr>
      <w:del w:id="2554" w:author="Thar Adale" w:date="2020-07-16T19:53:00Z">
        <w:r w:rsidDel="00343D9B">
          <w:delText>5.</w:delText>
        </w:r>
        <w:r w:rsidDel="00343D9B">
          <w:tab/>
          <w:delText>chondro/calcin/osis  condition of calcium salt in cartilage, M11.20</w:delText>
        </w:r>
      </w:del>
    </w:p>
    <w:p w14:paraId="63DF477C" w14:textId="78ACDD07" w:rsidR="00C1681C" w:rsidDel="00343D9B" w:rsidRDefault="00C1681C" w:rsidP="004C3C97">
      <w:pPr>
        <w:spacing w:line="480" w:lineRule="auto"/>
        <w:ind w:left="720" w:hanging="360"/>
        <w:rPr>
          <w:del w:id="2555" w:author="Thar Adale" w:date="2020-07-16T19:53:00Z"/>
        </w:rPr>
      </w:pPr>
      <w:del w:id="2556" w:author="Thar Adale" w:date="2020-07-16T19:53:00Z">
        <w:r w:rsidDel="00343D9B">
          <w:delText>6.</w:delText>
        </w:r>
        <w:r w:rsidDel="00343D9B">
          <w:tab/>
          <w:delText>spondylo/listhe/sis  forward displacement of vertebra, M43.10</w:delText>
        </w:r>
      </w:del>
    </w:p>
    <w:p w14:paraId="07C63B2A" w14:textId="48235445" w:rsidR="00C1681C" w:rsidDel="00343D9B" w:rsidRDefault="00C1681C" w:rsidP="004C3C97">
      <w:pPr>
        <w:spacing w:line="480" w:lineRule="auto"/>
        <w:ind w:left="720" w:hanging="360"/>
        <w:rPr>
          <w:del w:id="2557" w:author="Thar Adale" w:date="2020-07-16T19:53:00Z"/>
        </w:rPr>
      </w:pPr>
      <w:del w:id="2558" w:author="Thar Adale" w:date="2020-07-16T19:53:00Z">
        <w:r w:rsidDel="00343D9B">
          <w:delText>7.</w:delText>
        </w:r>
        <w:r w:rsidDel="00343D9B">
          <w:tab/>
          <w:delText>chondro/malac/ia  softening of cartilage, M94.20</w:delText>
        </w:r>
      </w:del>
    </w:p>
    <w:p w14:paraId="5AD868F0" w14:textId="46D66CF7" w:rsidR="00C1681C" w:rsidDel="00343D9B" w:rsidRDefault="00C1681C" w:rsidP="004C3C97">
      <w:pPr>
        <w:spacing w:line="480" w:lineRule="auto"/>
        <w:ind w:left="720" w:hanging="360"/>
        <w:rPr>
          <w:del w:id="2559" w:author="Thar Adale" w:date="2020-07-16T19:53:00Z"/>
        </w:rPr>
      </w:pPr>
      <w:del w:id="2560" w:author="Thar Adale" w:date="2020-07-16T19:53:00Z">
        <w:r w:rsidDel="00343D9B">
          <w:delText>8.</w:delText>
        </w:r>
        <w:r w:rsidDel="00343D9B">
          <w:tab/>
          <w:delText>osteo/lysis  dissolution of bone, M89.50</w:delText>
        </w:r>
      </w:del>
    </w:p>
    <w:p w14:paraId="3B3E9F3F" w14:textId="61DFF653" w:rsidR="00C1681C" w:rsidDel="00343D9B" w:rsidRDefault="00C1681C" w:rsidP="004C3C97">
      <w:pPr>
        <w:spacing w:line="480" w:lineRule="auto"/>
        <w:ind w:left="720" w:hanging="360"/>
        <w:rPr>
          <w:del w:id="2561" w:author="Thar Adale" w:date="2020-07-16T19:53:00Z"/>
        </w:rPr>
      </w:pPr>
      <w:del w:id="2562" w:author="Thar Adale" w:date="2020-07-16T19:53:00Z">
        <w:r w:rsidDel="00343D9B">
          <w:delText>9.</w:delText>
        </w:r>
        <w:r w:rsidDel="00343D9B">
          <w:tab/>
          <w:delText>teno/synov/itis  inflammation of tendon sheath, M65.9</w:delText>
        </w:r>
      </w:del>
    </w:p>
    <w:p w14:paraId="6C70087A" w14:textId="1642DC33" w:rsidR="00C1681C" w:rsidDel="00343D9B" w:rsidRDefault="00C1681C" w:rsidP="004C3C97">
      <w:pPr>
        <w:spacing w:line="480" w:lineRule="auto"/>
        <w:ind w:left="720" w:hanging="360"/>
        <w:rPr>
          <w:del w:id="2563" w:author="Thar Adale" w:date="2020-07-16T19:53:00Z"/>
        </w:rPr>
      </w:pPr>
      <w:del w:id="2564" w:author="Thar Adale" w:date="2020-07-16T19:53:00Z">
        <w:r w:rsidDel="00343D9B">
          <w:delText>10.</w:delText>
        </w:r>
        <w:r w:rsidDel="00343D9B">
          <w:tab/>
          <w:delText>fasc/itis  inflammation of fascia, M72.9</w:delText>
        </w:r>
      </w:del>
    </w:p>
    <w:p w14:paraId="2102334C" w14:textId="5E1916A1" w:rsidR="00C1681C" w:rsidRPr="00B831D5" w:rsidDel="00343D9B" w:rsidRDefault="00C1681C" w:rsidP="00B831D5">
      <w:pPr>
        <w:pStyle w:val="Heading2"/>
        <w:rPr>
          <w:del w:id="2565" w:author="Thar Adale" w:date="2020-07-16T19:53:00Z"/>
        </w:rPr>
      </w:pPr>
      <w:del w:id="2566" w:author="Thar Adale" w:date="2020-07-16T19:53:00Z">
        <w:r w:rsidRPr="00B831D5" w:rsidDel="00343D9B">
          <w:delText xml:space="preserve">Exercise </w:delText>
        </w:r>
        <w:r w:rsidR="002B577A" w:rsidRPr="00B831D5" w:rsidDel="00343D9B">
          <w:delText>1</w:delText>
        </w:r>
        <w:r w:rsidR="002B577A" w:rsidDel="00343D9B">
          <w:delText>1</w:delText>
        </w:r>
        <w:r w:rsidRPr="00B831D5" w:rsidDel="00343D9B">
          <w:delText xml:space="preserve">.2 Abstracting for </w:delText>
        </w:r>
        <w:r w:rsidR="00B831D5" w:rsidRPr="00B831D5" w:rsidDel="00343D9B">
          <w:delText xml:space="preserve">Conditions </w:delText>
        </w:r>
        <w:r w:rsidR="00B831D5" w:rsidDel="00343D9B">
          <w:delText xml:space="preserve">of </w:delText>
        </w:r>
        <w:r w:rsidRPr="00B831D5" w:rsidDel="00343D9B">
          <w:delText>the Musculoskeletal System</w:delText>
        </w:r>
      </w:del>
    </w:p>
    <w:p w14:paraId="6C76B190" w14:textId="481B4317" w:rsidR="00C1681C" w:rsidDel="00343D9B" w:rsidRDefault="00C1681C" w:rsidP="004C3C97">
      <w:pPr>
        <w:spacing w:line="480" w:lineRule="auto"/>
        <w:ind w:left="720" w:hanging="360"/>
        <w:rPr>
          <w:del w:id="2567" w:author="Thar Adale" w:date="2020-07-16T19:53:00Z"/>
        </w:rPr>
      </w:pPr>
      <w:del w:id="2568" w:author="Thar Adale" w:date="2020-07-16T19:53:00Z">
        <w:r w:rsidDel="00343D9B">
          <w:delText>1.</w:delText>
        </w:r>
        <w:r w:rsidDel="00343D9B">
          <w:tab/>
        </w:r>
      </w:del>
    </w:p>
    <w:p w14:paraId="2086E20B" w14:textId="151B32DE" w:rsidR="00C1681C" w:rsidDel="00343D9B" w:rsidRDefault="00C1681C" w:rsidP="004C3C97">
      <w:pPr>
        <w:spacing w:line="480" w:lineRule="auto"/>
        <w:ind w:left="1080" w:hanging="360"/>
        <w:rPr>
          <w:del w:id="2569" w:author="Thar Adale" w:date="2020-07-16T19:53:00Z"/>
        </w:rPr>
      </w:pPr>
      <w:del w:id="2570" w:author="Thar Adale" w:date="2020-07-16T19:53:00Z">
        <w:r w:rsidDel="00343D9B">
          <w:delText>a.</w:delText>
        </w:r>
        <w:r w:rsidDel="00343D9B">
          <w:tab/>
          <w:delText>pain in lower back and hips</w:delText>
        </w:r>
      </w:del>
    </w:p>
    <w:p w14:paraId="719A75DE" w14:textId="41B958B8" w:rsidR="00C1681C" w:rsidDel="00343D9B" w:rsidRDefault="00C1681C" w:rsidP="004C3C97">
      <w:pPr>
        <w:spacing w:line="480" w:lineRule="auto"/>
        <w:ind w:left="1080" w:hanging="360"/>
        <w:rPr>
          <w:del w:id="2571" w:author="Thar Adale" w:date="2020-07-16T19:53:00Z"/>
        </w:rPr>
      </w:pPr>
      <w:del w:id="2572" w:author="Thar Adale" w:date="2020-07-16T19:53:00Z">
        <w:r w:rsidDel="00343D9B">
          <w:delText>b.</w:delText>
        </w:r>
        <w:r w:rsidDel="00343D9B">
          <w:tab/>
          <w:delText>fibromyalgia</w:delText>
        </w:r>
      </w:del>
    </w:p>
    <w:p w14:paraId="4DA8B67D" w14:textId="125673FF" w:rsidR="00C1681C" w:rsidDel="00343D9B" w:rsidRDefault="00C1681C" w:rsidP="004C3C97">
      <w:pPr>
        <w:spacing w:line="480" w:lineRule="auto"/>
        <w:ind w:left="1080" w:hanging="360"/>
        <w:rPr>
          <w:del w:id="2573" w:author="Thar Adale" w:date="2020-07-16T19:53:00Z"/>
        </w:rPr>
      </w:pPr>
      <w:del w:id="2574" w:author="Thar Adale" w:date="2020-07-16T19:53:00Z">
        <w:r w:rsidDel="00343D9B">
          <w:delText>c.</w:delText>
        </w:r>
        <w:r w:rsidDel="00343D9B">
          <w:tab/>
          <w:delText>no, the symptoms are integral to the condition</w:delText>
        </w:r>
      </w:del>
    </w:p>
    <w:p w14:paraId="5C6DC887" w14:textId="59958590" w:rsidR="00C1681C" w:rsidDel="00343D9B" w:rsidRDefault="00C1681C" w:rsidP="004C3C97">
      <w:pPr>
        <w:spacing w:line="480" w:lineRule="auto"/>
        <w:ind w:left="1080" w:hanging="360"/>
        <w:rPr>
          <w:del w:id="2575" w:author="Thar Adale" w:date="2020-07-16T19:53:00Z"/>
        </w:rPr>
      </w:pPr>
      <w:del w:id="2576" w:author="Thar Adale" w:date="2020-07-16T19:53:00Z">
        <w:r w:rsidDel="00343D9B">
          <w:delText>d.</w:delText>
        </w:r>
        <w:r w:rsidDel="00343D9B">
          <w:tab/>
          <w:delText>no, physical therapy was not provided during this encounter</w:delText>
        </w:r>
      </w:del>
    </w:p>
    <w:p w14:paraId="7AB2CB31" w14:textId="5831BC14" w:rsidR="00C1681C" w:rsidDel="00343D9B" w:rsidRDefault="00C1681C" w:rsidP="004C3C97">
      <w:pPr>
        <w:spacing w:line="480" w:lineRule="auto"/>
        <w:ind w:left="720"/>
        <w:rPr>
          <w:del w:id="2577" w:author="Thar Adale" w:date="2020-07-16T19:53:00Z"/>
        </w:rPr>
      </w:pPr>
    </w:p>
    <w:p w14:paraId="382A0313" w14:textId="06D577FB" w:rsidR="00C1681C" w:rsidDel="00343D9B" w:rsidRDefault="00C1681C" w:rsidP="004C3C97">
      <w:pPr>
        <w:spacing w:line="480" w:lineRule="auto"/>
        <w:ind w:left="720" w:hanging="360"/>
        <w:rPr>
          <w:del w:id="2578" w:author="Thar Adale" w:date="2020-07-16T19:53:00Z"/>
        </w:rPr>
      </w:pPr>
      <w:del w:id="2579" w:author="Thar Adale" w:date="2020-07-16T19:53:00Z">
        <w:r w:rsidDel="00343D9B">
          <w:delText>2.</w:delText>
        </w:r>
        <w:r w:rsidDel="00343D9B">
          <w:tab/>
        </w:r>
      </w:del>
    </w:p>
    <w:p w14:paraId="3EC4B583" w14:textId="35779069" w:rsidR="00C1681C" w:rsidDel="00343D9B" w:rsidRDefault="00C1681C" w:rsidP="004C3C97">
      <w:pPr>
        <w:spacing w:line="480" w:lineRule="auto"/>
        <w:ind w:left="1080" w:hanging="360"/>
        <w:rPr>
          <w:del w:id="2580" w:author="Thar Adale" w:date="2020-07-16T19:53:00Z"/>
        </w:rPr>
      </w:pPr>
      <w:del w:id="2581" w:author="Thar Adale" w:date="2020-07-16T19:53:00Z">
        <w:r w:rsidDel="00343D9B">
          <w:delText>a.</w:delText>
        </w:r>
        <w:r w:rsidDel="00343D9B">
          <w:tab/>
          <w:delText>osteoarthritis</w:delText>
        </w:r>
      </w:del>
    </w:p>
    <w:p w14:paraId="1B74329E" w14:textId="60EE9CB8" w:rsidR="00C1681C" w:rsidDel="00343D9B" w:rsidRDefault="00C1681C" w:rsidP="004C3C97">
      <w:pPr>
        <w:spacing w:line="480" w:lineRule="auto"/>
        <w:ind w:left="1080" w:hanging="360"/>
        <w:rPr>
          <w:del w:id="2582" w:author="Thar Adale" w:date="2020-07-16T19:53:00Z"/>
        </w:rPr>
      </w:pPr>
      <w:del w:id="2583" w:author="Thar Adale" w:date="2020-07-16T19:53:00Z">
        <w:r w:rsidDel="00343D9B">
          <w:delText>b.</w:delText>
        </w:r>
        <w:r w:rsidDel="00343D9B">
          <w:tab/>
          <w:delText>knee</w:delText>
        </w:r>
      </w:del>
    </w:p>
    <w:p w14:paraId="53C68A93" w14:textId="254B163E" w:rsidR="00C1681C" w:rsidDel="00343D9B" w:rsidRDefault="00C1681C" w:rsidP="004C3C97">
      <w:pPr>
        <w:spacing w:line="480" w:lineRule="auto"/>
        <w:ind w:left="1080" w:hanging="360"/>
        <w:rPr>
          <w:del w:id="2584" w:author="Thar Adale" w:date="2020-07-16T19:53:00Z"/>
        </w:rPr>
      </w:pPr>
      <w:del w:id="2585" w:author="Thar Adale" w:date="2020-07-16T19:53:00Z">
        <w:r w:rsidDel="00343D9B">
          <w:delText>c.</w:delText>
        </w:r>
        <w:r w:rsidDel="00343D9B">
          <w:tab/>
          <w:delText>right</w:delText>
        </w:r>
      </w:del>
    </w:p>
    <w:p w14:paraId="02BF0591" w14:textId="5A6B7594" w:rsidR="00C1681C" w:rsidDel="00343D9B" w:rsidRDefault="00C1681C" w:rsidP="004C3C97">
      <w:pPr>
        <w:spacing w:line="480" w:lineRule="auto"/>
        <w:ind w:left="1080" w:hanging="360"/>
        <w:rPr>
          <w:del w:id="2586" w:author="Thar Adale" w:date="2020-07-16T19:53:00Z"/>
        </w:rPr>
      </w:pPr>
      <w:del w:id="2587" w:author="Thar Adale" w:date="2020-07-16T19:53:00Z">
        <w:r w:rsidDel="00343D9B">
          <w:delText>d.</w:delText>
        </w:r>
        <w:r w:rsidDel="00343D9B">
          <w:tab/>
          <w:delText>no</w:delText>
        </w:r>
      </w:del>
    </w:p>
    <w:p w14:paraId="75454F2F" w14:textId="7BEAD715" w:rsidR="00C1681C" w:rsidDel="00343D9B" w:rsidRDefault="00C1681C" w:rsidP="004C3C97">
      <w:pPr>
        <w:spacing w:line="480" w:lineRule="auto"/>
        <w:ind w:left="1080" w:hanging="360"/>
        <w:rPr>
          <w:del w:id="2588" w:author="Thar Adale" w:date="2020-07-16T19:53:00Z"/>
        </w:rPr>
      </w:pPr>
      <w:del w:id="2589" w:author="Thar Adale" w:date="2020-07-16T19:53:00Z">
        <w:r w:rsidDel="00343D9B">
          <w:delText>e.</w:delText>
        </w:r>
        <w:r w:rsidDel="00343D9B">
          <w:tab/>
        </w:r>
        <w:r w:rsidR="0007249F" w:rsidDel="00343D9B">
          <w:delText>primary</w:delText>
        </w:r>
      </w:del>
    </w:p>
    <w:p w14:paraId="7EFBB12A" w14:textId="6B6C5420" w:rsidR="00C1681C" w:rsidDel="00343D9B" w:rsidRDefault="00C1681C" w:rsidP="004C3C97">
      <w:pPr>
        <w:spacing w:line="480" w:lineRule="auto"/>
        <w:ind w:left="720" w:hanging="360"/>
        <w:rPr>
          <w:del w:id="2590" w:author="Thar Adale" w:date="2020-07-16T19:53:00Z"/>
        </w:rPr>
      </w:pPr>
      <w:del w:id="2591" w:author="Thar Adale" w:date="2020-07-16T19:53:00Z">
        <w:r w:rsidDel="00343D9B">
          <w:delText>3.</w:delText>
        </w:r>
        <w:r w:rsidDel="00343D9B">
          <w:tab/>
        </w:r>
      </w:del>
    </w:p>
    <w:p w14:paraId="18C8892D" w14:textId="106A65B3" w:rsidR="00C1681C" w:rsidDel="00343D9B" w:rsidRDefault="00C1681C" w:rsidP="004C3C97">
      <w:pPr>
        <w:spacing w:line="480" w:lineRule="auto"/>
        <w:ind w:left="1080" w:hanging="360"/>
        <w:rPr>
          <w:del w:id="2592" w:author="Thar Adale" w:date="2020-07-16T19:53:00Z"/>
        </w:rPr>
      </w:pPr>
      <w:del w:id="2593" w:author="Thar Adale" w:date="2020-07-16T19:53:00Z">
        <w:r w:rsidDel="00343D9B">
          <w:delText>a.</w:delText>
        </w:r>
        <w:r w:rsidDel="00343D9B">
          <w:tab/>
          <w:delText>acute hip pain</w:delText>
        </w:r>
      </w:del>
    </w:p>
    <w:p w14:paraId="604352FF" w14:textId="239F28D6" w:rsidR="00C1681C" w:rsidDel="00343D9B" w:rsidRDefault="00C1681C" w:rsidP="004C3C97">
      <w:pPr>
        <w:spacing w:line="480" w:lineRule="auto"/>
        <w:ind w:left="1080" w:hanging="360"/>
        <w:rPr>
          <w:del w:id="2594" w:author="Thar Adale" w:date="2020-07-16T19:53:00Z"/>
        </w:rPr>
      </w:pPr>
      <w:del w:id="2595" w:author="Thar Adale" w:date="2020-07-16T19:53:00Z">
        <w:r w:rsidDel="00343D9B">
          <w:delText>b.</w:delText>
        </w:r>
        <w:r w:rsidDel="00343D9B">
          <w:tab/>
          <w:delText>fracture of ilium</w:delText>
        </w:r>
      </w:del>
    </w:p>
    <w:p w14:paraId="11D3DDB3" w14:textId="72C9EFD8" w:rsidR="00C1681C" w:rsidDel="00343D9B" w:rsidRDefault="00C1681C" w:rsidP="004C3C97">
      <w:pPr>
        <w:spacing w:line="480" w:lineRule="auto"/>
        <w:ind w:left="1080" w:hanging="360"/>
        <w:rPr>
          <w:del w:id="2596" w:author="Thar Adale" w:date="2020-07-16T19:53:00Z"/>
        </w:rPr>
      </w:pPr>
      <w:del w:id="2597" w:author="Thar Adale" w:date="2020-07-16T19:53:00Z">
        <w:r w:rsidDel="00343D9B">
          <w:delText>c.</w:delText>
        </w:r>
        <w:r w:rsidDel="00343D9B">
          <w:tab/>
          <w:delText>osteoporosis</w:delText>
        </w:r>
      </w:del>
    </w:p>
    <w:p w14:paraId="07ECE66F" w14:textId="3E27FEB6" w:rsidR="00C1681C" w:rsidDel="00343D9B" w:rsidRDefault="00C1681C" w:rsidP="004C3C97">
      <w:pPr>
        <w:spacing w:line="480" w:lineRule="auto"/>
        <w:ind w:left="1080" w:hanging="360"/>
        <w:rPr>
          <w:del w:id="2598" w:author="Thar Adale" w:date="2020-07-16T19:53:00Z"/>
        </w:rPr>
      </w:pPr>
      <w:del w:id="2599" w:author="Thar Adale" w:date="2020-07-16T19:53:00Z">
        <w:r w:rsidDel="00343D9B">
          <w:delText>d.</w:delText>
        </w:r>
        <w:r w:rsidDel="00343D9B">
          <w:tab/>
          <w:delText>pathologic</w:delText>
        </w:r>
      </w:del>
    </w:p>
    <w:p w14:paraId="2650F1F7" w14:textId="42906215" w:rsidR="00C1681C" w:rsidDel="00343D9B" w:rsidRDefault="00C1681C" w:rsidP="004C3C97">
      <w:pPr>
        <w:spacing w:line="480" w:lineRule="auto"/>
        <w:ind w:left="1080" w:hanging="360"/>
        <w:rPr>
          <w:del w:id="2600" w:author="Thar Adale" w:date="2020-07-16T19:53:00Z"/>
        </w:rPr>
      </w:pPr>
      <w:del w:id="2601" w:author="Thar Adale" w:date="2020-07-16T19:53:00Z">
        <w:r w:rsidDel="00343D9B">
          <w:delText>e.</w:delText>
        </w:r>
        <w:r w:rsidDel="00343D9B">
          <w:tab/>
          <w:delText>no, it is integral to the fracture</w:delText>
        </w:r>
      </w:del>
    </w:p>
    <w:p w14:paraId="0A5F48B5" w14:textId="49544435" w:rsidR="00C1681C" w:rsidDel="00343D9B" w:rsidRDefault="00C1681C" w:rsidP="004C3C97">
      <w:pPr>
        <w:spacing w:line="480" w:lineRule="auto"/>
        <w:ind w:left="720" w:hanging="360"/>
        <w:rPr>
          <w:del w:id="2602" w:author="Thar Adale" w:date="2020-07-16T19:53:00Z"/>
        </w:rPr>
      </w:pPr>
      <w:del w:id="2603" w:author="Thar Adale" w:date="2020-07-16T19:53:00Z">
        <w:r w:rsidDel="00343D9B">
          <w:delText>4.</w:delText>
        </w:r>
        <w:r w:rsidDel="00343D9B">
          <w:tab/>
        </w:r>
      </w:del>
    </w:p>
    <w:p w14:paraId="0474EF2C" w14:textId="0AD047E8" w:rsidR="00C1681C" w:rsidDel="00343D9B" w:rsidRDefault="00C1681C" w:rsidP="004C3C97">
      <w:pPr>
        <w:spacing w:line="480" w:lineRule="auto"/>
        <w:ind w:left="1080" w:hanging="360"/>
        <w:rPr>
          <w:del w:id="2604" w:author="Thar Adale" w:date="2020-07-16T19:53:00Z"/>
        </w:rPr>
      </w:pPr>
      <w:del w:id="2605" w:author="Thar Adale" w:date="2020-07-16T19:53:00Z">
        <w:r w:rsidDel="00343D9B">
          <w:delText>a.</w:delText>
        </w:r>
        <w:r w:rsidDel="00343D9B">
          <w:tab/>
          <w:delText>vertebroplasty</w:delText>
        </w:r>
      </w:del>
    </w:p>
    <w:p w14:paraId="15080CEE" w14:textId="42133D81" w:rsidR="00C1681C" w:rsidDel="00343D9B" w:rsidRDefault="00C1681C" w:rsidP="004C3C97">
      <w:pPr>
        <w:spacing w:line="480" w:lineRule="auto"/>
        <w:ind w:left="1080" w:hanging="360"/>
        <w:rPr>
          <w:del w:id="2606" w:author="Thar Adale" w:date="2020-07-16T19:53:00Z"/>
        </w:rPr>
      </w:pPr>
      <w:del w:id="2607" w:author="Thar Adale" w:date="2020-07-16T19:53:00Z">
        <w:r w:rsidDel="00343D9B">
          <w:delText>b.</w:delText>
        </w:r>
        <w:r w:rsidDel="00343D9B">
          <w:tab/>
          <w:delText>compression fracture</w:delText>
        </w:r>
      </w:del>
    </w:p>
    <w:p w14:paraId="70E4C4CC" w14:textId="51AB8A46" w:rsidR="00C1681C" w:rsidDel="00343D9B" w:rsidRDefault="00C1681C" w:rsidP="004C3C97">
      <w:pPr>
        <w:spacing w:line="480" w:lineRule="auto"/>
        <w:ind w:left="1080" w:hanging="360"/>
        <w:rPr>
          <w:del w:id="2608" w:author="Thar Adale" w:date="2020-07-16T19:53:00Z"/>
        </w:rPr>
      </w:pPr>
      <w:del w:id="2609" w:author="Thar Adale" w:date="2020-07-16T19:53:00Z">
        <w:r w:rsidDel="00343D9B">
          <w:delText>c.</w:delText>
        </w:r>
        <w:r w:rsidDel="00343D9B">
          <w:tab/>
          <w:delText>vertebrae</w:delText>
        </w:r>
      </w:del>
    </w:p>
    <w:p w14:paraId="135ECB1C" w14:textId="2821991E" w:rsidR="00C1681C" w:rsidDel="00343D9B" w:rsidRDefault="00C1681C" w:rsidP="004C3C97">
      <w:pPr>
        <w:spacing w:line="480" w:lineRule="auto"/>
        <w:ind w:left="1080" w:hanging="360"/>
        <w:rPr>
          <w:del w:id="2610" w:author="Thar Adale" w:date="2020-07-16T19:53:00Z"/>
        </w:rPr>
      </w:pPr>
      <w:del w:id="2611" w:author="Thar Adale" w:date="2020-07-16T19:53:00Z">
        <w:r w:rsidDel="00343D9B">
          <w:delText>d.</w:delText>
        </w:r>
        <w:r w:rsidDel="00343D9B">
          <w:tab/>
          <w:delText>neoplastic</w:delText>
        </w:r>
      </w:del>
    </w:p>
    <w:p w14:paraId="36A2B489" w14:textId="75645C50" w:rsidR="00C1681C" w:rsidDel="00343D9B" w:rsidRDefault="00C1681C" w:rsidP="004C3C97">
      <w:pPr>
        <w:spacing w:line="480" w:lineRule="auto"/>
        <w:ind w:left="1080" w:hanging="360"/>
        <w:rPr>
          <w:del w:id="2612" w:author="Thar Adale" w:date="2020-07-16T19:53:00Z"/>
        </w:rPr>
      </w:pPr>
      <w:del w:id="2613" w:author="Thar Adale" w:date="2020-07-16T19:53:00Z">
        <w:r w:rsidDel="00343D9B">
          <w:delText>e.</w:delText>
        </w:r>
        <w:r w:rsidDel="00343D9B">
          <w:tab/>
          <w:delText>bone metastasis, prostate cancer</w:delText>
        </w:r>
      </w:del>
    </w:p>
    <w:p w14:paraId="1AF4AA90" w14:textId="0C6EF5B3" w:rsidR="00C1681C" w:rsidDel="00343D9B" w:rsidRDefault="00C1681C" w:rsidP="004C3C97">
      <w:pPr>
        <w:spacing w:line="480" w:lineRule="auto"/>
        <w:ind w:left="1080" w:hanging="360"/>
        <w:rPr>
          <w:del w:id="2614" w:author="Thar Adale" w:date="2020-07-16T19:53:00Z"/>
        </w:rPr>
      </w:pPr>
      <w:del w:id="2615" w:author="Thar Adale" w:date="2020-07-16T19:53:00Z">
        <w:r w:rsidDel="00343D9B">
          <w:delText>f.</w:delText>
        </w:r>
        <w:r w:rsidDel="00343D9B">
          <w:tab/>
          <w:delText>neoplastic fracture, L3 L4</w:delText>
        </w:r>
      </w:del>
    </w:p>
    <w:p w14:paraId="37401208" w14:textId="4DA76552" w:rsidR="00C1681C" w:rsidDel="00343D9B" w:rsidRDefault="00C1681C" w:rsidP="004C3C97">
      <w:pPr>
        <w:spacing w:line="480" w:lineRule="auto"/>
        <w:ind w:left="1080" w:hanging="360"/>
        <w:rPr>
          <w:del w:id="2616" w:author="Thar Adale" w:date="2020-07-16T19:53:00Z"/>
        </w:rPr>
      </w:pPr>
      <w:del w:id="2617" w:author="Thar Adale" w:date="2020-07-16T19:53:00Z">
        <w:r w:rsidDel="00343D9B">
          <w:delText>g.</w:delText>
        </w:r>
        <w:r w:rsidDel="00343D9B">
          <w:tab/>
          <w:delText>bone metastasis</w:delText>
        </w:r>
      </w:del>
    </w:p>
    <w:p w14:paraId="30008DD5" w14:textId="19E7BA19" w:rsidR="00C1681C" w:rsidDel="00343D9B" w:rsidRDefault="00C1681C" w:rsidP="004C3C97">
      <w:pPr>
        <w:spacing w:line="480" w:lineRule="auto"/>
        <w:ind w:left="1080" w:hanging="360"/>
        <w:rPr>
          <w:del w:id="2618" w:author="Thar Adale" w:date="2020-07-16T19:53:00Z"/>
        </w:rPr>
      </w:pPr>
      <w:del w:id="2619" w:author="Thar Adale" w:date="2020-07-16T19:53:00Z">
        <w:r w:rsidDel="00343D9B">
          <w:delText>h.</w:delText>
        </w:r>
        <w:r w:rsidDel="00343D9B">
          <w:tab/>
          <w:delText>prostate cancer, primary</w:delText>
        </w:r>
      </w:del>
    </w:p>
    <w:p w14:paraId="204DDE73" w14:textId="163026BF" w:rsidR="00C1681C" w:rsidDel="00343D9B" w:rsidRDefault="00C1681C" w:rsidP="004C3C97">
      <w:pPr>
        <w:spacing w:line="480" w:lineRule="auto"/>
        <w:ind w:left="720" w:hanging="360"/>
        <w:rPr>
          <w:del w:id="2620" w:author="Thar Adale" w:date="2020-07-16T19:53:00Z"/>
        </w:rPr>
      </w:pPr>
      <w:del w:id="2621" w:author="Thar Adale" w:date="2020-07-16T19:53:00Z">
        <w:r w:rsidDel="00343D9B">
          <w:delText>5.</w:delText>
        </w:r>
        <w:r w:rsidDel="00343D9B">
          <w:tab/>
        </w:r>
      </w:del>
    </w:p>
    <w:p w14:paraId="665BB2D9" w14:textId="7151C0C0" w:rsidR="00C1681C" w:rsidDel="00343D9B" w:rsidRDefault="00C1681C" w:rsidP="004C3C97">
      <w:pPr>
        <w:spacing w:line="480" w:lineRule="auto"/>
        <w:ind w:left="1080" w:hanging="360"/>
        <w:rPr>
          <w:del w:id="2622" w:author="Thar Adale" w:date="2020-07-16T19:53:00Z"/>
        </w:rPr>
      </w:pPr>
      <w:del w:id="2623" w:author="Thar Adale" w:date="2020-07-16T19:53:00Z">
        <w:r w:rsidDel="00343D9B">
          <w:delText>a.</w:delText>
        </w:r>
        <w:r w:rsidDel="00343D9B">
          <w:tab/>
          <w:delText>knee pain</w:delText>
        </w:r>
      </w:del>
    </w:p>
    <w:p w14:paraId="66E91D33" w14:textId="3F46E214" w:rsidR="00C1681C" w:rsidDel="00343D9B" w:rsidRDefault="00C1681C" w:rsidP="004C3C97">
      <w:pPr>
        <w:spacing w:line="480" w:lineRule="auto"/>
        <w:ind w:left="1080" w:hanging="360"/>
        <w:rPr>
          <w:del w:id="2624" w:author="Thar Adale" w:date="2020-07-16T19:53:00Z"/>
        </w:rPr>
      </w:pPr>
      <w:del w:id="2625" w:author="Thar Adale" w:date="2020-07-16T19:53:00Z">
        <w:r w:rsidDel="00343D9B">
          <w:delText>b.</w:delText>
        </w:r>
        <w:r w:rsidDel="00343D9B">
          <w:tab/>
          <w:delText>no, it is integral to the injury</w:delText>
        </w:r>
      </w:del>
    </w:p>
    <w:p w14:paraId="18121CB9" w14:textId="689BE63B" w:rsidR="00C1681C" w:rsidDel="00343D9B" w:rsidRDefault="00C1681C" w:rsidP="004C3C97">
      <w:pPr>
        <w:spacing w:line="480" w:lineRule="auto"/>
        <w:ind w:left="1080" w:hanging="360"/>
        <w:rPr>
          <w:del w:id="2626" w:author="Thar Adale" w:date="2020-07-16T19:53:00Z"/>
        </w:rPr>
      </w:pPr>
      <w:del w:id="2627" w:author="Thar Adale" w:date="2020-07-16T19:53:00Z">
        <w:r w:rsidDel="00343D9B">
          <w:delText>c.</w:delText>
        </w:r>
        <w:r w:rsidDel="00343D9B">
          <w:tab/>
          <w:delText>sequela</w:delText>
        </w:r>
      </w:del>
    </w:p>
    <w:p w14:paraId="09E4ADF7" w14:textId="05594E36" w:rsidR="00C1681C" w:rsidDel="00343D9B" w:rsidRDefault="00C1681C" w:rsidP="004C3C97">
      <w:pPr>
        <w:spacing w:line="480" w:lineRule="auto"/>
        <w:ind w:left="1080" w:hanging="360"/>
        <w:rPr>
          <w:del w:id="2628" w:author="Thar Adale" w:date="2020-07-16T19:53:00Z"/>
        </w:rPr>
      </w:pPr>
      <w:del w:id="2629" w:author="Thar Adale" w:date="2020-07-16T19:53:00Z">
        <w:r w:rsidDel="00343D9B">
          <w:delText>d.</w:delText>
        </w:r>
        <w:r w:rsidDel="00343D9B">
          <w:tab/>
          <w:delText>anterior horn of the medial meniscus</w:delText>
        </w:r>
      </w:del>
    </w:p>
    <w:p w14:paraId="24F29E85" w14:textId="591BA26B" w:rsidR="00C1681C" w:rsidDel="00343D9B" w:rsidRDefault="00C1681C" w:rsidP="004C3C97">
      <w:pPr>
        <w:spacing w:line="480" w:lineRule="auto"/>
        <w:ind w:left="1080" w:hanging="360"/>
        <w:rPr>
          <w:del w:id="2630" w:author="Thar Adale" w:date="2020-07-16T19:53:00Z"/>
        </w:rPr>
      </w:pPr>
      <w:del w:id="2631" w:author="Thar Adale" w:date="2020-07-16T19:53:00Z">
        <w:r w:rsidDel="00343D9B">
          <w:delText>e.</w:delText>
        </w:r>
        <w:r w:rsidDel="00343D9B">
          <w:tab/>
          <w:delText>left</w:delText>
        </w:r>
      </w:del>
    </w:p>
    <w:p w14:paraId="0AB81A3A" w14:textId="6CAA272B" w:rsidR="00C1681C" w:rsidDel="00343D9B" w:rsidRDefault="00C1681C" w:rsidP="004C3C97">
      <w:pPr>
        <w:spacing w:line="480" w:lineRule="auto"/>
        <w:ind w:left="1080" w:hanging="360"/>
        <w:rPr>
          <w:del w:id="2632" w:author="Thar Adale" w:date="2020-07-16T19:53:00Z"/>
        </w:rPr>
      </w:pPr>
      <w:del w:id="2633" w:author="Thar Adale" w:date="2020-07-16T19:53:00Z">
        <w:r w:rsidDel="00343D9B">
          <w:delText>f.</w:delText>
        </w:r>
        <w:r w:rsidDel="00343D9B">
          <w:tab/>
          <w:delText>tackle in football</w:delText>
        </w:r>
      </w:del>
    </w:p>
    <w:p w14:paraId="53D2E89A" w14:textId="5CD0A31F" w:rsidR="00C1681C" w:rsidDel="00343D9B" w:rsidRDefault="00C1681C" w:rsidP="004C3C97">
      <w:pPr>
        <w:spacing w:line="480" w:lineRule="auto"/>
        <w:ind w:left="1080" w:hanging="360"/>
        <w:rPr>
          <w:del w:id="2634" w:author="Thar Adale" w:date="2020-07-16T19:53:00Z"/>
        </w:rPr>
      </w:pPr>
      <w:del w:id="2635" w:author="Thar Adale" w:date="2020-07-16T19:53:00Z">
        <w:r w:rsidDel="00343D9B">
          <w:delText>g.</w:delText>
        </w:r>
        <w:r w:rsidDel="00343D9B">
          <w:tab/>
          <w:delText>no, only code the activity of the external cause for the initial encounter</w:delText>
        </w:r>
      </w:del>
    </w:p>
    <w:p w14:paraId="5D324B5D" w14:textId="12C54312" w:rsidR="00C1681C" w:rsidDel="00343D9B" w:rsidRDefault="00C1681C" w:rsidP="004C3C97">
      <w:pPr>
        <w:spacing w:line="480" w:lineRule="auto"/>
        <w:ind w:left="720" w:hanging="360"/>
        <w:rPr>
          <w:del w:id="2636" w:author="Thar Adale" w:date="2020-07-16T19:53:00Z"/>
        </w:rPr>
      </w:pPr>
      <w:del w:id="2637" w:author="Thar Adale" w:date="2020-07-16T19:53:00Z">
        <w:r w:rsidDel="00343D9B">
          <w:delText>6.</w:delText>
        </w:r>
        <w:r w:rsidDel="00343D9B">
          <w:tab/>
        </w:r>
      </w:del>
    </w:p>
    <w:p w14:paraId="6D820C71" w14:textId="17865895" w:rsidR="00C1681C" w:rsidDel="00343D9B" w:rsidRDefault="00C1681C" w:rsidP="004C3C97">
      <w:pPr>
        <w:spacing w:line="480" w:lineRule="auto"/>
        <w:ind w:left="1080" w:hanging="360"/>
        <w:rPr>
          <w:del w:id="2638" w:author="Thar Adale" w:date="2020-07-16T19:53:00Z"/>
        </w:rPr>
      </w:pPr>
      <w:del w:id="2639" w:author="Thar Adale" w:date="2020-07-16T19:53:00Z">
        <w:r w:rsidDel="00343D9B">
          <w:delText>a.</w:delText>
        </w:r>
        <w:r w:rsidDel="00343D9B">
          <w:tab/>
          <w:delText>arthritis in crystal arthropathy</w:delText>
        </w:r>
      </w:del>
    </w:p>
    <w:p w14:paraId="31244D34" w14:textId="79F8C7DD" w:rsidR="00C1681C" w:rsidDel="00343D9B" w:rsidRDefault="00C1681C" w:rsidP="004C3C97">
      <w:pPr>
        <w:spacing w:line="480" w:lineRule="auto"/>
        <w:ind w:left="1080" w:hanging="360"/>
        <w:rPr>
          <w:del w:id="2640" w:author="Thar Adale" w:date="2020-07-16T19:53:00Z"/>
        </w:rPr>
      </w:pPr>
      <w:del w:id="2641" w:author="Thar Adale" w:date="2020-07-16T19:53:00Z">
        <w:r w:rsidDel="00343D9B">
          <w:delText>b.</w:delText>
        </w:r>
        <w:r w:rsidDel="00343D9B">
          <w:tab/>
          <w:delText>dicalcium phosphate crystals</w:delText>
        </w:r>
      </w:del>
    </w:p>
    <w:p w14:paraId="58B28AFF" w14:textId="3C098CC8" w:rsidR="00C1681C" w:rsidDel="00343D9B" w:rsidRDefault="00C1681C" w:rsidP="004C3C97">
      <w:pPr>
        <w:spacing w:line="480" w:lineRule="auto"/>
        <w:ind w:left="1080" w:hanging="360"/>
        <w:rPr>
          <w:del w:id="2642" w:author="Thar Adale" w:date="2020-07-16T19:53:00Z"/>
        </w:rPr>
      </w:pPr>
      <w:del w:id="2643" w:author="Thar Adale" w:date="2020-07-16T19:53:00Z">
        <w:r w:rsidDel="00343D9B">
          <w:delText>c.</w:delText>
        </w:r>
        <w:r w:rsidDel="00343D9B">
          <w:tab/>
          <w:delText>hand</w:delText>
        </w:r>
      </w:del>
    </w:p>
    <w:p w14:paraId="548B40F0" w14:textId="7650CB5A" w:rsidR="00C1681C" w:rsidDel="00343D9B" w:rsidRDefault="00C1681C" w:rsidP="004C3C97">
      <w:pPr>
        <w:spacing w:line="480" w:lineRule="auto"/>
        <w:ind w:left="1080" w:hanging="360"/>
        <w:rPr>
          <w:del w:id="2644" w:author="Thar Adale" w:date="2020-07-16T19:53:00Z"/>
        </w:rPr>
      </w:pPr>
      <w:del w:id="2645" w:author="Thar Adale" w:date="2020-07-16T19:53:00Z">
        <w:r w:rsidDel="00343D9B">
          <w:delText>d.</w:delText>
        </w:r>
        <w:r w:rsidDel="00343D9B">
          <w:tab/>
          <w:delText>right</w:delText>
        </w:r>
      </w:del>
    </w:p>
    <w:p w14:paraId="7D470B07" w14:textId="61C420E4" w:rsidR="00C1681C" w:rsidDel="00343D9B" w:rsidRDefault="00C1681C" w:rsidP="004C3C97">
      <w:pPr>
        <w:spacing w:line="480" w:lineRule="auto"/>
        <w:ind w:left="1080" w:hanging="360"/>
        <w:rPr>
          <w:del w:id="2646" w:author="Thar Adale" w:date="2020-07-16T19:53:00Z"/>
        </w:rPr>
      </w:pPr>
      <w:del w:id="2647" w:author="Thar Adale" w:date="2020-07-16T19:53:00Z">
        <w:r w:rsidDel="00343D9B">
          <w:delText>e.</w:delText>
        </w:r>
        <w:r w:rsidDel="00343D9B">
          <w:tab/>
          <w:delText>hyperparathyroidism</w:delText>
        </w:r>
      </w:del>
    </w:p>
    <w:p w14:paraId="297F1590" w14:textId="24BC61C0" w:rsidR="00C1681C" w:rsidDel="00343D9B" w:rsidRDefault="00C1681C" w:rsidP="004C3C97">
      <w:pPr>
        <w:spacing w:line="480" w:lineRule="auto"/>
        <w:ind w:left="1080" w:hanging="360"/>
        <w:rPr>
          <w:del w:id="2648" w:author="Thar Adale" w:date="2020-07-16T19:53:00Z"/>
        </w:rPr>
      </w:pPr>
      <w:del w:id="2649" w:author="Thar Adale" w:date="2020-07-16T19:53:00Z">
        <w:r w:rsidDel="00343D9B">
          <w:delText>f.</w:delText>
        </w:r>
        <w:r w:rsidDel="00343D9B">
          <w:tab/>
          <w:delText>yes, the physician states it is associated with crystal arthropathy</w:delText>
        </w:r>
      </w:del>
    </w:p>
    <w:p w14:paraId="0B6AFF45" w14:textId="1DABD11D" w:rsidR="00C1681C" w:rsidRPr="00B831D5" w:rsidDel="00343D9B" w:rsidRDefault="00C1681C" w:rsidP="00B831D5">
      <w:pPr>
        <w:pStyle w:val="Heading2"/>
        <w:rPr>
          <w:del w:id="2650" w:author="Thar Adale" w:date="2020-07-16T19:53:00Z"/>
        </w:rPr>
      </w:pPr>
      <w:del w:id="2651" w:author="Thar Adale" w:date="2020-07-16T19:53:00Z">
        <w:r w:rsidRPr="00B831D5" w:rsidDel="00343D9B">
          <w:delText xml:space="preserve">Exercise </w:delText>
        </w:r>
        <w:r w:rsidR="002B577A" w:rsidRPr="00B831D5" w:rsidDel="00343D9B">
          <w:delText>1</w:delText>
        </w:r>
        <w:r w:rsidR="002B577A" w:rsidDel="00343D9B">
          <w:delText>1</w:delText>
        </w:r>
        <w:r w:rsidRPr="00B831D5" w:rsidDel="00343D9B">
          <w:delText xml:space="preserve">.3 Assigning Codes for </w:delText>
        </w:r>
        <w:r w:rsidR="00B831D5" w:rsidRPr="00B831D5" w:rsidDel="00343D9B">
          <w:delText xml:space="preserve">Conditions </w:delText>
        </w:r>
        <w:r w:rsidR="00B831D5" w:rsidDel="00343D9B">
          <w:delText>of</w:delText>
        </w:r>
        <w:r w:rsidR="00B831D5" w:rsidRPr="00B831D5" w:rsidDel="00343D9B">
          <w:delText xml:space="preserve"> </w:delText>
        </w:r>
        <w:r w:rsidRPr="00B831D5" w:rsidDel="00343D9B">
          <w:delText>the Musculoskeletal System</w:delText>
        </w:r>
      </w:del>
    </w:p>
    <w:p w14:paraId="22CFB842" w14:textId="68290293" w:rsidR="00C1681C" w:rsidDel="00343D9B" w:rsidRDefault="00C1681C" w:rsidP="004C3C97">
      <w:pPr>
        <w:spacing w:line="480" w:lineRule="auto"/>
        <w:ind w:left="720" w:hanging="360"/>
        <w:rPr>
          <w:del w:id="2652" w:author="Thar Adale" w:date="2020-07-16T19:53:00Z"/>
        </w:rPr>
      </w:pPr>
      <w:del w:id="2653" w:author="Thar Adale" w:date="2020-07-16T19:53:00Z">
        <w:r w:rsidDel="00343D9B">
          <w:delText>1.</w:delText>
        </w:r>
        <w:r w:rsidDel="00343D9B">
          <w:tab/>
        </w:r>
        <w:r w:rsidRPr="00FA796D" w:rsidDel="00343D9B">
          <w:rPr>
            <w:rStyle w:val="Emphasis"/>
          </w:rPr>
          <w:delText>M79.7</w:delText>
        </w:r>
        <w:r w:rsidDel="00343D9B">
          <w:delText xml:space="preserve"> (Fibromyalgia)</w:delText>
        </w:r>
      </w:del>
    </w:p>
    <w:p w14:paraId="15DC8CAD" w14:textId="27AE6335" w:rsidR="00C1681C" w:rsidDel="00343D9B" w:rsidRDefault="00C1681C" w:rsidP="004C3C97">
      <w:pPr>
        <w:spacing w:line="480" w:lineRule="auto"/>
        <w:ind w:left="720" w:hanging="360"/>
        <w:rPr>
          <w:del w:id="2654" w:author="Thar Adale" w:date="2020-07-16T19:53:00Z"/>
        </w:rPr>
      </w:pPr>
      <w:del w:id="2655" w:author="Thar Adale" w:date="2020-07-16T19:53:00Z">
        <w:r w:rsidDel="00343D9B">
          <w:delText>2.</w:delText>
        </w:r>
        <w:r w:rsidDel="00343D9B">
          <w:tab/>
        </w:r>
        <w:r w:rsidRPr="00FA796D" w:rsidDel="00343D9B">
          <w:rPr>
            <w:rStyle w:val="Emphasis"/>
          </w:rPr>
          <w:delText>M17.11</w:delText>
        </w:r>
        <w:r w:rsidDel="00343D9B">
          <w:delText xml:space="preserve"> (Osteoarthritis, </w:delText>
        </w:r>
        <w:r w:rsidR="00E21EE0" w:rsidDel="00343D9B">
          <w:delText xml:space="preserve">primary, </w:delText>
        </w:r>
        <w:r w:rsidDel="00343D9B">
          <w:delText>knee, unilateral, right )</w:delText>
        </w:r>
      </w:del>
    </w:p>
    <w:p w14:paraId="490D9460" w14:textId="1C2C9711" w:rsidR="00C1681C" w:rsidDel="00343D9B" w:rsidRDefault="00C1681C" w:rsidP="004C3C97">
      <w:pPr>
        <w:spacing w:line="480" w:lineRule="auto"/>
        <w:ind w:left="720" w:hanging="360"/>
        <w:rPr>
          <w:del w:id="2656" w:author="Thar Adale" w:date="2020-07-16T19:53:00Z"/>
        </w:rPr>
      </w:pPr>
      <w:del w:id="2657" w:author="Thar Adale" w:date="2020-07-16T19:53:00Z">
        <w:r w:rsidDel="00343D9B">
          <w:delText>3.</w:delText>
        </w:r>
        <w:r w:rsidDel="00343D9B">
          <w:tab/>
        </w:r>
        <w:r w:rsidRPr="00FA796D" w:rsidDel="00343D9B">
          <w:rPr>
            <w:rStyle w:val="Emphasis"/>
          </w:rPr>
          <w:delText>M80.059A</w:delText>
        </w:r>
        <w:r w:rsidDel="00343D9B">
          <w:delText xml:space="preserve"> (Osteoporosis, age related, with current pathological fracture, ilium, unspecified)</w:delText>
        </w:r>
      </w:del>
    </w:p>
    <w:p w14:paraId="29020450" w14:textId="1B212758" w:rsidR="00C1681C" w:rsidRPr="00B831D5" w:rsidDel="00343D9B" w:rsidRDefault="00C1681C" w:rsidP="00B831D5">
      <w:pPr>
        <w:pStyle w:val="Heading2"/>
        <w:rPr>
          <w:del w:id="2658" w:author="Thar Adale" w:date="2020-07-16T19:53:00Z"/>
        </w:rPr>
      </w:pPr>
      <w:del w:id="2659" w:author="Thar Adale" w:date="2020-07-16T19:53:00Z">
        <w:r w:rsidRPr="00B831D5" w:rsidDel="00343D9B">
          <w:delText>Exercise 1</w:delText>
        </w:r>
        <w:r w:rsidR="0007249F" w:rsidDel="00343D9B">
          <w:delText>1</w:delText>
        </w:r>
        <w:r w:rsidRPr="00B831D5" w:rsidDel="00343D9B">
          <w:delText xml:space="preserve">.4 Arranging Codes for </w:delText>
        </w:r>
        <w:r w:rsidR="00B831D5" w:rsidRPr="00B831D5" w:rsidDel="00343D9B">
          <w:delText xml:space="preserve">Conditions </w:delText>
        </w:r>
        <w:r w:rsidR="00B831D5" w:rsidDel="00343D9B">
          <w:delText>of</w:delText>
        </w:r>
        <w:r w:rsidR="00B831D5" w:rsidRPr="00B831D5" w:rsidDel="00343D9B">
          <w:delText xml:space="preserve"> </w:delText>
        </w:r>
        <w:r w:rsidRPr="00B831D5" w:rsidDel="00343D9B">
          <w:delText>the Musculoskeletal System</w:delText>
        </w:r>
      </w:del>
    </w:p>
    <w:p w14:paraId="4D6C37F2" w14:textId="0F37E895" w:rsidR="00C1681C" w:rsidDel="00343D9B" w:rsidRDefault="00C1681C" w:rsidP="004C3C97">
      <w:pPr>
        <w:spacing w:line="480" w:lineRule="auto"/>
        <w:ind w:left="720" w:hanging="360"/>
        <w:rPr>
          <w:del w:id="2660" w:author="Thar Adale" w:date="2020-07-16T19:53:00Z"/>
          <w:bCs/>
        </w:rPr>
      </w:pPr>
      <w:del w:id="2661" w:author="Thar Adale" w:date="2020-07-16T19:53:00Z">
        <w:r w:rsidDel="00343D9B">
          <w:rPr>
            <w:bCs/>
          </w:rPr>
          <w:delText>1.</w:delText>
        </w:r>
        <w:r w:rsidDel="00343D9B">
          <w:rPr>
            <w:bCs/>
          </w:rPr>
          <w:tab/>
        </w:r>
        <w:r w:rsidRPr="00FA796D" w:rsidDel="00343D9B">
          <w:rPr>
            <w:rStyle w:val="Emphasis"/>
          </w:rPr>
          <w:delText>M84.58XA</w:delText>
        </w:r>
        <w:r w:rsidDel="00343D9B">
          <w:rPr>
            <w:bCs/>
          </w:rPr>
          <w:delText xml:space="preserve"> (Fracture, pathological, due to, neoplastic disease, vertebra, initial encounter)</w:delText>
        </w:r>
        <w:r w:rsidDel="00343D9B">
          <w:rPr>
            <w:bCs/>
          </w:rPr>
          <w:br/>
        </w:r>
        <w:r w:rsidRPr="00FA796D" w:rsidDel="00343D9B">
          <w:rPr>
            <w:rStyle w:val="Emphasis"/>
          </w:rPr>
          <w:delText>C79.51</w:delText>
        </w:r>
        <w:r w:rsidDel="00343D9B">
          <w:rPr>
            <w:bCs/>
          </w:rPr>
          <w:delText xml:space="preserve"> (Table of Neoplasms, bone, vertebra, malignant secondary)</w:delText>
        </w:r>
        <w:r w:rsidDel="00343D9B">
          <w:rPr>
            <w:bCs/>
          </w:rPr>
          <w:br/>
        </w:r>
        <w:r w:rsidRPr="00FA796D" w:rsidDel="00343D9B">
          <w:rPr>
            <w:rStyle w:val="Emphasis"/>
          </w:rPr>
          <w:delText>C61</w:delText>
        </w:r>
        <w:r w:rsidDel="00343D9B">
          <w:rPr>
            <w:bCs/>
          </w:rPr>
          <w:delText xml:space="preserve"> (Table of Neoplasms, prostate, malignant primary)</w:delText>
        </w:r>
      </w:del>
    </w:p>
    <w:p w14:paraId="4BAB124F" w14:textId="76D3BB12" w:rsidR="00C1681C" w:rsidDel="00343D9B" w:rsidRDefault="00C1681C" w:rsidP="004C3C97">
      <w:pPr>
        <w:spacing w:line="480" w:lineRule="auto"/>
        <w:ind w:left="720" w:hanging="360"/>
        <w:rPr>
          <w:del w:id="2662" w:author="Thar Adale" w:date="2020-07-16T19:53:00Z"/>
          <w:bCs/>
        </w:rPr>
      </w:pPr>
      <w:del w:id="2663" w:author="Thar Adale" w:date="2020-07-16T19:53:00Z">
        <w:r w:rsidDel="00343D9B">
          <w:rPr>
            <w:bCs/>
          </w:rPr>
          <w:delText>2.</w:delText>
        </w:r>
        <w:r w:rsidDel="00343D9B">
          <w:rPr>
            <w:bCs/>
          </w:rPr>
          <w:tab/>
        </w:r>
        <w:r w:rsidRPr="00FA796D" w:rsidDel="00343D9B">
          <w:rPr>
            <w:rStyle w:val="Emphasis"/>
          </w:rPr>
          <w:delText>M23.212</w:delText>
        </w:r>
        <w:r w:rsidDel="00343D9B">
          <w:rPr>
            <w:bCs/>
          </w:rPr>
          <w:delText xml:space="preserve"> (Derangement, knee, meniscus, due to old tear or injury, medial, anterior horn, left)</w:delText>
        </w:r>
        <w:r w:rsidDel="00343D9B">
          <w:rPr>
            <w:bCs/>
          </w:rPr>
          <w:br/>
        </w:r>
        <w:r w:rsidRPr="00FA796D" w:rsidDel="00343D9B">
          <w:rPr>
            <w:rStyle w:val="Emphasis"/>
          </w:rPr>
          <w:delText>W03.XXXS</w:delText>
        </w:r>
        <w:r w:rsidDel="00343D9B">
          <w:rPr>
            <w:bCs/>
          </w:rPr>
          <w:delText xml:space="preserve"> (Tackle in sport, sequela)</w:delText>
        </w:r>
      </w:del>
    </w:p>
    <w:p w14:paraId="7CEA40E7" w14:textId="7C703150" w:rsidR="00C1681C" w:rsidDel="00343D9B" w:rsidRDefault="00C1681C" w:rsidP="004C3C97">
      <w:pPr>
        <w:spacing w:line="480" w:lineRule="auto"/>
        <w:ind w:left="720" w:hanging="360"/>
        <w:rPr>
          <w:del w:id="2664" w:author="Thar Adale" w:date="2020-07-16T19:53:00Z"/>
          <w:bCs/>
        </w:rPr>
      </w:pPr>
      <w:del w:id="2665" w:author="Thar Adale" w:date="2020-07-16T19:53:00Z">
        <w:r w:rsidDel="00343D9B">
          <w:rPr>
            <w:bCs/>
          </w:rPr>
          <w:delText>3.</w:delText>
        </w:r>
        <w:r w:rsidDel="00343D9B">
          <w:rPr>
            <w:bCs/>
          </w:rPr>
          <w:tab/>
        </w:r>
        <w:r w:rsidRPr="00FA796D" w:rsidDel="00343D9B">
          <w:rPr>
            <w:rStyle w:val="Emphasis"/>
          </w:rPr>
          <w:delText>M11.841</w:delText>
        </w:r>
        <w:r w:rsidDel="00343D9B">
          <w:rPr>
            <w:bCs/>
          </w:rPr>
          <w:delText xml:space="preserve"> (Arthritis, in, crystals, dicalcium phosphate, </w:delText>
        </w:r>
        <w:r w:rsidR="00E21EE0" w:rsidRPr="00FA796D" w:rsidDel="00343D9B">
          <w:rPr>
            <w:bCs/>
            <w:i/>
          </w:rPr>
          <w:delText>S</w:delText>
        </w:r>
        <w:r w:rsidRPr="00FA796D" w:rsidDel="00343D9B">
          <w:rPr>
            <w:bCs/>
            <w:i/>
          </w:rPr>
          <w:delText>ee</w:delText>
        </w:r>
        <w:r w:rsidDel="00343D9B">
          <w:rPr>
            <w:bCs/>
          </w:rPr>
          <w:delText xml:space="preserve"> specified type,</w:delText>
        </w:r>
        <w:r w:rsidR="00E21EE0" w:rsidDel="00343D9B">
          <w:rPr>
            <w:bCs/>
          </w:rPr>
          <w:delText xml:space="preserve"> NEC,</w:delText>
        </w:r>
        <w:r w:rsidDel="00343D9B">
          <w:rPr>
            <w:bCs/>
          </w:rPr>
          <w:delText xml:space="preserve"> hand joint, right hand)</w:delText>
        </w:r>
        <w:r w:rsidDel="00343D9B">
          <w:rPr>
            <w:bCs/>
          </w:rPr>
          <w:br/>
        </w:r>
        <w:r w:rsidRPr="00FA796D" w:rsidDel="00343D9B">
          <w:rPr>
            <w:rStyle w:val="Emphasis"/>
          </w:rPr>
          <w:delText>E21.0</w:delText>
        </w:r>
        <w:r w:rsidDel="00343D9B">
          <w:rPr>
            <w:bCs/>
          </w:rPr>
          <w:delText xml:space="preserve"> (Hyperparathyroidism, primary)</w:delText>
        </w:r>
      </w:del>
    </w:p>
    <w:p w14:paraId="41C8E6D0" w14:textId="3B870B55" w:rsidR="00C1681C" w:rsidRPr="00B831D5" w:rsidDel="00343D9B" w:rsidRDefault="00C1681C" w:rsidP="00B831D5">
      <w:pPr>
        <w:pStyle w:val="Heading2"/>
        <w:rPr>
          <w:del w:id="2666" w:author="Thar Adale" w:date="2020-07-16T19:53:00Z"/>
        </w:rPr>
      </w:pPr>
      <w:del w:id="2667" w:author="Thar Adale" w:date="2020-07-16T19:53:00Z">
        <w:r w:rsidRPr="00B831D5" w:rsidDel="00343D9B">
          <w:delText xml:space="preserve">Exercise </w:delText>
        </w:r>
        <w:r w:rsidR="002B577A" w:rsidRPr="00B831D5" w:rsidDel="00343D9B">
          <w:delText>1</w:delText>
        </w:r>
        <w:r w:rsidR="002B577A" w:rsidDel="00343D9B">
          <w:delText>1</w:delText>
        </w:r>
        <w:r w:rsidRPr="00B831D5" w:rsidDel="00343D9B">
          <w:delText>.5 Coding Neoplasms of the Musculoskeletal System</w:delText>
        </w:r>
      </w:del>
    </w:p>
    <w:p w14:paraId="534B8E01" w14:textId="34256415" w:rsidR="00C1681C" w:rsidDel="00343D9B" w:rsidRDefault="00C1681C" w:rsidP="004C3C97">
      <w:pPr>
        <w:spacing w:line="480" w:lineRule="auto"/>
        <w:ind w:left="720" w:hanging="360"/>
        <w:rPr>
          <w:del w:id="2668" w:author="Thar Adale" w:date="2020-07-16T19:53:00Z"/>
        </w:rPr>
      </w:pPr>
      <w:del w:id="2669" w:author="Thar Adale" w:date="2020-07-16T19:53:00Z">
        <w:r w:rsidDel="00343D9B">
          <w:delText>1.</w:delText>
        </w:r>
        <w:r w:rsidDel="00343D9B">
          <w:tab/>
        </w:r>
        <w:r w:rsidRPr="00FA796D" w:rsidDel="00343D9B">
          <w:rPr>
            <w:rStyle w:val="Emphasis"/>
          </w:rPr>
          <w:delText>C40.21</w:delText>
        </w:r>
        <w:r w:rsidDel="00343D9B">
          <w:delText xml:space="preserve"> (Table of Neoplasms, bone, tibia, malignant primary, right)</w:delText>
        </w:r>
      </w:del>
    </w:p>
    <w:p w14:paraId="1493B167" w14:textId="4A04BC68" w:rsidR="00C1681C" w:rsidDel="00343D9B" w:rsidRDefault="00C1681C" w:rsidP="004C3C97">
      <w:pPr>
        <w:spacing w:line="480" w:lineRule="auto"/>
        <w:ind w:left="720" w:hanging="360"/>
        <w:rPr>
          <w:del w:id="2670" w:author="Thar Adale" w:date="2020-07-16T19:53:00Z"/>
        </w:rPr>
      </w:pPr>
      <w:del w:id="2671" w:author="Thar Adale" w:date="2020-07-16T19:53:00Z">
        <w:r w:rsidDel="00343D9B">
          <w:delText>2.</w:delText>
        </w:r>
        <w:r w:rsidDel="00343D9B">
          <w:tab/>
        </w:r>
        <w:r w:rsidRPr="00FA796D" w:rsidDel="00343D9B">
          <w:rPr>
            <w:rStyle w:val="Emphasis"/>
          </w:rPr>
          <w:delText>G89.3</w:delText>
        </w:r>
        <w:r w:rsidDel="00343D9B">
          <w:delText xml:space="preserve"> (Pain, due to cancer)</w:delText>
        </w:r>
        <w:r w:rsidDel="00343D9B">
          <w:br/>
        </w:r>
        <w:r w:rsidRPr="00FA796D" w:rsidDel="00343D9B">
          <w:rPr>
            <w:rStyle w:val="Emphasis"/>
          </w:rPr>
          <w:delText>C79.51</w:delText>
        </w:r>
        <w:r w:rsidDel="00343D9B">
          <w:delText xml:space="preserve"> (Table of Neoplasms, bone, malignant secondary)</w:delText>
        </w:r>
        <w:r w:rsidDel="00343D9B">
          <w:br/>
        </w:r>
        <w:r w:rsidRPr="00FA796D" w:rsidDel="00343D9B">
          <w:rPr>
            <w:rStyle w:val="Emphasis"/>
          </w:rPr>
          <w:delText>C50.912</w:delText>
        </w:r>
        <w:r w:rsidDel="00343D9B">
          <w:delText xml:space="preserve"> (Table of Neoplasms, breast, malignant primary, left)</w:delText>
        </w:r>
      </w:del>
    </w:p>
    <w:p w14:paraId="01098B9F" w14:textId="7278DF5F" w:rsidR="00C1681C" w:rsidDel="00343D9B" w:rsidRDefault="00C1681C" w:rsidP="004C3C97">
      <w:pPr>
        <w:spacing w:line="480" w:lineRule="auto"/>
        <w:ind w:left="720" w:hanging="360"/>
        <w:rPr>
          <w:del w:id="2672" w:author="Thar Adale" w:date="2020-07-16T19:53:00Z"/>
          <w:lang w:val="pt-BR"/>
        </w:rPr>
      </w:pPr>
      <w:del w:id="2673" w:author="Thar Adale" w:date="2020-07-16T19:53:00Z">
        <w:r w:rsidDel="00343D9B">
          <w:rPr>
            <w:lang w:val="pt-BR"/>
          </w:rPr>
          <w:delText>3.</w:delText>
        </w:r>
        <w:r w:rsidDel="00343D9B">
          <w:rPr>
            <w:lang w:val="pt-BR"/>
          </w:rPr>
          <w:tab/>
        </w:r>
        <w:r w:rsidRPr="00FA796D" w:rsidDel="00343D9B">
          <w:rPr>
            <w:rStyle w:val="Emphasis"/>
          </w:rPr>
          <w:delText>Z51.11</w:delText>
        </w:r>
        <w:r w:rsidDel="00343D9B">
          <w:delText xml:space="preserve"> (Chemotherapy, cancer)</w:delText>
        </w:r>
        <w:r w:rsidDel="00343D9B">
          <w:rPr>
            <w:lang w:val="pt-BR"/>
          </w:rPr>
          <w:br/>
        </w:r>
        <w:r w:rsidRPr="00FA796D" w:rsidDel="00343D9B">
          <w:rPr>
            <w:rStyle w:val="Emphasis"/>
          </w:rPr>
          <w:delText>C91.00</w:delText>
        </w:r>
        <w:r w:rsidDel="00343D9B">
          <w:rPr>
            <w:lang w:val="pt-BR"/>
          </w:rPr>
          <w:delText xml:space="preserve"> (Leukemia, acute lymphoblastic, not having achieved remission)</w:delText>
        </w:r>
      </w:del>
    </w:p>
    <w:p w14:paraId="663E0603" w14:textId="32B6FE9A" w:rsidR="00C1681C" w:rsidDel="00343D9B" w:rsidRDefault="00C1681C" w:rsidP="004C3C97">
      <w:pPr>
        <w:spacing w:line="480" w:lineRule="auto"/>
        <w:ind w:left="720" w:hanging="360"/>
        <w:rPr>
          <w:del w:id="2674" w:author="Thar Adale" w:date="2020-07-16T19:53:00Z"/>
        </w:rPr>
      </w:pPr>
      <w:del w:id="2675" w:author="Thar Adale" w:date="2020-07-16T19:53:00Z">
        <w:r w:rsidDel="00343D9B">
          <w:delText>4.</w:delText>
        </w:r>
        <w:r w:rsidDel="00343D9B">
          <w:tab/>
        </w:r>
        <w:r w:rsidRPr="00FA796D" w:rsidDel="00343D9B">
          <w:rPr>
            <w:rStyle w:val="Emphasis"/>
          </w:rPr>
          <w:delText>M79.629</w:delText>
        </w:r>
        <w:r w:rsidDel="00343D9B">
          <w:delText xml:space="preserve"> (Pain, limb, upper, upper arm, unspecified)</w:delText>
        </w:r>
        <w:r w:rsidDel="00343D9B">
          <w:br/>
        </w:r>
        <w:r w:rsidRPr="00FA796D" w:rsidDel="00343D9B">
          <w:rPr>
            <w:rStyle w:val="Emphasis"/>
          </w:rPr>
          <w:delText>R22.30</w:delText>
        </w:r>
        <w:r w:rsidDel="00343D9B">
          <w:delText xml:space="preserve"> (Mass, localized, limb, upper, unspecified)</w:delText>
        </w:r>
      </w:del>
    </w:p>
    <w:p w14:paraId="74798438" w14:textId="5068632B" w:rsidR="00C1681C" w:rsidDel="00343D9B" w:rsidRDefault="00C1681C" w:rsidP="004C3C97">
      <w:pPr>
        <w:spacing w:line="480" w:lineRule="auto"/>
        <w:ind w:left="720" w:hanging="360"/>
        <w:rPr>
          <w:del w:id="2676" w:author="Thar Adale" w:date="2020-07-16T19:53:00Z"/>
        </w:rPr>
      </w:pPr>
      <w:del w:id="2677" w:author="Thar Adale" w:date="2020-07-16T19:53:00Z">
        <w:r w:rsidDel="00343D9B">
          <w:delText>5.</w:delText>
        </w:r>
        <w:r w:rsidDel="00343D9B">
          <w:tab/>
        </w:r>
        <w:r w:rsidRPr="00FA796D" w:rsidDel="00343D9B">
          <w:rPr>
            <w:rStyle w:val="Emphasis"/>
          </w:rPr>
          <w:delText xml:space="preserve">C40.22 </w:delText>
        </w:r>
        <w:r w:rsidDel="00343D9B">
          <w:delText>(Table of Neoplasms, bone, primary, femur, primary malignant, left)</w:delText>
        </w:r>
        <w:r w:rsidDel="00343D9B">
          <w:br/>
        </w:r>
        <w:r w:rsidRPr="00FA796D" w:rsidDel="00343D9B">
          <w:rPr>
            <w:rStyle w:val="Emphasis"/>
          </w:rPr>
          <w:delText>Z51.11</w:delText>
        </w:r>
        <w:r w:rsidDel="00343D9B">
          <w:delText xml:space="preserve"> (Chemotherapy, cancer)</w:delText>
        </w:r>
      </w:del>
    </w:p>
    <w:p w14:paraId="74D2498F" w14:textId="5D9A62AF" w:rsidR="00C1681C" w:rsidRPr="00B831D5" w:rsidDel="00343D9B" w:rsidRDefault="00C1681C" w:rsidP="00B831D5">
      <w:pPr>
        <w:pStyle w:val="Heading2"/>
        <w:rPr>
          <w:del w:id="2678" w:author="Thar Adale" w:date="2020-07-16T19:53:00Z"/>
        </w:rPr>
      </w:pPr>
      <w:del w:id="2679" w:author="Thar Adale" w:date="2020-07-16T19:53:00Z">
        <w:r w:rsidRPr="00B831D5" w:rsidDel="00343D9B">
          <w:delText xml:space="preserve">CONCEPT QUIZ </w:delText>
        </w:r>
      </w:del>
    </w:p>
    <w:p w14:paraId="425CDE79" w14:textId="6009FB21" w:rsidR="00C1681C" w:rsidRPr="00B831D5" w:rsidDel="00343D9B" w:rsidRDefault="00C1681C" w:rsidP="00B831D5">
      <w:pPr>
        <w:pStyle w:val="Heading2"/>
        <w:rPr>
          <w:del w:id="2680" w:author="Thar Adale" w:date="2020-07-16T19:53:00Z"/>
        </w:rPr>
      </w:pPr>
      <w:del w:id="2681" w:author="Thar Adale" w:date="2020-07-16T19:53:00Z">
        <w:r w:rsidRPr="00B831D5" w:rsidDel="00343D9B">
          <w:delText>Completion</w:delText>
        </w:r>
      </w:del>
    </w:p>
    <w:p w14:paraId="7FCF949B" w14:textId="224EAD25" w:rsidR="00C1681C" w:rsidDel="00343D9B" w:rsidRDefault="00C1681C" w:rsidP="004C3C97">
      <w:pPr>
        <w:spacing w:line="480" w:lineRule="auto"/>
        <w:ind w:left="720" w:hanging="360"/>
        <w:rPr>
          <w:del w:id="2682" w:author="Thar Adale" w:date="2020-07-16T19:53:00Z"/>
        </w:rPr>
      </w:pPr>
      <w:del w:id="2683" w:author="Thar Adale" w:date="2020-07-16T19:53:00Z">
        <w:r w:rsidDel="00343D9B">
          <w:delText>1.</w:delText>
        </w:r>
        <w:r w:rsidDel="00343D9B">
          <w:tab/>
          <w:delText>traumatic</w:delText>
        </w:r>
      </w:del>
    </w:p>
    <w:p w14:paraId="5984F78B" w14:textId="3F245CCD" w:rsidR="00C1681C" w:rsidDel="00343D9B" w:rsidRDefault="00C1681C" w:rsidP="004C3C97">
      <w:pPr>
        <w:spacing w:line="480" w:lineRule="auto"/>
        <w:ind w:left="720" w:hanging="360"/>
        <w:rPr>
          <w:del w:id="2684" w:author="Thar Adale" w:date="2020-07-16T19:53:00Z"/>
        </w:rPr>
      </w:pPr>
      <w:del w:id="2685" w:author="Thar Adale" w:date="2020-07-16T19:53:00Z">
        <w:r w:rsidDel="00343D9B">
          <w:delText>2.</w:delText>
        </w:r>
        <w:r w:rsidDel="00343D9B">
          <w:tab/>
          <w:delText>stress</w:delText>
        </w:r>
      </w:del>
    </w:p>
    <w:p w14:paraId="5D196570" w14:textId="00E8D68D" w:rsidR="00C1681C" w:rsidDel="00343D9B" w:rsidRDefault="00C1681C" w:rsidP="004C3C97">
      <w:pPr>
        <w:spacing w:line="480" w:lineRule="auto"/>
        <w:ind w:left="720" w:hanging="360"/>
        <w:rPr>
          <w:del w:id="2686" w:author="Thar Adale" w:date="2020-07-16T19:53:00Z"/>
        </w:rPr>
      </w:pPr>
      <w:del w:id="2687" w:author="Thar Adale" w:date="2020-07-16T19:53:00Z">
        <w:r w:rsidDel="00343D9B">
          <w:delText>3.</w:delText>
        </w:r>
        <w:r w:rsidDel="00343D9B">
          <w:tab/>
          <w:delText>tendons</w:delText>
        </w:r>
      </w:del>
    </w:p>
    <w:p w14:paraId="325560A4" w14:textId="3FCC5053" w:rsidR="00C1681C" w:rsidDel="00343D9B" w:rsidRDefault="00C1681C" w:rsidP="004C3C97">
      <w:pPr>
        <w:spacing w:line="480" w:lineRule="auto"/>
        <w:ind w:left="720" w:hanging="360"/>
        <w:rPr>
          <w:del w:id="2688" w:author="Thar Adale" w:date="2020-07-16T19:53:00Z"/>
        </w:rPr>
      </w:pPr>
      <w:del w:id="2689" w:author="Thar Adale" w:date="2020-07-16T19:53:00Z">
        <w:r w:rsidDel="00343D9B">
          <w:delText>4.</w:delText>
        </w:r>
        <w:r w:rsidDel="00343D9B">
          <w:tab/>
          <w:delText>delayed</w:delText>
        </w:r>
      </w:del>
    </w:p>
    <w:p w14:paraId="10693D16" w14:textId="53F52876" w:rsidR="00C1681C" w:rsidDel="00343D9B" w:rsidRDefault="00C1681C" w:rsidP="004C3C97">
      <w:pPr>
        <w:spacing w:line="480" w:lineRule="auto"/>
        <w:ind w:left="720" w:hanging="360"/>
        <w:rPr>
          <w:del w:id="2690" w:author="Thar Adale" w:date="2020-07-16T19:53:00Z"/>
        </w:rPr>
      </w:pPr>
      <w:del w:id="2691" w:author="Thar Adale" w:date="2020-07-16T19:53:00Z">
        <w:r w:rsidDel="00343D9B">
          <w:delText>5.</w:delText>
        </w:r>
        <w:r w:rsidDel="00343D9B">
          <w:tab/>
          <w:delText>malunion</w:delText>
        </w:r>
      </w:del>
    </w:p>
    <w:p w14:paraId="30592FBD" w14:textId="3F348445" w:rsidR="00C1681C" w:rsidDel="00343D9B" w:rsidRDefault="00C1681C" w:rsidP="004C3C97">
      <w:pPr>
        <w:spacing w:line="480" w:lineRule="auto"/>
        <w:ind w:left="720" w:hanging="360"/>
        <w:rPr>
          <w:del w:id="2692" w:author="Thar Adale" w:date="2020-07-16T19:53:00Z"/>
        </w:rPr>
      </w:pPr>
      <w:del w:id="2693" w:author="Thar Adale" w:date="2020-07-16T19:53:00Z">
        <w:r w:rsidDel="00343D9B">
          <w:delText>6.</w:delText>
        </w:r>
        <w:r w:rsidDel="00343D9B">
          <w:tab/>
          <w:delText>diaphysis</w:delText>
        </w:r>
      </w:del>
    </w:p>
    <w:p w14:paraId="688928B8" w14:textId="477112AD" w:rsidR="00C1681C" w:rsidDel="00343D9B" w:rsidRDefault="00C1681C" w:rsidP="004C3C97">
      <w:pPr>
        <w:spacing w:line="480" w:lineRule="auto"/>
        <w:ind w:left="720" w:hanging="360"/>
        <w:rPr>
          <w:del w:id="2694" w:author="Thar Adale" w:date="2020-07-16T19:53:00Z"/>
        </w:rPr>
      </w:pPr>
      <w:del w:id="2695" w:author="Thar Adale" w:date="2020-07-16T19:53:00Z">
        <w:r w:rsidDel="00343D9B">
          <w:delText>7.</w:delText>
        </w:r>
        <w:r w:rsidDel="00343D9B">
          <w:tab/>
          <w:delText>proximal epiphysis</w:delText>
        </w:r>
      </w:del>
    </w:p>
    <w:p w14:paraId="70EC0A7C" w14:textId="37B298A1" w:rsidR="00C1681C" w:rsidDel="00343D9B" w:rsidRDefault="00C1681C" w:rsidP="004C3C97">
      <w:pPr>
        <w:spacing w:line="480" w:lineRule="auto"/>
        <w:ind w:left="720" w:hanging="360"/>
        <w:rPr>
          <w:del w:id="2696" w:author="Thar Adale" w:date="2020-07-16T19:53:00Z"/>
        </w:rPr>
      </w:pPr>
      <w:del w:id="2697" w:author="Thar Adale" w:date="2020-07-16T19:53:00Z">
        <w:r w:rsidDel="00343D9B">
          <w:delText>8.</w:delText>
        </w:r>
        <w:r w:rsidDel="00343D9B">
          <w:tab/>
          <w:delText>appendicular</w:delText>
        </w:r>
      </w:del>
    </w:p>
    <w:p w14:paraId="2A5B299D" w14:textId="72B68AF1" w:rsidR="00C1681C" w:rsidDel="00343D9B" w:rsidRDefault="00C1681C" w:rsidP="004C3C97">
      <w:pPr>
        <w:spacing w:line="480" w:lineRule="auto"/>
        <w:ind w:left="720" w:hanging="360"/>
        <w:rPr>
          <w:del w:id="2698" w:author="Thar Adale" w:date="2020-07-16T19:53:00Z"/>
        </w:rPr>
      </w:pPr>
      <w:del w:id="2699" w:author="Thar Adale" w:date="2020-07-16T19:53:00Z">
        <w:r w:rsidDel="00343D9B">
          <w:delText>9.</w:delText>
        </w:r>
        <w:r w:rsidDel="00343D9B">
          <w:tab/>
          <w:delText>ligaments</w:delText>
        </w:r>
      </w:del>
    </w:p>
    <w:p w14:paraId="06583B8A" w14:textId="115B62AC" w:rsidR="00C1681C" w:rsidDel="00343D9B" w:rsidRDefault="00C1681C" w:rsidP="004C3C97">
      <w:pPr>
        <w:spacing w:line="480" w:lineRule="auto"/>
        <w:ind w:left="720" w:hanging="360"/>
        <w:rPr>
          <w:del w:id="2700" w:author="Thar Adale" w:date="2020-07-16T19:53:00Z"/>
        </w:rPr>
      </w:pPr>
      <w:del w:id="2701" w:author="Thar Adale" w:date="2020-07-16T19:53:00Z">
        <w:r w:rsidDel="00343D9B">
          <w:delText>10.</w:delText>
        </w:r>
        <w:r w:rsidDel="00343D9B">
          <w:tab/>
          <w:delText>involuntary</w:delText>
        </w:r>
      </w:del>
    </w:p>
    <w:p w14:paraId="01F0C5E6" w14:textId="681B496B" w:rsidR="00C1681C" w:rsidRPr="00B831D5" w:rsidDel="00343D9B" w:rsidRDefault="00C1681C" w:rsidP="00B831D5">
      <w:pPr>
        <w:pStyle w:val="Heading2"/>
        <w:rPr>
          <w:del w:id="2702" w:author="Thar Adale" w:date="2020-07-16T19:53:00Z"/>
        </w:rPr>
      </w:pPr>
      <w:del w:id="2703" w:author="Thar Adale" w:date="2020-07-16T19:53:00Z">
        <w:r w:rsidRPr="00B831D5" w:rsidDel="00343D9B">
          <w:delText>Multiple Choice</w:delText>
        </w:r>
      </w:del>
    </w:p>
    <w:p w14:paraId="0CE4B4D7" w14:textId="1CDBC53B" w:rsidR="00C1681C" w:rsidDel="00343D9B" w:rsidRDefault="00C1681C" w:rsidP="00F01A52">
      <w:pPr>
        <w:numPr>
          <w:ilvl w:val="0"/>
          <w:numId w:val="12"/>
        </w:numPr>
        <w:spacing w:line="480" w:lineRule="auto"/>
        <w:rPr>
          <w:del w:id="2704" w:author="Thar Adale" w:date="2020-07-16T19:53:00Z"/>
        </w:rPr>
      </w:pPr>
      <w:del w:id="2705" w:author="Thar Adale" w:date="2020-07-16T19:53:00Z">
        <w:r w:rsidDel="00343D9B">
          <w:delText>C</w:delText>
        </w:r>
      </w:del>
    </w:p>
    <w:p w14:paraId="3CFA5CFF" w14:textId="0D6E526B" w:rsidR="00C1681C" w:rsidDel="00343D9B" w:rsidRDefault="00C1681C" w:rsidP="00F01A52">
      <w:pPr>
        <w:numPr>
          <w:ilvl w:val="0"/>
          <w:numId w:val="12"/>
        </w:numPr>
        <w:spacing w:line="480" w:lineRule="auto"/>
        <w:rPr>
          <w:del w:id="2706" w:author="Thar Adale" w:date="2020-07-16T19:53:00Z"/>
        </w:rPr>
      </w:pPr>
      <w:del w:id="2707" w:author="Thar Adale" w:date="2020-07-16T19:53:00Z">
        <w:r w:rsidDel="00343D9B">
          <w:delText>B</w:delText>
        </w:r>
      </w:del>
    </w:p>
    <w:p w14:paraId="6BCE78A5" w14:textId="6302A85E" w:rsidR="00C1681C" w:rsidDel="00343D9B" w:rsidRDefault="00C1681C" w:rsidP="00F01A52">
      <w:pPr>
        <w:numPr>
          <w:ilvl w:val="0"/>
          <w:numId w:val="12"/>
        </w:numPr>
        <w:spacing w:line="480" w:lineRule="auto"/>
        <w:rPr>
          <w:del w:id="2708" w:author="Thar Adale" w:date="2020-07-16T19:53:00Z"/>
        </w:rPr>
      </w:pPr>
      <w:del w:id="2709" w:author="Thar Adale" w:date="2020-07-16T19:53:00Z">
        <w:r w:rsidDel="00343D9B">
          <w:delText>D</w:delText>
        </w:r>
      </w:del>
    </w:p>
    <w:p w14:paraId="6AF73093" w14:textId="7FF7E68B" w:rsidR="00C1681C" w:rsidDel="00343D9B" w:rsidRDefault="00C1681C" w:rsidP="00F01A52">
      <w:pPr>
        <w:numPr>
          <w:ilvl w:val="0"/>
          <w:numId w:val="12"/>
        </w:numPr>
        <w:spacing w:line="480" w:lineRule="auto"/>
        <w:rPr>
          <w:del w:id="2710" w:author="Thar Adale" w:date="2020-07-16T19:53:00Z"/>
        </w:rPr>
      </w:pPr>
      <w:del w:id="2711" w:author="Thar Adale" w:date="2020-07-16T19:53:00Z">
        <w:r w:rsidDel="00343D9B">
          <w:delText>A</w:delText>
        </w:r>
      </w:del>
    </w:p>
    <w:p w14:paraId="280F6121" w14:textId="12785481" w:rsidR="00C1681C" w:rsidDel="00343D9B" w:rsidRDefault="00902D63" w:rsidP="00F01A52">
      <w:pPr>
        <w:numPr>
          <w:ilvl w:val="0"/>
          <w:numId w:val="12"/>
        </w:numPr>
        <w:spacing w:line="480" w:lineRule="auto"/>
        <w:rPr>
          <w:del w:id="2712" w:author="Thar Adale" w:date="2020-07-16T19:53:00Z"/>
        </w:rPr>
      </w:pPr>
      <w:del w:id="2713" w:author="Thar Adale" w:date="2020-07-16T19:53:00Z">
        <w:r w:rsidDel="00343D9B">
          <w:delText>B</w:delText>
        </w:r>
      </w:del>
    </w:p>
    <w:p w14:paraId="710DEDDA" w14:textId="3AA9C8EC" w:rsidR="00C1681C" w:rsidDel="00343D9B" w:rsidRDefault="00C1681C" w:rsidP="00F01A52">
      <w:pPr>
        <w:numPr>
          <w:ilvl w:val="0"/>
          <w:numId w:val="12"/>
        </w:numPr>
        <w:spacing w:line="480" w:lineRule="auto"/>
        <w:rPr>
          <w:del w:id="2714" w:author="Thar Adale" w:date="2020-07-16T19:53:00Z"/>
        </w:rPr>
      </w:pPr>
      <w:del w:id="2715" w:author="Thar Adale" w:date="2020-07-16T19:53:00Z">
        <w:r w:rsidDel="00343D9B">
          <w:delText>D</w:delText>
        </w:r>
      </w:del>
    </w:p>
    <w:p w14:paraId="3E6AAD3F" w14:textId="4425B7CE" w:rsidR="00C1681C" w:rsidDel="00343D9B" w:rsidRDefault="00C1681C" w:rsidP="00F01A52">
      <w:pPr>
        <w:numPr>
          <w:ilvl w:val="0"/>
          <w:numId w:val="12"/>
        </w:numPr>
        <w:spacing w:line="480" w:lineRule="auto"/>
        <w:rPr>
          <w:del w:id="2716" w:author="Thar Adale" w:date="2020-07-16T19:53:00Z"/>
        </w:rPr>
      </w:pPr>
      <w:del w:id="2717" w:author="Thar Adale" w:date="2020-07-16T19:53:00Z">
        <w:r w:rsidDel="00343D9B">
          <w:delText>B</w:delText>
        </w:r>
      </w:del>
    </w:p>
    <w:p w14:paraId="1D8516D7" w14:textId="5C9CC829" w:rsidR="00C1681C" w:rsidDel="00343D9B" w:rsidRDefault="00C1681C" w:rsidP="00F01A52">
      <w:pPr>
        <w:numPr>
          <w:ilvl w:val="0"/>
          <w:numId w:val="12"/>
        </w:numPr>
        <w:spacing w:line="480" w:lineRule="auto"/>
        <w:rPr>
          <w:del w:id="2718" w:author="Thar Adale" w:date="2020-07-16T19:53:00Z"/>
        </w:rPr>
      </w:pPr>
      <w:del w:id="2719" w:author="Thar Adale" w:date="2020-07-16T19:53:00Z">
        <w:r w:rsidDel="00343D9B">
          <w:delText>C</w:delText>
        </w:r>
      </w:del>
    </w:p>
    <w:p w14:paraId="15C9FE7D" w14:textId="74FF63E0" w:rsidR="00C1681C" w:rsidDel="00343D9B" w:rsidRDefault="00C1681C" w:rsidP="00F01A52">
      <w:pPr>
        <w:numPr>
          <w:ilvl w:val="0"/>
          <w:numId w:val="12"/>
        </w:numPr>
        <w:spacing w:line="480" w:lineRule="auto"/>
        <w:rPr>
          <w:del w:id="2720" w:author="Thar Adale" w:date="2020-07-16T19:53:00Z"/>
        </w:rPr>
      </w:pPr>
      <w:del w:id="2721" w:author="Thar Adale" w:date="2020-07-16T19:53:00Z">
        <w:r w:rsidDel="00343D9B">
          <w:delText>D</w:delText>
        </w:r>
      </w:del>
    </w:p>
    <w:p w14:paraId="0134C6B9" w14:textId="28637C35" w:rsidR="00C1681C" w:rsidDel="00343D9B" w:rsidRDefault="00C1681C" w:rsidP="00F01A52">
      <w:pPr>
        <w:numPr>
          <w:ilvl w:val="0"/>
          <w:numId w:val="12"/>
        </w:numPr>
        <w:spacing w:line="480" w:lineRule="auto"/>
        <w:rPr>
          <w:del w:id="2722" w:author="Thar Adale" w:date="2020-07-16T19:53:00Z"/>
        </w:rPr>
      </w:pPr>
      <w:del w:id="2723" w:author="Thar Adale" w:date="2020-07-16T19:53:00Z">
        <w:r w:rsidDel="00343D9B">
          <w:delText>C</w:delText>
        </w:r>
      </w:del>
    </w:p>
    <w:p w14:paraId="60B85B5B" w14:textId="30B6CFF1" w:rsidR="00C1681C" w:rsidRPr="00B831D5" w:rsidDel="00343D9B" w:rsidRDefault="00C1681C" w:rsidP="00B831D5">
      <w:pPr>
        <w:pStyle w:val="Heading2"/>
        <w:rPr>
          <w:del w:id="2724" w:author="Thar Adale" w:date="2020-07-16T19:53:00Z"/>
        </w:rPr>
      </w:pPr>
      <w:del w:id="2725" w:author="Thar Adale" w:date="2020-07-16T19:53:00Z">
        <w:r w:rsidRPr="00B831D5" w:rsidDel="00343D9B">
          <w:delText>KEEP ON CODING</w:delText>
        </w:r>
      </w:del>
    </w:p>
    <w:p w14:paraId="1B959C16" w14:textId="7E1F99DF" w:rsidR="00C1681C" w:rsidDel="00343D9B" w:rsidRDefault="00C1681C" w:rsidP="004C3C97">
      <w:pPr>
        <w:spacing w:line="480" w:lineRule="auto"/>
        <w:ind w:left="720" w:hanging="360"/>
        <w:rPr>
          <w:del w:id="2726" w:author="Thar Adale" w:date="2020-07-16T19:53:00Z"/>
        </w:rPr>
      </w:pPr>
      <w:del w:id="2727" w:author="Thar Adale" w:date="2020-07-16T19:53:00Z">
        <w:r w:rsidDel="00343D9B">
          <w:delText>1.</w:delText>
        </w:r>
        <w:r w:rsidDel="00343D9B">
          <w:tab/>
        </w:r>
        <w:r w:rsidRPr="00FA796D" w:rsidDel="00343D9B">
          <w:rPr>
            <w:rStyle w:val="Emphasis"/>
          </w:rPr>
          <w:delText>M00.172</w:delText>
        </w:r>
        <w:r w:rsidDel="00343D9B">
          <w:delText xml:space="preserve"> (Arthritis, pneumococcal, ankle, left)</w:delText>
        </w:r>
      </w:del>
    </w:p>
    <w:p w14:paraId="5591B7C1" w14:textId="6B31202F" w:rsidR="00C1681C" w:rsidDel="00343D9B" w:rsidRDefault="00C1681C" w:rsidP="004C3C97">
      <w:pPr>
        <w:spacing w:line="480" w:lineRule="auto"/>
        <w:ind w:left="720" w:hanging="360"/>
        <w:rPr>
          <w:del w:id="2728" w:author="Thar Adale" w:date="2020-07-16T19:53:00Z"/>
        </w:rPr>
      </w:pPr>
      <w:del w:id="2729" w:author="Thar Adale" w:date="2020-07-16T19:53:00Z">
        <w:r w:rsidDel="00343D9B">
          <w:delText>2.</w:delText>
        </w:r>
        <w:r w:rsidDel="00343D9B">
          <w:tab/>
        </w:r>
        <w:r w:rsidRPr="00FA796D" w:rsidDel="00343D9B">
          <w:rPr>
            <w:rStyle w:val="Emphasis"/>
          </w:rPr>
          <w:delText>M05.052</w:delText>
        </w:r>
        <w:r w:rsidDel="00343D9B">
          <w:delText xml:space="preserve"> (Felty’s syndrome, hip, left)</w:delText>
        </w:r>
      </w:del>
    </w:p>
    <w:p w14:paraId="5243570E" w14:textId="51DE5275" w:rsidR="00C1681C" w:rsidDel="00343D9B" w:rsidRDefault="00C1681C" w:rsidP="004C3C97">
      <w:pPr>
        <w:spacing w:line="480" w:lineRule="auto"/>
        <w:ind w:left="720" w:hanging="360"/>
        <w:rPr>
          <w:del w:id="2730" w:author="Thar Adale" w:date="2020-07-16T19:53:00Z"/>
        </w:rPr>
      </w:pPr>
      <w:del w:id="2731" w:author="Thar Adale" w:date="2020-07-16T19:53:00Z">
        <w:r w:rsidDel="00343D9B">
          <w:delText>3.</w:delText>
        </w:r>
        <w:r w:rsidDel="00343D9B">
          <w:tab/>
        </w:r>
        <w:r w:rsidRPr="00FA796D" w:rsidDel="00343D9B">
          <w:rPr>
            <w:rStyle w:val="Emphasis"/>
          </w:rPr>
          <w:delText xml:space="preserve">M16.31 </w:delText>
        </w:r>
        <w:r w:rsidDel="00343D9B">
          <w:delText>(Osteoarthritis, hip, due to dysplasia, right)</w:delText>
        </w:r>
      </w:del>
    </w:p>
    <w:p w14:paraId="7C6F9C28" w14:textId="11129401" w:rsidR="00C1681C" w:rsidDel="00343D9B" w:rsidRDefault="00C1681C" w:rsidP="004C3C97">
      <w:pPr>
        <w:spacing w:line="480" w:lineRule="auto"/>
        <w:ind w:left="720" w:hanging="360"/>
        <w:rPr>
          <w:del w:id="2732" w:author="Thar Adale" w:date="2020-07-16T19:53:00Z"/>
        </w:rPr>
      </w:pPr>
      <w:del w:id="2733" w:author="Thar Adale" w:date="2020-07-16T19:53:00Z">
        <w:r w:rsidDel="00343D9B">
          <w:delText>4.</w:delText>
        </w:r>
        <w:r w:rsidDel="00343D9B">
          <w:tab/>
        </w:r>
        <w:r w:rsidRPr="00FA796D" w:rsidDel="00343D9B">
          <w:rPr>
            <w:rStyle w:val="Emphasis"/>
          </w:rPr>
          <w:delText>M1A.18X0</w:delText>
        </w:r>
        <w:r w:rsidDel="00343D9B">
          <w:delText xml:space="preserve"> (Gout, chronic, lead-induced, </w:delText>
        </w:r>
        <w:r w:rsidR="009054A6" w:rsidDel="00343D9B">
          <w:delText xml:space="preserve">vertebrae, </w:delText>
        </w:r>
        <w:r w:rsidDel="00343D9B">
          <w:delText>without tophus)</w:delText>
        </w:r>
      </w:del>
    </w:p>
    <w:p w14:paraId="60C6B632" w14:textId="22DDF081" w:rsidR="00C1681C" w:rsidDel="00343D9B" w:rsidRDefault="00C1681C" w:rsidP="004C3C97">
      <w:pPr>
        <w:spacing w:line="480" w:lineRule="auto"/>
        <w:ind w:left="720" w:hanging="360"/>
        <w:rPr>
          <w:del w:id="2734" w:author="Thar Adale" w:date="2020-07-16T19:53:00Z"/>
        </w:rPr>
      </w:pPr>
      <w:del w:id="2735" w:author="Thar Adale" w:date="2020-07-16T19:53:00Z">
        <w:r w:rsidDel="00343D9B">
          <w:delText>5.</w:delText>
        </w:r>
        <w:r w:rsidDel="00343D9B">
          <w:tab/>
        </w:r>
        <w:r w:rsidRPr="00FA796D" w:rsidDel="00343D9B">
          <w:rPr>
            <w:rStyle w:val="Emphasis"/>
          </w:rPr>
          <w:delText>M30.0</w:delText>
        </w:r>
        <w:r w:rsidDel="00343D9B">
          <w:delText xml:space="preserve"> (Panarteritis</w:delText>
        </w:r>
        <w:r w:rsidR="009054A6" w:rsidDel="00343D9B">
          <w:delText xml:space="preserve"> nodosa</w:delText>
        </w:r>
        <w:r w:rsidDel="00343D9B">
          <w:delText>)</w:delText>
        </w:r>
      </w:del>
    </w:p>
    <w:p w14:paraId="42488C2F" w14:textId="3D8CF6F7" w:rsidR="00C1681C" w:rsidDel="00343D9B" w:rsidRDefault="00C1681C" w:rsidP="004C3C97">
      <w:pPr>
        <w:spacing w:line="480" w:lineRule="auto"/>
        <w:ind w:left="720" w:hanging="360"/>
        <w:rPr>
          <w:del w:id="2736" w:author="Thar Adale" w:date="2020-07-16T19:53:00Z"/>
        </w:rPr>
      </w:pPr>
      <w:del w:id="2737" w:author="Thar Adale" w:date="2020-07-16T19:53:00Z">
        <w:r w:rsidDel="00343D9B">
          <w:delText>6.</w:delText>
        </w:r>
        <w:r w:rsidDel="00343D9B">
          <w:tab/>
        </w:r>
        <w:r w:rsidRPr="00FA796D" w:rsidDel="00343D9B">
          <w:rPr>
            <w:rStyle w:val="Emphasis"/>
          </w:rPr>
          <w:delText>M54.5</w:delText>
        </w:r>
        <w:r w:rsidDel="00343D9B">
          <w:delText xml:space="preserve"> (Pain, low back)</w:delText>
        </w:r>
      </w:del>
    </w:p>
    <w:p w14:paraId="7436AFC0" w14:textId="5B5222D5" w:rsidR="00C1681C" w:rsidDel="00343D9B" w:rsidRDefault="00C1681C" w:rsidP="004C3C97">
      <w:pPr>
        <w:spacing w:line="480" w:lineRule="auto"/>
        <w:ind w:left="720" w:hanging="360"/>
        <w:rPr>
          <w:del w:id="2738" w:author="Thar Adale" w:date="2020-07-16T19:53:00Z"/>
        </w:rPr>
      </w:pPr>
      <w:del w:id="2739" w:author="Thar Adale" w:date="2020-07-16T19:53:00Z">
        <w:r w:rsidDel="00343D9B">
          <w:delText>7.</w:delText>
        </w:r>
        <w:r w:rsidDel="00343D9B">
          <w:tab/>
        </w:r>
        <w:r w:rsidRPr="00FA796D" w:rsidDel="00343D9B">
          <w:rPr>
            <w:rStyle w:val="Emphasis"/>
          </w:rPr>
          <w:delText>M06.331</w:delText>
        </w:r>
        <w:r w:rsidDel="00343D9B">
          <w:delText xml:space="preserve"> (Nodule, rheumatoid, wrist, right)</w:delText>
        </w:r>
      </w:del>
    </w:p>
    <w:p w14:paraId="7101604B" w14:textId="3AD09C65" w:rsidR="00C1681C" w:rsidDel="00343D9B" w:rsidRDefault="00C1681C" w:rsidP="004C3C97">
      <w:pPr>
        <w:spacing w:line="480" w:lineRule="auto"/>
        <w:ind w:left="720" w:hanging="360"/>
        <w:rPr>
          <w:del w:id="2740" w:author="Thar Adale" w:date="2020-07-16T19:53:00Z"/>
        </w:rPr>
      </w:pPr>
      <w:del w:id="2741" w:author="Thar Adale" w:date="2020-07-16T19:53:00Z">
        <w:r w:rsidDel="00343D9B">
          <w:delText>8.</w:delText>
        </w:r>
        <w:r w:rsidDel="00343D9B">
          <w:tab/>
        </w:r>
        <w:r w:rsidRPr="00FA796D" w:rsidDel="00343D9B">
          <w:rPr>
            <w:rStyle w:val="Emphasis"/>
          </w:rPr>
          <w:delText>M84.374A</w:delText>
        </w:r>
        <w:r w:rsidDel="00343D9B">
          <w:delText xml:space="preserve"> (Fracture, traumatic, stress, ankle</w:delText>
        </w:r>
        <w:r w:rsidR="0014258B" w:rsidDel="00343D9B">
          <w:delText>,</w:delText>
        </w:r>
        <w:r w:rsidDel="00343D9B">
          <w:delText xml:space="preserve"> right</w:delText>
        </w:r>
        <w:r w:rsidRPr="003D413A" w:rsidDel="00343D9B">
          <w:delText xml:space="preserve"> </w:delText>
        </w:r>
        <w:r w:rsidDel="00343D9B">
          <w:delText>foot, initial encounter)</w:delText>
        </w:r>
      </w:del>
    </w:p>
    <w:p w14:paraId="5CD80DB6" w14:textId="5E0B41DE" w:rsidR="00C1681C" w:rsidDel="00343D9B" w:rsidRDefault="00C1681C" w:rsidP="004C3C97">
      <w:pPr>
        <w:spacing w:line="480" w:lineRule="auto"/>
        <w:ind w:left="720" w:hanging="360"/>
        <w:rPr>
          <w:del w:id="2742" w:author="Thar Adale" w:date="2020-07-16T19:53:00Z"/>
        </w:rPr>
      </w:pPr>
      <w:del w:id="2743" w:author="Thar Adale" w:date="2020-07-16T19:53:00Z">
        <w:r w:rsidDel="00343D9B">
          <w:delText>9.</w:delText>
        </w:r>
        <w:r w:rsidDel="00343D9B">
          <w:tab/>
        </w:r>
        <w:r w:rsidRPr="00FA796D" w:rsidDel="00343D9B">
          <w:rPr>
            <w:rStyle w:val="Emphasis"/>
          </w:rPr>
          <w:delText>M67.52</w:delText>
        </w:r>
        <w:r w:rsidDel="00343D9B">
          <w:delText xml:space="preserve"> (Plica, syndrome, knee, left)</w:delText>
        </w:r>
      </w:del>
    </w:p>
    <w:p w14:paraId="6792F1AE" w14:textId="0B35884A" w:rsidR="00C1681C" w:rsidDel="00343D9B" w:rsidRDefault="00C1681C" w:rsidP="004C3C97">
      <w:pPr>
        <w:spacing w:line="480" w:lineRule="auto"/>
        <w:ind w:left="720" w:hanging="360"/>
        <w:rPr>
          <w:del w:id="2744" w:author="Thar Adale" w:date="2020-07-16T19:53:00Z"/>
        </w:rPr>
      </w:pPr>
      <w:del w:id="2745" w:author="Thar Adale" w:date="2020-07-16T19:53:00Z">
        <w:r w:rsidDel="00343D9B">
          <w:delText>10.</w:delText>
        </w:r>
        <w:r w:rsidDel="00343D9B">
          <w:tab/>
        </w:r>
        <w:r w:rsidRPr="00FA796D" w:rsidDel="00343D9B">
          <w:rPr>
            <w:rStyle w:val="Emphasis"/>
          </w:rPr>
          <w:delText>M76.11</w:delText>
        </w:r>
        <w:r w:rsidDel="00343D9B">
          <w:delText xml:space="preserve"> (Tendinitis, psoas, right)</w:delText>
        </w:r>
      </w:del>
    </w:p>
    <w:p w14:paraId="0B4E9600" w14:textId="5A57B1DA" w:rsidR="00C1681C" w:rsidDel="00343D9B" w:rsidRDefault="00C1681C" w:rsidP="004C3C97">
      <w:pPr>
        <w:spacing w:line="480" w:lineRule="auto"/>
        <w:ind w:left="720" w:hanging="360"/>
        <w:rPr>
          <w:del w:id="2746" w:author="Thar Adale" w:date="2020-07-16T19:53:00Z"/>
        </w:rPr>
      </w:pPr>
      <w:del w:id="2747" w:author="Thar Adale" w:date="2020-07-16T19:53:00Z">
        <w:r w:rsidDel="00343D9B">
          <w:delText>11.</w:delText>
        </w:r>
        <w:r w:rsidDel="00343D9B">
          <w:tab/>
        </w:r>
        <w:r w:rsidRPr="00FA796D" w:rsidDel="00343D9B">
          <w:rPr>
            <w:rStyle w:val="Emphasis"/>
          </w:rPr>
          <w:delText>M86.221</w:delText>
        </w:r>
        <w:r w:rsidDel="00343D9B">
          <w:delText xml:space="preserve"> (Osteomyelitis, subacute, humerus, right)</w:delText>
        </w:r>
      </w:del>
    </w:p>
    <w:p w14:paraId="60DD4627" w14:textId="2A0E2530" w:rsidR="00C1681C" w:rsidDel="00343D9B" w:rsidRDefault="00C1681C" w:rsidP="004C3C97">
      <w:pPr>
        <w:spacing w:line="480" w:lineRule="auto"/>
        <w:ind w:left="720" w:hanging="360"/>
        <w:rPr>
          <w:del w:id="2748" w:author="Thar Adale" w:date="2020-07-16T19:53:00Z"/>
        </w:rPr>
      </w:pPr>
      <w:del w:id="2749" w:author="Thar Adale" w:date="2020-07-16T19:53:00Z">
        <w:r w:rsidDel="00343D9B">
          <w:delText>12.</w:delText>
        </w:r>
        <w:r w:rsidDel="00343D9B">
          <w:tab/>
        </w:r>
        <w:r w:rsidRPr="00FA796D" w:rsidDel="00343D9B">
          <w:rPr>
            <w:rStyle w:val="Emphasis"/>
          </w:rPr>
          <w:delText>M35.03</w:delText>
        </w:r>
        <w:r w:rsidDel="00343D9B">
          <w:delText xml:space="preserve"> (Sicca syndrome, with, myopathy)</w:delText>
        </w:r>
      </w:del>
    </w:p>
    <w:p w14:paraId="23D9434D" w14:textId="598C219D" w:rsidR="00C1681C" w:rsidDel="00343D9B" w:rsidRDefault="00C1681C" w:rsidP="004C3C97">
      <w:pPr>
        <w:spacing w:line="480" w:lineRule="auto"/>
        <w:ind w:left="720" w:hanging="360"/>
        <w:rPr>
          <w:del w:id="2750" w:author="Thar Adale" w:date="2020-07-16T19:53:00Z"/>
        </w:rPr>
      </w:pPr>
      <w:del w:id="2751" w:author="Thar Adale" w:date="2020-07-16T19:53:00Z">
        <w:r w:rsidDel="00343D9B">
          <w:delText>13.</w:delText>
        </w:r>
        <w:r w:rsidDel="00343D9B">
          <w:tab/>
        </w:r>
        <w:r w:rsidRPr="00FA796D" w:rsidDel="00343D9B">
          <w:rPr>
            <w:rStyle w:val="Emphasis"/>
          </w:rPr>
          <w:delText xml:space="preserve">C49.22 </w:delText>
        </w:r>
        <w:r w:rsidDel="00343D9B">
          <w:delText>(Table of Neoplasms, connective tissue, hip, malignant primary, left)</w:delText>
        </w:r>
      </w:del>
    </w:p>
    <w:p w14:paraId="60F7A17C" w14:textId="475C38FA" w:rsidR="00C1681C" w:rsidDel="00343D9B" w:rsidRDefault="00C1681C" w:rsidP="004C3C97">
      <w:pPr>
        <w:spacing w:line="480" w:lineRule="auto"/>
        <w:ind w:left="720" w:hanging="360"/>
        <w:rPr>
          <w:del w:id="2752" w:author="Thar Adale" w:date="2020-07-16T19:53:00Z"/>
        </w:rPr>
      </w:pPr>
      <w:del w:id="2753" w:author="Thar Adale" w:date="2020-07-16T19:53:00Z">
        <w:r w:rsidDel="00343D9B">
          <w:delText>14.</w:delText>
        </w:r>
        <w:r w:rsidRPr="00FA796D" w:rsidDel="00343D9B">
          <w:rPr>
            <w:rStyle w:val="Emphasis"/>
          </w:rPr>
          <w:tab/>
          <w:delText xml:space="preserve">M94.1 </w:delText>
        </w:r>
        <w:r w:rsidDel="00343D9B">
          <w:delText>(Polychondritis, relapsing)</w:delText>
        </w:r>
      </w:del>
    </w:p>
    <w:p w14:paraId="16FAFAF3" w14:textId="5079A589" w:rsidR="00C1681C" w:rsidDel="00343D9B" w:rsidRDefault="00C1681C" w:rsidP="004C3C97">
      <w:pPr>
        <w:spacing w:line="480" w:lineRule="auto"/>
        <w:ind w:left="720" w:hanging="360"/>
        <w:rPr>
          <w:del w:id="2754" w:author="Thar Adale" w:date="2020-07-16T19:53:00Z"/>
        </w:rPr>
      </w:pPr>
      <w:del w:id="2755" w:author="Thar Adale" w:date="2020-07-16T19:53:00Z">
        <w:r w:rsidDel="00343D9B">
          <w:delText>15.</w:delText>
        </w:r>
        <w:r w:rsidDel="00343D9B">
          <w:tab/>
        </w:r>
        <w:r w:rsidRPr="00FA796D" w:rsidDel="00343D9B">
          <w:rPr>
            <w:rStyle w:val="Emphasis"/>
          </w:rPr>
          <w:delText>M43.06</w:delText>
        </w:r>
        <w:r w:rsidDel="00343D9B">
          <w:delText xml:space="preserve"> (Spondylolysis, lumbar)</w:delText>
        </w:r>
      </w:del>
    </w:p>
    <w:p w14:paraId="3579FB25" w14:textId="59365DF4" w:rsidR="00C1681C" w:rsidDel="00343D9B" w:rsidRDefault="00C1681C" w:rsidP="004C3C97">
      <w:pPr>
        <w:spacing w:line="480" w:lineRule="auto"/>
        <w:ind w:left="720" w:hanging="360"/>
        <w:rPr>
          <w:del w:id="2756" w:author="Thar Adale" w:date="2020-07-16T19:53:00Z"/>
        </w:rPr>
      </w:pPr>
      <w:del w:id="2757" w:author="Thar Adale" w:date="2020-07-16T19:53:00Z">
        <w:r w:rsidDel="00343D9B">
          <w:delText>16.</w:delText>
        </w:r>
        <w:r w:rsidDel="00343D9B">
          <w:tab/>
        </w:r>
        <w:r w:rsidRPr="00FA796D" w:rsidDel="00343D9B">
          <w:rPr>
            <w:rStyle w:val="Emphasis"/>
          </w:rPr>
          <w:delText>M96.4</w:delText>
        </w:r>
        <w:r w:rsidDel="00343D9B">
          <w:delText xml:space="preserve"> (Lordosis, postsurgical)</w:delText>
        </w:r>
      </w:del>
    </w:p>
    <w:p w14:paraId="23A47D21" w14:textId="7430277D" w:rsidR="00C1681C" w:rsidDel="00343D9B" w:rsidRDefault="00C1681C" w:rsidP="004C3C97">
      <w:pPr>
        <w:spacing w:line="480" w:lineRule="auto"/>
        <w:ind w:left="720" w:hanging="360"/>
        <w:rPr>
          <w:del w:id="2758" w:author="Thar Adale" w:date="2020-07-16T19:53:00Z"/>
        </w:rPr>
      </w:pPr>
      <w:del w:id="2759" w:author="Thar Adale" w:date="2020-07-16T19:53:00Z">
        <w:r w:rsidDel="00343D9B">
          <w:delText>17.</w:delText>
        </w:r>
        <w:r w:rsidDel="00343D9B">
          <w:tab/>
        </w:r>
        <w:r w:rsidRPr="00FA796D" w:rsidDel="00343D9B">
          <w:rPr>
            <w:rStyle w:val="Emphasis"/>
          </w:rPr>
          <w:delText>M26.</w:delText>
        </w:r>
        <w:r w:rsidR="0014258B" w:rsidRPr="00FA796D" w:rsidDel="00343D9B">
          <w:rPr>
            <w:rStyle w:val="Emphasis"/>
          </w:rPr>
          <w:delText>62</w:delText>
        </w:r>
        <w:r w:rsidR="0014258B" w:rsidDel="00343D9B">
          <w:rPr>
            <w:rStyle w:val="Emphasis"/>
          </w:rPr>
          <w:delText>2</w:delText>
        </w:r>
        <w:r w:rsidR="0014258B" w:rsidDel="00343D9B">
          <w:delText xml:space="preserve"> </w:delText>
        </w:r>
        <w:r w:rsidDel="00343D9B">
          <w:delText>(Arthralgia, temporomandibular</w:delText>
        </w:r>
        <w:r w:rsidR="009054A6" w:rsidDel="00343D9B">
          <w:delText>,</w:delText>
        </w:r>
        <w:r w:rsidR="009054A6" w:rsidRPr="009054A6" w:rsidDel="00343D9B">
          <w:delText xml:space="preserve"> </w:delText>
        </w:r>
        <w:r w:rsidR="0014258B" w:rsidDel="00343D9B">
          <w:delText>left</w:delText>
        </w:r>
        <w:r w:rsidDel="00343D9B">
          <w:delText>)</w:delText>
        </w:r>
      </w:del>
    </w:p>
    <w:p w14:paraId="786127C9" w14:textId="191485B1" w:rsidR="00C1681C" w:rsidDel="00343D9B" w:rsidRDefault="00C1681C" w:rsidP="004C3C97">
      <w:pPr>
        <w:spacing w:line="480" w:lineRule="auto"/>
        <w:ind w:left="720" w:hanging="360"/>
        <w:rPr>
          <w:del w:id="2760" w:author="Thar Adale" w:date="2020-07-16T19:53:00Z"/>
        </w:rPr>
      </w:pPr>
      <w:del w:id="2761" w:author="Thar Adale" w:date="2020-07-16T19:53:00Z">
        <w:r w:rsidDel="00343D9B">
          <w:delText>18.</w:delText>
        </w:r>
        <w:r w:rsidDel="00343D9B">
          <w:tab/>
        </w:r>
        <w:r w:rsidRPr="00FA796D" w:rsidDel="00343D9B">
          <w:rPr>
            <w:rStyle w:val="Emphasis"/>
          </w:rPr>
          <w:delText>M06.242</w:delText>
        </w:r>
        <w:r w:rsidDel="00343D9B">
          <w:delText xml:space="preserve"> (Bursitis, rheumatoid, hand</w:delText>
        </w:r>
        <w:r w:rsidRPr="003D413A" w:rsidDel="00343D9B">
          <w:delText xml:space="preserve"> </w:delText>
        </w:r>
        <w:r w:rsidDel="00343D9B">
          <w:delText>joint, left)</w:delText>
        </w:r>
      </w:del>
    </w:p>
    <w:p w14:paraId="42405131" w14:textId="1AEFF7CF" w:rsidR="00C1681C" w:rsidDel="00343D9B" w:rsidRDefault="00C1681C" w:rsidP="004C3C97">
      <w:pPr>
        <w:spacing w:line="480" w:lineRule="auto"/>
        <w:ind w:left="720" w:hanging="360"/>
        <w:rPr>
          <w:del w:id="2762" w:author="Thar Adale" w:date="2020-07-16T19:53:00Z"/>
        </w:rPr>
      </w:pPr>
      <w:del w:id="2763" w:author="Thar Adale" w:date="2020-07-16T19:53:00Z">
        <w:r w:rsidDel="00343D9B">
          <w:delText>19.</w:delText>
        </w:r>
        <w:r w:rsidDel="00343D9B">
          <w:tab/>
        </w:r>
        <w:r w:rsidRPr="00FA796D" w:rsidDel="00343D9B">
          <w:rPr>
            <w:rStyle w:val="Emphasis"/>
          </w:rPr>
          <w:delText>M80.071A</w:delText>
        </w:r>
        <w:r w:rsidDel="00343D9B">
          <w:delText xml:space="preserve"> (Osteoporosis, age-related, with current pathologic fracture, metatarsus, </w:delText>
        </w:r>
        <w:r w:rsidR="009054A6" w:rsidDel="00343D9B">
          <w:delText xml:space="preserve">Tabular: </w:delText>
        </w:r>
        <w:r w:rsidDel="00343D9B">
          <w:delText>right</w:delText>
        </w:r>
        <w:r w:rsidR="009054A6" w:rsidRPr="009054A6" w:rsidDel="00343D9B">
          <w:delText xml:space="preserve"> </w:delText>
        </w:r>
        <w:r w:rsidR="009054A6" w:rsidDel="00343D9B">
          <w:delText>ankle and foot</w:delText>
        </w:r>
        <w:r w:rsidDel="00343D9B">
          <w:delText>, initial encounter)</w:delText>
        </w:r>
      </w:del>
    </w:p>
    <w:p w14:paraId="3877925A" w14:textId="532D5595" w:rsidR="00C1681C" w:rsidDel="00343D9B" w:rsidRDefault="00C1681C" w:rsidP="004C3C97">
      <w:pPr>
        <w:spacing w:line="480" w:lineRule="auto"/>
        <w:ind w:left="720" w:hanging="360"/>
        <w:rPr>
          <w:del w:id="2764" w:author="Thar Adale" w:date="2020-07-16T19:53:00Z"/>
        </w:rPr>
      </w:pPr>
      <w:del w:id="2765" w:author="Thar Adale" w:date="2020-07-16T19:53:00Z">
        <w:r w:rsidDel="00343D9B">
          <w:delText>20.</w:delText>
        </w:r>
        <w:r w:rsidDel="00343D9B">
          <w:tab/>
        </w:r>
        <w:r w:rsidRPr="00FA796D" w:rsidDel="00343D9B">
          <w:rPr>
            <w:rStyle w:val="Emphasis"/>
          </w:rPr>
          <w:delText>M76.61</w:delText>
        </w:r>
        <w:r w:rsidDel="00343D9B">
          <w:delText xml:space="preserve"> (Tendinitis, Achilles, right) </w:delText>
        </w:r>
      </w:del>
    </w:p>
    <w:p w14:paraId="5E366075" w14:textId="648E7E67" w:rsidR="00C1681C" w:rsidDel="00343D9B" w:rsidRDefault="00C1681C" w:rsidP="004C3C97">
      <w:pPr>
        <w:spacing w:line="480" w:lineRule="auto"/>
        <w:ind w:left="720" w:hanging="360"/>
        <w:rPr>
          <w:del w:id="2766" w:author="Thar Adale" w:date="2020-07-16T19:53:00Z"/>
        </w:rPr>
      </w:pPr>
      <w:del w:id="2767" w:author="Thar Adale" w:date="2020-07-16T19:53:00Z">
        <w:r w:rsidDel="00343D9B">
          <w:delText>21.</w:delText>
        </w:r>
        <w:r w:rsidDel="00343D9B">
          <w:tab/>
        </w:r>
        <w:r w:rsidRPr="00FA796D" w:rsidDel="00343D9B">
          <w:rPr>
            <w:rStyle w:val="Emphasis"/>
          </w:rPr>
          <w:delText>M48.02</w:delText>
        </w:r>
        <w:r w:rsidDel="00343D9B">
          <w:delText xml:space="preserve"> (Stenosis, spinal, cervical</w:delText>
        </w:r>
        <w:r w:rsidRPr="003D413A" w:rsidDel="00343D9B">
          <w:delText xml:space="preserve"> </w:delText>
        </w:r>
        <w:r w:rsidDel="00343D9B">
          <w:delText>region)</w:delText>
        </w:r>
      </w:del>
    </w:p>
    <w:p w14:paraId="671F5992" w14:textId="48718ECA" w:rsidR="00C1681C" w:rsidDel="00343D9B" w:rsidRDefault="00C1681C" w:rsidP="004C3C97">
      <w:pPr>
        <w:spacing w:line="480" w:lineRule="auto"/>
        <w:ind w:left="720" w:hanging="360"/>
        <w:rPr>
          <w:del w:id="2768" w:author="Thar Adale" w:date="2020-07-16T19:53:00Z"/>
        </w:rPr>
      </w:pPr>
      <w:del w:id="2769" w:author="Thar Adale" w:date="2020-07-16T19:53:00Z">
        <w:r w:rsidDel="00343D9B">
          <w:delText>22.</w:delText>
        </w:r>
        <w:r w:rsidDel="00343D9B">
          <w:tab/>
        </w:r>
        <w:r w:rsidRPr="00FA796D" w:rsidDel="00343D9B">
          <w:rPr>
            <w:rStyle w:val="Emphasis"/>
          </w:rPr>
          <w:delText>M62.012</w:delText>
        </w:r>
        <w:r w:rsidDel="00343D9B">
          <w:delText xml:space="preserve"> (Diastasis, muscle, shoulder</w:delText>
        </w:r>
        <w:r w:rsidRPr="003D413A" w:rsidDel="00343D9B">
          <w:delText xml:space="preserve"> </w:delText>
        </w:r>
        <w:r w:rsidDel="00343D9B">
          <w:delText>region, left)</w:delText>
        </w:r>
      </w:del>
    </w:p>
    <w:p w14:paraId="38BC138D" w14:textId="2DA21839" w:rsidR="00C1681C" w:rsidDel="00343D9B" w:rsidRDefault="00C1681C" w:rsidP="004C3C97">
      <w:pPr>
        <w:spacing w:line="480" w:lineRule="auto"/>
        <w:ind w:left="720" w:hanging="360"/>
        <w:rPr>
          <w:del w:id="2770" w:author="Thar Adale" w:date="2020-07-16T19:53:00Z"/>
        </w:rPr>
      </w:pPr>
      <w:del w:id="2771" w:author="Thar Adale" w:date="2020-07-16T19:53:00Z">
        <w:r w:rsidDel="00343D9B">
          <w:delText>23.</w:delText>
        </w:r>
        <w:r w:rsidDel="00343D9B">
          <w:tab/>
        </w:r>
        <w:r w:rsidRPr="00FA796D" w:rsidDel="00343D9B">
          <w:rPr>
            <w:rStyle w:val="Emphasis"/>
          </w:rPr>
          <w:delText>M66.369</w:delText>
        </w:r>
        <w:r w:rsidDel="00343D9B">
          <w:delText xml:space="preserve"> (Rupture, tendon, nontraumatic, flexor, lower leg, unspecified)</w:delText>
        </w:r>
      </w:del>
    </w:p>
    <w:p w14:paraId="2246D613" w14:textId="4FF1A8A4" w:rsidR="00C1681C" w:rsidDel="00343D9B" w:rsidRDefault="00C1681C" w:rsidP="004C3C97">
      <w:pPr>
        <w:spacing w:line="480" w:lineRule="auto"/>
        <w:ind w:left="720" w:hanging="360"/>
        <w:rPr>
          <w:del w:id="2772" w:author="Thar Adale" w:date="2020-07-16T19:53:00Z"/>
        </w:rPr>
      </w:pPr>
      <w:del w:id="2773" w:author="Thar Adale" w:date="2020-07-16T19:53:00Z">
        <w:r w:rsidDel="00343D9B">
          <w:delText>24.</w:delText>
        </w:r>
        <w:r w:rsidDel="00343D9B">
          <w:tab/>
        </w:r>
        <w:r w:rsidRPr="00FA796D" w:rsidDel="00343D9B">
          <w:rPr>
            <w:rStyle w:val="Emphasis"/>
          </w:rPr>
          <w:delText>M79.7</w:delText>
        </w:r>
        <w:r w:rsidDel="00343D9B">
          <w:delText xml:space="preserve"> (Fibromyalgia)</w:delText>
        </w:r>
      </w:del>
    </w:p>
    <w:p w14:paraId="128F662E" w14:textId="22970C0E" w:rsidR="00C1681C" w:rsidDel="00343D9B" w:rsidRDefault="00C1681C" w:rsidP="004C3C97">
      <w:pPr>
        <w:spacing w:line="480" w:lineRule="auto"/>
        <w:ind w:left="720" w:hanging="360"/>
        <w:rPr>
          <w:del w:id="2774" w:author="Thar Adale" w:date="2020-07-16T19:53:00Z"/>
        </w:rPr>
      </w:pPr>
      <w:del w:id="2775" w:author="Thar Adale" w:date="2020-07-16T19:53:00Z">
        <w:r w:rsidDel="00343D9B">
          <w:delText>25.</w:delText>
        </w:r>
        <w:r w:rsidDel="00343D9B">
          <w:tab/>
        </w:r>
        <w:r w:rsidRPr="00FA796D" w:rsidDel="00343D9B">
          <w:rPr>
            <w:rStyle w:val="Emphasis"/>
          </w:rPr>
          <w:delText xml:space="preserve">M88.0 </w:delText>
        </w:r>
        <w:r w:rsidDel="00343D9B">
          <w:delText>(Osteitis, deformans, skull)</w:delText>
        </w:r>
      </w:del>
    </w:p>
    <w:p w14:paraId="224FACEF" w14:textId="46FED748" w:rsidR="002B577A" w:rsidRPr="00B831D5" w:rsidDel="00343D9B" w:rsidRDefault="002B577A" w:rsidP="002B577A">
      <w:pPr>
        <w:pStyle w:val="Heading2"/>
        <w:rPr>
          <w:del w:id="2776" w:author="Thar Adale" w:date="2020-07-16T19:53:00Z"/>
        </w:rPr>
      </w:pPr>
      <w:del w:id="2777" w:author="Thar Adale" w:date="2020-07-16T19:53:00Z">
        <w:r w:rsidRPr="00B831D5" w:rsidDel="00343D9B">
          <w:delText>CODING CHALLENGE</w:delText>
        </w:r>
      </w:del>
    </w:p>
    <w:p w14:paraId="65AA0578" w14:textId="4A32AF7F" w:rsidR="002B577A" w:rsidDel="00343D9B" w:rsidRDefault="002B577A" w:rsidP="002B577A">
      <w:pPr>
        <w:spacing w:line="480" w:lineRule="auto"/>
        <w:ind w:left="720" w:hanging="360"/>
        <w:rPr>
          <w:del w:id="2778" w:author="Thar Adale" w:date="2020-07-16T19:53:00Z"/>
          <w:lang w:val="pt-BR"/>
        </w:rPr>
      </w:pPr>
      <w:del w:id="2779" w:author="Thar Adale" w:date="2020-07-16T19:53:00Z">
        <w:r w:rsidDel="00343D9B">
          <w:rPr>
            <w:lang w:val="pt-BR"/>
          </w:rPr>
          <w:delText>1.</w:delText>
        </w:r>
        <w:r w:rsidDel="00343D9B">
          <w:rPr>
            <w:lang w:val="pt-BR"/>
          </w:rPr>
          <w:tab/>
        </w:r>
        <w:r w:rsidRPr="00FA796D" w:rsidDel="00343D9B">
          <w:rPr>
            <w:rStyle w:val="Emphasis"/>
          </w:rPr>
          <w:delText>M71.062</w:delText>
        </w:r>
        <w:r w:rsidDel="00343D9B">
          <w:rPr>
            <w:lang w:val="pt-BR"/>
          </w:rPr>
          <w:delText xml:space="preserve"> (Abscess, bursa, knee, left)</w:delText>
        </w:r>
        <w:r w:rsidDel="00343D9B">
          <w:rPr>
            <w:lang w:val="pt-BR"/>
          </w:rPr>
          <w:br/>
        </w:r>
        <w:r w:rsidRPr="00FA796D" w:rsidDel="00343D9B">
          <w:rPr>
            <w:rStyle w:val="Emphasis"/>
          </w:rPr>
          <w:delText>B95.0</w:delText>
        </w:r>
        <w:r w:rsidDel="00343D9B">
          <w:rPr>
            <w:lang w:val="pt-BR"/>
          </w:rPr>
          <w:delText xml:space="preserve"> (Streptococcus, A</w:delText>
        </w:r>
        <w:r w:rsidR="0014258B" w:rsidDel="00343D9B">
          <w:rPr>
            <w:lang w:val="pt-BR"/>
          </w:rPr>
          <w:delText xml:space="preserve">, </w:delText>
        </w:r>
        <w:r w:rsidR="0014258B" w:rsidDel="00343D9B">
          <w:delText>as cause of disease classified elsewhere</w:delText>
        </w:r>
        <w:r w:rsidDel="00343D9B">
          <w:rPr>
            <w:lang w:val="pt-BR"/>
          </w:rPr>
          <w:delText>)</w:delText>
        </w:r>
      </w:del>
    </w:p>
    <w:p w14:paraId="46A0B2B9" w14:textId="0892EB45" w:rsidR="002B577A" w:rsidDel="00343D9B" w:rsidRDefault="002B577A" w:rsidP="002B577A">
      <w:pPr>
        <w:spacing w:line="480" w:lineRule="auto"/>
        <w:ind w:left="720" w:hanging="360"/>
        <w:rPr>
          <w:del w:id="2780" w:author="Thar Adale" w:date="2020-07-16T19:53:00Z"/>
        </w:rPr>
      </w:pPr>
      <w:del w:id="2781" w:author="Thar Adale" w:date="2020-07-16T19:53:00Z">
        <w:r w:rsidDel="00343D9B">
          <w:delText>2.</w:delText>
        </w:r>
        <w:r w:rsidDel="00343D9B">
          <w:tab/>
        </w:r>
        <w:r w:rsidRPr="00FA796D" w:rsidDel="00343D9B">
          <w:rPr>
            <w:rStyle w:val="Emphasis"/>
          </w:rPr>
          <w:delText>M50.222</w:delText>
        </w:r>
        <w:r w:rsidDel="00343D9B">
          <w:delText xml:space="preserve"> (Displacement, intervertebral disc, cervical, Tabular: C5-6 level)</w:delText>
        </w:r>
      </w:del>
    </w:p>
    <w:p w14:paraId="1DF52CCA" w14:textId="134E6AAC" w:rsidR="002B577A" w:rsidDel="00343D9B" w:rsidRDefault="002B577A" w:rsidP="002B577A">
      <w:pPr>
        <w:spacing w:line="480" w:lineRule="auto"/>
        <w:ind w:left="720" w:hanging="360"/>
        <w:rPr>
          <w:del w:id="2782" w:author="Thar Adale" w:date="2020-07-16T19:53:00Z"/>
          <w:lang w:val="pt-BR"/>
        </w:rPr>
      </w:pPr>
      <w:del w:id="2783" w:author="Thar Adale" w:date="2020-07-16T19:53:00Z">
        <w:r w:rsidDel="00343D9B">
          <w:rPr>
            <w:lang w:val="pt-BR"/>
          </w:rPr>
          <w:delText>3.</w:delText>
        </w:r>
        <w:r w:rsidDel="00343D9B">
          <w:rPr>
            <w:lang w:val="pt-BR"/>
          </w:rPr>
          <w:tab/>
        </w:r>
        <w:r w:rsidRPr="00FA796D" w:rsidDel="00343D9B">
          <w:rPr>
            <w:rStyle w:val="Emphasis"/>
          </w:rPr>
          <w:delText>M99.33</w:delText>
        </w:r>
        <w:r w:rsidDel="00343D9B">
          <w:rPr>
            <w:lang w:val="pt-BR"/>
          </w:rPr>
          <w:delText xml:space="preserve"> (Stenosis, osseous, lumbar region)</w:delText>
        </w:r>
      </w:del>
    </w:p>
    <w:p w14:paraId="61C40318" w14:textId="6CF8CD3E" w:rsidR="002B577A" w:rsidDel="00343D9B" w:rsidRDefault="002B577A" w:rsidP="002B577A">
      <w:pPr>
        <w:spacing w:line="480" w:lineRule="auto"/>
        <w:ind w:left="720" w:hanging="360"/>
        <w:rPr>
          <w:del w:id="2784" w:author="Thar Adale" w:date="2020-07-16T19:53:00Z"/>
        </w:rPr>
      </w:pPr>
      <w:del w:id="2785" w:author="Thar Adale" w:date="2020-07-16T19:53:00Z">
        <w:r w:rsidDel="00343D9B">
          <w:delText>4.</w:delText>
        </w:r>
        <w:r w:rsidDel="00343D9B">
          <w:tab/>
        </w:r>
        <w:r w:rsidRPr="00FA796D" w:rsidDel="00343D9B">
          <w:rPr>
            <w:rStyle w:val="Emphasis"/>
          </w:rPr>
          <w:delText>M08.29</w:delText>
        </w:r>
        <w:r w:rsidDel="00343D9B">
          <w:delText xml:space="preserve"> (Still’s disease, multiple sites)</w:delText>
        </w:r>
        <w:r w:rsidDel="00343D9B">
          <w:br/>
        </w:r>
        <w:r w:rsidRPr="00FA796D" w:rsidDel="00343D9B">
          <w:rPr>
            <w:rStyle w:val="Emphasis"/>
          </w:rPr>
          <w:delText>K51.90</w:delText>
        </w:r>
        <w:r w:rsidDel="00343D9B">
          <w:delText xml:space="preserve"> (Colitis, ulcerative, without complications)</w:delText>
        </w:r>
      </w:del>
    </w:p>
    <w:p w14:paraId="37B79506" w14:textId="2BD3AB2A" w:rsidR="002B577A" w:rsidDel="00343D9B" w:rsidRDefault="002B577A" w:rsidP="002B577A">
      <w:pPr>
        <w:spacing w:line="480" w:lineRule="auto"/>
        <w:ind w:left="720" w:hanging="360"/>
        <w:rPr>
          <w:del w:id="2786" w:author="Thar Adale" w:date="2020-07-16T19:53:00Z"/>
        </w:rPr>
      </w:pPr>
      <w:del w:id="2787" w:author="Thar Adale" w:date="2020-07-16T19:53:00Z">
        <w:r w:rsidDel="00343D9B">
          <w:delText>5.</w:delText>
        </w:r>
        <w:r w:rsidDel="00343D9B">
          <w:tab/>
        </w:r>
        <w:r w:rsidRPr="00FA796D" w:rsidDel="00343D9B">
          <w:rPr>
            <w:rStyle w:val="Emphasis"/>
          </w:rPr>
          <w:delText>M75.01</w:delText>
        </w:r>
        <w:r w:rsidDel="00343D9B">
          <w:delText xml:space="preserve"> (</w:delText>
        </w:r>
        <w:r w:rsidR="0014258B" w:rsidDel="00343D9B">
          <w:delText xml:space="preserve">Frozen, shoulder </w:delText>
        </w:r>
        <w:r w:rsidR="0014258B" w:rsidRPr="00237906" w:rsidDel="00343D9B">
          <w:rPr>
            <w:i/>
          </w:rPr>
          <w:delText>see</w:delText>
        </w:r>
        <w:r w:rsidR="0014258B" w:rsidDel="00343D9B">
          <w:delText xml:space="preserve"> </w:delText>
        </w:r>
        <w:r w:rsidDel="00343D9B">
          <w:delText>Capsulitis, adhesive, right)</w:delText>
        </w:r>
      </w:del>
    </w:p>
    <w:p w14:paraId="18DCD0D6" w14:textId="019C0274" w:rsidR="002B577A" w:rsidDel="00343D9B" w:rsidRDefault="002B577A" w:rsidP="002B577A">
      <w:pPr>
        <w:spacing w:line="480" w:lineRule="auto"/>
        <w:ind w:left="720" w:hanging="360"/>
        <w:rPr>
          <w:del w:id="2788" w:author="Thar Adale" w:date="2020-07-16T19:53:00Z"/>
        </w:rPr>
      </w:pPr>
      <w:del w:id="2789" w:author="Thar Adale" w:date="2020-07-16T19:53:00Z">
        <w:r w:rsidDel="00343D9B">
          <w:delText>6.</w:delText>
        </w:r>
        <w:r w:rsidDel="00343D9B">
          <w:tab/>
        </w:r>
        <w:r w:rsidRPr="00FA796D" w:rsidDel="00343D9B">
          <w:rPr>
            <w:rStyle w:val="Emphasis"/>
          </w:rPr>
          <w:delText xml:space="preserve">M20.12 </w:delText>
        </w:r>
        <w:r w:rsidDel="00343D9B">
          <w:delText>(Hallux, valgus, left foot)</w:delText>
        </w:r>
      </w:del>
    </w:p>
    <w:p w14:paraId="6A446A6C" w14:textId="2FA592CE" w:rsidR="002B577A" w:rsidDel="00343D9B" w:rsidRDefault="002B577A" w:rsidP="002B577A">
      <w:pPr>
        <w:spacing w:line="480" w:lineRule="auto"/>
        <w:ind w:left="720" w:hanging="360"/>
        <w:rPr>
          <w:del w:id="2790" w:author="Thar Adale" w:date="2020-07-16T19:53:00Z"/>
        </w:rPr>
      </w:pPr>
      <w:del w:id="2791" w:author="Thar Adale" w:date="2020-07-16T19:53:00Z">
        <w:r w:rsidDel="00343D9B">
          <w:delText>7.</w:delText>
        </w:r>
        <w:r w:rsidDel="00343D9B">
          <w:tab/>
        </w:r>
        <w:r w:rsidRPr="00FA796D" w:rsidDel="00343D9B">
          <w:rPr>
            <w:rStyle w:val="Emphasis"/>
          </w:rPr>
          <w:delText>M21.371</w:delText>
        </w:r>
        <w:r w:rsidDel="00343D9B">
          <w:delText xml:space="preserve"> (Deformity, limb, foot, drop, right)</w:delText>
        </w:r>
      </w:del>
    </w:p>
    <w:p w14:paraId="5DB3926A" w14:textId="31939B4D" w:rsidR="002B577A" w:rsidDel="00343D9B" w:rsidRDefault="002B577A" w:rsidP="002B577A">
      <w:pPr>
        <w:spacing w:line="480" w:lineRule="auto"/>
        <w:ind w:left="720" w:hanging="360"/>
        <w:rPr>
          <w:del w:id="2792" w:author="Thar Adale" w:date="2020-07-16T19:53:00Z"/>
        </w:rPr>
      </w:pPr>
      <w:del w:id="2793" w:author="Thar Adale" w:date="2020-07-16T19:53:00Z">
        <w:r w:rsidDel="00343D9B">
          <w:delText>8.</w:delText>
        </w:r>
        <w:r w:rsidDel="00343D9B">
          <w:tab/>
        </w:r>
        <w:r w:rsidRPr="00FA796D" w:rsidDel="00343D9B">
          <w:rPr>
            <w:rStyle w:val="Emphasis"/>
          </w:rPr>
          <w:delText>M75.100</w:delText>
        </w:r>
        <w:r w:rsidDel="00343D9B">
          <w:delText xml:space="preserve"> (Syndrome, rotator cuff, unspecified shoulder)</w:delText>
        </w:r>
      </w:del>
    </w:p>
    <w:p w14:paraId="4D04DCE6" w14:textId="45D76FDA" w:rsidR="002B577A" w:rsidDel="00343D9B" w:rsidRDefault="002B577A" w:rsidP="002B577A">
      <w:pPr>
        <w:spacing w:line="480" w:lineRule="auto"/>
        <w:ind w:left="720" w:hanging="360"/>
        <w:rPr>
          <w:del w:id="2794" w:author="Thar Adale" w:date="2020-07-16T19:53:00Z"/>
        </w:rPr>
      </w:pPr>
      <w:del w:id="2795" w:author="Thar Adale" w:date="2020-07-16T19:53:00Z">
        <w:r w:rsidDel="00343D9B">
          <w:delText>9.</w:delText>
        </w:r>
        <w:r w:rsidDel="00343D9B">
          <w:tab/>
        </w:r>
        <w:r w:rsidRPr="00FA796D" w:rsidDel="00343D9B">
          <w:rPr>
            <w:rStyle w:val="Emphasis"/>
          </w:rPr>
          <w:delText>M21.541</w:delText>
        </w:r>
        <w:r w:rsidDel="00343D9B">
          <w:delText xml:space="preserve"> (</w:delText>
        </w:r>
        <w:r w:rsidR="0014258B" w:rsidDel="00343D9B">
          <w:delText xml:space="preserve">Drop, foot, </w:delText>
        </w:r>
        <w:r w:rsidR="0014258B" w:rsidRPr="00237906" w:rsidDel="00343D9B">
          <w:rPr>
            <w:i/>
          </w:rPr>
          <w:delText>see</w:delText>
        </w:r>
        <w:r w:rsidR="0014258B" w:rsidDel="00343D9B">
          <w:delText xml:space="preserve"> </w:delText>
        </w:r>
        <w:r w:rsidDel="00343D9B">
          <w:delText>Deformity, limb, clubfoot, right)</w:delText>
        </w:r>
      </w:del>
    </w:p>
    <w:p w14:paraId="4E9B4F14" w14:textId="5ED36A7C" w:rsidR="002B577A" w:rsidDel="00343D9B" w:rsidRDefault="002B577A" w:rsidP="002B577A">
      <w:pPr>
        <w:spacing w:line="480" w:lineRule="auto"/>
        <w:ind w:left="720" w:hanging="360"/>
        <w:rPr>
          <w:del w:id="2796" w:author="Thar Adale" w:date="2020-07-16T19:53:00Z"/>
          <w:lang w:val="pt-BR"/>
        </w:rPr>
      </w:pPr>
      <w:del w:id="2797" w:author="Thar Adale" w:date="2020-07-16T19:53:00Z">
        <w:r w:rsidDel="00343D9B">
          <w:rPr>
            <w:lang w:val="pt-BR"/>
          </w:rPr>
          <w:delText>10.</w:delText>
        </w:r>
        <w:r w:rsidDel="00343D9B">
          <w:rPr>
            <w:lang w:val="pt-BR"/>
          </w:rPr>
          <w:tab/>
        </w:r>
        <w:r w:rsidRPr="00FA796D" w:rsidDel="00343D9B">
          <w:rPr>
            <w:rStyle w:val="Emphasis"/>
          </w:rPr>
          <w:delText>M00.852</w:delText>
        </w:r>
        <w:r w:rsidDel="00343D9B">
          <w:delText xml:space="preserve"> (Arthritis, pyogenic, bacterial, hip, left)</w:delText>
        </w:r>
        <w:r w:rsidDel="00343D9B">
          <w:br/>
        </w:r>
        <w:r w:rsidRPr="00FA796D" w:rsidDel="00343D9B">
          <w:rPr>
            <w:rStyle w:val="Emphasis"/>
          </w:rPr>
          <w:delText xml:space="preserve">B96.5 </w:delText>
        </w:r>
        <w:r w:rsidDel="00343D9B">
          <w:rPr>
            <w:lang w:val="pt-BR"/>
          </w:rPr>
          <w:delText>(Pseudomonas, aeruginosa)</w:delText>
        </w:r>
        <w:r w:rsidDel="00343D9B">
          <w:rPr>
            <w:lang w:val="pt-BR"/>
          </w:rPr>
          <w:br/>
        </w:r>
        <w:r w:rsidRPr="00FA796D" w:rsidDel="00343D9B">
          <w:rPr>
            <w:rStyle w:val="Emphasis"/>
          </w:rPr>
          <w:delText>F19.10</w:delText>
        </w:r>
        <w:r w:rsidDel="00343D9B">
          <w:rPr>
            <w:lang w:val="pt-BR"/>
          </w:rPr>
          <w:delText xml:space="preserve"> (Abuse, drug NEC)</w:delText>
        </w:r>
      </w:del>
    </w:p>
    <w:p w14:paraId="37357ED8" w14:textId="6FA912C0" w:rsidR="00C1681C" w:rsidRPr="005D1944" w:rsidDel="00343D9B" w:rsidRDefault="00C1681C" w:rsidP="004C3C97">
      <w:pPr>
        <w:spacing w:line="480" w:lineRule="auto"/>
        <w:ind w:left="720" w:hanging="360"/>
        <w:rPr>
          <w:del w:id="2798" w:author="Thar Adale" w:date="2020-07-16T19:53:00Z"/>
        </w:rPr>
      </w:pPr>
    </w:p>
    <w:p w14:paraId="1A4FF060" w14:textId="28956397" w:rsidR="008F1E83" w:rsidDel="00343D9B" w:rsidRDefault="008F1E83" w:rsidP="008F1E83">
      <w:pPr>
        <w:pStyle w:val="Heading1"/>
        <w:rPr>
          <w:del w:id="2799" w:author="Thar Adale" w:date="2020-07-16T19:53:00Z"/>
        </w:rPr>
      </w:pPr>
      <w:del w:id="2800" w:author="Thar Adale" w:date="2020-07-16T19:53:00Z">
        <w:r w:rsidDel="00343D9B">
          <w:delText xml:space="preserve">CHAPTER </w:delText>
        </w:r>
        <w:r w:rsidR="00D445C7" w:rsidDel="00343D9B">
          <w:delText>12</w:delText>
        </w:r>
        <w:r w:rsidDel="00343D9B">
          <w:delText>: INJURY, POISONING, AND CERTAIN OTHER CONSEQUENCES OF EXTERNAL CAUSES (S00-T88)</w:delText>
        </w:r>
      </w:del>
    </w:p>
    <w:p w14:paraId="07C5466E" w14:textId="3EDF09F8" w:rsidR="008F1E83" w:rsidRPr="00E1633A" w:rsidDel="00343D9B" w:rsidRDefault="008F1E83" w:rsidP="00FA796D">
      <w:pPr>
        <w:keepNext/>
        <w:keepLines/>
        <w:spacing w:line="480" w:lineRule="auto"/>
        <w:outlineLvl w:val="1"/>
        <w:rPr>
          <w:del w:id="2801" w:author="Thar Adale" w:date="2020-07-16T19:53:00Z"/>
          <w:b/>
          <w:bCs/>
          <w:szCs w:val="26"/>
        </w:rPr>
      </w:pPr>
      <w:del w:id="2802" w:author="Thar Adale" w:date="2020-07-16T19:53:00Z">
        <w:r w:rsidRPr="00E1633A" w:rsidDel="00343D9B">
          <w:rPr>
            <w:b/>
            <w:bCs/>
            <w:szCs w:val="26"/>
          </w:rPr>
          <w:delText>CODING PRACTICE</w:delText>
        </w:r>
      </w:del>
    </w:p>
    <w:p w14:paraId="362B9C3D" w14:textId="2BA2C999" w:rsidR="008F1E83" w:rsidDel="00343D9B" w:rsidRDefault="008F1E83" w:rsidP="004C3C97">
      <w:pPr>
        <w:keepNext/>
        <w:keepLines/>
        <w:spacing w:line="480" w:lineRule="auto"/>
        <w:outlineLvl w:val="1"/>
        <w:rPr>
          <w:del w:id="2803" w:author="Thar Adale" w:date="2020-07-16T19:53:00Z"/>
          <w:b/>
          <w:bCs/>
          <w:szCs w:val="26"/>
        </w:rPr>
      </w:pPr>
      <w:del w:id="2804" w:author="Thar Adale" w:date="2020-07-16T19:53:00Z">
        <w:r w:rsidDel="00343D9B">
          <w:rPr>
            <w:b/>
            <w:bCs/>
            <w:szCs w:val="26"/>
          </w:rPr>
          <w:delText xml:space="preserve">Exercise </w:delText>
        </w:r>
        <w:r w:rsidR="00D445C7" w:rsidDel="00343D9B">
          <w:rPr>
            <w:b/>
            <w:bCs/>
            <w:szCs w:val="26"/>
          </w:rPr>
          <w:delText>12</w:delText>
        </w:r>
        <w:r w:rsidDel="00343D9B">
          <w:rPr>
            <w:b/>
            <w:bCs/>
            <w:szCs w:val="26"/>
          </w:rPr>
          <w:delText>.1 Injury and Poisoning Refresher</w:delText>
        </w:r>
      </w:del>
    </w:p>
    <w:p w14:paraId="4215A56E" w14:textId="2B7CC3B5" w:rsidR="008F1E83" w:rsidDel="00343D9B" w:rsidRDefault="008F1E83" w:rsidP="004C3C97">
      <w:pPr>
        <w:spacing w:line="480" w:lineRule="auto"/>
        <w:ind w:left="720" w:hanging="360"/>
        <w:rPr>
          <w:del w:id="2805" w:author="Thar Adale" w:date="2020-07-16T19:53:00Z"/>
        </w:rPr>
      </w:pPr>
      <w:del w:id="2806" w:author="Thar Adale" w:date="2020-07-16T19:53:00Z">
        <w:r w:rsidDel="00343D9B">
          <w:delText>1.</w:delText>
        </w:r>
        <w:r w:rsidDel="00343D9B">
          <w:tab/>
          <w:delText>displaced fracture</w:delText>
        </w:r>
      </w:del>
    </w:p>
    <w:p w14:paraId="53783B8F" w14:textId="21079CE2" w:rsidR="008F1E83" w:rsidDel="00343D9B" w:rsidRDefault="008F1E83" w:rsidP="004C3C97">
      <w:pPr>
        <w:spacing w:line="480" w:lineRule="auto"/>
        <w:ind w:left="720" w:hanging="360"/>
        <w:rPr>
          <w:del w:id="2807" w:author="Thar Adale" w:date="2020-07-16T19:53:00Z"/>
        </w:rPr>
      </w:pPr>
      <w:del w:id="2808" w:author="Thar Adale" w:date="2020-07-16T19:53:00Z">
        <w:r w:rsidDel="00343D9B">
          <w:delText>2.</w:delText>
        </w:r>
        <w:r w:rsidDel="00343D9B">
          <w:tab/>
          <w:delText>complications of care</w:delText>
        </w:r>
      </w:del>
    </w:p>
    <w:p w14:paraId="4691CB8B" w14:textId="56B61D0E" w:rsidR="008F1E83" w:rsidDel="00343D9B" w:rsidRDefault="008F1E83" w:rsidP="004C3C97">
      <w:pPr>
        <w:spacing w:line="480" w:lineRule="auto"/>
        <w:ind w:left="720" w:hanging="360"/>
        <w:rPr>
          <w:del w:id="2809" w:author="Thar Adale" w:date="2020-07-16T19:53:00Z"/>
        </w:rPr>
      </w:pPr>
      <w:del w:id="2810" w:author="Thar Adale" w:date="2020-07-16T19:53:00Z">
        <w:r w:rsidDel="00343D9B">
          <w:delText>3.</w:delText>
        </w:r>
        <w:r w:rsidDel="00343D9B">
          <w:tab/>
          <w:delText>perforation</w:delText>
        </w:r>
      </w:del>
    </w:p>
    <w:p w14:paraId="623A713B" w14:textId="5603A155" w:rsidR="008F1E83" w:rsidDel="00343D9B" w:rsidRDefault="008F1E83" w:rsidP="004C3C97">
      <w:pPr>
        <w:spacing w:line="480" w:lineRule="auto"/>
        <w:ind w:left="720" w:hanging="360"/>
        <w:rPr>
          <w:del w:id="2811" w:author="Thar Adale" w:date="2020-07-16T19:53:00Z"/>
        </w:rPr>
      </w:pPr>
      <w:del w:id="2812" w:author="Thar Adale" w:date="2020-07-16T19:53:00Z">
        <w:r w:rsidDel="00343D9B">
          <w:delText>4.</w:delText>
        </w:r>
        <w:r w:rsidDel="00343D9B">
          <w:tab/>
          <w:delText>corrosion</w:delText>
        </w:r>
      </w:del>
    </w:p>
    <w:p w14:paraId="7716C730" w14:textId="1971594B" w:rsidR="008F1E83" w:rsidDel="00343D9B" w:rsidRDefault="008F1E83" w:rsidP="004C3C97">
      <w:pPr>
        <w:spacing w:line="480" w:lineRule="auto"/>
        <w:ind w:left="720" w:hanging="360"/>
        <w:rPr>
          <w:del w:id="2813" w:author="Thar Adale" w:date="2020-07-16T19:53:00Z"/>
        </w:rPr>
      </w:pPr>
      <w:del w:id="2814" w:author="Thar Adale" w:date="2020-07-16T19:53:00Z">
        <w:r w:rsidDel="00343D9B">
          <w:delText>5.</w:delText>
        </w:r>
        <w:r w:rsidDel="00343D9B">
          <w:tab/>
          <w:delText>Gustilo</w:delText>
        </w:r>
      </w:del>
    </w:p>
    <w:p w14:paraId="3FE465B6" w14:textId="12E35CB7" w:rsidR="008F1E83" w:rsidDel="00343D9B" w:rsidRDefault="008F1E83" w:rsidP="004C3C97">
      <w:pPr>
        <w:spacing w:line="480" w:lineRule="auto"/>
        <w:ind w:left="720" w:hanging="360"/>
        <w:rPr>
          <w:del w:id="2815" w:author="Thar Adale" w:date="2020-07-16T19:53:00Z"/>
        </w:rPr>
      </w:pPr>
      <w:del w:id="2816" w:author="Thar Adale" w:date="2020-07-16T19:53:00Z">
        <w:r w:rsidDel="00343D9B">
          <w:delText>6.</w:delText>
        </w:r>
        <w:r w:rsidDel="00343D9B">
          <w:tab/>
          <w:delText>adverse effect</w:delText>
        </w:r>
      </w:del>
    </w:p>
    <w:p w14:paraId="381ED8E6" w14:textId="4160A115" w:rsidR="008F1E83" w:rsidDel="00343D9B" w:rsidRDefault="008F1E83" w:rsidP="004C3C97">
      <w:pPr>
        <w:spacing w:line="480" w:lineRule="auto"/>
        <w:ind w:left="720" w:hanging="360"/>
        <w:rPr>
          <w:del w:id="2817" w:author="Thar Adale" w:date="2020-07-16T19:53:00Z"/>
        </w:rPr>
      </w:pPr>
      <w:del w:id="2818" w:author="Thar Adale" w:date="2020-07-16T19:53:00Z">
        <w:r w:rsidDel="00343D9B">
          <w:delText>7.</w:delText>
        </w:r>
        <w:r w:rsidDel="00343D9B">
          <w:tab/>
          <w:delText>poisoning</w:delText>
        </w:r>
      </w:del>
    </w:p>
    <w:p w14:paraId="1273CAF8" w14:textId="17B259BB" w:rsidR="008F1E83" w:rsidDel="00343D9B" w:rsidRDefault="008F1E83" w:rsidP="004C3C97">
      <w:pPr>
        <w:spacing w:line="480" w:lineRule="auto"/>
        <w:ind w:left="720" w:hanging="360"/>
        <w:rPr>
          <w:del w:id="2819" w:author="Thar Adale" w:date="2020-07-16T19:53:00Z"/>
        </w:rPr>
      </w:pPr>
      <w:del w:id="2820" w:author="Thar Adale" w:date="2020-07-16T19:53:00Z">
        <w:r w:rsidDel="00343D9B">
          <w:delText>8.</w:delText>
        </w:r>
        <w:r w:rsidDel="00343D9B">
          <w:tab/>
          <w:delText>toxic effect</w:delText>
        </w:r>
      </w:del>
    </w:p>
    <w:p w14:paraId="7F3E56A5" w14:textId="31D2C70D" w:rsidR="008F1E83" w:rsidDel="00343D9B" w:rsidRDefault="008F1E83" w:rsidP="004C3C97">
      <w:pPr>
        <w:spacing w:line="480" w:lineRule="auto"/>
        <w:ind w:left="720" w:hanging="360"/>
        <w:rPr>
          <w:del w:id="2821" w:author="Thar Adale" w:date="2020-07-16T19:53:00Z"/>
        </w:rPr>
      </w:pPr>
      <w:del w:id="2822" w:author="Thar Adale" w:date="2020-07-16T19:53:00Z">
        <w:r w:rsidDel="00343D9B">
          <w:delText>9.</w:delText>
        </w:r>
        <w:r w:rsidDel="00343D9B">
          <w:tab/>
          <w:delText>adverse effect</w:delText>
        </w:r>
      </w:del>
    </w:p>
    <w:p w14:paraId="158EEDE2" w14:textId="5453B695" w:rsidR="008F1E83" w:rsidDel="00343D9B" w:rsidRDefault="008F1E83" w:rsidP="004C3C97">
      <w:pPr>
        <w:spacing w:line="480" w:lineRule="auto"/>
        <w:ind w:left="720" w:hanging="360"/>
        <w:rPr>
          <w:del w:id="2823" w:author="Thar Adale" w:date="2020-07-16T19:53:00Z"/>
        </w:rPr>
      </w:pPr>
      <w:del w:id="2824" w:author="Thar Adale" w:date="2020-07-16T19:53:00Z">
        <w:r w:rsidDel="00343D9B">
          <w:delText>10.</w:delText>
        </w:r>
        <w:r w:rsidDel="00343D9B">
          <w:tab/>
          <w:delText>underdosing</w:delText>
        </w:r>
      </w:del>
    </w:p>
    <w:p w14:paraId="2748A6FC" w14:textId="2D053039" w:rsidR="008F1E83" w:rsidDel="00343D9B" w:rsidRDefault="008F1E83" w:rsidP="004C3C97">
      <w:pPr>
        <w:keepNext/>
        <w:keepLines/>
        <w:spacing w:line="480" w:lineRule="auto"/>
        <w:outlineLvl w:val="1"/>
        <w:rPr>
          <w:del w:id="2825" w:author="Thar Adale" w:date="2020-07-16T19:53:00Z"/>
          <w:b/>
          <w:bCs/>
          <w:szCs w:val="26"/>
        </w:rPr>
      </w:pPr>
      <w:del w:id="2826" w:author="Thar Adale" w:date="2020-07-16T19:53:00Z">
        <w:r w:rsidDel="00343D9B">
          <w:rPr>
            <w:b/>
            <w:bCs/>
            <w:szCs w:val="26"/>
          </w:rPr>
          <w:delText xml:space="preserve">Exercise </w:delText>
        </w:r>
        <w:r w:rsidR="00D445C7" w:rsidDel="00343D9B">
          <w:rPr>
            <w:b/>
            <w:bCs/>
            <w:szCs w:val="26"/>
          </w:rPr>
          <w:delText>12</w:delText>
        </w:r>
        <w:r w:rsidDel="00343D9B">
          <w:rPr>
            <w:b/>
            <w:bCs/>
            <w:szCs w:val="26"/>
          </w:rPr>
          <w:delText>.2 Abstracting for Injury and Poisoning</w:delText>
        </w:r>
      </w:del>
    </w:p>
    <w:p w14:paraId="293AC7A6" w14:textId="17316ADC" w:rsidR="008F1E83" w:rsidDel="00343D9B" w:rsidRDefault="008F1E83" w:rsidP="004C3C97">
      <w:pPr>
        <w:spacing w:line="480" w:lineRule="auto"/>
        <w:ind w:left="720" w:hanging="360"/>
        <w:rPr>
          <w:del w:id="2827" w:author="Thar Adale" w:date="2020-07-16T19:53:00Z"/>
        </w:rPr>
      </w:pPr>
      <w:del w:id="2828" w:author="Thar Adale" w:date="2020-07-16T19:53:00Z">
        <w:r w:rsidDel="00343D9B">
          <w:delText>1.</w:delText>
        </w:r>
        <w:r w:rsidDel="00343D9B">
          <w:tab/>
        </w:r>
      </w:del>
    </w:p>
    <w:p w14:paraId="4F09E453" w14:textId="0BA476E4" w:rsidR="008F1E83" w:rsidDel="00343D9B" w:rsidRDefault="008F1E83" w:rsidP="004C3C97">
      <w:pPr>
        <w:spacing w:line="480" w:lineRule="auto"/>
        <w:ind w:left="1080" w:hanging="360"/>
        <w:rPr>
          <w:del w:id="2829" w:author="Thar Adale" w:date="2020-07-16T19:53:00Z"/>
        </w:rPr>
      </w:pPr>
      <w:del w:id="2830" w:author="Thar Adale" w:date="2020-07-16T19:53:00Z">
        <w:r w:rsidDel="00343D9B">
          <w:delText>a.</w:delText>
        </w:r>
        <w:r w:rsidDel="00343D9B">
          <w:tab/>
          <w:delText>tibia, right</w:delText>
        </w:r>
      </w:del>
    </w:p>
    <w:p w14:paraId="498926C2" w14:textId="0982ABD0" w:rsidR="008F1E83" w:rsidDel="00343D9B" w:rsidRDefault="008F1E83" w:rsidP="004C3C97">
      <w:pPr>
        <w:spacing w:line="480" w:lineRule="auto"/>
        <w:ind w:left="1080" w:hanging="360"/>
        <w:rPr>
          <w:del w:id="2831" w:author="Thar Adale" w:date="2020-07-16T19:53:00Z"/>
        </w:rPr>
      </w:pPr>
      <w:del w:id="2832" w:author="Thar Adale" w:date="2020-07-16T19:53:00Z">
        <w:r w:rsidDel="00343D9B">
          <w:delText>b.</w:delText>
        </w:r>
        <w:r w:rsidDel="00343D9B">
          <w:tab/>
          <w:delText>growth plate at the upper end</w:delText>
        </w:r>
      </w:del>
    </w:p>
    <w:p w14:paraId="2DA0BBD1" w14:textId="02DE2C93" w:rsidR="008F1E83" w:rsidDel="00343D9B" w:rsidRDefault="008F1E83" w:rsidP="004C3C97">
      <w:pPr>
        <w:spacing w:line="480" w:lineRule="auto"/>
        <w:ind w:left="1080" w:hanging="360"/>
        <w:rPr>
          <w:del w:id="2833" w:author="Thar Adale" w:date="2020-07-16T19:53:00Z"/>
        </w:rPr>
      </w:pPr>
      <w:del w:id="2834" w:author="Thar Adale" w:date="2020-07-16T19:53:00Z">
        <w:r w:rsidDel="00343D9B">
          <w:delText>c.</w:delText>
        </w:r>
        <w:r w:rsidDel="00343D9B">
          <w:tab/>
          <w:delText>Salter Harris</w:delText>
        </w:r>
      </w:del>
    </w:p>
    <w:p w14:paraId="0A520484" w14:textId="39C1E280" w:rsidR="008F1E83" w:rsidDel="00343D9B" w:rsidRDefault="008F1E83" w:rsidP="004C3C97">
      <w:pPr>
        <w:spacing w:line="480" w:lineRule="auto"/>
        <w:ind w:left="1080" w:hanging="360"/>
        <w:rPr>
          <w:del w:id="2835" w:author="Thar Adale" w:date="2020-07-16T19:53:00Z"/>
        </w:rPr>
      </w:pPr>
      <w:del w:id="2836" w:author="Thar Adale" w:date="2020-07-16T19:53:00Z">
        <w:r w:rsidDel="00343D9B">
          <w:delText>d.</w:delText>
        </w:r>
        <w:r w:rsidDel="00343D9B">
          <w:tab/>
          <w:delText>Type III</w:delText>
        </w:r>
      </w:del>
    </w:p>
    <w:p w14:paraId="0783E94A" w14:textId="17CF17D9" w:rsidR="008F1E83" w:rsidDel="00343D9B" w:rsidRDefault="008F1E83" w:rsidP="004C3C97">
      <w:pPr>
        <w:spacing w:line="480" w:lineRule="auto"/>
        <w:ind w:left="1080" w:hanging="360"/>
        <w:rPr>
          <w:del w:id="2837" w:author="Thar Adale" w:date="2020-07-16T19:53:00Z"/>
        </w:rPr>
      </w:pPr>
      <w:del w:id="2838" w:author="Thar Adale" w:date="2020-07-16T19:53:00Z">
        <w:r w:rsidDel="00343D9B">
          <w:delText>e.</w:delText>
        </w:r>
        <w:r w:rsidDel="00343D9B">
          <w:tab/>
          <w:delText>pain, tenderness, swelling, and distortion on right knee</w:delText>
        </w:r>
      </w:del>
    </w:p>
    <w:p w14:paraId="6A996B3C" w14:textId="70B7805E" w:rsidR="008F1E83" w:rsidDel="00343D9B" w:rsidRDefault="008F1E83" w:rsidP="004C3C97">
      <w:pPr>
        <w:spacing w:line="480" w:lineRule="auto"/>
        <w:ind w:left="1080" w:hanging="360"/>
        <w:rPr>
          <w:del w:id="2839" w:author="Thar Adale" w:date="2020-07-16T19:53:00Z"/>
        </w:rPr>
      </w:pPr>
      <w:del w:id="2840" w:author="Thar Adale" w:date="2020-07-16T19:53:00Z">
        <w:r w:rsidDel="00343D9B">
          <w:delText>f.</w:delText>
        </w:r>
        <w:r w:rsidDel="00343D9B">
          <w:tab/>
          <w:delText>no, they are integral to the fracture</w:delText>
        </w:r>
      </w:del>
    </w:p>
    <w:p w14:paraId="1AB3D536" w14:textId="7016EB7A" w:rsidR="008F1E83" w:rsidDel="00343D9B" w:rsidRDefault="008F1E83" w:rsidP="004C3C97">
      <w:pPr>
        <w:spacing w:line="480" w:lineRule="auto"/>
        <w:ind w:left="1080" w:hanging="360"/>
        <w:rPr>
          <w:del w:id="2841" w:author="Thar Adale" w:date="2020-07-16T19:53:00Z"/>
        </w:rPr>
      </w:pPr>
      <w:del w:id="2842" w:author="Thar Adale" w:date="2020-07-16T19:53:00Z">
        <w:r w:rsidDel="00343D9B">
          <w:delText>g.</w:delText>
        </w:r>
        <w:r w:rsidDel="00343D9B">
          <w:tab/>
          <w:delText>initial</w:delText>
        </w:r>
      </w:del>
    </w:p>
    <w:p w14:paraId="00072820" w14:textId="5C63B4BC" w:rsidR="008F1E83" w:rsidDel="00343D9B" w:rsidRDefault="008F1E83" w:rsidP="004C3C97">
      <w:pPr>
        <w:spacing w:line="480" w:lineRule="auto"/>
        <w:ind w:left="1080" w:hanging="360"/>
        <w:rPr>
          <w:del w:id="2843" w:author="Thar Adale" w:date="2020-07-16T19:53:00Z"/>
        </w:rPr>
      </w:pPr>
      <w:del w:id="2844" w:author="Thar Adale" w:date="2020-07-16T19:53:00Z">
        <w:r w:rsidDel="00343D9B">
          <w:delText>h.</w:delText>
        </w:r>
        <w:r w:rsidDel="00343D9B">
          <w:tab/>
          <w:delText>tackle in sports</w:delText>
        </w:r>
      </w:del>
    </w:p>
    <w:p w14:paraId="2D9B0D3F" w14:textId="02402FEF" w:rsidR="008F1E83" w:rsidDel="00343D9B" w:rsidRDefault="008F1E83" w:rsidP="004C3C97">
      <w:pPr>
        <w:spacing w:line="480" w:lineRule="auto"/>
        <w:ind w:left="1080" w:hanging="360"/>
        <w:rPr>
          <w:del w:id="2845" w:author="Thar Adale" w:date="2020-07-16T19:53:00Z"/>
        </w:rPr>
      </w:pPr>
      <w:del w:id="2846" w:author="Thar Adale" w:date="2020-07-16T19:53:00Z">
        <w:r w:rsidDel="00343D9B">
          <w:delText>i.</w:delText>
        </w:r>
        <w:r w:rsidDel="00343D9B">
          <w:tab/>
          <w:delText>accidental</w:delText>
        </w:r>
      </w:del>
    </w:p>
    <w:p w14:paraId="3057F784" w14:textId="671D7A02" w:rsidR="008F1E83" w:rsidDel="00343D9B" w:rsidRDefault="008F1E83" w:rsidP="004C3C97">
      <w:pPr>
        <w:spacing w:line="480" w:lineRule="auto"/>
        <w:ind w:left="1080" w:hanging="360"/>
        <w:rPr>
          <w:del w:id="2847" w:author="Thar Adale" w:date="2020-07-16T19:53:00Z"/>
        </w:rPr>
      </w:pPr>
      <w:del w:id="2848" w:author="Thar Adale" w:date="2020-07-16T19:53:00Z">
        <w:r w:rsidDel="00343D9B">
          <w:delText>j.</w:delText>
        </w:r>
        <w:r w:rsidDel="00343D9B">
          <w:tab/>
          <w:delText>school</w:delText>
        </w:r>
      </w:del>
    </w:p>
    <w:p w14:paraId="39BF4AF6" w14:textId="23F78B00" w:rsidR="008F1E83" w:rsidDel="00343D9B" w:rsidRDefault="008F1E83" w:rsidP="004C3C97">
      <w:pPr>
        <w:spacing w:line="480" w:lineRule="auto"/>
        <w:ind w:left="1080" w:hanging="360"/>
        <w:rPr>
          <w:del w:id="2849" w:author="Thar Adale" w:date="2020-07-16T19:53:00Z"/>
        </w:rPr>
      </w:pPr>
      <w:del w:id="2850" w:author="Thar Adale" w:date="2020-07-16T19:53:00Z">
        <w:r w:rsidDel="00343D9B">
          <w:delText>k.</w:delText>
        </w:r>
        <w:r w:rsidDel="00343D9B">
          <w:tab/>
          <w:delText>recreation</w:delText>
        </w:r>
      </w:del>
    </w:p>
    <w:p w14:paraId="7AAB8832" w14:textId="0AAD05EB" w:rsidR="008F1E83" w:rsidDel="00343D9B" w:rsidRDefault="008F1E83" w:rsidP="004C3C97">
      <w:pPr>
        <w:spacing w:line="480" w:lineRule="auto"/>
        <w:ind w:left="1080" w:hanging="360"/>
        <w:rPr>
          <w:del w:id="2851" w:author="Thar Adale" w:date="2020-07-16T19:53:00Z"/>
        </w:rPr>
      </w:pPr>
      <w:del w:id="2852" w:author="Thar Adale" w:date="2020-07-16T19:53:00Z">
        <w:r w:rsidDel="00343D9B">
          <w:delText>l.</w:delText>
        </w:r>
        <w:r w:rsidDel="00343D9B">
          <w:tab/>
          <w:delText>football</w:delText>
        </w:r>
      </w:del>
    </w:p>
    <w:p w14:paraId="2194D549" w14:textId="744DE94F" w:rsidR="008F1E83" w:rsidDel="00343D9B" w:rsidRDefault="008F1E83" w:rsidP="004C3C97">
      <w:pPr>
        <w:spacing w:line="480" w:lineRule="auto"/>
        <w:ind w:left="720" w:hanging="360"/>
        <w:rPr>
          <w:del w:id="2853" w:author="Thar Adale" w:date="2020-07-16T19:53:00Z"/>
        </w:rPr>
      </w:pPr>
      <w:del w:id="2854" w:author="Thar Adale" w:date="2020-07-16T19:53:00Z">
        <w:r w:rsidDel="00343D9B">
          <w:delText>2.</w:delText>
        </w:r>
        <w:r w:rsidDel="00343D9B">
          <w:tab/>
        </w:r>
      </w:del>
    </w:p>
    <w:p w14:paraId="65C71361" w14:textId="4DB1BB1E" w:rsidR="008F1E83" w:rsidDel="00343D9B" w:rsidRDefault="008F1E83" w:rsidP="004C3C97">
      <w:pPr>
        <w:spacing w:line="480" w:lineRule="auto"/>
        <w:ind w:left="1080" w:hanging="360"/>
        <w:rPr>
          <w:del w:id="2855" w:author="Thar Adale" w:date="2020-07-16T19:53:00Z"/>
        </w:rPr>
      </w:pPr>
      <w:del w:id="2856" w:author="Thar Adale" w:date="2020-07-16T19:53:00Z">
        <w:r w:rsidDel="00343D9B">
          <w:delText>a.</w:delText>
        </w:r>
        <w:r w:rsidDel="00343D9B">
          <w:tab/>
          <w:delText>uncontrolled</w:delText>
        </w:r>
      </w:del>
    </w:p>
    <w:p w14:paraId="213F637B" w14:textId="3F017C44" w:rsidR="008F1E83" w:rsidDel="00343D9B" w:rsidRDefault="008F1E83" w:rsidP="004C3C97">
      <w:pPr>
        <w:spacing w:line="480" w:lineRule="auto"/>
        <w:ind w:left="1080" w:hanging="360"/>
        <w:rPr>
          <w:del w:id="2857" w:author="Thar Adale" w:date="2020-07-16T19:53:00Z"/>
        </w:rPr>
      </w:pPr>
      <w:del w:id="2858" w:author="Thar Adale" w:date="2020-07-16T19:53:00Z">
        <w:r w:rsidDel="00343D9B">
          <w:delText>b.</w:delText>
        </w:r>
        <w:r w:rsidDel="00343D9B">
          <w:tab/>
          <w:delText>third degree, forearm, left</w:delText>
        </w:r>
      </w:del>
    </w:p>
    <w:p w14:paraId="17D82719" w14:textId="7125F603" w:rsidR="008F1E83" w:rsidDel="00343D9B" w:rsidRDefault="008F1E83" w:rsidP="004C3C97">
      <w:pPr>
        <w:spacing w:line="480" w:lineRule="auto"/>
        <w:ind w:left="1080" w:hanging="360"/>
        <w:rPr>
          <w:del w:id="2859" w:author="Thar Adale" w:date="2020-07-16T19:53:00Z"/>
        </w:rPr>
      </w:pPr>
      <w:del w:id="2860" w:author="Thar Adale" w:date="2020-07-16T19:53:00Z">
        <w:r w:rsidDel="00343D9B">
          <w:delText>c.</w:delText>
        </w:r>
        <w:r w:rsidDel="00343D9B">
          <w:tab/>
          <w:delText>second degree, upper arm and shoulder, left</w:delText>
        </w:r>
      </w:del>
    </w:p>
    <w:p w14:paraId="5A60B383" w14:textId="43006A21" w:rsidR="008F1E83" w:rsidDel="00343D9B" w:rsidRDefault="008F1E83" w:rsidP="004C3C97">
      <w:pPr>
        <w:spacing w:line="480" w:lineRule="auto"/>
        <w:ind w:left="1080" w:hanging="360"/>
        <w:rPr>
          <w:del w:id="2861" w:author="Thar Adale" w:date="2020-07-16T19:53:00Z"/>
        </w:rPr>
      </w:pPr>
      <w:del w:id="2862" w:author="Thar Adale" w:date="2020-07-16T19:53:00Z">
        <w:r w:rsidDel="00343D9B">
          <w:delText>d.</w:delText>
        </w:r>
        <w:r w:rsidDel="00343D9B">
          <w:tab/>
          <w:delText>assign one code for the highest degree burn</w:delText>
        </w:r>
      </w:del>
    </w:p>
    <w:p w14:paraId="4AD382BA" w14:textId="125AE6B6" w:rsidR="008F1E83" w:rsidDel="00343D9B" w:rsidRDefault="008F1E83" w:rsidP="004C3C97">
      <w:pPr>
        <w:spacing w:line="480" w:lineRule="auto"/>
        <w:ind w:left="1080" w:hanging="360"/>
        <w:rPr>
          <w:del w:id="2863" w:author="Thar Adale" w:date="2020-07-16T19:53:00Z"/>
        </w:rPr>
      </w:pPr>
      <w:del w:id="2864" w:author="Thar Adale" w:date="2020-07-16T19:53:00Z">
        <w:r w:rsidDel="00343D9B">
          <w:delText>e.</w:delText>
        </w:r>
        <w:r w:rsidDel="00343D9B">
          <w:tab/>
          <w:delText>smoke inhalation</w:delText>
        </w:r>
      </w:del>
    </w:p>
    <w:p w14:paraId="2F4B071E" w14:textId="076CB3A8" w:rsidR="008F1E83" w:rsidDel="00343D9B" w:rsidRDefault="008F1E83" w:rsidP="004C3C97">
      <w:pPr>
        <w:spacing w:line="480" w:lineRule="auto"/>
        <w:ind w:left="1080" w:hanging="360"/>
        <w:rPr>
          <w:del w:id="2865" w:author="Thar Adale" w:date="2020-07-16T19:53:00Z"/>
        </w:rPr>
      </w:pPr>
      <w:del w:id="2866" w:author="Thar Adale" w:date="2020-07-16T19:53:00Z">
        <w:r w:rsidDel="00343D9B">
          <w:delText>f.</w:delText>
        </w:r>
        <w:r w:rsidDel="00343D9B">
          <w:tab/>
          <w:delText>initial</w:delText>
        </w:r>
      </w:del>
    </w:p>
    <w:p w14:paraId="6C5CD2CD" w14:textId="371E295C" w:rsidR="008F1E83" w:rsidDel="00343D9B" w:rsidRDefault="008F1E83" w:rsidP="004C3C97">
      <w:pPr>
        <w:spacing w:line="480" w:lineRule="auto"/>
        <w:ind w:left="1080" w:hanging="360"/>
        <w:rPr>
          <w:del w:id="2867" w:author="Thar Adale" w:date="2020-07-16T19:53:00Z"/>
        </w:rPr>
      </w:pPr>
      <w:del w:id="2868" w:author="Thar Adale" w:date="2020-07-16T19:53:00Z">
        <w:r w:rsidDel="00343D9B">
          <w:delText>g.</w:delText>
        </w:r>
        <w:r w:rsidDel="00343D9B">
          <w:tab/>
          <w:delText>exposure to fire and smoke</w:delText>
        </w:r>
      </w:del>
    </w:p>
    <w:p w14:paraId="400FF88F" w14:textId="06FDE5A4" w:rsidR="008F1E83" w:rsidDel="00343D9B" w:rsidRDefault="008F1E83" w:rsidP="004C3C97">
      <w:pPr>
        <w:spacing w:line="480" w:lineRule="auto"/>
        <w:ind w:left="1080" w:hanging="360"/>
        <w:rPr>
          <w:del w:id="2869" w:author="Thar Adale" w:date="2020-07-16T19:53:00Z"/>
        </w:rPr>
      </w:pPr>
      <w:del w:id="2870" w:author="Thar Adale" w:date="2020-07-16T19:53:00Z">
        <w:r w:rsidDel="00343D9B">
          <w:delText>h.</w:delText>
        </w:r>
        <w:r w:rsidDel="00343D9B">
          <w:tab/>
          <w:delText>accidental</w:delText>
        </w:r>
      </w:del>
    </w:p>
    <w:p w14:paraId="3FBF69FB" w14:textId="4A14C830" w:rsidR="008F1E83" w:rsidDel="00343D9B" w:rsidRDefault="008F1E83" w:rsidP="004C3C97">
      <w:pPr>
        <w:spacing w:line="480" w:lineRule="auto"/>
        <w:ind w:left="1080" w:hanging="360"/>
        <w:rPr>
          <w:del w:id="2871" w:author="Thar Adale" w:date="2020-07-16T19:53:00Z"/>
        </w:rPr>
      </w:pPr>
      <w:del w:id="2872" w:author="Thar Adale" w:date="2020-07-16T19:53:00Z">
        <w:r w:rsidDel="00343D9B">
          <w:delText>i.</w:delText>
        </w:r>
        <w:r w:rsidDel="00343D9B">
          <w:tab/>
          <w:delText>barn</w:delText>
        </w:r>
      </w:del>
    </w:p>
    <w:p w14:paraId="2D518878" w14:textId="27DA5B5C" w:rsidR="008F1E83" w:rsidDel="00343D9B" w:rsidRDefault="008F1E83" w:rsidP="004C3C97">
      <w:pPr>
        <w:spacing w:line="480" w:lineRule="auto"/>
        <w:ind w:left="1080" w:hanging="360"/>
        <w:rPr>
          <w:del w:id="2873" w:author="Thar Adale" w:date="2020-07-16T19:53:00Z"/>
        </w:rPr>
      </w:pPr>
      <w:del w:id="2874" w:author="Thar Adale" w:date="2020-07-16T19:53:00Z">
        <w:r w:rsidDel="00343D9B">
          <w:delText>j.</w:delText>
        </w:r>
        <w:r w:rsidDel="00343D9B">
          <w:tab/>
          <w:delText>civilian work for pay</w:delText>
        </w:r>
      </w:del>
    </w:p>
    <w:p w14:paraId="2BED259B" w14:textId="49A567E5" w:rsidR="008F1E83" w:rsidDel="00343D9B" w:rsidRDefault="008F1E83" w:rsidP="004C3C97">
      <w:pPr>
        <w:spacing w:line="480" w:lineRule="auto"/>
        <w:ind w:left="1080" w:hanging="360"/>
        <w:rPr>
          <w:del w:id="2875" w:author="Thar Adale" w:date="2020-07-16T19:53:00Z"/>
        </w:rPr>
      </w:pPr>
      <w:del w:id="2876" w:author="Thar Adale" w:date="2020-07-16T19:53:00Z">
        <w:r w:rsidDel="00343D9B">
          <w:delText>k.</w:delText>
        </w:r>
        <w:r w:rsidDel="00343D9B">
          <w:tab/>
          <w:delText>not documented</w:delText>
        </w:r>
      </w:del>
    </w:p>
    <w:p w14:paraId="43C8861F" w14:textId="453EF9C9" w:rsidR="008F1E83" w:rsidDel="00343D9B" w:rsidRDefault="008F1E83" w:rsidP="004C3C97">
      <w:pPr>
        <w:spacing w:line="480" w:lineRule="auto"/>
        <w:ind w:left="720" w:hanging="360"/>
        <w:rPr>
          <w:del w:id="2877" w:author="Thar Adale" w:date="2020-07-16T19:53:00Z"/>
        </w:rPr>
      </w:pPr>
      <w:del w:id="2878" w:author="Thar Adale" w:date="2020-07-16T19:53:00Z">
        <w:r w:rsidDel="00343D9B">
          <w:delText>3.</w:delText>
        </w:r>
        <w:r w:rsidDel="00343D9B">
          <w:tab/>
        </w:r>
      </w:del>
    </w:p>
    <w:p w14:paraId="7ECE32CB" w14:textId="7C0EB78B" w:rsidR="008F1E83" w:rsidDel="00343D9B" w:rsidRDefault="008F1E83" w:rsidP="004C3C97">
      <w:pPr>
        <w:spacing w:line="480" w:lineRule="auto"/>
        <w:ind w:left="1080" w:hanging="360"/>
        <w:rPr>
          <w:del w:id="2879" w:author="Thar Adale" w:date="2020-07-16T19:53:00Z"/>
        </w:rPr>
      </w:pPr>
      <w:del w:id="2880" w:author="Thar Adale" w:date="2020-07-16T19:53:00Z">
        <w:r w:rsidDel="00343D9B">
          <w:delText>a.</w:delText>
        </w:r>
        <w:r w:rsidDel="00343D9B">
          <w:tab/>
          <w:delText>laceration, wound</w:delText>
        </w:r>
      </w:del>
    </w:p>
    <w:p w14:paraId="477F864A" w14:textId="46118020" w:rsidR="008F1E83" w:rsidDel="00343D9B" w:rsidRDefault="008F1E83" w:rsidP="004C3C97">
      <w:pPr>
        <w:spacing w:line="480" w:lineRule="auto"/>
        <w:ind w:left="1080" w:hanging="360"/>
        <w:rPr>
          <w:del w:id="2881" w:author="Thar Adale" w:date="2020-07-16T19:53:00Z"/>
        </w:rPr>
      </w:pPr>
      <w:del w:id="2882" w:author="Thar Adale" w:date="2020-07-16T19:53:00Z">
        <w:r w:rsidDel="00343D9B">
          <w:delText>b.</w:delText>
        </w:r>
        <w:r w:rsidDel="00343D9B">
          <w:tab/>
          <w:delText>index finger, right</w:delText>
        </w:r>
      </w:del>
    </w:p>
    <w:p w14:paraId="024F9822" w14:textId="7C744CB8" w:rsidR="008F1E83" w:rsidDel="00343D9B" w:rsidRDefault="008F1E83" w:rsidP="004C3C97">
      <w:pPr>
        <w:spacing w:line="480" w:lineRule="auto"/>
        <w:ind w:left="1080" w:hanging="360"/>
        <w:rPr>
          <w:del w:id="2883" w:author="Thar Adale" w:date="2020-07-16T19:53:00Z"/>
        </w:rPr>
      </w:pPr>
      <w:del w:id="2884" w:author="Thar Adale" w:date="2020-07-16T19:53:00Z">
        <w:r w:rsidDel="00343D9B">
          <w:delText>c.</w:delText>
        </w:r>
        <w:r w:rsidDel="00343D9B">
          <w:tab/>
          <w:delText>remove sutures</w:delText>
        </w:r>
      </w:del>
    </w:p>
    <w:p w14:paraId="428BFC42" w14:textId="47AA7E47" w:rsidR="008F1E83" w:rsidDel="00343D9B" w:rsidRDefault="008F1E83" w:rsidP="004C3C97">
      <w:pPr>
        <w:spacing w:line="480" w:lineRule="auto"/>
        <w:ind w:left="1080" w:hanging="360"/>
        <w:rPr>
          <w:del w:id="2885" w:author="Thar Adale" w:date="2020-07-16T19:53:00Z"/>
        </w:rPr>
      </w:pPr>
      <w:del w:id="2886" w:author="Thar Adale" w:date="2020-07-16T19:53:00Z">
        <w:r w:rsidDel="00343D9B">
          <w:delText>d.</w:delText>
        </w:r>
        <w:r w:rsidDel="00343D9B">
          <w:tab/>
          <w:delText>subsequent</w:delText>
        </w:r>
      </w:del>
    </w:p>
    <w:p w14:paraId="0F595AC1" w14:textId="2FB28813" w:rsidR="008F1E83" w:rsidDel="00343D9B" w:rsidRDefault="008F1E83" w:rsidP="004C3C97">
      <w:pPr>
        <w:spacing w:line="480" w:lineRule="auto"/>
        <w:ind w:left="1080" w:hanging="360"/>
        <w:rPr>
          <w:del w:id="2887" w:author="Thar Adale" w:date="2020-07-16T19:53:00Z"/>
        </w:rPr>
      </w:pPr>
      <w:del w:id="2888" w:author="Thar Adale" w:date="2020-07-16T19:53:00Z">
        <w:r w:rsidDel="00343D9B">
          <w:delText>e.</w:delText>
        </w:r>
        <w:r w:rsidDel="00343D9B">
          <w:tab/>
          <w:delText>cut with knife</w:delText>
        </w:r>
      </w:del>
    </w:p>
    <w:p w14:paraId="71FB625F" w14:textId="7D84A0B3" w:rsidR="008F1E83" w:rsidDel="00343D9B" w:rsidRDefault="008F1E83" w:rsidP="004C3C97">
      <w:pPr>
        <w:spacing w:line="480" w:lineRule="auto"/>
        <w:ind w:left="1080" w:hanging="360"/>
        <w:rPr>
          <w:del w:id="2889" w:author="Thar Adale" w:date="2020-07-16T19:53:00Z"/>
        </w:rPr>
      </w:pPr>
      <w:del w:id="2890" w:author="Thar Adale" w:date="2020-07-16T19:53:00Z">
        <w:r w:rsidDel="00343D9B">
          <w:delText>f.</w:delText>
        </w:r>
        <w:r w:rsidDel="00343D9B">
          <w:tab/>
          <w:delText>no, OGCR I.C.19.a.) instructs coders to NOT assign an aftercare code, but to assign an injury code with the seventh character for subsequent care</w:delText>
        </w:r>
      </w:del>
    </w:p>
    <w:p w14:paraId="53F9C28F" w14:textId="3AF85AF9" w:rsidR="008F1E83" w:rsidDel="00343D9B" w:rsidRDefault="008F1E83" w:rsidP="004C3C97">
      <w:pPr>
        <w:spacing w:line="480" w:lineRule="auto"/>
        <w:ind w:left="720" w:hanging="360"/>
        <w:rPr>
          <w:del w:id="2891" w:author="Thar Adale" w:date="2020-07-16T19:53:00Z"/>
        </w:rPr>
      </w:pPr>
      <w:del w:id="2892" w:author="Thar Adale" w:date="2020-07-16T19:53:00Z">
        <w:r w:rsidDel="00343D9B">
          <w:delText>4.</w:delText>
        </w:r>
        <w:r w:rsidDel="00343D9B">
          <w:tab/>
        </w:r>
      </w:del>
    </w:p>
    <w:p w14:paraId="2FA9BF18" w14:textId="7A52E795" w:rsidR="008F1E83" w:rsidDel="00343D9B" w:rsidRDefault="008F1E83" w:rsidP="004C3C97">
      <w:pPr>
        <w:spacing w:line="480" w:lineRule="auto"/>
        <w:ind w:left="1080" w:hanging="360"/>
        <w:rPr>
          <w:del w:id="2893" w:author="Thar Adale" w:date="2020-07-16T19:53:00Z"/>
        </w:rPr>
      </w:pPr>
      <w:del w:id="2894" w:author="Thar Adale" w:date="2020-07-16T19:53:00Z">
        <w:r w:rsidDel="00343D9B">
          <w:delText>a.</w:delText>
        </w:r>
        <w:r w:rsidDel="00343D9B">
          <w:tab/>
          <w:delText>irregular pulse, palpitations, confusion; no, they are integral to cumulative intoxication</w:delText>
        </w:r>
      </w:del>
    </w:p>
    <w:p w14:paraId="1E14B8B6" w14:textId="4AF01552" w:rsidR="008F1E83" w:rsidDel="00343D9B" w:rsidRDefault="008F1E83" w:rsidP="004C3C97">
      <w:pPr>
        <w:spacing w:line="480" w:lineRule="auto"/>
        <w:ind w:left="1080" w:hanging="360"/>
        <w:rPr>
          <w:del w:id="2895" w:author="Thar Adale" w:date="2020-07-16T19:53:00Z"/>
        </w:rPr>
      </w:pPr>
      <w:del w:id="2896" w:author="Thar Adale" w:date="2020-07-16T19:53:00Z">
        <w:r w:rsidDel="00343D9B">
          <w:delText>b.</w:delText>
        </w:r>
        <w:r w:rsidDel="00343D9B">
          <w:tab/>
          <w:delText>adverse effect, because the medication was taken as prescribed</w:delText>
        </w:r>
      </w:del>
    </w:p>
    <w:p w14:paraId="1BFEF26A" w14:textId="6E6ED22F" w:rsidR="008F1E83" w:rsidDel="00343D9B" w:rsidRDefault="008F1E83" w:rsidP="004C3C97">
      <w:pPr>
        <w:spacing w:line="480" w:lineRule="auto"/>
        <w:ind w:left="1080" w:hanging="360"/>
        <w:rPr>
          <w:del w:id="2897" w:author="Thar Adale" w:date="2020-07-16T19:53:00Z"/>
        </w:rPr>
      </w:pPr>
      <w:del w:id="2898" w:author="Thar Adale" w:date="2020-07-16T19:53:00Z">
        <w:r w:rsidDel="00343D9B">
          <w:delText>c.</w:delText>
        </w:r>
        <w:r w:rsidDel="00343D9B">
          <w:tab/>
          <w:delText>digitalis</w:delText>
        </w:r>
      </w:del>
    </w:p>
    <w:p w14:paraId="1EA68D40" w14:textId="1EF197D6" w:rsidR="008F1E83" w:rsidDel="00343D9B" w:rsidRDefault="008F1E83" w:rsidP="004C3C97">
      <w:pPr>
        <w:spacing w:line="480" w:lineRule="auto"/>
        <w:ind w:left="1080" w:hanging="360"/>
        <w:rPr>
          <w:del w:id="2899" w:author="Thar Adale" w:date="2020-07-16T19:53:00Z"/>
        </w:rPr>
      </w:pPr>
      <w:del w:id="2900" w:author="Thar Adale" w:date="2020-07-16T19:53:00Z">
        <w:r w:rsidDel="00343D9B">
          <w:delText>d.</w:delText>
        </w:r>
        <w:r w:rsidDel="00343D9B">
          <w:tab/>
          <w:delText>atrial fibrillation</w:delText>
        </w:r>
      </w:del>
    </w:p>
    <w:p w14:paraId="76858153" w14:textId="7228A5D9" w:rsidR="008F1E83" w:rsidDel="00343D9B" w:rsidRDefault="008F1E83" w:rsidP="004C3C97">
      <w:pPr>
        <w:spacing w:line="480" w:lineRule="auto"/>
        <w:ind w:left="1080" w:hanging="360"/>
        <w:rPr>
          <w:del w:id="2901" w:author="Thar Adale" w:date="2020-07-16T19:53:00Z"/>
        </w:rPr>
      </w:pPr>
      <w:del w:id="2902" w:author="Thar Adale" w:date="2020-07-16T19:53:00Z">
        <w:r w:rsidDel="00343D9B">
          <w:delText>e.</w:delText>
        </w:r>
        <w:r w:rsidDel="00343D9B">
          <w:tab/>
          <w:delText>chronic kidney disease</w:delText>
        </w:r>
      </w:del>
    </w:p>
    <w:p w14:paraId="7ABF4C61" w14:textId="78894630" w:rsidR="008F1E83" w:rsidDel="00343D9B" w:rsidRDefault="008F1E83" w:rsidP="004C3C97">
      <w:pPr>
        <w:spacing w:line="480" w:lineRule="auto"/>
        <w:ind w:left="1080" w:hanging="360"/>
        <w:rPr>
          <w:del w:id="2903" w:author="Thar Adale" w:date="2020-07-16T19:53:00Z"/>
        </w:rPr>
      </w:pPr>
      <w:del w:id="2904" w:author="Thar Adale" w:date="2020-07-16T19:53:00Z">
        <w:r w:rsidDel="00343D9B">
          <w:delText>f.</w:delText>
        </w:r>
        <w:r w:rsidDel="00343D9B">
          <w:tab/>
          <w:delText xml:space="preserve">initial </w:delText>
        </w:r>
      </w:del>
    </w:p>
    <w:p w14:paraId="17E20F90" w14:textId="2476E816" w:rsidR="008F1E83" w:rsidDel="00343D9B" w:rsidRDefault="008F1E83" w:rsidP="004C3C97">
      <w:pPr>
        <w:spacing w:line="480" w:lineRule="auto"/>
        <w:ind w:left="720" w:hanging="360"/>
        <w:rPr>
          <w:del w:id="2905" w:author="Thar Adale" w:date="2020-07-16T19:53:00Z"/>
          <w:lang w:val="pt-BR"/>
        </w:rPr>
      </w:pPr>
      <w:del w:id="2906" w:author="Thar Adale" w:date="2020-07-16T19:53:00Z">
        <w:r w:rsidDel="00343D9B">
          <w:rPr>
            <w:lang w:val="pt-BR"/>
          </w:rPr>
          <w:delText>5.</w:delText>
        </w:r>
        <w:r w:rsidDel="00343D9B">
          <w:rPr>
            <w:lang w:val="pt-BR"/>
          </w:rPr>
          <w:tab/>
        </w:r>
      </w:del>
    </w:p>
    <w:p w14:paraId="567BD78F" w14:textId="56468BE8" w:rsidR="008F1E83" w:rsidDel="00343D9B" w:rsidRDefault="008F1E83" w:rsidP="004C3C97">
      <w:pPr>
        <w:spacing w:line="480" w:lineRule="auto"/>
        <w:ind w:left="1080" w:hanging="360"/>
        <w:rPr>
          <w:del w:id="2907" w:author="Thar Adale" w:date="2020-07-16T19:53:00Z"/>
        </w:rPr>
      </w:pPr>
      <w:del w:id="2908" w:author="Thar Adale" w:date="2020-07-16T19:53:00Z">
        <w:r w:rsidDel="00343D9B">
          <w:delText>a.</w:delText>
        </w:r>
        <w:r w:rsidDel="00343D9B">
          <w:tab/>
          <w:delText>Flunitrazepam</w:delText>
        </w:r>
      </w:del>
    </w:p>
    <w:p w14:paraId="68097764" w14:textId="14A5E1F6" w:rsidR="008F1E83" w:rsidDel="00343D9B" w:rsidRDefault="008F1E83" w:rsidP="004C3C97">
      <w:pPr>
        <w:spacing w:line="480" w:lineRule="auto"/>
        <w:ind w:left="1080" w:hanging="360"/>
        <w:rPr>
          <w:del w:id="2909" w:author="Thar Adale" w:date="2020-07-16T19:53:00Z"/>
        </w:rPr>
      </w:pPr>
      <w:del w:id="2910" w:author="Thar Adale" w:date="2020-07-16T19:53:00Z">
        <w:r w:rsidDel="00343D9B">
          <w:delText>b.</w:delText>
        </w:r>
        <w:r w:rsidDel="00343D9B">
          <w:tab/>
          <w:delText>assault</w:delText>
        </w:r>
      </w:del>
    </w:p>
    <w:p w14:paraId="4E362D7D" w14:textId="638D2D47" w:rsidR="008F1E83" w:rsidDel="00343D9B" w:rsidRDefault="008F1E83" w:rsidP="004C3C97">
      <w:pPr>
        <w:spacing w:line="480" w:lineRule="auto"/>
        <w:ind w:left="1080" w:hanging="360"/>
        <w:rPr>
          <w:del w:id="2911" w:author="Thar Adale" w:date="2020-07-16T19:53:00Z"/>
        </w:rPr>
      </w:pPr>
      <w:del w:id="2912" w:author="Thar Adale" w:date="2020-07-16T19:53:00Z">
        <w:r w:rsidDel="00343D9B">
          <w:delText>c.</w:delText>
        </w:r>
        <w:r w:rsidDel="00343D9B">
          <w:tab/>
          <w:delText>examination</w:delText>
        </w:r>
      </w:del>
    </w:p>
    <w:p w14:paraId="0F7BFF69" w14:textId="68BF7A54" w:rsidR="008F1E83" w:rsidDel="00343D9B" w:rsidRDefault="008F1E83" w:rsidP="004C3C97">
      <w:pPr>
        <w:spacing w:line="480" w:lineRule="auto"/>
        <w:ind w:left="1080" w:hanging="360"/>
        <w:rPr>
          <w:del w:id="2913" w:author="Thar Adale" w:date="2020-07-16T19:53:00Z"/>
        </w:rPr>
      </w:pPr>
      <w:del w:id="2914" w:author="Thar Adale" w:date="2020-07-16T19:53:00Z">
        <w:r w:rsidDel="00343D9B">
          <w:delText>d.</w:delText>
        </w:r>
        <w:r w:rsidDel="00343D9B">
          <w:tab/>
          <w:delText>rape, sexual assault</w:delText>
        </w:r>
      </w:del>
    </w:p>
    <w:p w14:paraId="2302214F" w14:textId="5EA848F7" w:rsidR="008F1E83" w:rsidDel="00343D9B" w:rsidRDefault="008F1E83" w:rsidP="004C3C97">
      <w:pPr>
        <w:spacing w:line="480" w:lineRule="auto"/>
        <w:ind w:left="1080" w:hanging="360"/>
        <w:rPr>
          <w:del w:id="2915" w:author="Thar Adale" w:date="2020-07-16T19:53:00Z"/>
        </w:rPr>
      </w:pPr>
      <w:del w:id="2916" w:author="Thar Adale" w:date="2020-07-16T19:53:00Z">
        <w:r w:rsidDel="00343D9B">
          <w:delText>e.</w:delText>
        </w:r>
        <w:r w:rsidDel="00343D9B">
          <w:tab/>
          <w:delText>initial</w:delText>
        </w:r>
      </w:del>
    </w:p>
    <w:p w14:paraId="23C49616" w14:textId="2DE89A96" w:rsidR="008F1E83" w:rsidDel="00343D9B" w:rsidRDefault="008F1E83" w:rsidP="004C3C97">
      <w:pPr>
        <w:spacing w:line="480" w:lineRule="auto"/>
        <w:ind w:left="1080" w:hanging="360"/>
        <w:rPr>
          <w:del w:id="2917" w:author="Thar Adale" w:date="2020-07-16T19:53:00Z"/>
        </w:rPr>
      </w:pPr>
      <w:del w:id="2918" w:author="Thar Adale" w:date="2020-07-16T19:53:00Z">
        <w:r w:rsidDel="00343D9B">
          <w:delText>f.</w:delText>
        </w:r>
        <w:r w:rsidDel="00343D9B">
          <w:tab/>
          <w:delText>boyfriend</w:delText>
        </w:r>
      </w:del>
    </w:p>
    <w:p w14:paraId="47BEA149" w14:textId="71E6203B" w:rsidR="008F1E83" w:rsidDel="00343D9B" w:rsidRDefault="008F1E83" w:rsidP="004C3C97">
      <w:pPr>
        <w:spacing w:line="480" w:lineRule="auto"/>
        <w:ind w:left="1080" w:hanging="360"/>
        <w:rPr>
          <w:del w:id="2919" w:author="Thar Adale" w:date="2020-07-16T19:53:00Z"/>
        </w:rPr>
      </w:pPr>
      <w:del w:id="2920" w:author="Thar Adale" w:date="2020-07-16T19:53:00Z">
        <w:r w:rsidDel="00343D9B">
          <w:delText>g.</w:delText>
        </w:r>
        <w:r w:rsidDel="00343D9B">
          <w:tab/>
          <w:delText>yes, the abuse is confirmed</w:delText>
        </w:r>
      </w:del>
    </w:p>
    <w:p w14:paraId="773E3872" w14:textId="625EE49E" w:rsidR="008F1E83" w:rsidDel="00343D9B" w:rsidRDefault="008F1E83" w:rsidP="004C3C97">
      <w:pPr>
        <w:spacing w:line="480" w:lineRule="auto"/>
        <w:ind w:left="720" w:hanging="360"/>
        <w:rPr>
          <w:del w:id="2921" w:author="Thar Adale" w:date="2020-07-16T19:53:00Z"/>
        </w:rPr>
      </w:pPr>
      <w:del w:id="2922" w:author="Thar Adale" w:date="2020-07-16T19:53:00Z">
        <w:r w:rsidDel="00343D9B">
          <w:delText>6.</w:delText>
        </w:r>
        <w:r w:rsidDel="00343D9B">
          <w:tab/>
        </w:r>
      </w:del>
    </w:p>
    <w:p w14:paraId="29085FD5" w14:textId="4F6CE8F4" w:rsidR="008F1E83" w:rsidDel="00343D9B" w:rsidRDefault="008F1E83" w:rsidP="004C3C97">
      <w:pPr>
        <w:spacing w:line="480" w:lineRule="auto"/>
        <w:ind w:left="1080" w:hanging="360"/>
        <w:rPr>
          <w:del w:id="2923" w:author="Thar Adale" w:date="2020-07-16T19:53:00Z"/>
        </w:rPr>
      </w:pPr>
      <w:del w:id="2924" w:author="Thar Adale" w:date="2020-07-16T19:53:00Z">
        <w:r w:rsidDel="00343D9B">
          <w:delText>a.</w:delText>
        </w:r>
        <w:r w:rsidDel="00343D9B">
          <w:tab/>
          <w:delText>chemical</w:delText>
        </w:r>
      </w:del>
    </w:p>
    <w:p w14:paraId="41512FF1" w14:textId="2F0E998B" w:rsidR="008F1E83" w:rsidDel="00343D9B" w:rsidRDefault="008F1E83" w:rsidP="004C3C97">
      <w:pPr>
        <w:spacing w:line="480" w:lineRule="auto"/>
        <w:ind w:left="1080" w:hanging="360"/>
        <w:rPr>
          <w:del w:id="2925" w:author="Thar Adale" w:date="2020-07-16T19:53:00Z"/>
        </w:rPr>
      </w:pPr>
      <w:del w:id="2926" w:author="Thar Adale" w:date="2020-07-16T19:53:00Z">
        <w:r w:rsidDel="00343D9B">
          <w:delText>b.</w:delText>
        </w:r>
        <w:r w:rsidDel="00343D9B">
          <w:tab/>
          <w:delText>corrosion</w:delText>
        </w:r>
      </w:del>
    </w:p>
    <w:p w14:paraId="62A907EA" w14:textId="56B78A5C" w:rsidR="008F1E83" w:rsidDel="00343D9B" w:rsidRDefault="008F1E83" w:rsidP="004C3C97">
      <w:pPr>
        <w:spacing w:line="480" w:lineRule="auto"/>
        <w:ind w:left="1080" w:hanging="360"/>
        <w:rPr>
          <w:del w:id="2927" w:author="Thar Adale" w:date="2020-07-16T19:53:00Z"/>
        </w:rPr>
      </w:pPr>
      <w:del w:id="2928" w:author="Thar Adale" w:date="2020-07-16T19:53:00Z">
        <w:r w:rsidDel="00343D9B">
          <w:delText>c.</w:delText>
        </w:r>
        <w:r w:rsidDel="00343D9B">
          <w:tab/>
          <w:delText>sulfuric acid</w:delText>
        </w:r>
      </w:del>
    </w:p>
    <w:p w14:paraId="09A19445" w14:textId="78F87EB6" w:rsidR="008F1E83" w:rsidDel="00343D9B" w:rsidRDefault="008F1E83" w:rsidP="004C3C97">
      <w:pPr>
        <w:spacing w:line="480" w:lineRule="auto"/>
        <w:ind w:left="1080" w:hanging="360"/>
        <w:rPr>
          <w:del w:id="2929" w:author="Thar Adale" w:date="2020-07-16T19:53:00Z"/>
        </w:rPr>
      </w:pPr>
      <w:del w:id="2930" w:author="Thar Adale" w:date="2020-07-16T19:53:00Z">
        <w:r w:rsidDel="00343D9B">
          <w:delText>d.</w:delText>
        </w:r>
        <w:r w:rsidDel="00343D9B">
          <w:tab/>
          <w:delText>cornea, eyelid, face</w:delText>
        </w:r>
      </w:del>
    </w:p>
    <w:p w14:paraId="16C1E300" w14:textId="628D9692" w:rsidR="008F1E83" w:rsidDel="00343D9B" w:rsidRDefault="008F1E83" w:rsidP="004C3C97">
      <w:pPr>
        <w:spacing w:line="480" w:lineRule="auto"/>
        <w:ind w:left="1080" w:hanging="360"/>
        <w:rPr>
          <w:del w:id="2931" w:author="Thar Adale" w:date="2020-07-16T19:53:00Z"/>
        </w:rPr>
      </w:pPr>
      <w:del w:id="2932" w:author="Thar Adale" w:date="2020-07-16T19:53:00Z">
        <w:r w:rsidDel="00343D9B">
          <w:delText>e.</w:delText>
        </w:r>
        <w:r w:rsidDel="00343D9B">
          <w:tab/>
          <w:delText>eyelids bilateral, cornea right, cheek right</w:delText>
        </w:r>
      </w:del>
    </w:p>
    <w:p w14:paraId="272E38DD" w14:textId="76CBA24C" w:rsidR="008F1E83" w:rsidDel="00343D9B" w:rsidRDefault="008F1E83" w:rsidP="004C3C97">
      <w:pPr>
        <w:spacing w:line="480" w:lineRule="auto"/>
        <w:ind w:left="1080" w:hanging="360"/>
        <w:rPr>
          <w:del w:id="2933" w:author="Thar Adale" w:date="2020-07-16T19:53:00Z"/>
        </w:rPr>
      </w:pPr>
      <w:del w:id="2934" w:author="Thar Adale" w:date="2020-07-16T19:53:00Z">
        <w:r w:rsidDel="00343D9B">
          <w:delText>f.</w:delText>
        </w:r>
        <w:r w:rsidDel="00343D9B">
          <w:tab/>
          <w:delText>second</w:delText>
        </w:r>
      </w:del>
    </w:p>
    <w:p w14:paraId="3348432A" w14:textId="09BDC2C4" w:rsidR="008F1E83" w:rsidDel="00343D9B" w:rsidRDefault="008F1E83" w:rsidP="004C3C97">
      <w:pPr>
        <w:spacing w:line="480" w:lineRule="auto"/>
        <w:ind w:left="1080" w:hanging="360"/>
        <w:rPr>
          <w:del w:id="2935" w:author="Thar Adale" w:date="2020-07-16T19:53:00Z"/>
        </w:rPr>
      </w:pPr>
      <w:del w:id="2936" w:author="Thar Adale" w:date="2020-07-16T19:53:00Z">
        <w:r w:rsidDel="00343D9B">
          <w:delText>g.</w:delText>
        </w:r>
        <w:r w:rsidDel="00343D9B">
          <w:tab/>
          <w:delText>initial</w:delText>
        </w:r>
      </w:del>
    </w:p>
    <w:p w14:paraId="764563AB" w14:textId="33334DD1" w:rsidR="008F1E83" w:rsidDel="00343D9B" w:rsidRDefault="008F1E83" w:rsidP="004C3C97">
      <w:pPr>
        <w:spacing w:line="480" w:lineRule="auto"/>
        <w:ind w:left="1080" w:hanging="360"/>
        <w:rPr>
          <w:del w:id="2937" w:author="Thar Adale" w:date="2020-07-16T19:53:00Z"/>
        </w:rPr>
      </w:pPr>
      <w:del w:id="2938" w:author="Thar Adale" w:date="2020-07-16T19:53:00Z">
        <w:r w:rsidDel="00343D9B">
          <w:delText>h.</w:delText>
        </w:r>
        <w:r w:rsidDel="00343D9B">
          <w:tab/>
          <w:delText>battery explosion</w:delText>
        </w:r>
      </w:del>
    </w:p>
    <w:p w14:paraId="5F0D86EA" w14:textId="0D2B96BA" w:rsidR="008F1E83" w:rsidDel="00343D9B" w:rsidRDefault="008F1E83" w:rsidP="004C3C97">
      <w:pPr>
        <w:spacing w:line="480" w:lineRule="auto"/>
        <w:ind w:left="1080" w:hanging="360"/>
        <w:rPr>
          <w:del w:id="2939" w:author="Thar Adale" w:date="2020-07-16T19:53:00Z"/>
        </w:rPr>
      </w:pPr>
      <w:del w:id="2940" w:author="Thar Adale" w:date="2020-07-16T19:53:00Z">
        <w:r w:rsidDel="00343D9B">
          <w:delText>i.</w:delText>
        </w:r>
        <w:r w:rsidDel="00343D9B">
          <w:tab/>
          <w:delText>accidental</w:delText>
        </w:r>
      </w:del>
    </w:p>
    <w:p w14:paraId="24FD9926" w14:textId="6C80D772" w:rsidR="008F1E83" w:rsidDel="00343D9B" w:rsidRDefault="008F1E83" w:rsidP="004C3C97">
      <w:pPr>
        <w:spacing w:line="480" w:lineRule="auto"/>
        <w:ind w:left="1080" w:hanging="360"/>
        <w:rPr>
          <w:del w:id="2941" w:author="Thar Adale" w:date="2020-07-16T19:53:00Z"/>
        </w:rPr>
      </w:pPr>
      <w:del w:id="2942" w:author="Thar Adale" w:date="2020-07-16T19:53:00Z">
        <w:r w:rsidDel="00343D9B">
          <w:delText>j.</w:delText>
        </w:r>
        <w:r w:rsidDel="00343D9B">
          <w:tab/>
          <w:delText>driveway at home</w:delText>
        </w:r>
      </w:del>
    </w:p>
    <w:p w14:paraId="2FE90DFD" w14:textId="210EDD72" w:rsidR="008F1E83" w:rsidDel="00343D9B" w:rsidRDefault="008F1E83" w:rsidP="004C3C97">
      <w:pPr>
        <w:spacing w:line="480" w:lineRule="auto"/>
        <w:ind w:left="1080" w:hanging="360"/>
        <w:rPr>
          <w:del w:id="2943" w:author="Thar Adale" w:date="2020-07-16T19:53:00Z"/>
        </w:rPr>
      </w:pPr>
      <w:del w:id="2944" w:author="Thar Adale" w:date="2020-07-16T19:53:00Z">
        <w:r w:rsidDel="00343D9B">
          <w:delText>k.</w:delText>
        </w:r>
        <w:r w:rsidDel="00343D9B">
          <w:tab/>
          <w:delText>recreation</w:delText>
        </w:r>
      </w:del>
    </w:p>
    <w:p w14:paraId="1ACA6BD1" w14:textId="351FDFFD" w:rsidR="008F1E83" w:rsidDel="00343D9B" w:rsidRDefault="008F1E83" w:rsidP="004C3C97">
      <w:pPr>
        <w:spacing w:line="480" w:lineRule="auto"/>
        <w:ind w:left="1080" w:hanging="360"/>
        <w:rPr>
          <w:del w:id="2945" w:author="Thar Adale" w:date="2020-07-16T19:53:00Z"/>
        </w:rPr>
      </w:pPr>
      <w:del w:id="2946" w:author="Thar Adale" w:date="2020-07-16T19:53:00Z">
        <w:r w:rsidDel="00343D9B">
          <w:delText>l.</w:delText>
        </w:r>
        <w:r w:rsidDel="00343D9B">
          <w:tab/>
          <w:delText>automobile repair</w:delText>
        </w:r>
      </w:del>
    </w:p>
    <w:p w14:paraId="629700A6" w14:textId="34D8F918" w:rsidR="008F1E83" w:rsidDel="00343D9B" w:rsidRDefault="008F1E83" w:rsidP="004C3C97">
      <w:pPr>
        <w:keepNext/>
        <w:keepLines/>
        <w:spacing w:line="480" w:lineRule="auto"/>
        <w:outlineLvl w:val="1"/>
        <w:rPr>
          <w:del w:id="2947" w:author="Thar Adale" w:date="2020-07-16T19:53:00Z"/>
          <w:b/>
          <w:bCs/>
          <w:szCs w:val="26"/>
        </w:rPr>
      </w:pPr>
      <w:del w:id="2948" w:author="Thar Adale" w:date="2020-07-16T19:53:00Z">
        <w:r w:rsidDel="00343D9B">
          <w:rPr>
            <w:b/>
            <w:bCs/>
            <w:szCs w:val="26"/>
          </w:rPr>
          <w:delText xml:space="preserve">Exercise </w:delText>
        </w:r>
        <w:r w:rsidR="00D445C7" w:rsidDel="00343D9B">
          <w:rPr>
            <w:b/>
            <w:bCs/>
            <w:szCs w:val="26"/>
          </w:rPr>
          <w:delText>12</w:delText>
        </w:r>
        <w:r w:rsidDel="00343D9B">
          <w:rPr>
            <w:b/>
            <w:bCs/>
            <w:szCs w:val="26"/>
          </w:rPr>
          <w:delText>.3 Assigning Codes for Injury and Poisoning</w:delText>
        </w:r>
      </w:del>
    </w:p>
    <w:p w14:paraId="5600C455" w14:textId="4A0ABF54" w:rsidR="008F1E83" w:rsidDel="00343D9B" w:rsidRDefault="008F1E83" w:rsidP="004C3C97">
      <w:pPr>
        <w:spacing w:line="480" w:lineRule="auto"/>
        <w:ind w:left="720" w:hanging="360"/>
        <w:rPr>
          <w:del w:id="2949" w:author="Thar Adale" w:date="2020-07-16T19:53:00Z"/>
        </w:rPr>
      </w:pPr>
      <w:del w:id="2950" w:author="Thar Adale" w:date="2020-07-16T19:53:00Z">
        <w:r w:rsidDel="00343D9B">
          <w:delText>1.</w:delText>
        </w:r>
        <w:r w:rsidDel="00343D9B">
          <w:tab/>
        </w:r>
        <w:r w:rsidRPr="00FA796D" w:rsidDel="00343D9B">
          <w:rPr>
            <w:rStyle w:val="Emphasis"/>
          </w:rPr>
          <w:delText>S89.031A</w:delText>
        </w:r>
        <w:r w:rsidDel="00343D9B">
          <w:delText xml:space="preserve">  (Fracture, tibia, upper end, physeal, Salter Harris Type III, right, initial)</w:delText>
        </w:r>
      </w:del>
    </w:p>
    <w:p w14:paraId="7678DD86" w14:textId="050471DF" w:rsidR="008F1E83" w:rsidRPr="004D3C31" w:rsidDel="00343D9B" w:rsidRDefault="008F1E83" w:rsidP="004C3C97">
      <w:pPr>
        <w:spacing w:line="480" w:lineRule="auto"/>
        <w:ind w:left="720" w:hanging="360"/>
        <w:rPr>
          <w:del w:id="2951" w:author="Thar Adale" w:date="2020-07-16T19:53:00Z"/>
        </w:rPr>
      </w:pPr>
      <w:del w:id="2952" w:author="Thar Adale" w:date="2020-07-16T19:53:00Z">
        <w:r w:rsidRPr="004D3C31" w:rsidDel="00343D9B">
          <w:delText>2.</w:delText>
        </w:r>
        <w:r w:rsidRPr="004D3C31" w:rsidDel="00343D9B">
          <w:tab/>
        </w:r>
        <w:r w:rsidRPr="00FA796D" w:rsidDel="00343D9B">
          <w:rPr>
            <w:rStyle w:val="Emphasis"/>
          </w:rPr>
          <w:delText>T22.392A</w:delText>
        </w:r>
        <w:r w:rsidDel="00343D9B">
          <w:delText xml:space="preserve">  (Burn, upper limb, multiple sites, third degree, left)</w:delText>
        </w:r>
        <w:r w:rsidDel="00343D9B">
          <w:br/>
        </w:r>
        <w:r w:rsidRPr="00FA796D" w:rsidDel="00343D9B">
          <w:rPr>
            <w:rStyle w:val="Emphasis"/>
          </w:rPr>
          <w:delText>J70.5</w:delText>
        </w:r>
        <w:r w:rsidRPr="004D3C31" w:rsidDel="00343D9B">
          <w:delText xml:space="preserve"> (Inhalation, smoke)</w:delText>
        </w:r>
      </w:del>
    </w:p>
    <w:p w14:paraId="15D7460F" w14:textId="79429D80" w:rsidR="008F1E83" w:rsidDel="00343D9B" w:rsidRDefault="008F1E83" w:rsidP="004C3C97">
      <w:pPr>
        <w:spacing w:line="480" w:lineRule="auto"/>
        <w:ind w:left="720" w:hanging="360"/>
        <w:rPr>
          <w:del w:id="2953" w:author="Thar Adale" w:date="2020-07-16T19:53:00Z"/>
        </w:rPr>
      </w:pPr>
      <w:del w:id="2954" w:author="Thar Adale" w:date="2020-07-16T19:53:00Z">
        <w:r w:rsidDel="00343D9B">
          <w:delText>3.</w:delText>
        </w:r>
        <w:r w:rsidDel="00343D9B">
          <w:tab/>
        </w:r>
        <w:r w:rsidRPr="00FA796D" w:rsidDel="00343D9B">
          <w:rPr>
            <w:rStyle w:val="Emphasis"/>
          </w:rPr>
          <w:delText>S61.200D</w:delText>
        </w:r>
        <w:r w:rsidDel="00343D9B">
          <w:delText xml:space="preserve">  (Wound, finger, index, right, subsequent)</w:delText>
        </w:r>
      </w:del>
    </w:p>
    <w:p w14:paraId="7EA761F8" w14:textId="33F39610" w:rsidR="008F1E83" w:rsidDel="00343D9B" w:rsidRDefault="008F1E83" w:rsidP="004C3C97">
      <w:pPr>
        <w:keepNext/>
        <w:keepLines/>
        <w:spacing w:line="480" w:lineRule="auto"/>
        <w:outlineLvl w:val="1"/>
        <w:rPr>
          <w:del w:id="2955" w:author="Thar Adale" w:date="2020-07-16T19:53:00Z"/>
          <w:b/>
          <w:bCs/>
          <w:szCs w:val="26"/>
        </w:rPr>
      </w:pPr>
      <w:del w:id="2956" w:author="Thar Adale" w:date="2020-07-16T19:53:00Z">
        <w:r w:rsidDel="00343D9B">
          <w:rPr>
            <w:b/>
            <w:bCs/>
            <w:szCs w:val="26"/>
          </w:rPr>
          <w:delText xml:space="preserve">Exercise </w:delText>
        </w:r>
        <w:r w:rsidR="00D445C7" w:rsidDel="00343D9B">
          <w:rPr>
            <w:b/>
            <w:bCs/>
            <w:szCs w:val="26"/>
          </w:rPr>
          <w:delText>12</w:delText>
        </w:r>
        <w:r w:rsidDel="00343D9B">
          <w:rPr>
            <w:b/>
            <w:bCs/>
            <w:szCs w:val="26"/>
          </w:rPr>
          <w:delText>.4 Arranging Codes for Injury and Poisoning</w:delText>
        </w:r>
      </w:del>
    </w:p>
    <w:p w14:paraId="766673F5" w14:textId="2A2B3C7E" w:rsidR="008F1E83" w:rsidDel="00343D9B" w:rsidRDefault="00EC15DF" w:rsidP="00237906">
      <w:pPr>
        <w:spacing w:line="480" w:lineRule="auto"/>
        <w:ind w:left="360"/>
        <w:rPr>
          <w:del w:id="2957" w:author="Thar Adale" w:date="2020-07-16T19:53:00Z"/>
        </w:rPr>
      </w:pPr>
      <w:del w:id="2958" w:author="Thar Adale" w:date="2020-07-16T19:53:00Z">
        <w:r w:rsidRPr="00237906" w:rsidDel="00343D9B">
          <w:delText>1.</w:delText>
        </w:r>
        <w:r w:rsidDel="00343D9B">
          <w:rPr>
            <w:rStyle w:val="Emphasis"/>
          </w:rPr>
          <w:delText xml:space="preserve"> </w:delText>
        </w:r>
        <w:r w:rsidR="008F1E83" w:rsidRPr="00FA796D" w:rsidDel="00343D9B">
          <w:rPr>
            <w:rStyle w:val="Emphasis"/>
          </w:rPr>
          <w:delText>I48.91</w:delText>
        </w:r>
        <w:r w:rsidR="008F1E83" w:rsidDel="00343D9B">
          <w:delText xml:space="preserve">  (Fibrillation, atrial)</w:delText>
        </w:r>
        <w:r w:rsidR="008F1E83" w:rsidDel="00343D9B">
          <w:br/>
        </w:r>
        <w:r w:rsidR="008F1E83" w:rsidRPr="00FA796D" w:rsidDel="00343D9B">
          <w:rPr>
            <w:rStyle w:val="Emphasis"/>
          </w:rPr>
          <w:delText>T46.0X5A</w:delText>
        </w:r>
        <w:r w:rsidR="008F1E83" w:rsidDel="00343D9B">
          <w:delText xml:space="preserve">  (Table of Drugs and Chemicals: Digitalis, adverse effect, initial)</w:delText>
        </w:r>
      </w:del>
    </w:p>
    <w:p w14:paraId="537B6A6D" w14:textId="79406B8A" w:rsidR="008F1E83" w:rsidDel="00343D9B" w:rsidRDefault="008F1E83" w:rsidP="00237906">
      <w:pPr>
        <w:spacing w:line="480" w:lineRule="auto"/>
        <w:ind w:left="1080"/>
        <w:rPr>
          <w:del w:id="2959" w:author="Thar Adale" w:date="2020-07-16T19:53:00Z"/>
        </w:rPr>
      </w:pPr>
      <w:del w:id="2960" w:author="Thar Adale" w:date="2020-07-16T19:53:00Z">
        <w:r w:rsidRPr="00FA796D" w:rsidDel="00343D9B">
          <w:rPr>
            <w:rStyle w:val="Emphasis"/>
          </w:rPr>
          <w:delText>N18.2</w:delText>
        </w:r>
        <w:r w:rsidDel="00343D9B">
          <w:delText xml:space="preserve">  (Disease, kidney, chronic, stage 2)</w:delText>
        </w:r>
      </w:del>
    </w:p>
    <w:p w14:paraId="40AEAB25" w14:textId="78935A62" w:rsidR="008F1E83" w:rsidDel="00343D9B" w:rsidRDefault="00EC15DF" w:rsidP="00237906">
      <w:pPr>
        <w:spacing w:line="480" w:lineRule="auto"/>
        <w:ind w:left="360"/>
        <w:rPr>
          <w:del w:id="2961" w:author="Thar Adale" w:date="2020-07-16T19:53:00Z"/>
        </w:rPr>
      </w:pPr>
      <w:del w:id="2962" w:author="Thar Adale" w:date="2020-07-16T19:53:00Z">
        <w:r w:rsidRPr="00237906" w:rsidDel="00343D9B">
          <w:delText>2.</w:delText>
        </w:r>
        <w:r w:rsidDel="00343D9B">
          <w:rPr>
            <w:rStyle w:val="Emphasis"/>
          </w:rPr>
          <w:delText xml:space="preserve"> </w:delText>
        </w:r>
        <w:r w:rsidR="008F1E83" w:rsidRPr="00FA796D" w:rsidDel="00343D9B">
          <w:rPr>
            <w:rStyle w:val="Emphasis"/>
          </w:rPr>
          <w:delText>T74.21XA</w:delText>
        </w:r>
        <w:r w:rsidR="008F1E83" w:rsidDel="00343D9B">
          <w:delText xml:space="preserve">  (Assault, rape, adult, initial encounter) </w:delText>
        </w:r>
        <w:r w:rsidR="008F1E83" w:rsidDel="00343D9B">
          <w:tab/>
        </w:r>
      </w:del>
    </w:p>
    <w:p w14:paraId="07E8723A" w14:textId="126D4733" w:rsidR="008F1E83" w:rsidDel="00343D9B" w:rsidRDefault="008F1E83" w:rsidP="00237906">
      <w:pPr>
        <w:spacing w:line="480" w:lineRule="auto"/>
        <w:ind w:left="1080"/>
        <w:rPr>
          <w:del w:id="2963" w:author="Thar Adale" w:date="2020-07-16T19:53:00Z"/>
        </w:rPr>
      </w:pPr>
      <w:del w:id="2964" w:author="Thar Adale" w:date="2020-07-16T19:53:00Z">
        <w:r w:rsidRPr="00FA796D" w:rsidDel="00343D9B">
          <w:rPr>
            <w:rStyle w:val="Emphasis"/>
          </w:rPr>
          <w:delText>T42.4X3A</w:delText>
        </w:r>
        <w:r w:rsidDel="00343D9B">
          <w:delText xml:space="preserve">  (Table of Drugs and Chemicals: Flunitrazepam, assault)</w:delText>
        </w:r>
        <w:r w:rsidDel="00343D9B">
          <w:br/>
          <w:delText>Index to External Causes:</w:delText>
        </w:r>
      </w:del>
    </w:p>
    <w:p w14:paraId="7B72CEFE" w14:textId="307EC142" w:rsidR="008F1E83" w:rsidDel="00343D9B" w:rsidRDefault="008F1E83" w:rsidP="00237906">
      <w:pPr>
        <w:spacing w:line="480" w:lineRule="auto"/>
        <w:ind w:left="1080"/>
        <w:rPr>
          <w:del w:id="2965" w:author="Thar Adale" w:date="2020-07-16T19:53:00Z"/>
        </w:rPr>
      </w:pPr>
      <w:del w:id="2966" w:author="Thar Adale" w:date="2020-07-16T19:53:00Z">
        <w:r w:rsidRPr="00FA796D" w:rsidDel="00343D9B">
          <w:rPr>
            <w:rStyle w:val="Emphasis"/>
          </w:rPr>
          <w:delText>Y07.03</w:delText>
        </w:r>
        <w:r w:rsidDel="00343D9B">
          <w:delText xml:space="preserve">  (Perpetrator, boyfriend)</w:delText>
        </w:r>
      </w:del>
    </w:p>
    <w:p w14:paraId="7E7BE1C0" w14:textId="6CAD6BD6" w:rsidR="008F1E83" w:rsidDel="00343D9B" w:rsidRDefault="00EC15DF" w:rsidP="00237906">
      <w:pPr>
        <w:spacing w:line="480" w:lineRule="auto"/>
        <w:ind w:left="360"/>
        <w:rPr>
          <w:del w:id="2967" w:author="Thar Adale" w:date="2020-07-16T19:53:00Z"/>
        </w:rPr>
      </w:pPr>
      <w:del w:id="2968" w:author="Thar Adale" w:date="2020-07-16T19:53:00Z">
        <w:r w:rsidRPr="00237906" w:rsidDel="00343D9B">
          <w:delText>3.</w:delText>
        </w:r>
        <w:r w:rsidDel="00343D9B">
          <w:rPr>
            <w:rStyle w:val="Emphasis"/>
          </w:rPr>
          <w:delText xml:space="preserve"> </w:delText>
        </w:r>
        <w:r w:rsidR="008F1E83" w:rsidRPr="00FA796D" w:rsidDel="00343D9B">
          <w:rPr>
            <w:rStyle w:val="Emphasis"/>
          </w:rPr>
          <w:delText>T54.2X1A</w:delText>
        </w:r>
        <w:r w:rsidR="008F1E83" w:rsidDel="00343D9B">
          <w:delText xml:space="preserve">  (Table of Drugs and Chemicals: Sulfuric, acid, accidental, initial encounter) </w:delText>
        </w:r>
        <w:r w:rsidR="008F1E83" w:rsidDel="00343D9B">
          <w:br/>
        </w:r>
        <w:r w:rsidR="008F1E83" w:rsidRPr="00FA796D" w:rsidDel="00343D9B">
          <w:rPr>
            <w:rStyle w:val="Emphasis"/>
          </w:rPr>
          <w:delText>T26.61XA</w:delText>
        </w:r>
        <w:r w:rsidR="008F1E83" w:rsidDel="00343D9B">
          <w:delText xml:space="preserve"> (Corrosion, cornea, right eye, initial encounter)</w:delText>
        </w:r>
        <w:r w:rsidR="008F1E83" w:rsidDel="00343D9B">
          <w:br/>
        </w:r>
        <w:r w:rsidR="008F1E83" w:rsidRPr="00FA796D" w:rsidDel="00343D9B">
          <w:rPr>
            <w:rStyle w:val="Emphasis"/>
          </w:rPr>
          <w:delText>T26.51XA</w:delText>
        </w:r>
        <w:r w:rsidR="008F1E83" w:rsidDel="00343D9B">
          <w:delText xml:space="preserve"> (Corrosion, eyelid, right)</w:delText>
        </w:r>
        <w:r w:rsidR="008F1E83" w:rsidDel="00343D9B">
          <w:br/>
        </w:r>
        <w:r w:rsidR="008F1E83" w:rsidRPr="00FA796D" w:rsidDel="00343D9B">
          <w:rPr>
            <w:rStyle w:val="Emphasis"/>
          </w:rPr>
          <w:delText xml:space="preserve">T26.52XA </w:delText>
        </w:r>
        <w:r w:rsidR="008F1E83" w:rsidDel="00343D9B">
          <w:delText>(Corrosion, eyelid, left)</w:delText>
        </w:r>
        <w:r w:rsidR="008F1E83" w:rsidDel="00343D9B">
          <w:br/>
        </w:r>
        <w:r w:rsidR="008F1E83" w:rsidRPr="00FA796D" w:rsidDel="00343D9B">
          <w:rPr>
            <w:rStyle w:val="Emphasis"/>
          </w:rPr>
          <w:delText>T20.66XA</w:delText>
        </w:r>
        <w:r w:rsidR="008F1E83" w:rsidDel="00343D9B">
          <w:delText xml:space="preserve"> (Corrosion, cheek/forehead, second degree)</w:delText>
        </w:r>
        <w:r w:rsidR="008F1E83" w:rsidDel="00343D9B">
          <w:br/>
          <w:delText>Index to External Causes:</w:delText>
        </w:r>
        <w:r w:rsidR="008F1E83" w:rsidDel="00343D9B">
          <w:br/>
        </w:r>
        <w:r w:rsidR="008F1E83" w:rsidRPr="00FA796D" w:rsidDel="00343D9B">
          <w:rPr>
            <w:rStyle w:val="Emphasis"/>
          </w:rPr>
          <w:delText>Y92.014</w:delText>
        </w:r>
        <w:r w:rsidR="008F1E83" w:rsidDel="00343D9B">
          <w:delText xml:space="preserve"> (Place of occurrence, residence, house, driveway)</w:delText>
        </w:r>
        <w:r w:rsidR="008F1E83" w:rsidDel="00343D9B">
          <w:br/>
        </w:r>
        <w:r w:rsidR="008F1E83" w:rsidRPr="00FA796D" w:rsidDel="00343D9B">
          <w:rPr>
            <w:rStyle w:val="Emphasis"/>
          </w:rPr>
          <w:delText>Y99.8</w:delText>
        </w:r>
        <w:r w:rsidR="008F1E83" w:rsidDel="00343D9B">
          <w:delText xml:space="preserve"> (Activity, leisure activity)</w:delText>
        </w:r>
      </w:del>
    </w:p>
    <w:p w14:paraId="71909023" w14:textId="594A4799" w:rsidR="008F1E83" w:rsidDel="00343D9B" w:rsidRDefault="008F1E83" w:rsidP="004C3C97">
      <w:pPr>
        <w:keepNext/>
        <w:keepLines/>
        <w:spacing w:line="480" w:lineRule="auto"/>
        <w:outlineLvl w:val="1"/>
        <w:rPr>
          <w:del w:id="2969" w:author="Thar Adale" w:date="2020-07-16T19:53:00Z"/>
          <w:b/>
          <w:bCs/>
          <w:szCs w:val="26"/>
        </w:rPr>
      </w:pPr>
      <w:del w:id="2970" w:author="Thar Adale" w:date="2020-07-16T19:53:00Z">
        <w:r w:rsidDel="00343D9B">
          <w:rPr>
            <w:b/>
            <w:bCs/>
            <w:szCs w:val="26"/>
          </w:rPr>
          <w:delText>CONCEPT QUIZ</w:delText>
        </w:r>
      </w:del>
    </w:p>
    <w:p w14:paraId="51F685A0" w14:textId="32C49B00" w:rsidR="008F1E83" w:rsidDel="00343D9B" w:rsidRDefault="008F1E83" w:rsidP="004C3C97">
      <w:pPr>
        <w:keepNext/>
        <w:keepLines/>
        <w:spacing w:line="480" w:lineRule="auto"/>
        <w:outlineLvl w:val="1"/>
        <w:rPr>
          <w:del w:id="2971" w:author="Thar Adale" w:date="2020-07-16T19:53:00Z"/>
          <w:b/>
          <w:bCs/>
          <w:szCs w:val="26"/>
        </w:rPr>
      </w:pPr>
      <w:del w:id="2972" w:author="Thar Adale" w:date="2020-07-16T19:53:00Z">
        <w:r w:rsidDel="00343D9B">
          <w:rPr>
            <w:b/>
            <w:bCs/>
            <w:szCs w:val="26"/>
          </w:rPr>
          <w:delText>Completion</w:delText>
        </w:r>
      </w:del>
    </w:p>
    <w:p w14:paraId="79712F27" w14:textId="7D9000A5" w:rsidR="008F1E83" w:rsidDel="00343D9B" w:rsidRDefault="008F1E83" w:rsidP="004C3C97">
      <w:pPr>
        <w:spacing w:line="480" w:lineRule="auto"/>
        <w:ind w:left="720" w:hanging="360"/>
        <w:rPr>
          <w:del w:id="2973" w:author="Thar Adale" w:date="2020-07-16T19:53:00Z"/>
        </w:rPr>
      </w:pPr>
      <w:del w:id="2974" w:author="Thar Adale" w:date="2020-07-16T19:53:00Z">
        <w:r w:rsidDel="00343D9B">
          <w:delText>1.</w:delText>
        </w:r>
        <w:r w:rsidDel="00343D9B">
          <w:tab/>
          <w:delText>P</w:delText>
        </w:r>
      </w:del>
    </w:p>
    <w:p w14:paraId="062AD7D1" w14:textId="7969F8A1" w:rsidR="008F1E83" w:rsidDel="00343D9B" w:rsidRDefault="008F1E83" w:rsidP="004C3C97">
      <w:pPr>
        <w:spacing w:line="480" w:lineRule="auto"/>
        <w:ind w:left="720" w:hanging="360"/>
        <w:rPr>
          <w:del w:id="2975" w:author="Thar Adale" w:date="2020-07-16T19:53:00Z"/>
        </w:rPr>
      </w:pPr>
      <w:del w:id="2976" w:author="Thar Adale" w:date="2020-07-16T19:53:00Z">
        <w:r w:rsidDel="00343D9B">
          <w:delText>2.</w:delText>
        </w:r>
        <w:r w:rsidDel="00343D9B">
          <w:tab/>
          <w:delText xml:space="preserve">F </w:delText>
        </w:r>
      </w:del>
    </w:p>
    <w:p w14:paraId="34A62F17" w14:textId="101D6DBE" w:rsidR="008F1E83" w:rsidDel="00343D9B" w:rsidRDefault="008F1E83" w:rsidP="004C3C97">
      <w:pPr>
        <w:spacing w:line="480" w:lineRule="auto"/>
        <w:ind w:left="720" w:hanging="360"/>
        <w:rPr>
          <w:del w:id="2977" w:author="Thar Adale" w:date="2020-07-16T19:53:00Z"/>
        </w:rPr>
      </w:pPr>
      <w:del w:id="2978" w:author="Thar Adale" w:date="2020-07-16T19:53:00Z">
        <w:r w:rsidDel="00343D9B">
          <w:delText>3.</w:delText>
        </w:r>
        <w:r w:rsidDel="00343D9B">
          <w:tab/>
          <w:delText>K</w:delText>
        </w:r>
      </w:del>
    </w:p>
    <w:p w14:paraId="666947BD" w14:textId="48EB9447" w:rsidR="008F1E83" w:rsidDel="00343D9B" w:rsidRDefault="008F1E83" w:rsidP="004C3C97">
      <w:pPr>
        <w:spacing w:line="480" w:lineRule="auto"/>
        <w:ind w:left="720" w:hanging="360"/>
        <w:rPr>
          <w:del w:id="2979" w:author="Thar Adale" w:date="2020-07-16T19:53:00Z"/>
        </w:rPr>
      </w:pPr>
      <w:del w:id="2980" w:author="Thar Adale" w:date="2020-07-16T19:53:00Z">
        <w:r w:rsidDel="00343D9B">
          <w:delText>4.</w:delText>
        </w:r>
        <w:r w:rsidDel="00343D9B">
          <w:tab/>
          <w:delText>A</w:delText>
        </w:r>
      </w:del>
    </w:p>
    <w:p w14:paraId="6FF21B50" w14:textId="05F8923D" w:rsidR="008F1E83" w:rsidDel="00343D9B" w:rsidRDefault="008F1E83" w:rsidP="004C3C97">
      <w:pPr>
        <w:spacing w:line="480" w:lineRule="auto"/>
        <w:ind w:left="720" w:hanging="360"/>
        <w:rPr>
          <w:del w:id="2981" w:author="Thar Adale" w:date="2020-07-16T19:53:00Z"/>
        </w:rPr>
      </w:pPr>
      <w:del w:id="2982" w:author="Thar Adale" w:date="2020-07-16T19:53:00Z">
        <w:r w:rsidDel="00343D9B">
          <w:delText>5.</w:delText>
        </w:r>
        <w:r w:rsidDel="00343D9B">
          <w:tab/>
          <w:delText>C</w:delText>
        </w:r>
      </w:del>
    </w:p>
    <w:p w14:paraId="360EBD5B" w14:textId="510186C0" w:rsidR="008F1E83" w:rsidDel="00343D9B" w:rsidRDefault="008F1E83" w:rsidP="004C3C97">
      <w:pPr>
        <w:spacing w:line="480" w:lineRule="auto"/>
        <w:ind w:left="720" w:hanging="360"/>
        <w:rPr>
          <w:del w:id="2983" w:author="Thar Adale" w:date="2020-07-16T19:53:00Z"/>
        </w:rPr>
      </w:pPr>
      <w:del w:id="2984" w:author="Thar Adale" w:date="2020-07-16T19:53:00Z">
        <w:r w:rsidDel="00343D9B">
          <w:delText>6.</w:delText>
        </w:r>
        <w:r w:rsidDel="00343D9B">
          <w:tab/>
          <w:delText>H</w:delText>
        </w:r>
      </w:del>
    </w:p>
    <w:p w14:paraId="6E83181C" w14:textId="5B0DAAC0" w:rsidR="008F1E83" w:rsidDel="00343D9B" w:rsidRDefault="008F1E83" w:rsidP="004C3C97">
      <w:pPr>
        <w:spacing w:line="480" w:lineRule="auto"/>
        <w:ind w:left="720" w:hanging="360"/>
        <w:rPr>
          <w:del w:id="2985" w:author="Thar Adale" w:date="2020-07-16T19:53:00Z"/>
        </w:rPr>
      </w:pPr>
      <w:del w:id="2986" w:author="Thar Adale" w:date="2020-07-16T19:53:00Z">
        <w:r w:rsidDel="00343D9B">
          <w:delText>7.</w:delText>
        </w:r>
        <w:r w:rsidDel="00343D9B">
          <w:tab/>
          <w:delText>S</w:delText>
        </w:r>
      </w:del>
    </w:p>
    <w:p w14:paraId="3640D206" w14:textId="131298C5" w:rsidR="008F1E83" w:rsidDel="00343D9B" w:rsidRDefault="008F1E83" w:rsidP="004C3C97">
      <w:pPr>
        <w:spacing w:line="480" w:lineRule="auto"/>
        <w:ind w:left="720" w:hanging="360"/>
        <w:rPr>
          <w:del w:id="2987" w:author="Thar Adale" w:date="2020-07-16T19:53:00Z"/>
        </w:rPr>
      </w:pPr>
      <w:del w:id="2988" w:author="Thar Adale" w:date="2020-07-16T19:53:00Z">
        <w:r w:rsidDel="00343D9B">
          <w:delText>8.</w:delText>
        </w:r>
        <w:r w:rsidDel="00343D9B">
          <w:tab/>
          <w:delText>B</w:delText>
        </w:r>
      </w:del>
    </w:p>
    <w:p w14:paraId="6FC600BA" w14:textId="61F7CCEB" w:rsidR="008F1E83" w:rsidDel="00343D9B" w:rsidRDefault="008F1E83" w:rsidP="004C3C97">
      <w:pPr>
        <w:spacing w:line="480" w:lineRule="auto"/>
        <w:ind w:left="720" w:hanging="360"/>
        <w:rPr>
          <w:del w:id="2989" w:author="Thar Adale" w:date="2020-07-16T19:53:00Z"/>
        </w:rPr>
      </w:pPr>
      <w:del w:id="2990" w:author="Thar Adale" w:date="2020-07-16T19:53:00Z">
        <w:r w:rsidDel="00343D9B">
          <w:delText>9.</w:delText>
        </w:r>
        <w:r w:rsidDel="00343D9B">
          <w:tab/>
        </w:r>
        <w:r w:rsidR="002C6F1A" w:rsidDel="00343D9B">
          <w:delText>D</w:delText>
        </w:r>
      </w:del>
    </w:p>
    <w:p w14:paraId="1A16C387" w14:textId="2FDA5B2D" w:rsidR="008F1E83" w:rsidDel="00343D9B" w:rsidRDefault="008F1E83" w:rsidP="004C3C97">
      <w:pPr>
        <w:spacing w:line="480" w:lineRule="auto"/>
        <w:ind w:left="720" w:hanging="360"/>
        <w:rPr>
          <w:del w:id="2991" w:author="Thar Adale" w:date="2020-07-16T19:53:00Z"/>
        </w:rPr>
      </w:pPr>
      <w:del w:id="2992" w:author="Thar Adale" w:date="2020-07-16T19:53:00Z">
        <w:r w:rsidDel="00343D9B">
          <w:delText>10.</w:delText>
        </w:r>
        <w:r w:rsidDel="00343D9B">
          <w:tab/>
          <w:delText>E</w:delText>
        </w:r>
      </w:del>
    </w:p>
    <w:p w14:paraId="7657D181" w14:textId="06DB68AE" w:rsidR="008F1E83" w:rsidDel="00343D9B" w:rsidRDefault="008F1E83" w:rsidP="004C3C97">
      <w:pPr>
        <w:keepNext/>
        <w:keepLines/>
        <w:spacing w:line="480" w:lineRule="auto"/>
        <w:outlineLvl w:val="1"/>
        <w:rPr>
          <w:del w:id="2993" w:author="Thar Adale" w:date="2020-07-16T19:53:00Z"/>
          <w:b/>
          <w:bCs/>
          <w:szCs w:val="26"/>
        </w:rPr>
      </w:pPr>
      <w:del w:id="2994" w:author="Thar Adale" w:date="2020-07-16T19:53:00Z">
        <w:r w:rsidDel="00343D9B">
          <w:rPr>
            <w:b/>
            <w:bCs/>
            <w:szCs w:val="26"/>
          </w:rPr>
          <w:delText>Multiple Choice</w:delText>
        </w:r>
      </w:del>
    </w:p>
    <w:p w14:paraId="220D3C4C" w14:textId="326B280E" w:rsidR="008F1E83" w:rsidDel="00343D9B" w:rsidRDefault="008F1E83" w:rsidP="004C3C97">
      <w:pPr>
        <w:spacing w:line="480" w:lineRule="auto"/>
        <w:ind w:left="720" w:hanging="360"/>
        <w:rPr>
          <w:del w:id="2995" w:author="Thar Adale" w:date="2020-07-16T19:53:00Z"/>
        </w:rPr>
      </w:pPr>
      <w:del w:id="2996" w:author="Thar Adale" w:date="2020-07-16T19:53:00Z">
        <w:r w:rsidDel="00343D9B">
          <w:delText>1.</w:delText>
        </w:r>
        <w:r w:rsidDel="00343D9B">
          <w:tab/>
          <w:delText>C</w:delText>
        </w:r>
      </w:del>
    </w:p>
    <w:p w14:paraId="70CF01F4" w14:textId="30ECF684" w:rsidR="008F1E83" w:rsidDel="00343D9B" w:rsidRDefault="008F1E83" w:rsidP="004C3C97">
      <w:pPr>
        <w:spacing w:line="480" w:lineRule="auto"/>
        <w:ind w:left="720" w:hanging="360"/>
        <w:rPr>
          <w:del w:id="2997" w:author="Thar Adale" w:date="2020-07-16T19:53:00Z"/>
        </w:rPr>
      </w:pPr>
      <w:del w:id="2998" w:author="Thar Adale" w:date="2020-07-16T19:53:00Z">
        <w:r w:rsidDel="00343D9B">
          <w:delText>2.</w:delText>
        </w:r>
        <w:r w:rsidDel="00343D9B">
          <w:tab/>
          <w:delText>A</w:delText>
        </w:r>
      </w:del>
    </w:p>
    <w:p w14:paraId="508ADF62" w14:textId="2F30131D" w:rsidR="008F1E83" w:rsidDel="00343D9B" w:rsidRDefault="008F1E83" w:rsidP="004C3C97">
      <w:pPr>
        <w:spacing w:line="480" w:lineRule="auto"/>
        <w:ind w:left="720" w:hanging="360"/>
        <w:rPr>
          <w:del w:id="2999" w:author="Thar Adale" w:date="2020-07-16T19:53:00Z"/>
        </w:rPr>
      </w:pPr>
      <w:del w:id="3000" w:author="Thar Adale" w:date="2020-07-16T19:53:00Z">
        <w:r w:rsidDel="00343D9B">
          <w:delText>3.</w:delText>
        </w:r>
        <w:r w:rsidDel="00343D9B">
          <w:tab/>
          <w:delText>B</w:delText>
        </w:r>
      </w:del>
    </w:p>
    <w:p w14:paraId="7AA8823F" w14:textId="6BAF07C8" w:rsidR="008F1E83" w:rsidDel="00343D9B" w:rsidRDefault="008F1E83" w:rsidP="004C3C97">
      <w:pPr>
        <w:spacing w:line="480" w:lineRule="auto"/>
        <w:ind w:left="720" w:hanging="360"/>
        <w:rPr>
          <w:del w:id="3001" w:author="Thar Adale" w:date="2020-07-16T19:53:00Z"/>
        </w:rPr>
      </w:pPr>
      <w:del w:id="3002" w:author="Thar Adale" w:date="2020-07-16T19:53:00Z">
        <w:r w:rsidDel="00343D9B">
          <w:delText>4.</w:delText>
        </w:r>
        <w:r w:rsidDel="00343D9B">
          <w:tab/>
        </w:r>
        <w:r w:rsidR="00095881" w:rsidDel="00343D9B">
          <w:delText>A</w:delText>
        </w:r>
      </w:del>
    </w:p>
    <w:p w14:paraId="2D99AE50" w14:textId="5382B6AC" w:rsidR="008F1E83" w:rsidDel="00343D9B" w:rsidRDefault="008F1E83" w:rsidP="004C3C97">
      <w:pPr>
        <w:spacing w:line="480" w:lineRule="auto"/>
        <w:ind w:left="720" w:hanging="360"/>
        <w:rPr>
          <w:del w:id="3003" w:author="Thar Adale" w:date="2020-07-16T19:53:00Z"/>
        </w:rPr>
      </w:pPr>
      <w:del w:id="3004" w:author="Thar Adale" w:date="2020-07-16T19:53:00Z">
        <w:r w:rsidDel="00343D9B">
          <w:delText>5.</w:delText>
        </w:r>
        <w:r w:rsidDel="00343D9B">
          <w:tab/>
          <w:delText>B</w:delText>
        </w:r>
      </w:del>
    </w:p>
    <w:p w14:paraId="7BC0FD9D" w14:textId="78D148D7" w:rsidR="008F1E83" w:rsidDel="00343D9B" w:rsidRDefault="008F1E83" w:rsidP="004C3C97">
      <w:pPr>
        <w:spacing w:line="480" w:lineRule="auto"/>
        <w:ind w:left="720" w:hanging="360"/>
        <w:rPr>
          <w:del w:id="3005" w:author="Thar Adale" w:date="2020-07-16T19:53:00Z"/>
        </w:rPr>
      </w:pPr>
      <w:del w:id="3006" w:author="Thar Adale" w:date="2020-07-16T19:53:00Z">
        <w:r w:rsidDel="00343D9B">
          <w:delText>6.</w:delText>
        </w:r>
        <w:r w:rsidDel="00343D9B">
          <w:tab/>
        </w:r>
        <w:r w:rsidR="002C6F1A" w:rsidDel="00343D9B">
          <w:delText>A</w:delText>
        </w:r>
      </w:del>
    </w:p>
    <w:p w14:paraId="35CE65F9" w14:textId="44082E36" w:rsidR="008F1E83" w:rsidDel="00343D9B" w:rsidRDefault="008F1E83" w:rsidP="004C3C97">
      <w:pPr>
        <w:spacing w:line="480" w:lineRule="auto"/>
        <w:ind w:left="720" w:hanging="360"/>
        <w:rPr>
          <w:del w:id="3007" w:author="Thar Adale" w:date="2020-07-16T19:53:00Z"/>
        </w:rPr>
      </w:pPr>
      <w:del w:id="3008" w:author="Thar Adale" w:date="2020-07-16T19:53:00Z">
        <w:r w:rsidDel="00343D9B">
          <w:delText>7.</w:delText>
        </w:r>
        <w:r w:rsidDel="00343D9B">
          <w:tab/>
          <w:delText>B</w:delText>
        </w:r>
      </w:del>
    </w:p>
    <w:p w14:paraId="4A2AD7B3" w14:textId="5138C3D3" w:rsidR="008F1E83" w:rsidDel="00343D9B" w:rsidRDefault="008F1E83" w:rsidP="004C3C97">
      <w:pPr>
        <w:spacing w:line="480" w:lineRule="auto"/>
        <w:ind w:left="720" w:hanging="360"/>
        <w:rPr>
          <w:del w:id="3009" w:author="Thar Adale" w:date="2020-07-16T19:53:00Z"/>
        </w:rPr>
      </w:pPr>
      <w:del w:id="3010" w:author="Thar Adale" w:date="2020-07-16T19:53:00Z">
        <w:r w:rsidDel="00343D9B">
          <w:delText>8.</w:delText>
        </w:r>
        <w:r w:rsidDel="00343D9B">
          <w:tab/>
          <w:delText>D</w:delText>
        </w:r>
      </w:del>
    </w:p>
    <w:p w14:paraId="68A1CA7D" w14:textId="4131A8D4" w:rsidR="008F1E83" w:rsidDel="00343D9B" w:rsidRDefault="008F1E83" w:rsidP="004C3C97">
      <w:pPr>
        <w:spacing w:line="480" w:lineRule="auto"/>
        <w:ind w:left="720" w:hanging="360"/>
        <w:rPr>
          <w:del w:id="3011" w:author="Thar Adale" w:date="2020-07-16T19:53:00Z"/>
        </w:rPr>
      </w:pPr>
      <w:del w:id="3012" w:author="Thar Adale" w:date="2020-07-16T19:53:00Z">
        <w:r w:rsidDel="00343D9B">
          <w:delText>9.</w:delText>
        </w:r>
        <w:r w:rsidDel="00343D9B">
          <w:tab/>
          <w:delText>B</w:delText>
        </w:r>
      </w:del>
    </w:p>
    <w:p w14:paraId="21E1FCCC" w14:textId="4D17F77E" w:rsidR="008F1E83" w:rsidDel="00343D9B" w:rsidRDefault="008F1E83" w:rsidP="004C3C97">
      <w:pPr>
        <w:spacing w:line="480" w:lineRule="auto"/>
        <w:ind w:left="720" w:hanging="360"/>
        <w:rPr>
          <w:del w:id="3013" w:author="Thar Adale" w:date="2020-07-16T19:53:00Z"/>
        </w:rPr>
      </w:pPr>
      <w:del w:id="3014" w:author="Thar Adale" w:date="2020-07-16T19:53:00Z">
        <w:r w:rsidDel="00343D9B">
          <w:delText>10.</w:delText>
        </w:r>
        <w:r w:rsidDel="00343D9B">
          <w:tab/>
          <w:delText>C</w:delText>
        </w:r>
      </w:del>
    </w:p>
    <w:p w14:paraId="75ABDA59" w14:textId="311CEE3B" w:rsidR="00D445C7" w:rsidDel="00343D9B" w:rsidRDefault="00D445C7" w:rsidP="00D445C7">
      <w:pPr>
        <w:keepNext/>
        <w:keepLines/>
        <w:spacing w:line="480" w:lineRule="auto"/>
        <w:outlineLvl w:val="1"/>
        <w:rPr>
          <w:del w:id="3015" w:author="Thar Adale" w:date="2020-07-16T19:53:00Z"/>
          <w:b/>
          <w:bCs/>
          <w:szCs w:val="26"/>
        </w:rPr>
      </w:pPr>
      <w:del w:id="3016" w:author="Thar Adale" w:date="2020-07-16T19:53:00Z">
        <w:r w:rsidDel="00343D9B">
          <w:rPr>
            <w:b/>
            <w:bCs/>
            <w:szCs w:val="26"/>
          </w:rPr>
          <w:delText>KEEP ON CODING</w:delText>
        </w:r>
      </w:del>
    </w:p>
    <w:p w14:paraId="5CE48A08" w14:textId="0148DE13" w:rsidR="00D445C7" w:rsidDel="00343D9B" w:rsidRDefault="00D445C7" w:rsidP="00D445C7">
      <w:pPr>
        <w:spacing w:line="480" w:lineRule="auto"/>
        <w:ind w:left="720" w:hanging="360"/>
        <w:rPr>
          <w:del w:id="3017" w:author="Thar Adale" w:date="2020-07-16T19:53:00Z"/>
        </w:rPr>
      </w:pPr>
      <w:del w:id="3018" w:author="Thar Adale" w:date="2020-07-16T19:53:00Z">
        <w:r w:rsidDel="00343D9B">
          <w:delText>1.</w:delText>
        </w:r>
        <w:r w:rsidDel="00343D9B">
          <w:tab/>
        </w:r>
        <w:r w:rsidRPr="00FA796D" w:rsidDel="00343D9B">
          <w:rPr>
            <w:rStyle w:val="Emphasis"/>
          </w:rPr>
          <w:delText xml:space="preserve">S00.01XA </w:delText>
        </w:r>
        <w:r w:rsidDel="00343D9B">
          <w:delText xml:space="preserve"> (Abrasion, scalp, initial)</w:delText>
        </w:r>
      </w:del>
    </w:p>
    <w:p w14:paraId="46903EEE" w14:textId="173B8D26" w:rsidR="00D445C7" w:rsidDel="00343D9B" w:rsidRDefault="00D445C7" w:rsidP="00D445C7">
      <w:pPr>
        <w:spacing w:line="480" w:lineRule="auto"/>
        <w:ind w:left="720" w:hanging="360"/>
        <w:rPr>
          <w:del w:id="3019" w:author="Thar Adale" w:date="2020-07-16T19:53:00Z"/>
        </w:rPr>
      </w:pPr>
      <w:del w:id="3020" w:author="Thar Adale" w:date="2020-07-16T19:53:00Z">
        <w:r w:rsidDel="00343D9B">
          <w:delText>2.</w:delText>
        </w:r>
        <w:r w:rsidDel="00343D9B">
          <w:tab/>
        </w:r>
        <w:r w:rsidRPr="00FA796D" w:rsidDel="00343D9B">
          <w:rPr>
            <w:rStyle w:val="Emphasis"/>
          </w:rPr>
          <w:delText>S02.609D</w:delText>
        </w:r>
        <w:r w:rsidDel="00343D9B">
          <w:delText xml:space="preserve">  (Fracture, traumatic, mandible, subsequent</w:delText>
        </w:r>
        <w:r w:rsidR="00172761" w:rsidDel="00343D9B">
          <w:delText xml:space="preserve"> encounter with routine healing</w:delText>
        </w:r>
        <w:r w:rsidDel="00343D9B">
          <w:delText>)</w:delText>
        </w:r>
      </w:del>
    </w:p>
    <w:p w14:paraId="26CB0B20" w14:textId="16D2E0DF" w:rsidR="00D445C7" w:rsidDel="00343D9B" w:rsidRDefault="00D445C7" w:rsidP="00D445C7">
      <w:pPr>
        <w:spacing w:line="480" w:lineRule="auto"/>
        <w:ind w:left="720" w:hanging="360"/>
        <w:rPr>
          <w:del w:id="3021" w:author="Thar Adale" w:date="2020-07-16T19:53:00Z"/>
        </w:rPr>
      </w:pPr>
      <w:del w:id="3022" w:author="Thar Adale" w:date="2020-07-16T19:53:00Z">
        <w:r w:rsidDel="00343D9B">
          <w:delText>3.</w:delText>
        </w:r>
        <w:r w:rsidDel="00343D9B">
          <w:tab/>
        </w:r>
        <w:r w:rsidRPr="00FA796D" w:rsidDel="00343D9B">
          <w:rPr>
            <w:rStyle w:val="Emphasis"/>
          </w:rPr>
          <w:delText>S15.012A</w:delText>
        </w:r>
        <w:r w:rsidDel="00343D9B">
          <w:delText xml:space="preserve">  (Injury, blood vessel, carotid artery, laceration, left, initial)</w:delText>
        </w:r>
      </w:del>
    </w:p>
    <w:p w14:paraId="56769C39" w14:textId="63A2C3C8" w:rsidR="00D445C7" w:rsidDel="00343D9B" w:rsidRDefault="00D445C7" w:rsidP="00D445C7">
      <w:pPr>
        <w:spacing w:line="480" w:lineRule="auto"/>
        <w:ind w:left="720" w:hanging="360"/>
        <w:rPr>
          <w:del w:id="3023" w:author="Thar Adale" w:date="2020-07-16T19:53:00Z"/>
        </w:rPr>
      </w:pPr>
      <w:del w:id="3024" w:author="Thar Adale" w:date="2020-07-16T19:53:00Z">
        <w:r w:rsidDel="00343D9B">
          <w:delText>4.</w:delText>
        </w:r>
        <w:r w:rsidDel="00343D9B">
          <w:tab/>
        </w:r>
        <w:r w:rsidRPr="00FA796D" w:rsidDel="00343D9B">
          <w:rPr>
            <w:rStyle w:val="Emphasis"/>
          </w:rPr>
          <w:delText>S39.012A</w:delText>
        </w:r>
        <w:r w:rsidDel="00343D9B">
          <w:delText xml:space="preserve">  (Strain, low back, initial)</w:delText>
        </w:r>
      </w:del>
    </w:p>
    <w:p w14:paraId="1F540921" w14:textId="33464555" w:rsidR="00D445C7" w:rsidDel="00343D9B" w:rsidRDefault="00D445C7" w:rsidP="00D445C7">
      <w:pPr>
        <w:spacing w:line="480" w:lineRule="auto"/>
        <w:ind w:left="720" w:hanging="360"/>
        <w:rPr>
          <w:del w:id="3025" w:author="Thar Adale" w:date="2020-07-16T19:53:00Z"/>
        </w:rPr>
      </w:pPr>
      <w:del w:id="3026" w:author="Thar Adale" w:date="2020-07-16T19:53:00Z">
        <w:r w:rsidDel="00343D9B">
          <w:delText>5.</w:delText>
        </w:r>
        <w:r w:rsidDel="00343D9B">
          <w:tab/>
        </w:r>
        <w:r w:rsidRPr="00FA796D" w:rsidDel="00343D9B">
          <w:rPr>
            <w:rStyle w:val="Emphasis"/>
          </w:rPr>
          <w:delText xml:space="preserve">T62.0X1A  </w:delText>
        </w:r>
        <w:r w:rsidDel="00343D9B">
          <w:delText>(Table of Drugs and Chemicals: Mushroom, poisoning accidental, initial)</w:delText>
        </w:r>
      </w:del>
    </w:p>
    <w:p w14:paraId="75EF0955" w14:textId="6E47FAD1" w:rsidR="00D445C7" w:rsidDel="00343D9B" w:rsidRDefault="00D445C7" w:rsidP="00D445C7">
      <w:pPr>
        <w:spacing w:line="480" w:lineRule="auto"/>
        <w:ind w:left="720" w:hanging="360"/>
        <w:rPr>
          <w:del w:id="3027" w:author="Thar Adale" w:date="2020-07-16T19:53:00Z"/>
        </w:rPr>
      </w:pPr>
      <w:del w:id="3028" w:author="Thar Adale" w:date="2020-07-16T19:53:00Z">
        <w:r w:rsidDel="00343D9B">
          <w:delText>6.</w:delText>
        </w:r>
        <w:r w:rsidDel="00343D9B">
          <w:tab/>
        </w:r>
        <w:r w:rsidRPr="00FA796D" w:rsidDel="00343D9B">
          <w:rPr>
            <w:rStyle w:val="Emphasis"/>
          </w:rPr>
          <w:delText xml:space="preserve">T86.02 </w:delText>
        </w:r>
        <w:r w:rsidDel="00343D9B">
          <w:delText xml:space="preserve"> (Failure, transplant, bone, marrow)</w:delText>
        </w:r>
      </w:del>
    </w:p>
    <w:p w14:paraId="6E45F39E" w14:textId="3B1DD683" w:rsidR="00D445C7" w:rsidDel="00343D9B" w:rsidRDefault="00D445C7" w:rsidP="00D445C7">
      <w:pPr>
        <w:spacing w:line="480" w:lineRule="auto"/>
        <w:ind w:left="720" w:hanging="360"/>
        <w:rPr>
          <w:del w:id="3029" w:author="Thar Adale" w:date="2020-07-16T19:53:00Z"/>
        </w:rPr>
      </w:pPr>
      <w:del w:id="3030" w:author="Thar Adale" w:date="2020-07-16T19:53:00Z">
        <w:r w:rsidDel="00343D9B">
          <w:delText>7.</w:delText>
        </w:r>
        <w:r w:rsidDel="00343D9B">
          <w:tab/>
        </w:r>
        <w:r w:rsidRPr="00FA796D" w:rsidDel="00343D9B">
          <w:rPr>
            <w:rStyle w:val="Emphasis"/>
          </w:rPr>
          <w:delText>S47.2XXA</w:delText>
        </w:r>
        <w:r w:rsidDel="00343D9B">
          <w:delText xml:space="preserve">  (Crush, arm, left, initial)</w:delText>
        </w:r>
      </w:del>
    </w:p>
    <w:p w14:paraId="0C9FEA6A" w14:textId="6B2AF6C3" w:rsidR="00D445C7" w:rsidDel="00343D9B" w:rsidRDefault="00D445C7" w:rsidP="00D445C7">
      <w:pPr>
        <w:spacing w:line="480" w:lineRule="auto"/>
        <w:ind w:left="720" w:hanging="360"/>
        <w:rPr>
          <w:del w:id="3031" w:author="Thar Adale" w:date="2020-07-16T19:53:00Z"/>
        </w:rPr>
      </w:pPr>
      <w:del w:id="3032" w:author="Thar Adale" w:date="2020-07-16T19:53:00Z">
        <w:r w:rsidDel="00343D9B">
          <w:delText>8.</w:delText>
        </w:r>
        <w:r w:rsidDel="00343D9B">
          <w:tab/>
        </w:r>
        <w:r w:rsidRPr="00FA796D" w:rsidDel="00343D9B">
          <w:rPr>
            <w:rStyle w:val="Emphasis"/>
          </w:rPr>
          <w:delText>T67.1XXA</w:delText>
        </w:r>
        <w:r w:rsidDel="00343D9B">
          <w:delText xml:space="preserve">  (Collapse, heat, initial)</w:delText>
        </w:r>
      </w:del>
    </w:p>
    <w:p w14:paraId="6DF09B47" w14:textId="2AFB78C2" w:rsidR="00D445C7" w:rsidDel="00343D9B" w:rsidRDefault="00D445C7" w:rsidP="00D445C7">
      <w:pPr>
        <w:spacing w:line="480" w:lineRule="auto"/>
        <w:ind w:left="720" w:hanging="360"/>
        <w:rPr>
          <w:del w:id="3033" w:author="Thar Adale" w:date="2020-07-16T19:53:00Z"/>
        </w:rPr>
      </w:pPr>
      <w:del w:id="3034" w:author="Thar Adale" w:date="2020-07-16T19:53:00Z">
        <w:r w:rsidDel="00343D9B">
          <w:delText>9.</w:delText>
        </w:r>
        <w:r w:rsidDel="00343D9B">
          <w:tab/>
        </w:r>
        <w:r w:rsidRPr="00FA796D" w:rsidDel="00343D9B">
          <w:rPr>
            <w:rStyle w:val="Emphasis"/>
          </w:rPr>
          <w:delText>S32.16XD</w:delText>
        </w:r>
        <w:r w:rsidDel="00343D9B">
          <w:delText xml:space="preserve">  (Fracture, traumatic, sacrum, type 3, subsequent</w:delText>
        </w:r>
        <w:r w:rsidR="00AA6B29" w:rsidDel="00343D9B">
          <w:delText xml:space="preserve"> encounter with routine healing</w:delText>
        </w:r>
        <w:r w:rsidDel="00343D9B">
          <w:delText>)</w:delText>
        </w:r>
      </w:del>
    </w:p>
    <w:p w14:paraId="4281EA87" w14:textId="758119EF" w:rsidR="00D445C7" w:rsidDel="00343D9B" w:rsidRDefault="00D445C7" w:rsidP="00D445C7">
      <w:pPr>
        <w:spacing w:line="480" w:lineRule="auto"/>
        <w:ind w:left="720" w:hanging="360"/>
        <w:rPr>
          <w:del w:id="3035" w:author="Thar Adale" w:date="2020-07-16T19:53:00Z"/>
        </w:rPr>
      </w:pPr>
      <w:del w:id="3036" w:author="Thar Adale" w:date="2020-07-16T19:53:00Z">
        <w:r w:rsidDel="00343D9B">
          <w:delText>10.</w:delText>
        </w:r>
        <w:r w:rsidDel="00343D9B">
          <w:tab/>
        </w:r>
        <w:r w:rsidRPr="00FA796D" w:rsidDel="00343D9B">
          <w:rPr>
            <w:rStyle w:val="Emphasis"/>
          </w:rPr>
          <w:delText xml:space="preserve">S28.211S  </w:delText>
        </w:r>
        <w:r w:rsidDel="00343D9B">
          <w:delText>(Amputation, breast, complete, right, sequela)</w:delText>
        </w:r>
      </w:del>
    </w:p>
    <w:p w14:paraId="0D0F2113" w14:textId="165416A4" w:rsidR="00D445C7" w:rsidDel="00343D9B" w:rsidRDefault="00D445C7" w:rsidP="00D445C7">
      <w:pPr>
        <w:spacing w:line="480" w:lineRule="auto"/>
        <w:ind w:left="720" w:hanging="360"/>
        <w:rPr>
          <w:del w:id="3037" w:author="Thar Adale" w:date="2020-07-16T19:53:00Z"/>
        </w:rPr>
      </w:pPr>
      <w:del w:id="3038" w:author="Thar Adale" w:date="2020-07-16T19:53:00Z">
        <w:r w:rsidDel="00343D9B">
          <w:delText>11.</w:delText>
        </w:r>
        <w:r w:rsidDel="00343D9B">
          <w:tab/>
        </w:r>
        <w:r w:rsidRPr="00FA796D" w:rsidDel="00343D9B">
          <w:rPr>
            <w:rStyle w:val="Emphasis"/>
          </w:rPr>
          <w:delText>S36.031S</w:delText>
        </w:r>
        <w:r w:rsidDel="00343D9B">
          <w:delText xml:space="preserve">  (Laceration, spleen, moderate, sequela)</w:delText>
        </w:r>
      </w:del>
    </w:p>
    <w:p w14:paraId="18749C30" w14:textId="7C049382" w:rsidR="00D445C7" w:rsidDel="00343D9B" w:rsidRDefault="00D445C7" w:rsidP="00D445C7">
      <w:pPr>
        <w:spacing w:line="480" w:lineRule="auto"/>
        <w:ind w:left="720" w:hanging="360"/>
        <w:rPr>
          <w:del w:id="3039" w:author="Thar Adale" w:date="2020-07-16T19:53:00Z"/>
        </w:rPr>
      </w:pPr>
      <w:del w:id="3040" w:author="Thar Adale" w:date="2020-07-16T19:53:00Z">
        <w:r w:rsidDel="00343D9B">
          <w:delText>12.</w:delText>
        </w:r>
        <w:r w:rsidDel="00343D9B">
          <w:tab/>
        </w:r>
        <w:r w:rsidRPr="00FA796D" w:rsidDel="00343D9B">
          <w:rPr>
            <w:rStyle w:val="Emphasis"/>
          </w:rPr>
          <w:delText>S72.001K</w:delText>
        </w:r>
        <w:r w:rsidDel="00343D9B">
          <w:delText xml:space="preserve">  (Fracture, traumatic, femur, upper end, right, subsequent with nonunion)</w:delText>
        </w:r>
      </w:del>
    </w:p>
    <w:p w14:paraId="4C989F73" w14:textId="5BB9EFC2" w:rsidR="00D445C7" w:rsidDel="00343D9B" w:rsidRDefault="00D445C7" w:rsidP="00D445C7">
      <w:pPr>
        <w:spacing w:line="480" w:lineRule="auto"/>
        <w:ind w:left="720" w:hanging="360"/>
        <w:rPr>
          <w:del w:id="3041" w:author="Thar Adale" w:date="2020-07-16T19:53:00Z"/>
        </w:rPr>
      </w:pPr>
      <w:del w:id="3042" w:author="Thar Adale" w:date="2020-07-16T19:53:00Z">
        <w:r w:rsidDel="00343D9B">
          <w:delText>13.</w:delText>
        </w:r>
        <w:r w:rsidDel="00343D9B">
          <w:tab/>
        </w:r>
        <w:r w:rsidRPr="00FA796D" w:rsidDel="00343D9B">
          <w:rPr>
            <w:rStyle w:val="Emphasis"/>
          </w:rPr>
          <w:delText>T80.410A</w:delText>
        </w:r>
        <w:r w:rsidDel="00343D9B">
          <w:delText xml:space="preserve">  (Complication, transfusion, incompatibility reaction, Rh, hemolytic, acute, initial)</w:delText>
        </w:r>
      </w:del>
    </w:p>
    <w:p w14:paraId="1629D998" w14:textId="5929D643" w:rsidR="00D445C7" w:rsidDel="00343D9B" w:rsidRDefault="00D445C7" w:rsidP="00D445C7">
      <w:pPr>
        <w:spacing w:line="480" w:lineRule="auto"/>
        <w:ind w:left="720" w:hanging="360"/>
        <w:rPr>
          <w:del w:id="3043" w:author="Thar Adale" w:date="2020-07-16T19:53:00Z"/>
        </w:rPr>
      </w:pPr>
      <w:del w:id="3044" w:author="Thar Adale" w:date="2020-07-16T19:53:00Z">
        <w:r w:rsidDel="00343D9B">
          <w:delText>14.</w:delText>
        </w:r>
        <w:r w:rsidRPr="00FA796D" w:rsidDel="00343D9B">
          <w:rPr>
            <w:rStyle w:val="Emphasis"/>
          </w:rPr>
          <w:tab/>
          <w:delText>T79.A22A</w:delText>
        </w:r>
        <w:r w:rsidDel="00343D9B">
          <w:delText xml:space="preserve">  (Syndrome, compartment, lower extremity, left, initial)</w:delText>
        </w:r>
      </w:del>
    </w:p>
    <w:p w14:paraId="5E8D5563" w14:textId="0062A91F" w:rsidR="00D445C7" w:rsidDel="00343D9B" w:rsidRDefault="00D445C7" w:rsidP="00D445C7">
      <w:pPr>
        <w:spacing w:line="480" w:lineRule="auto"/>
        <w:ind w:left="720" w:hanging="360"/>
        <w:rPr>
          <w:del w:id="3045" w:author="Thar Adale" w:date="2020-07-16T19:53:00Z"/>
        </w:rPr>
      </w:pPr>
      <w:del w:id="3046" w:author="Thar Adale" w:date="2020-07-16T19:53:00Z">
        <w:r w:rsidDel="00343D9B">
          <w:delText>15.</w:delText>
        </w:r>
        <w:r w:rsidDel="00343D9B">
          <w:tab/>
        </w:r>
        <w:r w:rsidRPr="00FA796D" w:rsidDel="00343D9B">
          <w:rPr>
            <w:rStyle w:val="Emphasis"/>
          </w:rPr>
          <w:delText>S88.922D</w:delText>
        </w:r>
        <w:r w:rsidDel="00343D9B">
          <w:delText xml:space="preserve">  (Amputation, traumatic, leg, partial, left, subsequent)</w:delText>
        </w:r>
      </w:del>
    </w:p>
    <w:p w14:paraId="6F11A781" w14:textId="0637FF6E" w:rsidR="00D445C7" w:rsidDel="00343D9B" w:rsidRDefault="00D445C7" w:rsidP="00D445C7">
      <w:pPr>
        <w:spacing w:line="480" w:lineRule="auto"/>
        <w:ind w:left="720" w:hanging="360"/>
        <w:rPr>
          <w:del w:id="3047" w:author="Thar Adale" w:date="2020-07-16T19:53:00Z"/>
        </w:rPr>
      </w:pPr>
      <w:del w:id="3048" w:author="Thar Adale" w:date="2020-07-16T19:53:00Z">
        <w:r w:rsidDel="00343D9B">
          <w:delText>16.</w:delText>
        </w:r>
        <w:r w:rsidDel="00343D9B">
          <w:tab/>
        </w:r>
        <w:r w:rsidRPr="00FA796D" w:rsidDel="00343D9B">
          <w:rPr>
            <w:rStyle w:val="Emphasis"/>
          </w:rPr>
          <w:delText xml:space="preserve">S09.311A  </w:delText>
        </w:r>
        <w:r w:rsidDel="00343D9B">
          <w:delText>(Injury, blast, ear, right, initial)</w:delText>
        </w:r>
      </w:del>
    </w:p>
    <w:p w14:paraId="1353F953" w14:textId="46E88519" w:rsidR="00D445C7" w:rsidDel="00343D9B" w:rsidRDefault="00D445C7" w:rsidP="00D445C7">
      <w:pPr>
        <w:spacing w:line="480" w:lineRule="auto"/>
        <w:ind w:left="720" w:hanging="360"/>
        <w:rPr>
          <w:del w:id="3049" w:author="Thar Adale" w:date="2020-07-16T19:53:00Z"/>
        </w:rPr>
      </w:pPr>
      <w:del w:id="3050" w:author="Thar Adale" w:date="2020-07-16T19:53:00Z">
        <w:r w:rsidDel="00343D9B">
          <w:delText>17.</w:delText>
        </w:r>
        <w:r w:rsidDel="00343D9B">
          <w:tab/>
        </w:r>
        <w:r w:rsidRPr="00FA796D" w:rsidDel="00343D9B">
          <w:rPr>
            <w:rStyle w:val="Emphasis"/>
          </w:rPr>
          <w:delText>S27.2XXD</w:delText>
        </w:r>
        <w:r w:rsidDel="00343D9B">
          <w:delText xml:space="preserve">  (Pneumothorax, traumatic, with hemothorax, subsequent)</w:delText>
        </w:r>
      </w:del>
    </w:p>
    <w:p w14:paraId="1790A991" w14:textId="3F0921E5" w:rsidR="00D445C7" w:rsidDel="00343D9B" w:rsidRDefault="00D445C7" w:rsidP="00D445C7">
      <w:pPr>
        <w:spacing w:line="480" w:lineRule="auto"/>
        <w:ind w:left="720" w:hanging="360"/>
        <w:rPr>
          <w:del w:id="3051" w:author="Thar Adale" w:date="2020-07-16T19:53:00Z"/>
        </w:rPr>
      </w:pPr>
      <w:del w:id="3052" w:author="Thar Adale" w:date="2020-07-16T19:53:00Z">
        <w:r w:rsidDel="00343D9B">
          <w:delText>18.</w:delText>
        </w:r>
        <w:r w:rsidDel="00343D9B">
          <w:tab/>
        </w:r>
        <w:r w:rsidRPr="00FA796D" w:rsidDel="00343D9B">
          <w:rPr>
            <w:rStyle w:val="Emphasis"/>
          </w:rPr>
          <w:delText xml:space="preserve">T17.1XXA </w:delText>
        </w:r>
        <w:r w:rsidDel="00343D9B">
          <w:delText xml:space="preserve"> (Foreign body, entering through orifice, nostril, initial)</w:delText>
        </w:r>
      </w:del>
    </w:p>
    <w:p w14:paraId="23C5CCEF" w14:textId="40777B97" w:rsidR="00D445C7" w:rsidDel="00343D9B" w:rsidRDefault="00D445C7" w:rsidP="00D445C7">
      <w:pPr>
        <w:spacing w:line="480" w:lineRule="auto"/>
        <w:ind w:left="720" w:hanging="360"/>
        <w:rPr>
          <w:del w:id="3053" w:author="Thar Adale" w:date="2020-07-16T19:53:00Z"/>
        </w:rPr>
      </w:pPr>
      <w:del w:id="3054" w:author="Thar Adale" w:date="2020-07-16T19:53:00Z">
        <w:r w:rsidDel="00343D9B">
          <w:delText>19.</w:delText>
        </w:r>
        <w:r w:rsidDel="00343D9B">
          <w:tab/>
        </w:r>
        <w:r w:rsidRPr="00FA796D" w:rsidDel="00343D9B">
          <w:rPr>
            <w:rStyle w:val="Emphasis"/>
          </w:rPr>
          <w:delText>T25.312S</w:delText>
        </w:r>
        <w:r w:rsidDel="00343D9B">
          <w:delText xml:space="preserve">  (Burn, ankle, left, third degree, sequela)</w:delText>
        </w:r>
      </w:del>
    </w:p>
    <w:p w14:paraId="7653BB92" w14:textId="3AEFFA7B" w:rsidR="00D445C7" w:rsidDel="00343D9B" w:rsidRDefault="00D445C7" w:rsidP="00D445C7">
      <w:pPr>
        <w:spacing w:line="480" w:lineRule="auto"/>
        <w:ind w:left="720" w:hanging="360"/>
        <w:rPr>
          <w:del w:id="3055" w:author="Thar Adale" w:date="2020-07-16T19:53:00Z"/>
        </w:rPr>
      </w:pPr>
      <w:del w:id="3056" w:author="Thar Adale" w:date="2020-07-16T19:53:00Z">
        <w:r w:rsidDel="00343D9B">
          <w:delText>20.</w:delText>
        </w:r>
        <w:r w:rsidDel="00343D9B">
          <w:tab/>
        </w:r>
        <w:r w:rsidRPr="00FA796D" w:rsidDel="00343D9B">
          <w:rPr>
            <w:rStyle w:val="Emphasis"/>
          </w:rPr>
          <w:delText>S32.611A</w:delText>
        </w:r>
        <w:r w:rsidDel="00343D9B">
          <w:delText xml:space="preserve">  (Fracture, traumatic, ischium, avulsion, right, initial)</w:delText>
        </w:r>
      </w:del>
    </w:p>
    <w:p w14:paraId="054FCC93" w14:textId="6C0CAA8A" w:rsidR="00D445C7" w:rsidDel="00343D9B" w:rsidRDefault="00D445C7" w:rsidP="00D445C7">
      <w:pPr>
        <w:spacing w:line="480" w:lineRule="auto"/>
        <w:ind w:left="720" w:hanging="360"/>
        <w:rPr>
          <w:del w:id="3057" w:author="Thar Adale" w:date="2020-07-16T19:53:00Z"/>
        </w:rPr>
      </w:pPr>
      <w:del w:id="3058" w:author="Thar Adale" w:date="2020-07-16T19:53:00Z">
        <w:r w:rsidDel="00343D9B">
          <w:delText>21.</w:delText>
        </w:r>
        <w:r w:rsidDel="00343D9B">
          <w:tab/>
        </w:r>
        <w:r w:rsidRPr="00FA796D" w:rsidDel="00343D9B">
          <w:rPr>
            <w:rStyle w:val="Emphasis"/>
          </w:rPr>
          <w:delText>S37.022A</w:delText>
        </w:r>
        <w:r w:rsidDel="00343D9B">
          <w:delText xml:space="preserve">  (Contusion, kidney, major, left, initial)</w:delText>
        </w:r>
      </w:del>
    </w:p>
    <w:p w14:paraId="6167D2AE" w14:textId="224E3498" w:rsidR="00D445C7" w:rsidDel="00343D9B" w:rsidRDefault="00D445C7" w:rsidP="00D445C7">
      <w:pPr>
        <w:spacing w:line="480" w:lineRule="auto"/>
        <w:ind w:left="720" w:hanging="360"/>
        <w:rPr>
          <w:del w:id="3059" w:author="Thar Adale" w:date="2020-07-16T19:53:00Z"/>
        </w:rPr>
      </w:pPr>
      <w:del w:id="3060" w:author="Thar Adale" w:date="2020-07-16T19:53:00Z">
        <w:r w:rsidDel="00343D9B">
          <w:delText>22.</w:delText>
        </w:r>
        <w:r w:rsidDel="00343D9B">
          <w:tab/>
        </w:r>
        <w:r w:rsidRPr="00FA796D" w:rsidDel="00343D9B">
          <w:rPr>
            <w:rStyle w:val="Emphasis"/>
          </w:rPr>
          <w:delText>S82.021A</w:delText>
        </w:r>
        <w:r w:rsidDel="00343D9B">
          <w:delText xml:space="preserve">  (Fracture, traumatic, patella, longitudinal, right, initial)</w:delText>
        </w:r>
      </w:del>
    </w:p>
    <w:p w14:paraId="670A4EA6" w14:textId="0E41C4BB" w:rsidR="00D445C7" w:rsidDel="00343D9B" w:rsidRDefault="00D445C7" w:rsidP="00D445C7">
      <w:pPr>
        <w:spacing w:line="480" w:lineRule="auto"/>
        <w:ind w:left="720" w:hanging="360"/>
        <w:rPr>
          <w:del w:id="3061" w:author="Thar Adale" w:date="2020-07-16T19:53:00Z"/>
        </w:rPr>
      </w:pPr>
      <w:del w:id="3062" w:author="Thar Adale" w:date="2020-07-16T19:53:00Z">
        <w:r w:rsidDel="00343D9B">
          <w:delText>23.</w:delText>
        </w:r>
        <w:r w:rsidDel="00343D9B">
          <w:tab/>
        </w:r>
        <w:r w:rsidRPr="00FA796D" w:rsidDel="00343D9B">
          <w:rPr>
            <w:rStyle w:val="Emphasis"/>
          </w:rPr>
          <w:delText>S31.815D</w:delText>
        </w:r>
        <w:r w:rsidDel="00343D9B">
          <w:delText xml:space="preserve">  (Bite, buttock, right, subsequent)</w:delText>
        </w:r>
      </w:del>
    </w:p>
    <w:p w14:paraId="117836A9" w14:textId="6C289CF0" w:rsidR="00D445C7" w:rsidDel="00343D9B" w:rsidRDefault="00D445C7" w:rsidP="00D445C7">
      <w:pPr>
        <w:spacing w:line="480" w:lineRule="auto"/>
        <w:ind w:left="720" w:hanging="360"/>
        <w:rPr>
          <w:del w:id="3063" w:author="Thar Adale" w:date="2020-07-16T19:53:00Z"/>
        </w:rPr>
      </w:pPr>
      <w:del w:id="3064" w:author="Thar Adale" w:date="2020-07-16T19:53:00Z">
        <w:r w:rsidDel="00343D9B">
          <w:delText>24.</w:delText>
        </w:r>
        <w:r w:rsidDel="00343D9B">
          <w:tab/>
        </w:r>
        <w:r w:rsidRPr="00FA796D" w:rsidDel="00343D9B">
          <w:rPr>
            <w:rStyle w:val="Emphasis"/>
          </w:rPr>
          <w:delText>S93.401A</w:delText>
        </w:r>
        <w:r w:rsidDel="00343D9B">
          <w:delText xml:space="preserve">  (Sprain, ankle, right, initial)</w:delText>
        </w:r>
      </w:del>
    </w:p>
    <w:p w14:paraId="4BD5AAA4" w14:textId="11F5063E" w:rsidR="00D445C7" w:rsidDel="00343D9B" w:rsidRDefault="00D445C7" w:rsidP="00D445C7">
      <w:pPr>
        <w:spacing w:line="480" w:lineRule="auto"/>
        <w:ind w:left="720" w:hanging="360"/>
        <w:rPr>
          <w:del w:id="3065" w:author="Thar Adale" w:date="2020-07-16T19:53:00Z"/>
        </w:rPr>
      </w:pPr>
      <w:del w:id="3066" w:author="Thar Adale" w:date="2020-07-16T19:53:00Z">
        <w:r w:rsidDel="00343D9B">
          <w:delText>25.</w:delText>
        </w:r>
        <w:r w:rsidDel="00343D9B">
          <w:tab/>
        </w:r>
        <w:r w:rsidRPr="00FA796D" w:rsidDel="00343D9B">
          <w:rPr>
            <w:rStyle w:val="Emphasis"/>
          </w:rPr>
          <w:delText>T47.4X5D</w:delText>
        </w:r>
        <w:r w:rsidDel="00343D9B">
          <w:delText xml:space="preserve">  (Table of Drugs and Chemicals: Laxative, adverse effect, subsequent)</w:delText>
        </w:r>
      </w:del>
    </w:p>
    <w:p w14:paraId="5F0026B9" w14:textId="31149093" w:rsidR="008F1E83" w:rsidDel="00343D9B" w:rsidRDefault="008F1E83" w:rsidP="004C3C97">
      <w:pPr>
        <w:keepNext/>
        <w:keepLines/>
        <w:spacing w:line="480" w:lineRule="auto"/>
        <w:outlineLvl w:val="1"/>
        <w:rPr>
          <w:del w:id="3067" w:author="Thar Adale" w:date="2020-07-16T19:53:00Z"/>
          <w:b/>
          <w:bCs/>
          <w:szCs w:val="26"/>
        </w:rPr>
      </w:pPr>
      <w:del w:id="3068" w:author="Thar Adale" w:date="2020-07-16T19:53:00Z">
        <w:r w:rsidDel="00343D9B">
          <w:rPr>
            <w:b/>
            <w:bCs/>
            <w:szCs w:val="26"/>
          </w:rPr>
          <w:delText>CODING CHALLENGE</w:delText>
        </w:r>
      </w:del>
    </w:p>
    <w:p w14:paraId="23DA7C8C" w14:textId="674E0E0E" w:rsidR="008F1E83" w:rsidDel="00343D9B" w:rsidRDefault="008F1E83" w:rsidP="004C3C97">
      <w:pPr>
        <w:spacing w:line="480" w:lineRule="auto"/>
        <w:ind w:left="720" w:hanging="360"/>
        <w:rPr>
          <w:del w:id="3069" w:author="Thar Adale" w:date="2020-07-16T19:53:00Z"/>
        </w:rPr>
      </w:pPr>
      <w:del w:id="3070" w:author="Thar Adale" w:date="2020-07-16T19:53:00Z">
        <w:r w:rsidDel="00343D9B">
          <w:delText>1.</w:delText>
        </w:r>
        <w:r w:rsidDel="00343D9B">
          <w:tab/>
        </w:r>
        <w:r w:rsidRPr="00FA796D" w:rsidDel="00343D9B">
          <w:rPr>
            <w:rStyle w:val="Emphasis"/>
          </w:rPr>
          <w:delText>M80.0</w:delText>
        </w:r>
        <w:r w:rsidR="00392D3C" w:rsidRPr="00FA796D" w:rsidDel="00343D9B">
          <w:rPr>
            <w:rStyle w:val="Emphasis"/>
          </w:rPr>
          <w:delText>3</w:delText>
        </w:r>
        <w:r w:rsidRPr="00FA796D" w:rsidDel="00343D9B">
          <w:rPr>
            <w:rStyle w:val="Emphasis"/>
          </w:rPr>
          <w:delText>1A</w:delText>
        </w:r>
        <w:r w:rsidDel="00343D9B">
          <w:delText xml:space="preserve">  (Osteoporosis, with current pathological fracture, </w:delText>
        </w:r>
        <w:r w:rsidR="00392D3C" w:rsidDel="00343D9B">
          <w:delText>radius</w:delText>
        </w:r>
        <w:r w:rsidDel="00343D9B">
          <w:delText>, right, initial)</w:delText>
        </w:r>
        <w:r w:rsidDel="00343D9B">
          <w:br/>
        </w:r>
        <w:r w:rsidRPr="00FA796D" w:rsidDel="00343D9B">
          <w:rPr>
            <w:rStyle w:val="Emphasis"/>
          </w:rPr>
          <w:delText>S80.11XA</w:delText>
        </w:r>
        <w:r w:rsidDel="00343D9B">
          <w:delText xml:space="preserve">  (Contusion, lower leg, right, initial)</w:delText>
        </w:r>
      </w:del>
    </w:p>
    <w:p w14:paraId="0FE8CB92" w14:textId="6BC78A6D" w:rsidR="008F1E83" w:rsidDel="00343D9B" w:rsidRDefault="008F1E83" w:rsidP="004C3C97">
      <w:pPr>
        <w:spacing w:line="480" w:lineRule="auto"/>
        <w:ind w:left="720"/>
        <w:rPr>
          <w:del w:id="3071" w:author="Thar Adale" w:date="2020-07-16T19:53:00Z"/>
        </w:rPr>
      </w:pPr>
      <w:del w:id="3072" w:author="Thar Adale" w:date="2020-07-16T19:53:00Z">
        <w:r w:rsidRPr="00FA796D" w:rsidDel="00343D9B">
          <w:rPr>
            <w:rStyle w:val="Emphasis"/>
          </w:rPr>
          <w:delText>T45.515A</w:delText>
        </w:r>
        <w:r w:rsidRPr="009212D7" w:rsidDel="00343D9B">
          <w:delText xml:space="preserve"> </w:delText>
        </w:r>
        <w:r w:rsidDel="00343D9B">
          <w:delText>(</w:delText>
        </w:r>
        <w:r w:rsidRPr="009212D7" w:rsidDel="00343D9B">
          <w:delText>Adverse effect Coumadin</w:delText>
        </w:r>
        <w:r w:rsidDel="00343D9B">
          <w:delText>)</w:delText>
        </w:r>
        <w:r w:rsidDel="00343D9B">
          <w:br/>
        </w:r>
        <w:r w:rsidRPr="00FA796D" w:rsidDel="00343D9B">
          <w:rPr>
            <w:rStyle w:val="Emphasis"/>
          </w:rPr>
          <w:delText>Z79.01</w:delText>
        </w:r>
        <w:r w:rsidDel="00343D9B">
          <w:delText xml:space="preserve">  (Long term drug use, anticoagulants)</w:delText>
        </w:r>
        <w:r w:rsidDel="00343D9B">
          <w:br/>
          <w:delText>Index to External Causes:</w:delText>
        </w:r>
      </w:del>
    </w:p>
    <w:p w14:paraId="70D6692B" w14:textId="487EC237" w:rsidR="008F1E83" w:rsidDel="00343D9B" w:rsidRDefault="008F1E83" w:rsidP="004C3C97">
      <w:pPr>
        <w:spacing w:line="480" w:lineRule="auto"/>
        <w:ind w:left="720"/>
        <w:rPr>
          <w:del w:id="3073" w:author="Thar Adale" w:date="2020-07-16T19:53:00Z"/>
        </w:rPr>
      </w:pPr>
      <w:del w:id="3074" w:author="Thar Adale" w:date="2020-07-16T19:53:00Z">
        <w:r w:rsidRPr="00FA796D" w:rsidDel="00343D9B">
          <w:rPr>
            <w:rStyle w:val="Emphasis"/>
          </w:rPr>
          <w:delText>W01.0XXA</w:delText>
        </w:r>
        <w:r w:rsidDel="00343D9B">
          <w:delText xml:space="preserve">  (Fall, same level, from, slipping, stumbling, tripping)</w:delText>
        </w:r>
        <w:r w:rsidDel="00343D9B">
          <w:br/>
        </w:r>
        <w:r w:rsidRPr="00FA796D" w:rsidDel="00343D9B">
          <w:rPr>
            <w:rStyle w:val="Emphasis"/>
          </w:rPr>
          <w:delText xml:space="preserve">Y92.038 </w:delText>
        </w:r>
        <w:r w:rsidDel="00343D9B">
          <w:delText xml:space="preserve"> (Place of occurrence, residence, apartment, specified NEC)</w:delText>
        </w:r>
      </w:del>
    </w:p>
    <w:p w14:paraId="6C8D7B3F" w14:textId="73332605" w:rsidR="008F1E83" w:rsidDel="00343D9B" w:rsidRDefault="008F1E83" w:rsidP="004C3C97">
      <w:pPr>
        <w:spacing w:line="480" w:lineRule="auto"/>
        <w:ind w:left="720" w:hanging="360"/>
        <w:rPr>
          <w:del w:id="3075" w:author="Thar Adale" w:date="2020-07-16T19:53:00Z"/>
        </w:rPr>
      </w:pPr>
      <w:del w:id="3076" w:author="Thar Adale" w:date="2020-07-16T19:53:00Z">
        <w:r w:rsidDel="00343D9B">
          <w:delText>2.</w:delText>
        </w:r>
        <w:r w:rsidDel="00343D9B">
          <w:tab/>
        </w:r>
        <w:r w:rsidRPr="00FA796D" w:rsidDel="00343D9B">
          <w:rPr>
            <w:rStyle w:val="Emphasis"/>
          </w:rPr>
          <w:delText>S43.121D</w:delText>
        </w:r>
        <w:r w:rsidDel="00343D9B">
          <w:delText xml:space="preserve">  (Dislocation, acromioclavicular, </w:delText>
        </w:r>
        <w:r w:rsidR="00392D3C" w:rsidDel="00343D9B">
          <w:delText>with displacement</w:delText>
        </w:r>
        <w:r w:rsidDel="00343D9B">
          <w:delText>, 100-200%, right, subsequent)</w:delText>
        </w:r>
        <w:r w:rsidDel="00343D9B">
          <w:br/>
          <w:delText>Index to External Causes:</w:delText>
        </w:r>
      </w:del>
    </w:p>
    <w:p w14:paraId="0ABE1DFF" w14:textId="3857E560" w:rsidR="008F1E83" w:rsidDel="00343D9B" w:rsidRDefault="008F1E83" w:rsidP="004C3C97">
      <w:pPr>
        <w:spacing w:line="480" w:lineRule="auto"/>
        <w:ind w:left="720"/>
        <w:rPr>
          <w:del w:id="3077" w:author="Thar Adale" w:date="2020-07-16T19:53:00Z"/>
        </w:rPr>
      </w:pPr>
      <w:del w:id="3078" w:author="Thar Adale" w:date="2020-07-16T19:53:00Z">
        <w:r w:rsidRPr="00FA796D" w:rsidDel="00343D9B">
          <w:rPr>
            <w:rStyle w:val="Emphasis"/>
          </w:rPr>
          <w:delText>V23.4XXD</w:delText>
        </w:r>
        <w:r w:rsidDel="00343D9B">
          <w:delText xml:space="preserve">  (Accident, transport, motorcycle, driver, collision with, car, subsequent)</w:delText>
        </w:r>
      </w:del>
    </w:p>
    <w:p w14:paraId="3A9167B9" w14:textId="7D7C6BB6" w:rsidR="008F1E83" w:rsidDel="00343D9B" w:rsidRDefault="008F1E83" w:rsidP="004C3C97">
      <w:pPr>
        <w:spacing w:line="480" w:lineRule="auto"/>
        <w:ind w:left="720" w:hanging="360"/>
        <w:rPr>
          <w:del w:id="3079" w:author="Thar Adale" w:date="2020-07-16T19:53:00Z"/>
        </w:rPr>
      </w:pPr>
      <w:del w:id="3080" w:author="Thar Adale" w:date="2020-07-16T19:53:00Z">
        <w:r w:rsidDel="00343D9B">
          <w:delText>3.</w:delText>
        </w:r>
        <w:r w:rsidDel="00343D9B">
          <w:tab/>
        </w:r>
        <w:r w:rsidRPr="00FA796D" w:rsidDel="00343D9B">
          <w:rPr>
            <w:rStyle w:val="Emphasis"/>
          </w:rPr>
          <w:delText>S91.332A</w:delText>
        </w:r>
        <w:r w:rsidDel="00343D9B">
          <w:delText xml:space="preserve">  (Puncture, foot, left, initial encounter)</w:delText>
        </w:r>
      </w:del>
    </w:p>
    <w:p w14:paraId="774504DD" w14:textId="78FC107F" w:rsidR="008F1E83" w:rsidDel="00343D9B" w:rsidRDefault="008F1E83" w:rsidP="004C3C97">
      <w:pPr>
        <w:spacing w:line="480" w:lineRule="auto"/>
        <w:ind w:left="720"/>
        <w:rPr>
          <w:del w:id="3081" w:author="Thar Adale" w:date="2020-07-16T19:53:00Z"/>
        </w:rPr>
      </w:pPr>
      <w:del w:id="3082" w:author="Thar Adale" w:date="2020-07-16T19:53:00Z">
        <w:r w:rsidRPr="00FA796D" w:rsidDel="00343D9B">
          <w:rPr>
            <w:rStyle w:val="Emphasis"/>
          </w:rPr>
          <w:delText xml:space="preserve">L08.9 </w:delText>
        </w:r>
        <w:r w:rsidDel="00343D9B">
          <w:delText>(Infection, foot)</w:delText>
        </w:r>
        <w:r w:rsidDel="00343D9B">
          <w:br/>
          <w:delText>Index to External Causes:</w:delText>
        </w:r>
      </w:del>
    </w:p>
    <w:p w14:paraId="2DD87844" w14:textId="5B4DD049" w:rsidR="008F1E83" w:rsidDel="00343D9B" w:rsidRDefault="008F1E83" w:rsidP="004C3C97">
      <w:pPr>
        <w:spacing w:line="480" w:lineRule="auto"/>
        <w:ind w:left="720"/>
        <w:rPr>
          <w:del w:id="3083" w:author="Thar Adale" w:date="2020-07-16T19:53:00Z"/>
        </w:rPr>
      </w:pPr>
      <w:del w:id="3084" w:author="Thar Adale" w:date="2020-07-16T19:53:00Z">
        <w:r w:rsidRPr="00FA796D" w:rsidDel="00343D9B">
          <w:rPr>
            <w:rStyle w:val="Emphasis"/>
          </w:rPr>
          <w:delText xml:space="preserve">W45.0XXA  </w:delText>
        </w:r>
        <w:r w:rsidDel="00343D9B">
          <w:delText>(Contact with, nail, initial encounter)</w:delText>
        </w:r>
      </w:del>
    </w:p>
    <w:p w14:paraId="648A846B" w14:textId="2FE0C86C" w:rsidR="008F1E83" w:rsidDel="00343D9B" w:rsidRDefault="008F1E83" w:rsidP="004C3C97">
      <w:pPr>
        <w:spacing w:line="480" w:lineRule="auto"/>
        <w:ind w:left="720" w:hanging="360"/>
        <w:rPr>
          <w:del w:id="3085" w:author="Thar Adale" w:date="2020-07-16T19:53:00Z"/>
        </w:rPr>
      </w:pPr>
      <w:del w:id="3086" w:author="Thar Adale" w:date="2020-07-16T19:53:00Z">
        <w:r w:rsidDel="00343D9B">
          <w:delText>4.</w:delText>
        </w:r>
        <w:r w:rsidDel="00343D9B">
          <w:tab/>
        </w:r>
        <w:r w:rsidRPr="00FA796D" w:rsidDel="00343D9B">
          <w:rPr>
            <w:rStyle w:val="Emphasis"/>
          </w:rPr>
          <w:delText>S02.110A</w:delText>
        </w:r>
        <w:r w:rsidDel="00343D9B">
          <w:delText xml:space="preserve">  (Fracture, </w:delText>
        </w:r>
        <w:r w:rsidR="00392D3C" w:rsidDel="00343D9B">
          <w:delText xml:space="preserve">traumatic, </w:delText>
        </w:r>
        <w:r w:rsidDel="00343D9B">
          <w:delText>skull, base, occiput, condyle, type I, initial)</w:delText>
        </w:r>
        <w:r w:rsidDel="00343D9B">
          <w:br/>
        </w:r>
        <w:r w:rsidRPr="00FA796D" w:rsidDel="00343D9B">
          <w:rPr>
            <w:rStyle w:val="Emphasis"/>
          </w:rPr>
          <w:delText>S06.6X3A</w:delText>
        </w:r>
        <w:r w:rsidDel="00343D9B">
          <w:delText xml:space="preserve">  (Injury, intracranial, subarachnoid hemorrhage, traumatic, with loss of consciousness of 1 hour to 5 hours 59 minutes, initial)</w:delText>
        </w:r>
      </w:del>
    </w:p>
    <w:p w14:paraId="3106F428" w14:textId="69CF7767" w:rsidR="008F1E83" w:rsidDel="00343D9B" w:rsidRDefault="008F1E83" w:rsidP="004C3C97">
      <w:pPr>
        <w:spacing w:line="480" w:lineRule="auto"/>
        <w:ind w:left="720" w:hanging="360"/>
        <w:rPr>
          <w:del w:id="3087" w:author="Thar Adale" w:date="2020-07-16T19:53:00Z"/>
        </w:rPr>
      </w:pPr>
      <w:del w:id="3088" w:author="Thar Adale" w:date="2020-07-16T19:53:00Z">
        <w:r w:rsidDel="00343D9B">
          <w:delText>5.</w:delText>
        </w:r>
        <w:r w:rsidDel="00343D9B">
          <w:tab/>
        </w:r>
        <w:r w:rsidRPr="00FA796D" w:rsidDel="00343D9B">
          <w:rPr>
            <w:rStyle w:val="Emphasis"/>
          </w:rPr>
          <w:delText xml:space="preserve">E10.11 </w:delText>
        </w:r>
        <w:r w:rsidDel="00343D9B">
          <w:delText xml:space="preserve"> (Diabetes, type 1, with ketoacidosis, with coma)</w:delText>
        </w:r>
        <w:r w:rsidDel="00343D9B">
          <w:br/>
        </w:r>
        <w:r w:rsidRPr="00FA796D" w:rsidDel="00343D9B">
          <w:rPr>
            <w:rStyle w:val="Emphasis"/>
          </w:rPr>
          <w:delText>T38.3X6A</w:delText>
        </w:r>
        <w:r w:rsidDel="00343D9B">
          <w:delText xml:space="preserve">  (Table of Drugs and Chemicals: Insulin, underdosing, initial)</w:delText>
        </w:r>
        <w:r w:rsidDel="00343D9B">
          <w:br/>
        </w:r>
        <w:r w:rsidRPr="00FA796D" w:rsidDel="00343D9B">
          <w:rPr>
            <w:rStyle w:val="Emphasis"/>
          </w:rPr>
          <w:delText>Z91.138</w:delText>
        </w:r>
        <w:r w:rsidDel="00343D9B">
          <w:delText xml:space="preserve">  (Noncompliance, medication regimen, underdosing, unintentional)</w:delText>
        </w:r>
      </w:del>
    </w:p>
    <w:p w14:paraId="72D182F6" w14:textId="7175BCAD" w:rsidR="008F1E83" w:rsidDel="00343D9B" w:rsidRDefault="008F1E83" w:rsidP="004C3C97">
      <w:pPr>
        <w:spacing w:line="480" w:lineRule="auto"/>
        <w:ind w:left="720" w:hanging="360"/>
        <w:rPr>
          <w:del w:id="3089" w:author="Thar Adale" w:date="2020-07-16T19:53:00Z"/>
        </w:rPr>
      </w:pPr>
      <w:del w:id="3090" w:author="Thar Adale" w:date="2020-07-16T19:53:00Z">
        <w:r w:rsidDel="00343D9B">
          <w:delText>6.</w:delText>
        </w:r>
        <w:r w:rsidDel="00343D9B">
          <w:tab/>
        </w:r>
        <w:r w:rsidRPr="00FA796D" w:rsidDel="00343D9B">
          <w:rPr>
            <w:rStyle w:val="Emphasis"/>
          </w:rPr>
          <w:delText>S52.332D</w:delText>
        </w:r>
        <w:r w:rsidDel="00343D9B">
          <w:delText xml:space="preserve">  (Fracture, </w:delText>
        </w:r>
        <w:r w:rsidR="00392D3C" w:rsidDel="00343D9B">
          <w:delText xml:space="preserve">traumatic, </w:delText>
        </w:r>
        <w:r w:rsidDel="00343D9B">
          <w:delText>radius, shaft, oblique, left, subsequent)</w:delText>
        </w:r>
      </w:del>
    </w:p>
    <w:p w14:paraId="6A9A0ECD" w14:textId="5EA14E39" w:rsidR="008F1E83" w:rsidDel="00343D9B" w:rsidRDefault="008F1E83" w:rsidP="004C3C97">
      <w:pPr>
        <w:spacing w:line="480" w:lineRule="auto"/>
        <w:ind w:left="720" w:hanging="360"/>
        <w:rPr>
          <w:del w:id="3091" w:author="Thar Adale" w:date="2020-07-16T19:53:00Z"/>
        </w:rPr>
      </w:pPr>
      <w:del w:id="3092" w:author="Thar Adale" w:date="2020-07-16T19:53:00Z">
        <w:r w:rsidDel="00343D9B">
          <w:delText>7.</w:delText>
        </w:r>
        <w:r w:rsidDel="00343D9B">
          <w:tab/>
        </w:r>
        <w:r w:rsidRPr="00FA796D" w:rsidDel="00343D9B">
          <w:rPr>
            <w:rStyle w:val="Emphasis"/>
          </w:rPr>
          <w:delText>T52.4X1A</w:delText>
        </w:r>
        <w:r w:rsidDel="00343D9B">
          <w:delText xml:space="preserve">  (Table of Drugs and Chemicals: Acetone, accidental, initial)</w:delText>
        </w:r>
        <w:r w:rsidDel="00343D9B">
          <w:br/>
        </w:r>
        <w:r w:rsidRPr="00FA796D" w:rsidDel="00343D9B">
          <w:rPr>
            <w:rStyle w:val="Emphasis"/>
          </w:rPr>
          <w:delText>R11.2</w:delText>
        </w:r>
        <w:r w:rsidDel="00343D9B">
          <w:delText xml:space="preserve">  (Vomiting with nausea)</w:delText>
        </w:r>
        <w:r w:rsidDel="00343D9B">
          <w:br/>
        </w:r>
        <w:r w:rsidRPr="00FA796D" w:rsidDel="00343D9B">
          <w:rPr>
            <w:rStyle w:val="Emphasis"/>
          </w:rPr>
          <w:delText>R51</w:delText>
        </w:r>
        <w:r w:rsidDel="00343D9B">
          <w:delText xml:space="preserve">  (Headache)</w:delText>
        </w:r>
        <w:r w:rsidDel="00343D9B">
          <w:br/>
          <w:delText>Index to External Causes:</w:delText>
        </w:r>
      </w:del>
    </w:p>
    <w:p w14:paraId="3336BCFE" w14:textId="2B38C622" w:rsidR="008F1E83" w:rsidDel="00343D9B" w:rsidRDefault="008F1E83" w:rsidP="004C3C97">
      <w:pPr>
        <w:spacing w:line="480" w:lineRule="auto"/>
        <w:ind w:left="720"/>
        <w:rPr>
          <w:del w:id="3093" w:author="Thar Adale" w:date="2020-07-16T19:53:00Z"/>
        </w:rPr>
      </w:pPr>
      <w:del w:id="3094" w:author="Thar Adale" w:date="2020-07-16T19:53:00Z">
        <w:r w:rsidRPr="00FA796D" w:rsidDel="00343D9B">
          <w:rPr>
            <w:rStyle w:val="Emphasis"/>
          </w:rPr>
          <w:delText>Y92.009</w:delText>
        </w:r>
        <w:r w:rsidDel="00343D9B">
          <w:delText xml:space="preserve">  (Place of occurrence, residence, unspecified)</w:delText>
        </w:r>
        <w:r w:rsidDel="00343D9B">
          <w:br/>
        </w:r>
        <w:r w:rsidRPr="00FA796D" w:rsidDel="00343D9B">
          <w:rPr>
            <w:rStyle w:val="Emphasis"/>
          </w:rPr>
          <w:delText>Y99.8</w:delText>
        </w:r>
        <w:r w:rsidDel="00343D9B">
          <w:delText xml:space="preserve">  (External cause status, hobby or leisure)</w:delText>
        </w:r>
        <w:r w:rsidDel="00343D9B">
          <w:br/>
        </w:r>
        <w:r w:rsidRPr="00FA796D" w:rsidDel="00343D9B">
          <w:rPr>
            <w:rStyle w:val="Emphasis"/>
          </w:rPr>
          <w:delText>Y93.D3</w:delText>
        </w:r>
        <w:r w:rsidDel="00343D9B">
          <w:delText xml:space="preserve">  (Activity, furniture, repair)</w:delText>
        </w:r>
      </w:del>
    </w:p>
    <w:p w14:paraId="55FD330A" w14:textId="2DC967ED" w:rsidR="008F1E83" w:rsidDel="00343D9B" w:rsidRDefault="008F1E83" w:rsidP="004C3C97">
      <w:pPr>
        <w:spacing w:line="480" w:lineRule="auto"/>
        <w:ind w:left="720" w:hanging="360"/>
        <w:rPr>
          <w:del w:id="3095" w:author="Thar Adale" w:date="2020-07-16T19:53:00Z"/>
        </w:rPr>
      </w:pPr>
      <w:del w:id="3096" w:author="Thar Adale" w:date="2020-07-16T19:53:00Z">
        <w:r w:rsidDel="00343D9B">
          <w:delText>8.</w:delText>
        </w:r>
        <w:r w:rsidDel="00343D9B">
          <w:tab/>
        </w:r>
        <w:r w:rsidRPr="00FA796D" w:rsidDel="00343D9B">
          <w:rPr>
            <w:rStyle w:val="Emphasis"/>
          </w:rPr>
          <w:delText>S82.221A</w:delText>
        </w:r>
        <w:r w:rsidRPr="00B040BF" w:rsidDel="00343D9B">
          <w:delText xml:space="preserve"> (Fracture, </w:delText>
        </w:r>
        <w:r w:rsidR="00392D3C" w:rsidDel="00343D9B">
          <w:delText xml:space="preserve">traumatic, </w:delText>
        </w:r>
        <w:r w:rsidRPr="00B040BF" w:rsidDel="00343D9B">
          <w:delText>tibia, transverse, right, initial encounter)</w:delText>
        </w:r>
        <w:r w:rsidDel="00343D9B">
          <w:br/>
        </w:r>
        <w:r w:rsidRPr="00FA796D" w:rsidDel="00343D9B">
          <w:rPr>
            <w:rStyle w:val="Emphasis"/>
          </w:rPr>
          <w:delText>C61</w:delText>
        </w:r>
        <w:r w:rsidDel="00343D9B">
          <w:delText xml:space="preserve"> (Neoplasm, prostate, malignant primary)</w:delText>
        </w:r>
      </w:del>
    </w:p>
    <w:p w14:paraId="6D9BED82" w14:textId="24E32633" w:rsidR="008F1E83" w:rsidDel="00343D9B" w:rsidRDefault="008F1E83" w:rsidP="004C3C97">
      <w:pPr>
        <w:spacing w:line="480" w:lineRule="auto"/>
        <w:ind w:left="720"/>
        <w:rPr>
          <w:del w:id="3097" w:author="Thar Adale" w:date="2020-07-16T19:53:00Z"/>
        </w:rPr>
      </w:pPr>
      <w:del w:id="3098" w:author="Thar Adale" w:date="2020-07-16T19:53:00Z">
        <w:r w:rsidDel="00343D9B">
          <w:delText xml:space="preserve">Index to External Causes: </w:delText>
        </w:r>
      </w:del>
    </w:p>
    <w:p w14:paraId="11F37D21" w14:textId="41838DF0" w:rsidR="008F1E83" w:rsidDel="00343D9B" w:rsidRDefault="008F1E83" w:rsidP="004C3C97">
      <w:pPr>
        <w:spacing w:line="480" w:lineRule="auto"/>
        <w:ind w:left="720"/>
        <w:rPr>
          <w:del w:id="3099" w:author="Thar Adale" w:date="2020-07-16T19:53:00Z"/>
        </w:rPr>
      </w:pPr>
      <w:del w:id="3100" w:author="Thar Adale" w:date="2020-07-16T19:53:00Z">
        <w:r w:rsidRPr="00FA796D" w:rsidDel="00343D9B">
          <w:rPr>
            <w:rStyle w:val="Emphasis"/>
          </w:rPr>
          <w:delText>V86.69XA</w:delText>
        </w:r>
        <w:r w:rsidDel="00343D9B">
          <w:delText xml:space="preserve"> (Accident, transport, all-terrain vehicle</w:delText>
        </w:r>
        <w:r w:rsidR="00392D3C" w:rsidDel="00343D9B">
          <w:delText xml:space="preserve"> occupant, passenger</w:delText>
        </w:r>
        <w:r w:rsidDel="00343D9B">
          <w:delText>, initial encounter)</w:delText>
        </w:r>
      </w:del>
    </w:p>
    <w:p w14:paraId="451419DA" w14:textId="634B6296" w:rsidR="008F1E83" w:rsidDel="00343D9B" w:rsidRDefault="008F1E83" w:rsidP="004C3C97">
      <w:pPr>
        <w:spacing w:line="480" w:lineRule="auto"/>
        <w:ind w:left="720" w:hanging="360"/>
        <w:rPr>
          <w:del w:id="3101" w:author="Thar Adale" w:date="2020-07-16T19:53:00Z"/>
        </w:rPr>
      </w:pPr>
      <w:del w:id="3102" w:author="Thar Adale" w:date="2020-07-16T19:53:00Z">
        <w:r w:rsidDel="00343D9B">
          <w:delText>9.</w:delText>
        </w:r>
        <w:r w:rsidDel="00343D9B">
          <w:tab/>
        </w:r>
        <w:r w:rsidRPr="00FA796D" w:rsidDel="00343D9B">
          <w:rPr>
            <w:rStyle w:val="Emphasis"/>
          </w:rPr>
          <w:delText>T74.02XA</w:delText>
        </w:r>
        <w:r w:rsidDel="00343D9B">
          <w:delText xml:space="preserve">  (Neglect, child, confirmed, initial)</w:delText>
        </w:r>
        <w:r w:rsidDel="00343D9B">
          <w:br/>
        </w:r>
        <w:r w:rsidRPr="00FA796D" w:rsidDel="00343D9B">
          <w:rPr>
            <w:rStyle w:val="Emphasis"/>
          </w:rPr>
          <w:delText xml:space="preserve">T51.0X1A </w:delText>
        </w:r>
        <w:r w:rsidDel="00343D9B">
          <w:delText xml:space="preserve"> (Table of Drugs and Chemicals: Alcohol, absolute, beverage, accidental, initial)</w:delText>
        </w:r>
        <w:r w:rsidDel="00343D9B">
          <w:br/>
        </w:r>
        <w:r w:rsidRPr="00FA796D" w:rsidDel="00343D9B">
          <w:rPr>
            <w:rStyle w:val="Emphasis"/>
          </w:rPr>
          <w:delText>R40.20</w:delText>
        </w:r>
        <w:r w:rsidDel="00343D9B">
          <w:delText xml:space="preserve">  (Coma, unspecified)</w:delText>
        </w:r>
        <w:r w:rsidDel="00343D9B">
          <w:br/>
          <w:delText xml:space="preserve">Index to External Causes: </w:delText>
        </w:r>
      </w:del>
    </w:p>
    <w:p w14:paraId="2F30A93F" w14:textId="6EC85B28" w:rsidR="008F1E83" w:rsidDel="00343D9B" w:rsidRDefault="008F1E83" w:rsidP="004C3C97">
      <w:pPr>
        <w:tabs>
          <w:tab w:val="left" w:pos="1777"/>
        </w:tabs>
        <w:spacing w:line="480" w:lineRule="auto"/>
        <w:ind w:left="720"/>
        <w:rPr>
          <w:del w:id="3103" w:author="Thar Adale" w:date="2020-07-16T19:53:00Z"/>
        </w:rPr>
      </w:pPr>
      <w:del w:id="3104" w:author="Thar Adale" w:date="2020-07-16T19:53:00Z">
        <w:r w:rsidRPr="00FA796D" w:rsidDel="00343D9B">
          <w:rPr>
            <w:rStyle w:val="Emphasis"/>
          </w:rPr>
          <w:delText>Y07.430</w:delText>
        </w:r>
        <w:r w:rsidDel="00343D9B">
          <w:delText xml:space="preserve">  (Perpetrator, father, stepfather)</w:delText>
        </w:r>
        <w:r w:rsidDel="00343D9B">
          <w:br/>
        </w:r>
        <w:r w:rsidRPr="00FA796D" w:rsidDel="00343D9B">
          <w:rPr>
            <w:rStyle w:val="Emphasis"/>
          </w:rPr>
          <w:delText>Y90.1</w:delText>
        </w:r>
        <w:r w:rsidDel="00343D9B">
          <w:delText xml:space="preserve">  (Blood alcohol level, 20-39mg/100ml)</w:delText>
        </w:r>
        <w:r w:rsidDel="00343D9B">
          <w:br/>
        </w:r>
        <w:r w:rsidRPr="00FA796D" w:rsidDel="00343D9B">
          <w:rPr>
            <w:rStyle w:val="Emphasis"/>
          </w:rPr>
          <w:delText>Y92.039</w:delText>
        </w:r>
        <w:r w:rsidDel="00343D9B">
          <w:delText xml:space="preserve">  (Place of occurrence, residence, apartment)</w:delText>
        </w:r>
      </w:del>
    </w:p>
    <w:p w14:paraId="78D9A2AF" w14:textId="218A383F" w:rsidR="008F1E83" w:rsidDel="00343D9B" w:rsidRDefault="008F1E83" w:rsidP="004C3C97">
      <w:pPr>
        <w:spacing w:line="480" w:lineRule="auto"/>
        <w:ind w:left="720" w:hanging="360"/>
        <w:rPr>
          <w:del w:id="3105" w:author="Thar Adale" w:date="2020-07-16T19:53:00Z"/>
        </w:rPr>
      </w:pPr>
      <w:del w:id="3106" w:author="Thar Adale" w:date="2020-07-16T19:53:00Z">
        <w:r w:rsidDel="00343D9B">
          <w:delText>10.</w:delText>
        </w:r>
        <w:r w:rsidDel="00343D9B">
          <w:tab/>
        </w:r>
        <w:r w:rsidRPr="00FA796D" w:rsidDel="00343D9B">
          <w:rPr>
            <w:rStyle w:val="Emphasis"/>
          </w:rPr>
          <w:delText>I47.1</w:delText>
        </w:r>
        <w:r w:rsidDel="00343D9B">
          <w:delText xml:space="preserve">  (Tachycardia, supraventricular)</w:delText>
        </w:r>
      </w:del>
    </w:p>
    <w:p w14:paraId="50431ABF" w14:textId="09AD297C" w:rsidR="00070055" w:rsidRPr="00215F97" w:rsidDel="00343D9B" w:rsidRDefault="008F1E83" w:rsidP="00E70221">
      <w:pPr>
        <w:spacing w:line="480" w:lineRule="auto"/>
        <w:ind w:left="720"/>
        <w:rPr>
          <w:del w:id="3107" w:author="Thar Adale" w:date="2020-07-16T19:53:00Z"/>
          <w:b/>
        </w:rPr>
      </w:pPr>
      <w:del w:id="3108" w:author="Thar Adale" w:date="2020-07-16T19:53:00Z">
        <w:r w:rsidRPr="00FA796D" w:rsidDel="00343D9B">
          <w:rPr>
            <w:rStyle w:val="Emphasis"/>
          </w:rPr>
          <w:delText>T40.1X2S</w:delText>
        </w:r>
        <w:r w:rsidDel="00343D9B">
          <w:delText xml:space="preserve">  (Table of Drugs and Chemicals: Heroin, intentional self-harm, sequela)</w:delText>
        </w:r>
        <w:r w:rsidDel="00343D9B">
          <w:br/>
        </w:r>
      </w:del>
    </w:p>
    <w:p w14:paraId="3965DEF0" w14:textId="226077C6" w:rsidR="00AE4EC3" w:rsidDel="00343D9B" w:rsidRDefault="00AE4EC3" w:rsidP="00AE4EC3">
      <w:pPr>
        <w:pStyle w:val="Heading1"/>
        <w:rPr>
          <w:del w:id="3109" w:author="Thar Adale" w:date="2020-07-16T19:53:00Z"/>
        </w:rPr>
      </w:pPr>
      <w:del w:id="3110" w:author="Thar Adale" w:date="2020-07-16T19:53:00Z">
        <w:r w:rsidDel="00343D9B">
          <w:delText xml:space="preserve">CHAPTER </w:delText>
        </w:r>
        <w:r w:rsidR="00542C0C" w:rsidDel="00343D9B">
          <w:delText>13</w:delText>
        </w:r>
        <w:r w:rsidDel="00343D9B">
          <w:delText>: DISEASES OF THE CIRCULATORY SYSTEM (I00-I99)</w:delText>
        </w:r>
      </w:del>
    </w:p>
    <w:p w14:paraId="142676F4" w14:textId="43C5C759" w:rsidR="00AE4EC3" w:rsidRPr="00FA796D" w:rsidDel="00343D9B" w:rsidRDefault="00AE4EC3" w:rsidP="00E70221">
      <w:pPr>
        <w:spacing w:line="480" w:lineRule="auto"/>
        <w:rPr>
          <w:del w:id="3111" w:author="Thar Adale" w:date="2020-07-16T19:53:00Z"/>
          <w:b/>
          <w:bCs/>
          <w:szCs w:val="26"/>
        </w:rPr>
      </w:pPr>
      <w:del w:id="3112" w:author="Thar Adale" w:date="2020-07-16T19:53:00Z">
        <w:r w:rsidRPr="00E1633A" w:rsidDel="00343D9B">
          <w:rPr>
            <w:b/>
            <w:bCs/>
            <w:szCs w:val="26"/>
          </w:rPr>
          <w:delText>CODING PRACTICE</w:delText>
        </w:r>
      </w:del>
    </w:p>
    <w:p w14:paraId="22AE3959" w14:textId="095EDE31" w:rsidR="00AE4EC3" w:rsidDel="00343D9B" w:rsidRDefault="00AE4EC3" w:rsidP="004C3C97">
      <w:pPr>
        <w:keepNext/>
        <w:keepLines/>
        <w:spacing w:line="480" w:lineRule="auto"/>
        <w:outlineLvl w:val="1"/>
        <w:rPr>
          <w:del w:id="3113" w:author="Thar Adale" w:date="2020-07-16T19:53:00Z"/>
          <w:b/>
          <w:bCs/>
          <w:szCs w:val="26"/>
        </w:rPr>
      </w:pPr>
      <w:del w:id="3114" w:author="Thar Adale" w:date="2020-07-16T19:53:00Z">
        <w:r w:rsidDel="00343D9B">
          <w:rPr>
            <w:b/>
            <w:bCs/>
            <w:szCs w:val="26"/>
          </w:rPr>
          <w:delText xml:space="preserve">Exercise </w:delText>
        </w:r>
        <w:r w:rsidR="00542C0C" w:rsidDel="00343D9B">
          <w:rPr>
            <w:b/>
            <w:bCs/>
            <w:szCs w:val="26"/>
          </w:rPr>
          <w:delText>13</w:delText>
        </w:r>
        <w:r w:rsidDel="00343D9B">
          <w:rPr>
            <w:b/>
            <w:bCs/>
            <w:szCs w:val="26"/>
          </w:rPr>
          <w:delText>.1 Circulatory System Refresher</w:delText>
        </w:r>
      </w:del>
    </w:p>
    <w:p w14:paraId="10DAC27C" w14:textId="7280812B" w:rsidR="00AE4EC3" w:rsidDel="00343D9B" w:rsidRDefault="00AE4EC3" w:rsidP="004C3C97">
      <w:pPr>
        <w:spacing w:line="480" w:lineRule="auto"/>
        <w:ind w:left="720" w:hanging="360"/>
        <w:rPr>
          <w:del w:id="3115" w:author="Thar Adale" w:date="2020-07-16T19:53:00Z"/>
        </w:rPr>
      </w:pPr>
      <w:del w:id="3116" w:author="Thar Adale" w:date="2020-07-16T19:53:00Z">
        <w:r w:rsidDel="00343D9B">
          <w:delText>1.</w:delText>
        </w:r>
        <w:r w:rsidDel="00343D9B">
          <w:tab/>
          <w:delText>hyper/tension  abnormally high (blood) pressure, I10</w:delText>
        </w:r>
      </w:del>
    </w:p>
    <w:p w14:paraId="3363B689" w14:textId="7EC1E438" w:rsidR="00AE4EC3" w:rsidDel="00343D9B" w:rsidRDefault="00AE4EC3" w:rsidP="004C3C97">
      <w:pPr>
        <w:spacing w:line="480" w:lineRule="auto"/>
        <w:ind w:left="720" w:hanging="360"/>
        <w:rPr>
          <w:del w:id="3117" w:author="Thar Adale" w:date="2020-07-16T19:53:00Z"/>
        </w:rPr>
      </w:pPr>
      <w:del w:id="3118" w:author="Thar Adale" w:date="2020-07-16T19:53:00Z">
        <w:r w:rsidDel="00343D9B">
          <w:delText>2.</w:delText>
        </w:r>
        <w:r w:rsidDel="00343D9B">
          <w:tab/>
          <w:delText>myo/card/itis  inflammation of the heart muscle, I51.4</w:delText>
        </w:r>
      </w:del>
    </w:p>
    <w:p w14:paraId="135E750C" w14:textId="673ADA00" w:rsidR="00AE4EC3" w:rsidDel="00343D9B" w:rsidRDefault="00AE4EC3" w:rsidP="004C3C97">
      <w:pPr>
        <w:spacing w:line="480" w:lineRule="auto"/>
        <w:ind w:left="720" w:hanging="360"/>
        <w:rPr>
          <w:del w:id="3119" w:author="Thar Adale" w:date="2020-07-16T19:53:00Z"/>
        </w:rPr>
      </w:pPr>
      <w:del w:id="3120" w:author="Thar Adale" w:date="2020-07-16T19:53:00Z">
        <w:r w:rsidDel="00343D9B">
          <w:delText>3.</w:delText>
        </w:r>
        <w:r w:rsidDel="00343D9B">
          <w:tab/>
          <w:delText>cardio/myo/pathy  abnormal condition of the heart muscle, I42.9</w:delText>
        </w:r>
      </w:del>
    </w:p>
    <w:p w14:paraId="29BD0795" w14:textId="7F4BB0B8" w:rsidR="00AE4EC3" w:rsidDel="00343D9B" w:rsidRDefault="00AE4EC3" w:rsidP="004C3C97">
      <w:pPr>
        <w:spacing w:line="480" w:lineRule="auto"/>
        <w:ind w:left="720" w:hanging="360"/>
        <w:rPr>
          <w:del w:id="3121" w:author="Thar Adale" w:date="2020-07-16T19:53:00Z"/>
        </w:rPr>
      </w:pPr>
      <w:del w:id="3122" w:author="Thar Adale" w:date="2020-07-16T19:53:00Z">
        <w:r w:rsidDel="00343D9B">
          <w:delText>4.</w:delText>
        </w:r>
        <w:r w:rsidDel="00343D9B">
          <w:tab/>
          <w:delText>ather/oma  fatty deposit, I70.90</w:delText>
        </w:r>
      </w:del>
    </w:p>
    <w:p w14:paraId="53D897C6" w14:textId="2206B497" w:rsidR="00AE4EC3" w:rsidDel="00343D9B" w:rsidRDefault="00AE4EC3" w:rsidP="004C3C97">
      <w:pPr>
        <w:spacing w:line="480" w:lineRule="auto"/>
        <w:ind w:left="720" w:hanging="360"/>
        <w:rPr>
          <w:del w:id="3123" w:author="Thar Adale" w:date="2020-07-16T19:53:00Z"/>
        </w:rPr>
      </w:pPr>
      <w:del w:id="3124" w:author="Thar Adale" w:date="2020-07-16T19:53:00Z">
        <w:r w:rsidDel="00343D9B">
          <w:delText>5.</w:delText>
        </w:r>
        <w:r w:rsidDel="00343D9B">
          <w:tab/>
          <w:delText>arterio/scler/osis  hardening of arteries, I70.90</w:delText>
        </w:r>
      </w:del>
    </w:p>
    <w:p w14:paraId="37436D0F" w14:textId="533FCD3F" w:rsidR="00AE4EC3" w:rsidDel="00343D9B" w:rsidRDefault="00AE4EC3" w:rsidP="004C3C97">
      <w:pPr>
        <w:spacing w:line="480" w:lineRule="auto"/>
        <w:ind w:left="720" w:hanging="360"/>
        <w:rPr>
          <w:del w:id="3125" w:author="Thar Adale" w:date="2020-07-16T19:53:00Z"/>
        </w:rPr>
      </w:pPr>
      <w:del w:id="3126" w:author="Thar Adale" w:date="2020-07-16T19:53:00Z">
        <w:r w:rsidDel="00343D9B">
          <w:delText>6.</w:delText>
        </w:r>
        <w:r w:rsidDel="00343D9B">
          <w:tab/>
          <w:delText>a/rrhythm/ia  pertaining to the lack of rhythm, I49.9</w:delText>
        </w:r>
      </w:del>
    </w:p>
    <w:p w14:paraId="30BBA208" w14:textId="2F0441D5" w:rsidR="00AE4EC3" w:rsidDel="00343D9B" w:rsidRDefault="00AE4EC3" w:rsidP="004C3C97">
      <w:pPr>
        <w:spacing w:line="480" w:lineRule="auto"/>
        <w:ind w:left="720" w:hanging="360"/>
        <w:rPr>
          <w:del w:id="3127" w:author="Thar Adale" w:date="2020-07-16T19:53:00Z"/>
        </w:rPr>
      </w:pPr>
      <w:del w:id="3128" w:author="Thar Adale" w:date="2020-07-16T19:53:00Z">
        <w:r w:rsidDel="00343D9B">
          <w:delText>7.</w:delText>
        </w:r>
        <w:r w:rsidDel="00343D9B">
          <w:tab/>
          <w:delText xml:space="preserve">lympho/cele  a swelling containing lymph, I89.8  </w:delText>
        </w:r>
      </w:del>
    </w:p>
    <w:p w14:paraId="2943CE9F" w14:textId="2D666A75" w:rsidR="00AE4EC3" w:rsidDel="00343D9B" w:rsidRDefault="00AE4EC3" w:rsidP="004C3C97">
      <w:pPr>
        <w:spacing w:line="480" w:lineRule="auto"/>
        <w:ind w:left="720" w:hanging="360"/>
        <w:rPr>
          <w:del w:id="3129" w:author="Thar Adale" w:date="2020-07-16T19:53:00Z"/>
        </w:rPr>
      </w:pPr>
      <w:del w:id="3130" w:author="Thar Adale" w:date="2020-07-16T19:53:00Z">
        <w:r w:rsidDel="00343D9B">
          <w:delText>8.</w:delText>
        </w:r>
        <w:r w:rsidDel="00343D9B">
          <w:tab/>
          <w:delText>thrombo/phleb/itis  inflammation of a vein with a clot, I80.9</w:delText>
        </w:r>
      </w:del>
    </w:p>
    <w:p w14:paraId="295A68B4" w14:textId="4BBA5F6A" w:rsidR="00AE4EC3" w:rsidDel="00343D9B" w:rsidRDefault="00AE4EC3" w:rsidP="004C3C97">
      <w:pPr>
        <w:spacing w:line="480" w:lineRule="auto"/>
        <w:ind w:left="720" w:hanging="360"/>
        <w:rPr>
          <w:del w:id="3131" w:author="Thar Adale" w:date="2020-07-16T19:53:00Z"/>
        </w:rPr>
      </w:pPr>
      <w:del w:id="3132" w:author="Thar Adale" w:date="2020-07-16T19:53:00Z">
        <w:r w:rsidDel="00343D9B">
          <w:delText>9.</w:delText>
        </w:r>
        <w:r w:rsidDel="00343D9B">
          <w:tab/>
          <w:delText>thrombo/angi/itis  inflammation of the lining of a blood vessel with a clot, I73.1</w:delText>
        </w:r>
      </w:del>
    </w:p>
    <w:p w14:paraId="0C6F8B0C" w14:textId="216C665C" w:rsidR="00AE4EC3" w:rsidDel="00343D9B" w:rsidRDefault="00AE4EC3" w:rsidP="004C3C97">
      <w:pPr>
        <w:spacing w:line="480" w:lineRule="auto"/>
        <w:ind w:left="720" w:hanging="360"/>
        <w:rPr>
          <w:del w:id="3133" w:author="Thar Adale" w:date="2020-07-16T19:53:00Z"/>
        </w:rPr>
      </w:pPr>
      <w:del w:id="3134" w:author="Thar Adale" w:date="2020-07-16T19:53:00Z">
        <w:r w:rsidDel="00343D9B">
          <w:delText>10.</w:delText>
        </w:r>
        <w:r w:rsidDel="00343D9B">
          <w:tab/>
          <w:delText>pyo/pneumo/peri/card/ium  pus in the lungs and sac around the heart, I30.1</w:delText>
        </w:r>
      </w:del>
    </w:p>
    <w:p w14:paraId="2E36140B" w14:textId="569F8FB1" w:rsidR="00AE4EC3" w:rsidDel="00343D9B" w:rsidRDefault="00AE4EC3" w:rsidP="004C3C97">
      <w:pPr>
        <w:rPr>
          <w:del w:id="3135" w:author="Thar Adale" w:date="2020-07-16T19:53:00Z"/>
        </w:rPr>
      </w:pPr>
    </w:p>
    <w:p w14:paraId="6BABA4D0" w14:textId="20F52DF3" w:rsidR="00AE4EC3" w:rsidDel="00343D9B" w:rsidRDefault="00AE4EC3" w:rsidP="004C3C97">
      <w:pPr>
        <w:keepNext/>
        <w:keepLines/>
        <w:spacing w:line="480" w:lineRule="auto"/>
        <w:outlineLvl w:val="1"/>
        <w:rPr>
          <w:del w:id="3136" w:author="Thar Adale" w:date="2020-07-16T19:53:00Z"/>
          <w:b/>
          <w:bCs/>
          <w:szCs w:val="26"/>
        </w:rPr>
      </w:pPr>
      <w:del w:id="3137" w:author="Thar Adale" w:date="2020-07-16T19:53:00Z">
        <w:r w:rsidDel="00343D9B">
          <w:rPr>
            <w:b/>
            <w:bCs/>
            <w:szCs w:val="26"/>
          </w:rPr>
          <w:delText xml:space="preserve">Exercise </w:delText>
        </w:r>
        <w:r w:rsidR="00542C0C" w:rsidDel="00343D9B">
          <w:rPr>
            <w:b/>
            <w:bCs/>
            <w:szCs w:val="26"/>
          </w:rPr>
          <w:delText>13</w:delText>
        </w:r>
        <w:r w:rsidDel="00343D9B">
          <w:rPr>
            <w:b/>
            <w:bCs/>
            <w:szCs w:val="26"/>
          </w:rPr>
          <w:delText>.2 Abstracting for Circulatory System</w:delText>
        </w:r>
        <w:r w:rsidR="00BF217A" w:rsidDel="00343D9B">
          <w:rPr>
            <w:b/>
            <w:bCs/>
            <w:szCs w:val="26"/>
          </w:rPr>
          <w:delText xml:space="preserve"> Conditions</w:delText>
        </w:r>
      </w:del>
    </w:p>
    <w:p w14:paraId="32DEAFF5" w14:textId="3DCEC75A" w:rsidR="00AE4EC3" w:rsidDel="00343D9B" w:rsidRDefault="00AE4EC3" w:rsidP="004C3C97">
      <w:pPr>
        <w:spacing w:line="480" w:lineRule="auto"/>
        <w:ind w:left="720" w:hanging="360"/>
        <w:rPr>
          <w:del w:id="3138" w:author="Thar Adale" w:date="2020-07-16T19:53:00Z"/>
        </w:rPr>
      </w:pPr>
      <w:del w:id="3139" w:author="Thar Adale" w:date="2020-07-16T19:53:00Z">
        <w:r w:rsidDel="00343D9B">
          <w:delText>1.</w:delText>
        </w:r>
        <w:r w:rsidDel="00343D9B">
          <w:tab/>
        </w:r>
      </w:del>
    </w:p>
    <w:p w14:paraId="24110F2A" w14:textId="05D2D569" w:rsidR="00AE4EC3" w:rsidDel="00343D9B" w:rsidRDefault="00AE4EC3" w:rsidP="004C3C97">
      <w:pPr>
        <w:spacing w:line="480" w:lineRule="auto"/>
        <w:ind w:left="1080" w:hanging="360"/>
        <w:rPr>
          <w:del w:id="3140" w:author="Thar Adale" w:date="2020-07-16T19:53:00Z"/>
        </w:rPr>
      </w:pPr>
      <w:del w:id="3141" w:author="Thar Adale" w:date="2020-07-16T19:53:00Z">
        <w:r w:rsidDel="00343D9B">
          <w:delText>a.</w:delText>
        </w:r>
        <w:r w:rsidDel="00343D9B">
          <w:tab/>
          <w:delText>an infarction that affects only a small portion of the heart wall, usually due to a decreased, but not totally occluded, blood supply</w:delText>
        </w:r>
      </w:del>
    </w:p>
    <w:p w14:paraId="3D7F8AD6" w14:textId="50DF097F" w:rsidR="00AE4EC3" w:rsidDel="00343D9B" w:rsidRDefault="00AE4EC3" w:rsidP="004C3C97">
      <w:pPr>
        <w:spacing w:line="480" w:lineRule="auto"/>
        <w:ind w:left="1080" w:hanging="360"/>
        <w:rPr>
          <w:del w:id="3142" w:author="Thar Adale" w:date="2020-07-16T19:53:00Z"/>
        </w:rPr>
      </w:pPr>
      <w:del w:id="3143" w:author="Thar Adale" w:date="2020-07-16T19:53:00Z">
        <w:r w:rsidDel="00343D9B">
          <w:delText>b.</w:delText>
        </w:r>
        <w:r w:rsidDel="00343D9B">
          <w:tab/>
          <w:delText>same as a.</w:delText>
        </w:r>
      </w:del>
    </w:p>
    <w:p w14:paraId="60FDFFA5" w14:textId="12E71FDD" w:rsidR="00AE4EC3" w:rsidDel="00343D9B" w:rsidRDefault="00AE4EC3" w:rsidP="004C3C97">
      <w:pPr>
        <w:spacing w:line="480" w:lineRule="auto"/>
        <w:ind w:left="1080" w:hanging="360"/>
        <w:rPr>
          <w:del w:id="3144" w:author="Thar Adale" w:date="2020-07-16T19:53:00Z"/>
        </w:rPr>
      </w:pPr>
      <w:del w:id="3145" w:author="Thar Adale" w:date="2020-07-16T19:53:00Z">
        <w:r w:rsidDel="00343D9B">
          <w:delText>c.</w:delText>
        </w:r>
        <w:r w:rsidDel="00343D9B">
          <w:tab/>
          <w:delText>Infarct</w:delText>
        </w:r>
      </w:del>
    </w:p>
    <w:p w14:paraId="0B4536DC" w14:textId="47BE1C07" w:rsidR="00AE4EC3" w:rsidDel="00343D9B" w:rsidRDefault="00AE4EC3" w:rsidP="004C3C97">
      <w:pPr>
        <w:spacing w:line="480" w:lineRule="auto"/>
        <w:rPr>
          <w:del w:id="3146" w:author="Thar Adale" w:date="2020-07-16T19:53:00Z"/>
        </w:rPr>
      </w:pPr>
    </w:p>
    <w:p w14:paraId="79564832" w14:textId="1491F060" w:rsidR="00AE4EC3" w:rsidDel="00343D9B" w:rsidRDefault="00AE4EC3" w:rsidP="004C3C97">
      <w:pPr>
        <w:spacing w:line="480" w:lineRule="auto"/>
        <w:ind w:left="720" w:hanging="360"/>
        <w:rPr>
          <w:del w:id="3147" w:author="Thar Adale" w:date="2020-07-16T19:53:00Z"/>
        </w:rPr>
      </w:pPr>
      <w:del w:id="3148" w:author="Thar Adale" w:date="2020-07-16T19:53:00Z">
        <w:r w:rsidDel="00343D9B">
          <w:delText>2.</w:delText>
        </w:r>
        <w:r w:rsidDel="00343D9B">
          <w:tab/>
        </w:r>
      </w:del>
    </w:p>
    <w:p w14:paraId="7E1CA1CB" w14:textId="71AF51B0" w:rsidR="00AE4EC3" w:rsidDel="00343D9B" w:rsidRDefault="00AE4EC3" w:rsidP="004C3C97">
      <w:pPr>
        <w:spacing w:line="480" w:lineRule="auto"/>
        <w:ind w:left="1080" w:hanging="360"/>
        <w:rPr>
          <w:del w:id="3149" w:author="Thar Adale" w:date="2020-07-16T19:53:00Z"/>
        </w:rPr>
      </w:pPr>
      <w:del w:id="3150" w:author="Thar Adale" w:date="2020-07-16T19:53:00Z">
        <w:r w:rsidDel="00343D9B">
          <w:delText>a.</w:delText>
        </w:r>
        <w:r w:rsidDel="00343D9B">
          <w:tab/>
          <w:delText>Hypertension</w:delText>
        </w:r>
      </w:del>
    </w:p>
    <w:p w14:paraId="2B77DDDC" w14:textId="6E6D4E58" w:rsidR="00AE4EC3" w:rsidDel="00343D9B" w:rsidRDefault="00AE4EC3" w:rsidP="004C3C97">
      <w:pPr>
        <w:spacing w:line="480" w:lineRule="auto"/>
        <w:ind w:left="1080" w:hanging="360"/>
        <w:rPr>
          <w:del w:id="3151" w:author="Thar Adale" w:date="2020-07-16T19:53:00Z"/>
        </w:rPr>
      </w:pPr>
      <w:del w:id="3152" w:author="Thar Adale" w:date="2020-07-16T19:53:00Z">
        <w:r w:rsidDel="00343D9B">
          <w:delText>b.</w:delText>
        </w:r>
        <w:r w:rsidDel="00343D9B">
          <w:tab/>
          <w:delText>no</w:delText>
        </w:r>
      </w:del>
    </w:p>
    <w:p w14:paraId="3087172A" w14:textId="6C61B749" w:rsidR="00AE4EC3" w:rsidDel="00343D9B" w:rsidRDefault="00AE4EC3" w:rsidP="004C3C97">
      <w:pPr>
        <w:spacing w:line="480" w:lineRule="auto"/>
        <w:ind w:left="1080" w:hanging="360"/>
        <w:rPr>
          <w:del w:id="3153" w:author="Thar Adale" w:date="2020-07-16T19:53:00Z"/>
        </w:rPr>
      </w:pPr>
      <w:del w:id="3154" w:author="Thar Adale" w:date="2020-07-16T19:53:00Z">
        <w:r w:rsidDel="00343D9B">
          <w:delText>c.</w:delText>
        </w:r>
        <w:r w:rsidDel="00343D9B">
          <w:tab/>
          <w:delText>Hypertension</w:delText>
        </w:r>
      </w:del>
    </w:p>
    <w:p w14:paraId="499082B8" w14:textId="42C212D2" w:rsidR="00AE4EC3" w:rsidDel="00343D9B" w:rsidRDefault="00AE4EC3" w:rsidP="004C3C97">
      <w:pPr>
        <w:spacing w:line="480" w:lineRule="auto"/>
        <w:ind w:left="720" w:hanging="360"/>
        <w:rPr>
          <w:del w:id="3155" w:author="Thar Adale" w:date="2020-07-16T19:53:00Z"/>
        </w:rPr>
      </w:pPr>
      <w:del w:id="3156" w:author="Thar Adale" w:date="2020-07-16T19:53:00Z">
        <w:r w:rsidDel="00343D9B">
          <w:delText>3.</w:delText>
        </w:r>
        <w:r w:rsidDel="00343D9B">
          <w:tab/>
        </w:r>
      </w:del>
    </w:p>
    <w:p w14:paraId="47F3AC3A" w14:textId="2EAE27E7" w:rsidR="00AE4EC3" w:rsidDel="00343D9B" w:rsidRDefault="00AE4EC3" w:rsidP="004C3C97">
      <w:pPr>
        <w:spacing w:line="480" w:lineRule="auto"/>
        <w:ind w:left="1080" w:hanging="360"/>
        <w:rPr>
          <w:del w:id="3157" w:author="Thar Adale" w:date="2020-07-16T19:53:00Z"/>
        </w:rPr>
      </w:pPr>
      <w:del w:id="3158" w:author="Thar Adale" w:date="2020-07-16T19:53:00Z">
        <w:r w:rsidDel="00343D9B">
          <w:delText>a.</w:delText>
        </w:r>
        <w:r w:rsidDel="00343D9B">
          <w:tab/>
          <w:delText>between the left atrium and the left ventricle</w:delText>
        </w:r>
      </w:del>
    </w:p>
    <w:p w14:paraId="6A230FAC" w14:textId="56F91C69" w:rsidR="00AE4EC3" w:rsidDel="00343D9B" w:rsidRDefault="00AE4EC3" w:rsidP="004C3C97">
      <w:pPr>
        <w:spacing w:line="480" w:lineRule="auto"/>
        <w:ind w:left="1080" w:hanging="360"/>
        <w:rPr>
          <w:del w:id="3159" w:author="Thar Adale" w:date="2020-07-16T19:53:00Z"/>
        </w:rPr>
      </w:pPr>
      <w:del w:id="3160" w:author="Thar Adale" w:date="2020-07-16T19:53:00Z">
        <w:r w:rsidDel="00343D9B">
          <w:delText>b.</w:delText>
        </w:r>
        <w:r w:rsidDel="00343D9B">
          <w:tab/>
          <w:delText>The patient’s mitral valve was replaced with a valve from a pig</w:delText>
        </w:r>
      </w:del>
    </w:p>
    <w:p w14:paraId="5E1D3B2F" w14:textId="035D60BD" w:rsidR="00AE4EC3" w:rsidDel="00343D9B" w:rsidRDefault="00AE4EC3" w:rsidP="004C3C97">
      <w:pPr>
        <w:spacing w:line="480" w:lineRule="auto"/>
        <w:ind w:left="1080" w:hanging="360"/>
        <w:rPr>
          <w:del w:id="3161" w:author="Thar Adale" w:date="2020-07-16T19:53:00Z"/>
        </w:rPr>
      </w:pPr>
      <w:del w:id="3162" w:author="Thar Adale" w:date="2020-07-16T19:53:00Z">
        <w:r w:rsidDel="00343D9B">
          <w:delText>c.</w:delText>
        </w:r>
        <w:r w:rsidDel="00343D9B">
          <w:tab/>
          <w:delText xml:space="preserve">The mitral valve does not close properly and is allowing blood to flow backward into the atrium. </w:delText>
        </w:r>
      </w:del>
    </w:p>
    <w:p w14:paraId="22746406" w14:textId="45E7E90C" w:rsidR="00AE4EC3" w:rsidDel="00343D9B" w:rsidRDefault="00AE4EC3" w:rsidP="004C3C97">
      <w:pPr>
        <w:spacing w:line="480" w:lineRule="auto"/>
        <w:ind w:left="720" w:hanging="360"/>
        <w:rPr>
          <w:del w:id="3163" w:author="Thar Adale" w:date="2020-07-16T19:53:00Z"/>
        </w:rPr>
      </w:pPr>
      <w:del w:id="3164" w:author="Thar Adale" w:date="2020-07-16T19:53:00Z">
        <w:r w:rsidDel="00343D9B">
          <w:delText>4.</w:delText>
        </w:r>
        <w:r w:rsidDel="00343D9B">
          <w:tab/>
        </w:r>
      </w:del>
    </w:p>
    <w:p w14:paraId="662E0DDF" w14:textId="0EA9C3BE" w:rsidR="00AE4EC3" w:rsidDel="00343D9B" w:rsidRDefault="00AE4EC3" w:rsidP="004C3C97">
      <w:pPr>
        <w:spacing w:line="480" w:lineRule="auto"/>
        <w:ind w:left="1080" w:hanging="360"/>
        <w:rPr>
          <w:del w:id="3165" w:author="Thar Adale" w:date="2020-07-16T19:53:00Z"/>
        </w:rPr>
      </w:pPr>
      <w:del w:id="3166" w:author="Thar Adale" w:date="2020-07-16T19:53:00Z">
        <w:r w:rsidDel="00343D9B">
          <w:delText>a.</w:delText>
        </w:r>
        <w:r w:rsidDel="00343D9B">
          <w:tab/>
          <w:delText>no, it is an integral symptom of MI</w:delText>
        </w:r>
      </w:del>
    </w:p>
    <w:p w14:paraId="0FD72019" w14:textId="6DACB6D7" w:rsidR="00AE4EC3" w:rsidDel="00343D9B" w:rsidRDefault="00AE4EC3" w:rsidP="004C3C97">
      <w:pPr>
        <w:spacing w:line="480" w:lineRule="auto"/>
        <w:ind w:left="1080" w:hanging="360"/>
        <w:rPr>
          <w:del w:id="3167" w:author="Thar Adale" w:date="2020-07-16T19:53:00Z"/>
        </w:rPr>
      </w:pPr>
      <w:del w:id="3168" w:author="Thar Adale" w:date="2020-07-16T19:53:00Z">
        <w:r w:rsidDel="00343D9B">
          <w:delText>b.</w:delText>
        </w:r>
        <w:r w:rsidDel="00343D9B">
          <w:tab/>
          <w:delText>transient ischemic attack (mini-stroke)</w:delText>
        </w:r>
      </w:del>
    </w:p>
    <w:p w14:paraId="4AF70AC4" w14:textId="14D29FDF" w:rsidR="00AE4EC3" w:rsidDel="00343D9B" w:rsidRDefault="00AE4EC3" w:rsidP="004C3C97">
      <w:pPr>
        <w:spacing w:line="480" w:lineRule="auto"/>
        <w:ind w:left="1080" w:hanging="360"/>
        <w:rPr>
          <w:del w:id="3169" w:author="Thar Adale" w:date="2020-07-16T19:53:00Z"/>
        </w:rPr>
      </w:pPr>
      <w:del w:id="3170" w:author="Thar Adale" w:date="2020-07-16T19:53:00Z">
        <w:r w:rsidDel="00343D9B">
          <w:delText>c.</w:delText>
        </w:r>
        <w:r w:rsidDel="00343D9B">
          <w:tab/>
          <w:delText>ST elevation myocardial infarction, a full occlusion</w:delText>
        </w:r>
      </w:del>
    </w:p>
    <w:p w14:paraId="0264D713" w14:textId="4C4FF301" w:rsidR="00AE4EC3" w:rsidDel="00343D9B" w:rsidRDefault="00AE4EC3" w:rsidP="004C3C97">
      <w:pPr>
        <w:spacing w:line="480" w:lineRule="auto"/>
        <w:ind w:left="1080" w:hanging="360"/>
        <w:rPr>
          <w:del w:id="3171" w:author="Thar Adale" w:date="2020-07-16T19:53:00Z"/>
        </w:rPr>
      </w:pPr>
      <w:del w:id="3172" w:author="Thar Adale" w:date="2020-07-16T19:53:00Z">
        <w:r w:rsidDel="00343D9B">
          <w:delText>d.</w:delText>
        </w:r>
        <w:r w:rsidDel="00343D9B">
          <w:tab/>
          <w:delText>right coronary artery</w:delText>
        </w:r>
      </w:del>
    </w:p>
    <w:p w14:paraId="719BAD85" w14:textId="1D4A8CEC" w:rsidR="00AE4EC3" w:rsidDel="00343D9B" w:rsidRDefault="00AE4EC3" w:rsidP="004C3C97">
      <w:pPr>
        <w:spacing w:line="480" w:lineRule="auto"/>
        <w:ind w:left="1080" w:hanging="360"/>
        <w:rPr>
          <w:del w:id="3173" w:author="Thar Adale" w:date="2020-07-16T19:53:00Z"/>
        </w:rPr>
      </w:pPr>
      <w:del w:id="3174" w:author="Thar Adale" w:date="2020-07-16T19:53:00Z">
        <w:r w:rsidDel="00343D9B">
          <w:delText>e.</w:delText>
        </w:r>
        <w:r w:rsidDel="00343D9B">
          <w:tab/>
          <w:delText>yes</w:delText>
        </w:r>
      </w:del>
    </w:p>
    <w:p w14:paraId="7C5CBB4E" w14:textId="4D6BAA2A" w:rsidR="00AE4EC3" w:rsidDel="00343D9B" w:rsidRDefault="00AE4EC3" w:rsidP="004C3C97">
      <w:pPr>
        <w:spacing w:line="480" w:lineRule="auto"/>
        <w:ind w:left="1080" w:hanging="360"/>
        <w:rPr>
          <w:del w:id="3175" w:author="Thar Adale" w:date="2020-07-16T19:53:00Z"/>
        </w:rPr>
      </w:pPr>
      <w:del w:id="3176" w:author="Thar Adale" w:date="2020-07-16T19:53:00Z">
        <w:r w:rsidDel="00343D9B">
          <w:delText>f.</w:delText>
        </w:r>
        <w:r w:rsidDel="00343D9B">
          <w:tab/>
          <w:delText>open heart surgery to create a new route around the blocked artery</w:delText>
        </w:r>
      </w:del>
    </w:p>
    <w:p w14:paraId="0C8A9726" w14:textId="6484DC24" w:rsidR="00AE4EC3" w:rsidDel="00343D9B" w:rsidRDefault="00AE4EC3" w:rsidP="004C3C97">
      <w:pPr>
        <w:spacing w:line="480" w:lineRule="auto"/>
        <w:ind w:left="720" w:hanging="360"/>
        <w:rPr>
          <w:del w:id="3177" w:author="Thar Adale" w:date="2020-07-16T19:53:00Z"/>
        </w:rPr>
      </w:pPr>
      <w:del w:id="3178" w:author="Thar Adale" w:date="2020-07-16T19:53:00Z">
        <w:r w:rsidDel="00343D9B">
          <w:delText>5.</w:delText>
        </w:r>
        <w:r w:rsidDel="00343D9B">
          <w:tab/>
        </w:r>
      </w:del>
    </w:p>
    <w:p w14:paraId="3BD5515D" w14:textId="4E8A567B" w:rsidR="00AE4EC3" w:rsidDel="00343D9B" w:rsidRDefault="00AE4EC3" w:rsidP="004C3C97">
      <w:pPr>
        <w:spacing w:line="480" w:lineRule="auto"/>
        <w:ind w:left="1080" w:hanging="360"/>
        <w:rPr>
          <w:del w:id="3179" w:author="Thar Adale" w:date="2020-07-16T19:53:00Z"/>
        </w:rPr>
      </w:pPr>
      <w:del w:id="3180" w:author="Thar Adale" w:date="2020-07-16T19:53:00Z">
        <w:r w:rsidDel="00343D9B">
          <w:delText>a.</w:delText>
        </w:r>
        <w:r w:rsidDel="00343D9B">
          <w:tab/>
          <w:delText>shortness of breath, hypertension, congestive heart failure, atrial fibrillation</w:delText>
        </w:r>
      </w:del>
    </w:p>
    <w:p w14:paraId="019F3E59" w14:textId="0FC27A6F" w:rsidR="00AE4EC3" w:rsidDel="00343D9B" w:rsidRDefault="00AE4EC3" w:rsidP="004C3C97">
      <w:pPr>
        <w:spacing w:line="480" w:lineRule="auto"/>
        <w:ind w:left="1080" w:hanging="360"/>
        <w:rPr>
          <w:del w:id="3181" w:author="Thar Adale" w:date="2020-07-16T19:53:00Z"/>
        </w:rPr>
      </w:pPr>
      <w:del w:id="3182" w:author="Thar Adale" w:date="2020-07-16T19:53:00Z">
        <w:r w:rsidDel="00343D9B">
          <w:delText>b.</w:delText>
        </w:r>
        <w:r w:rsidDel="00343D9B">
          <w:tab/>
          <w:delText>CHF</w:delText>
        </w:r>
      </w:del>
    </w:p>
    <w:p w14:paraId="55277C7A" w14:textId="487E81C1" w:rsidR="001A142E" w:rsidDel="00343D9B" w:rsidRDefault="00AE4EC3" w:rsidP="001A142E">
      <w:pPr>
        <w:spacing w:line="480" w:lineRule="auto"/>
        <w:ind w:left="1080" w:hanging="360"/>
        <w:rPr>
          <w:del w:id="3183" w:author="Thar Adale" w:date="2020-07-16T19:53:00Z"/>
        </w:rPr>
      </w:pPr>
      <w:del w:id="3184" w:author="Thar Adale" w:date="2020-07-16T19:53:00Z">
        <w:r w:rsidDel="00343D9B">
          <w:delText>c.</w:delText>
        </w:r>
        <w:r w:rsidDel="00343D9B">
          <w:tab/>
        </w:r>
        <w:r w:rsidR="001A142E" w:rsidDel="00343D9B">
          <w:delText>per the OGCR, assume a causal relationship between these two conditions, because documentation does not state otherwise</w:delText>
        </w:r>
      </w:del>
    </w:p>
    <w:p w14:paraId="66DF2B3C" w14:textId="38449E75" w:rsidR="00AE4EC3" w:rsidDel="00343D9B" w:rsidRDefault="00AE4EC3" w:rsidP="004C3C97">
      <w:pPr>
        <w:spacing w:line="480" w:lineRule="auto"/>
        <w:ind w:left="1080" w:hanging="360"/>
        <w:rPr>
          <w:del w:id="3185" w:author="Thar Adale" w:date="2020-07-16T19:53:00Z"/>
        </w:rPr>
      </w:pPr>
    </w:p>
    <w:p w14:paraId="1A8A9D14" w14:textId="1A725283" w:rsidR="00AE4EC3" w:rsidDel="00343D9B" w:rsidRDefault="00AE4EC3" w:rsidP="004C3C97">
      <w:pPr>
        <w:spacing w:line="480" w:lineRule="auto"/>
        <w:ind w:left="1080" w:hanging="360"/>
        <w:rPr>
          <w:del w:id="3186" w:author="Thar Adale" w:date="2020-07-16T19:53:00Z"/>
        </w:rPr>
      </w:pPr>
      <w:del w:id="3187" w:author="Thar Adale" w:date="2020-07-16T19:53:00Z">
        <w:r w:rsidDel="00343D9B">
          <w:delText>d.</w:delText>
        </w:r>
        <w:r w:rsidDel="00343D9B">
          <w:tab/>
        </w:r>
        <w:r w:rsidR="001A142E" w:rsidDel="00343D9B">
          <w:delText>Code hypertensive CHF first because</w:delText>
        </w:r>
        <w:r w:rsidDel="00343D9B">
          <w:delText xml:space="preserve"> it is the cause of the increased symptoms</w:delText>
        </w:r>
      </w:del>
    </w:p>
    <w:p w14:paraId="52B8BA8B" w14:textId="1C2E500A" w:rsidR="00AE4EC3" w:rsidDel="00343D9B" w:rsidRDefault="00AE4EC3" w:rsidP="004C3C97">
      <w:pPr>
        <w:spacing w:line="480" w:lineRule="auto"/>
        <w:ind w:left="1080" w:hanging="360"/>
        <w:rPr>
          <w:del w:id="3188" w:author="Thar Adale" w:date="2020-07-16T19:53:00Z"/>
        </w:rPr>
      </w:pPr>
      <w:del w:id="3189" w:author="Thar Adale" w:date="2020-07-16T19:53:00Z">
        <w:r w:rsidDel="00343D9B">
          <w:delText>e.</w:delText>
        </w:r>
        <w:r w:rsidDel="00343D9B">
          <w:tab/>
          <w:delText>anticoagulant</w:delText>
        </w:r>
      </w:del>
    </w:p>
    <w:p w14:paraId="13D93BC4" w14:textId="0C5AD94C" w:rsidR="00AE4EC3" w:rsidDel="00343D9B" w:rsidRDefault="00AE4EC3" w:rsidP="004C3C97">
      <w:pPr>
        <w:spacing w:line="480" w:lineRule="auto"/>
        <w:ind w:left="1080" w:hanging="360"/>
        <w:rPr>
          <w:del w:id="3190" w:author="Thar Adale" w:date="2020-07-16T19:53:00Z"/>
        </w:rPr>
      </w:pPr>
      <w:del w:id="3191" w:author="Thar Adale" w:date="2020-07-16T19:53:00Z">
        <w:r w:rsidDel="00343D9B">
          <w:delText>f.</w:delText>
        </w:r>
        <w:r w:rsidDel="00343D9B">
          <w:tab/>
          <w:delText>antiplatelet</w:delText>
        </w:r>
      </w:del>
    </w:p>
    <w:p w14:paraId="0FD69CCE" w14:textId="31092D95" w:rsidR="00AE4EC3" w:rsidDel="00343D9B" w:rsidRDefault="00AE4EC3" w:rsidP="004C3C97">
      <w:pPr>
        <w:spacing w:line="480" w:lineRule="auto"/>
        <w:ind w:left="720" w:hanging="360"/>
        <w:rPr>
          <w:del w:id="3192" w:author="Thar Adale" w:date="2020-07-16T19:53:00Z"/>
        </w:rPr>
      </w:pPr>
      <w:del w:id="3193" w:author="Thar Adale" w:date="2020-07-16T19:53:00Z">
        <w:r w:rsidDel="00343D9B">
          <w:delText>6.</w:delText>
        </w:r>
        <w:r w:rsidDel="00343D9B">
          <w:tab/>
        </w:r>
      </w:del>
    </w:p>
    <w:p w14:paraId="374A5311" w14:textId="0662C8CF" w:rsidR="00AE4EC3" w:rsidDel="00343D9B" w:rsidRDefault="00AE4EC3" w:rsidP="004C3C97">
      <w:pPr>
        <w:spacing w:line="480" w:lineRule="auto"/>
        <w:ind w:left="1080" w:hanging="360"/>
        <w:rPr>
          <w:del w:id="3194" w:author="Thar Adale" w:date="2020-07-16T19:53:00Z"/>
        </w:rPr>
      </w:pPr>
      <w:del w:id="3195" w:author="Thar Adale" w:date="2020-07-16T19:53:00Z">
        <w:r w:rsidDel="00343D9B">
          <w:delText>a.</w:delText>
        </w:r>
        <w:r w:rsidDel="00343D9B">
          <w:tab/>
          <w:delText>stroke</w:delText>
        </w:r>
      </w:del>
    </w:p>
    <w:p w14:paraId="396190E9" w14:textId="1F3C6DC8" w:rsidR="00AE4EC3" w:rsidDel="00343D9B" w:rsidRDefault="00AE4EC3" w:rsidP="004C3C97">
      <w:pPr>
        <w:spacing w:line="480" w:lineRule="auto"/>
        <w:ind w:left="1080" w:hanging="360"/>
        <w:rPr>
          <w:del w:id="3196" w:author="Thar Adale" w:date="2020-07-16T19:53:00Z"/>
        </w:rPr>
      </w:pPr>
      <w:del w:id="3197" w:author="Thar Adale" w:date="2020-07-16T19:53:00Z">
        <w:r w:rsidDel="00343D9B">
          <w:delText>b.</w:delText>
        </w:r>
        <w:r w:rsidDel="00343D9B">
          <w:tab/>
          <w:delText>embolus</w:delText>
        </w:r>
      </w:del>
    </w:p>
    <w:p w14:paraId="6F011D66" w14:textId="48D64F0D" w:rsidR="00AE4EC3" w:rsidDel="00343D9B" w:rsidRDefault="00AE4EC3" w:rsidP="004C3C97">
      <w:pPr>
        <w:spacing w:line="480" w:lineRule="auto"/>
        <w:ind w:left="1080" w:hanging="360"/>
        <w:rPr>
          <w:del w:id="3198" w:author="Thar Adale" w:date="2020-07-16T19:53:00Z"/>
        </w:rPr>
      </w:pPr>
      <w:del w:id="3199" w:author="Thar Adale" w:date="2020-07-16T19:53:00Z">
        <w:r w:rsidDel="00343D9B">
          <w:delText>c.</w:delText>
        </w:r>
        <w:r w:rsidDel="00343D9B">
          <w:tab/>
          <w:delText>a particle or clot that has travelled from another location</w:delText>
        </w:r>
      </w:del>
    </w:p>
    <w:p w14:paraId="18D1BB55" w14:textId="7E1369F1" w:rsidR="00AE4EC3" w:rsidDel="00343D9B" w:rsidRDefault="00AE4EC3" w:rsidP="004C3C97">
      <w:pPr>
        <w:spacing w:line="480" w:lineRule="auto"/>
        <w:ind w:left="1080" w:hanging="360"/>
        <w:rPr>
          <w:del w:id="3200" w:author="Thar Adale" w:date="2020-07-16T19:53:00Z"/>
        </w:rPr>
      </w:pPr>
      <w:del w:id="3201" w:author="Thar Adale" w:date="2020-07-16T19:53:00Z">
        <w:r w:rsidDel="00343D9B">
          <w:delText>d.</w:delText>
        </w:r>
        <w:r w:rsidDel="00343D9B">
          <w:tab/>
          <w:delText>cerebral</w:delText>
        </w:r>
      </w:del>
    </w:p>
    <w:p w14:paraId="410C674C" w14:textId="70426A26" w:rsidR="00AE4EC3" w:rsidDel="00343D9B" w:rsidRDefault="00AE4EC3" w:rsidP="004C3C97">
      <w:pPr>
        <w:spacing w:line="480" w:lineRule="auto"/>
        <w:ind w:left="1080" w:hanging="360"/>
        <w:rPr>
          <w:del w:id="3202" w:author="Thar Adale" w:date="2020-07-16T19:53:00Z"/>
        </w:rPr>
      </w:pPr>
      <w:del w:id="3203" w:author="Thar Adale" w:date="2020-07-16T19:53:00Z">
        <w:r w:rsidDel="00343D9B">
          <w:delText>e.</w:delText>
        </w:r>
        <w:r w:rsidDel="00343D9B">
          <w:tab/>
          <w:delText>cerebral atherosclerosis, hypertension</w:delText>
        </w:r>
      </w:del>
    </w:p>
    <w:p w14:paraId="13E3AA06" w14:textId="5FFFF294" w:rsidR="00AE4EC3" w:rsidDel="00343D9B" w:rsidRDefault="00AE4EC3" w:rsidP="004C3C97">
      <w:pPr>
        <w:spacing w:line="480" w:lineRule="auto"/>
        <w:ind w:left="1080" w:hanging="360"/>
        <w:rPr>
          <w:del w:id="3204" w:author="Thar Adale" w:date="2020-07-16T19:53:00Z"/>
        </w:rPr>
      </w:pPr>
      <w:del w:id="3205" w:author="Thar Adale" w:date="2020-07-16T19:53:00Z">
        <w:r w:rsidDel="00343D9B">
          <w:delText>f.</w:delText>
        </w:r>
        <w:r w:rsidDel="00343D9B">
          <w:tab/>
          <w:delText>history of tobacco use</w:delText>
        </w:r>
      </w:del>
    </w:p>
    <w:p w14:paraId="1FFE72BC" w14:textId="1112F01E" w:rsidR="00AE4EC3" w:rsidDel="00343D9B" w:rsidRDefault="00AE4EC3" w:rsidP="004C3C97">
      <w:pPr>
        <w:spacing w:line="480" w:lineRule="auto"/>
        <w:ind w:left="1080" w:hanging="360"/>
        <w:rPr>
          <w:del w:id="3206" w:author="Thar Adale" w:date="2020-07-16T19:53:00Z"/>
        </w:rPr>
      </w:pPr>
      <w:del w:id="3207" w:author="Thar Adale" w:date="2020-07-16T19:53:00Z">
        <w:r w:rsidDel="00343D9B">
          <w:delText>g.</w:delText>
        </w:r>
        <w:r w:rsidDel="00343D9B">
          <w:tab/>
          <w:delText>The clot was surgically removed.</w:delText>
        </w:r>
      </w:del>
    </w:p>
    <w:p w14:paraId="7F8465DE" w14:textId="203C3787" w:rsidR="00AE4EC3" w:rsidDel="00343D9B" w:rsidRDefault="00AE4EC3" w:rsidP="004C3C97">
      <w:pPr>
        <w:keepNext/>
        <w:keepLines/>
        <w:spacing w:line="480" w:lineRule="auto"/>
        <w:outlineLvl w:val="1"/>
        <w:rPr>
          <w:del w:id="3208" w:author="Thar Adale" w:date="2020-07-16T19:53:00Z"/>
          <w:b/>
          <w:bCs/>
          <w:szCs w:val="26"/>
        </w:rPr>
      </w:pPr>
      <w:del w:id="3209" w:author="Thar Adale" w:date="2020-07-16T19:53:00Z">
        <w:r w:rsidDel="00343D9B">
          <w:rPr>
            <w:b/>
            <w:bCs/>
            <w:szCs w:val="26"/>
          </w:rPr>
          <w:delText xml:space="preserve">Exercise </w:delText>
        </w:r>
        <w:r w:rsidR="00542C0C" w:rsidDel="00343D9B">
          <w:rPr>
            <w:b/>
            <w:bCs/>
            <w:szCs w:val="26"/>
          </w:rPr>
          <w:delText>13</w:delText>
        </w:r>
        <w:r w:rsidDel="00343D9B">
          <w:rPr>
            <w:b/>
            <w:bCs/>
            <w:szCs w:val="26"/>
          </w:rPr>
          <w:delText>.3 Assigning Codes for Circulatory System</w:delText>
        </w:r>
        <w:r w:rsidR="00BF217A" w:rsidRPr="00BF217A" w:rsidDel="00343D9B">
          <w:rPr>
            <w:b/>
            <w:bCs/>
            <w:szCs w:val="26"/>
          </w:rPr>
          <w:delText xml:space="preserve"> </w:delText>
        </w:r>
        <w:r w:rsidR="00BF217A" w:rsidDel="00343D9B">
          <w:rPr>
            <w:b/>
            <w:bCs/>
            <w:szCs w:val="26"/>
          </w:rPr>
          <w:delText>Conditions</w:delText>
        </w:r>
      </w:del>
    </w:p>
    <w:p w14:paraId="1544F21B" w14:textId="3FD1491E" w:rsidR="00AE4EC3" w:rsidDel="00343D9B" w:rsidRDefault="00AE4EC3" w:rsidP="004C3C97">
      <w:pPr>
        <w:spacing w:line="480" w:lineRule="auto"/>
        <w:ind w:left="720" w:hanging="360"/>
        <w:rPr>
          <w:del w:id="3210" w:author="Thar Adale" w:date="2020-07-16T19:53:00Z"/>
        </w:rPr>
      </w:pPr>
      <w:del w:id="3211" w:author="Thar Adale" w:date="2020-07-16T19:53:00Z">
        <w:r w:rsidDel="00343D9B">
          <w:delText>1.</w:delText>
        </w:r>
        <w:r w:rsidDel="00343D9B">
          <w:tab/>
        </w:r>
        <w:r w:rsidRPr="00FA796D" w:rsidDel="00343D9B">
          <w:rPr>
            <w:rStyle w:val="Emphasis"/>
          </w:rPr>
          <w:delText>I21.4</w:delText>
        </w:r>
        <w:r w:rsidDel="00343D9B">
          <w:delText xml:space="preserve">  (Infarct, myocardium, nontransmural)</w:delText>
        </w:r>
      </w:del>
    </w:p>
    <w:p w14:paraId="1108C469" w14:textId="5478B0EF" w:rsidR="00AE4EC3" w:rsidDel="00343D9B" w:rsidRDefault="00AE4EC3" w:rsidP="004C3C97">
      <w:pPr>
        <w:spacing w:line="480" w:lineRule="auto"/>
        <w:ind w:left="720" w:hanging="360"/>
        <w:rPr>
          <w:del w:id="3212" w:author="Thar Adale" w:date="2020-07-16T19:53:00Z"/>
        </w:rPr>
      </w:pPr>
      <w:del w:id="3213" w:author="Thar Adale" w:date="2020-07-16T19:53:00Z">
        <w:r w:rsidDel="00343D9B">
          <w:delText>2.</w:delText>
        </w:r>
        <w:r w:rsidDel="00343D9B">
          <w:tab/>
        </w:r>
        <w:r w:rsidRPr="00FA796D" w:rsidDel="00343D9B">
          <w:rPr>
            <w:rStyle w:val="Emphasis"/>
          </w:rPr>
          <w:delText xml:space="preserve">I11.9 </w:delText>
        </w:r>
        <w:r w:rsidDel="00343D9B">
          <w:delText xml:space="preserve"> (Hypertension, heart) </w:delText>
        </w:r>
      </w:del>
    </w:p>
    <w:p w14:paraId="1863B861" w14:textId="1DBE48E8" w:rsidR="00AE4EC3" w:rsidDel="00343D9B" w:rsidRDefault="00AE4EC3" w:rsidP="004C3C97">
      <w:pPr>
        <w:spacing w:line="480" w:lineRule="auto"/>
        <w:ind w:left="720" w:hanging="360"/>
        <w:rPr>
          <w:del w:id="3214" w:author="Thar Adale" w:date="2020-07-16T19:53:00Z"/>
        </w:rPr>
      </w:pPr>
      <w:del w:id="3215" w:author="Thar Adale" w:date="2020-07-16T19:53:00Z">
        <w:r w:rsidDel="00343D9B">
          <w:delText>3.</w:delText>
        </w:r>
        <w:r w:rsidDel="00343D9B">
          <w:tab/>
        </w:r>
        <w:r w:rsidRPr="00FA796D" w:rsidDel="00343D9B">
          <w:rPr>
            <w:rStyle w:val="Emphasis"/>
          </w:rPr>
          <w:delText xml:space="preserve">I34.0 </w:delText>
        </w:r>
        <w:r w:rsidDel="00343D9B">
          <w:delText xml:space="preserve"> (Insufficiency, mitral valve)</w:delText>
        </w:r>
      </w:del>
    </w:p>
    <w:p w14:paraId="44A5189C" w14:textId="43002391" w:rsidR="00AE4EC3" w:rsidDel="00343D9B" w:rsidRDefault="00AE4EC3" w:rsidP="004C3C97">
      <w:pPr>
        <w:spacing w:line="480" w:lineRule="auto"/>
        <w:ind w:left="720" w:hanging="360"/>
        <w:rPr>
          <w:del w:id="3216" w:author="Thar Adale" w:date="2020-07-16T19:53:00Z"/>
        </w:rPr>
      </w:pPr>
      <w:del w:id="3217" w:author="Thar Adale" w:date="2020-07-16T19:53:00Z">
        <w:r w:rsidDel="00343D9B">
          <w:delText>4.</w:delText>
        </w:r>
        <w:r w:rsidDel="00343D9B">
          <w:tab/>
        </w:r>
        <w:r w:rsidRPr="00FA796D" w:rsidDel="00343D9B">
          <w:rPr>
            <w:rStyle w:val="Emphasis"/>
          </w:rPr>
          <w:delText xml:space="preserve">I49.02 </w:delText>
        </w:r>
        <w:r w:rsidDel="00343D9B">
          <w:delText xml:space="preserve"> (Flutter, ventricular)</w:delText>
        </w:r>
      </w:del>
    </w:p>
    <w:p w14:paraId="0CADFB6E" w14:textId="7D6492DB" w:rsidR="00AE4EC3" w:rsidDel="00343D9B" w:rsidRDefault="00AE4EC3" w:rsidP="004C3C97">
      <w:pPr>
        <w:spacing w:line="480" w:lineRule="auto"/>
        <w:ind w:left="720" w:hanging="360"/>
        <w:rPr>
          <w:del w:id="3218" w:author="Thar Adale" w:date="2020-07-16T19:53:00Z"/>
        </w:rPr>
      </w:pPr>
      <w:del w:id="3219" w:author="Thar Adale" w:date="2020-07-16T19:53:00Z">
        <w:r w:rsidDel="00343D9B">
          <w:delText>5.</w:delText>
        </w:r>
        <w:r w:rsidDel="00343D9B">
          <w:tab/>
        </w:r>
        <w:r w:rsidRPr="00FA796D" w:rsidDel="00343D9B">
          <w:rPr>
            <w:rStyle w:val="Emphasis"/>
          </w:rPr>
          <w:delText xml:space="preserve">I83.811 </w:delText>
        </w:r>
        <w:r w:rsidDel="00343D9B">
          <w:delText xml:space="preserve"> (Varix, leg, right, with pain)</w:delText>
        </w:r>
      </w:del>
    </w:p>
    <w:p w14:paraId="09936DE0" w14:textId="7ED3B76E" w:rsidR="00AE4EC3" w:rsidRPr="00B831D5" w:rsidDel="00343D9B" w:rsidRDefault="00AE4EC3" w:rsidP="00B831D5">
      <w:pPr>
        <w:pStyle w:val="Heading2"/>
        <w:rPr>
          <w:del w:id="3220" w:author="Thar Adale" w:date="2020-07-16T19:53:00Z"/>
        </w:rPr>
      </w:pPr>
      <w:del w:id="3221" w:author="Thar Adale" w:date="2020-07-16T19:53:00Z">
        <w:r w:rsidRPr="00B831D5" w:rsidDel="00343D9B">
          <w:delText xml:space="preserve">Exercise </w:delText>
        </w:r>
        <w:r w:rsidR="00542C0C" w:rsidRPr="00B831D5" w:rsidDel="00343D9B">
          <w:delText>1</w:delText>
        </w:r>
        <w:r w:rsidR="00542C0C" w:rsidDel="00343D9B">
          <w:delText>3</w:delText>
        </w:r>
        <w:r w:rsidRPr="00B831D5" w:rsidDel="00343D9B">
          <w:delText>.4 Arranging Codes for Circulatory System</w:delText>
        </w:r>
        <w:r w:rsidR="00BF217A" w:rsidRPr="00B831D5" w:rsidDel="00343D9B">
          <w:delText xml:space="preserve"> Conditions</w:delText>
        </w:r>
      </w:del>
    </w:p>
    <w:p w14:paraId="77EAE5B7" w14:textId="5ED1F515" w:rsidR="00AE4EC3" w:rsidDel="00343D9B" w:rsidRDefault="00AE4EC3" w:rsidP="004C3C97">
      <w:pPr>
        <w:spacing w:line="480" w:lineRule="auto"/>
        <w:ind w:left="720" w:hanging="360"/>
        <w:rPr>
          <w:del w:id="3222" w:author="Thar Adale" w:date="2020-07-16T19:53:00Z"/>
        </w:rPr>
      </w:pPr>
      <w:del w:id="3223" w:author="Thar Adale" w:date="2020-07-16T19:53:00Z">
        <w:r w:rsidDel="00343D9B">
          <w:delText>1.</w:delText>
        </w:r>
        <w:r w:rsidDel="00343D9B">
          <w:tab/>
        </w:r>
        <w:r w:rsidRPr="00FA796D" w:rsidDel="00343D9B">
          <w:rPr>
            <w:rStyle w:val="Emphasis"/>
          </w:rPr>
          <w:delText>I21.11</w:delText>
        </w:r>
        <w:r w:rsidDel="00343D9B">
          <w:delText xml:space="preserve">  (Infarction, myocardial, STEMI, involving right coronary artery)</w:delText>
        </w:r>
        <w:r w:rsidDel="00343D9B">
          <w:br/>
        </w:r>
        <w:r w:rsidRPr="00FA796D" w:rsidDel="00343D9B">
          <w:rPr>
            <w:rStyle w:val="Emphasis"/>
          </w:rPr>
          <w:delText xml:space="preserve">I25.2 </w:delText>
        </w:r>
        <w:r w:rsidDel="00343D9B">
          <w:delText xml:space="preserve"> (Infarction, myocardial, old)</w:delText>
        </w:r>
        <w:r w:rsidDel="00343D9B">
          <w:br/>
        </w:r>
        <w:r w:rsidRPr="00FA796D" w:rsidDel="00343D9B">
          <w:rPr>
            <w:rStyle w:val="Emphasis"/>
          </w:rPr>
          <w:delText>Z86.73</w:delText>
        </w:r>
        <w:r w:rsidDel="00343D9B">
          <w:delText xml:space="preserve">  (History, personal, transient ischemic attack) </w:delText>
        </w:r>
      </w:del>
    </w:p>
    <w:p w14:paraId="097B984B" w14:textId="64C079FB" w:rsidR="003669B9" w:rsidDel="00343D9B" w:rsidRDefault="00AE4EC3" w:rsidP="003669B9">
      <w:pPr>
        <w:spacing w:line="480" w:lineRule="auto"/>
        <w:ind w:left="720" w:hanging="360"/>
        <w:rPr>
          <w:del w:id="3224" w:author="Thar Adale" w:date="2020-07-16T19:53:00Z"/>
        </w:rPr>
      </w:pPr>
      <w:del w:id="3225" w:author="Thar Adale" w:date="2020-07-16T19:53:00Z">
        <w:r w:rsidDel="00343D9B">
          <w:delText>2.</w:delText>
        </w:r>
        <w:r w:rsidDel="00343D9B">
          <w:tab/>
        </w:r>
        <w:r w:rsidR="003669B9" w:rsidRPr="00FA796D" w:rsidDel="00343D9B">
          <w:rPr>
            <w:rStyle w:val="Emphasis"/>
          </w:rPr>
          <w:delText xml:space="preserve">I11.0 </w:delText>
        </w:r>
        <w:r w:rsidR="003669B9" w:rsidDel="00343D9B">
          <w:delText>(Hypertension, heart, with heart failure)</w:delText>
        </w:r>
      </w:del>
    </w:p>
    <w:p w14:paraId="658E1DA1" w14:textId="36937EF5" w:rsidR="00AE4EC3" w:rsidDel="00343D9B" w:rsidRDefault="003669B9" w:rsidP="004C3C97">
      <w:pPr>
        <w:spacing w:line="480" w:lineRule="auto"/>
        <w:ind w:left="720" w:hanging="360"/>
        <w:rPr>
          <w:del w:id="3226" w:author="Thar Adale" w:date="2020-07-16T19:53:00Z"/>
        </w:rPr>
      </w:pPr>
      <w:del w:id="3227" w:author="Thar Adale" w:date="2020-07-16T19:53:00Z">
        <w:r w:rsidDel="00343D9B">
          <w:tab/>
        </w:r>
        <w:r w:rsidR="00AE4EC3" w:rsidRPr="00FA796D" w:rsidDel="00343D9B">
          <w:rPr>
            <w:rStyle w:val="Emphasis"/>
          </w:rPr>
          <w:delText>I50.9</w:delText>
        </w:r>
        <w:r w:rsidR="00AE4EC3" w:rsidDel="00343D9B">
          <w:delText xml:space="preserve">  (Failure, heart, congestive, decompensated)</w:delText>
        </w:r>
        <w:r w:rsidR="00AE4EC3" w:rsidDel="00343D9B">
          <w:br/>
        </w:r>
        <w:r w:rsidR="00AE4EC3" w:rsidRPr="00FA796D" w:rsidDel="00343D9B">
          <w:rPr>
            <w:rStyle w:val="Emphasis"/>
          </w:rPr>
          <w:delText>I48.91</w:delText>
        </w:r>
        <w:r w:rsidR="00AE4EC3" w:rsidDel="00343D9B">
          <w:delText xml:space="preserve">  (Fibrillation, atrial)</w:delText>
        </w:r>
        <w:r w:rsidR="00AE4EC3" w:rsidDel="00343D9B">
          <w:br/>
        </w:r>
        <w:r w:rsidR="00AE4EC3" w:rsidRPr="00FA796D" w:rsidDel="00343D9B">
          <w:rPr>
            <w:rStyle w:val="Emphasis"/>
          </w:rPr>
          <w:delText xml:space="preserve">Z79.01 </w:delText>
        </w:r>
        <w:r w:rsidR="00AE4EC3" w:rsidDel="00343D9B">
          <w:delText xml:space="preserve"> (Long term drug therapy, anticoagulant)</w:delText>
        </w:r>
        <w:r w:rsidR="00AE4EC3" w:rsidDel="00343D9B">
          <w:br/>
        </w:r>
        <w:r w:rsidR="00AE4EC3" w:rsidRPr="00FA796D" w:rsidDel="00343D9B">
          <w:rPr>
            <w:rStyle w:val="Emphasis"/>
          </w:rPr>
          <w:delText xml:space="preserve">Z79.02 </w:delText>
        </w:r>
        <w:r w:rsidR="00AE4EC3" w:rsidDel="00343D9B">
          <w:delText xml:space="preserve"> (Long term drug therapy, antiplatelet)</w:delText>
        </w:r>
      </w:del>
    </w:p>
    <w:p w14:paraId="1813A606" w14:textId="56823F8D" w:rsidR="00AE4EC3" w:rsidDel="00343D9B" w:rsidRDefault="00AE4EC3" w:rsidP="004C3C97">
      <w:pPr>
        <w:spacing w:line="480" w:lineRule="auto"/>
        <w:ind w:left="720" w:hanging="360"/>
        <w:rPr>
          <w:del w:id="3228" w:author="Thar Adale" w:date="2020-07-16T19:53:00Z"/>
        </w:rPr>
      </w:pPr>
      <w:del w:id="3229" w:author="Thar Adale" w:date="2020-07-16T19:53:00Z">
        <w:r w:rsidDel="00343D9B">
          <w:delText>3.</w:delText>
        </w:r>
        <w:r w:rsidDel="00343D9B">
          <w:tab/>
        </w:r>
        <w:r w:rsidRPr="00FA796D" w:rsidDel="00343D9B">
          <w:rPr>
            <w:rStyle w:val="Emphasis"/>
          </w:rPr>
          <w:delText>I63.411</w:delText>
        </w:r>
        <w:r w:rsidDel="00343D9B">
          <w:delText xml:space="preserve">  (Infarction, cerebral, due to, embolism, cerebral arteries, right middle cerebral artery)</w:delText>
        </w:r>
        <w:r w:rsidDel="00343D9B">
          <w:br/>
        </w:r>
        <w:r w:rsidRPr="00FA796D" w:rsidDel="00343D9B">
          <w:rPr>
            <w:rStyle w:val="Emphasis"/>
          </w:rPr>
          <w:delText>I67.2</w:delText>
        </w:r>
        <w:r w:rsidDel="00343D9B">
          <w:delText xml:space="preserve">  (Arteriosclerosis, cerebral)</w:delText>
        </w:r>
        <w:r w:rsidDel="00343D9B">
          <w:br/>
        </w:r>
        <w:r w:rsidRPr="00FA796D" w:rsidDel="00343D9B">
          <w:rPr>
            <w:rStyle w:val="Emphasis"/>
          </w:rPr>
          <w:delText>I10</w:delText>
        </w:r>
        <w:r w:rsidDel="00343D9B">
          <w:delText xml:space="preserve">  (Hypertension)</w:delText>
        </w:r>
        <w:r w:rsidDel="00343D9B">
          <w:br/>
        </w:r>
        <w:r w:rsidRPr="00FA796D" w:rsidDel="00343D9B">
          <w:rPr>
            <w:rStyle w:val="Emphasis"/>
          </w:rPr>
          <w:delText xml:space="preserve">Z92.82 </w:delText>
        </w:r>
        <w:r w:rsidDel="00343D9B">
          <w:delText xml:space="preserve"> (Status, administration of tPA)</w:delText>
        </w:r>
        <w:r w:rsidDel="00343D9B">
          <w:br/>
        </w:r>
        <w:r w:rsidRPr="00FA796D" w:rsidDel="00343D9B">
          <w:rPr>
            <w:rStyle w:val="Emphasis"/>
          </w:rPr>
          <w:delText>Z72.0</w:delText>
        </w:r>
        <w:r w:rsidDel="00343D9B">
          <w:delText xml:space="preserve">  (History, personal, tobacco use)</w:delText>
        </w:r>
      </w:del>
    </w:p>
    <w:p w14:paraId="44D4E34F" w14:textId="2511094B" w:rsidR="00AE4EC3" w:rsidDel="00343D9B" w:rsidRDefault="00AE4EC3" w:rsidP="004C3C97">
      <w:pPr>
        <w:spacing w:line="480" w:lineRule="auto"/>
        <w:ind w:left="720" w:hanging="360"/>
        <w:rPr>
          <w:del w:id="3230" w:author="Thar Adale" w:date="2020-07-16T19:53:00Z"/>
        </w:rPr>
      </w:pPr>
      <w:del w:id="3231" w:author="Thar Adale" w:date="2020-07-16T19:53:00Z">
        <w:r w:rsidDel="00343D9B">
          <w:delText>4.</w:delText>
        </w:r>
        <w:r w:rsidDel="00343D9B">
          <w:tab/>
        </w:r>
        <w:r w:rsidRPr="00FA796D" w:rsidDel="00343D9B">
          <w:rPr>
            <w:rStyle w:val="Emphasis"/>
          </w:rPr>
          <w:delText xml:space="preserve">I48.91 </w:delText>
        </w:r>
        <w:r w:rsidDel="00343D9B">
          <w:delText xml:space="preserve"> (Fibrillation, atrial)</w:delText>
        </w:r>
        <w:r w:rsidDel="00343D9B">
          <w:br/>
        </w:r>
        <w:r w:rsidRPr="00FA796D" w:rsidDel="00343D9B">
          <w:rPr>
            <w:rStyle w:val="Emphasis"/>
          </w:rPr>
          <w:delText>I50.32</w:delText>
        </w:r>
        <w:r w:rsidDel="00343D9B">
          <w:delText xml:space="preserve">  (Failure, heart, congestive, diastolic, chronic)</w:delText>
        </w:r>
      </w:del>
    </w:p>
    <w:p w14:paraId="36213134" w14:textId="1A997CB3" w:rsidR="00AE4EC3" w:rsidDel="00343D9B" w:rsidRDefault="00AE4EC3" w:rsidP="004C3C97">
      <w:pPr>
        <w:spacing w:line="480" w:lineRule="auto"/>
        <w:ind w:left="360"/>
        <w:rPr>
          <w:del w:id="3232" w:author="Thar Adale" w:date="2020-07-16T19:53:00Z"/>
        </w:rPr>
      </w:pPr>
      <w:del w:id="3233" w:author="Thar Adale" w:date="2020-07-16T19:53:00Z">
        <w:r w:rsidDel="00343D9B">
          <w:tab/>
        </w:r>
        <w:r w:rsidRPr="00FA796D" w:rsidDel="00343D9B">
          <w:rPr>
            <w:rStyle w:val="Emphasis"/>
          </w:rPr>
          <w:delText>I8</w:delText>
        </w:r>
        <w:r w:rsidR="0077268E" w:rsidRPr="00FA796D" w:rsidDel="00343D9B">
          <w:rPr>
            <w:rStyle w:val="Emphasis"/>
          </w:rPr>
          <w:delText>7</w:delText>
        </w:r>
        <w:r w:rsidRPr="00FA796D" w:rsidDel="00343D9B">
          <w:rPr>
            <w:rStyle w:val="Emphasis"/>
          </w:rPr>
          <w:delText xml:space="preserve">.2 </w:delText>
        </w:r>
        <w:r w:rsidRPr="007518E5" w:rsidDel="00343D9B">
          <w:delText>(</w:delText>
        </w:r>
        <w:r w:rsidDel="00343D9B">
          <w:delText>Ulcer, stasis, without varicose veins</w:delText>
        </w:r>
        <w:r w:rsidRPr="007518E5" w:rsidDel="00343D9B">
          <w:delText>)</w:delText>
        </w:r>
        <w:r w:rsidDel="00343D9B">
          <w:br/>
        </w:r>
        <w:r w:rsidDel="00343D9B">
          <w:tab/>
        </w:r>
        <w:r w:rsidRPr="00FA796D" w:rsidDel="00343D9B">
          <w:rPr>
            <w:rStyle w:val="Emphasis"/>
          </w:rPr>
          <w:delText>L97.121</w:delText>
        </w:r>
        <w:r w:rsidDel="00343D9B">
          <w:delText xml:space="preserve">  (Ulcer, lower leg, thigh, left, with skin breakdown only)</w:delText>
        </w:r>
      </w:del>
    </w:p>
    <w:p w14:paraId="32697A1F" w14:textId="042603E7" w:rsidR="00AE4EC3" w:rsidDel="00343D9B" w:rsidRDefault="00AE4EC3" w:rsidP="004C3C97">
      <w:pPr>
        <w:spacing w:line="480" w:lineRule="auto"/>
        <w:ind w:left="720" w:hanging="360"/>
        <w:rPr>
          <w:del w:id="3234" w:author="Thar Adale" w:date="2020-07-16T19:53:00Z"/>
        </w:rPr>
      </w:pPr>
      <w:del w:id="3235" w:author="Thar Adale" w:date="2020-07-16T19:53:00Z">
        <w:r w:rsidDel="00343D9B">
          <w:delText>5.</w:delText>
        </w:r>
        <w:r w:rsidDel="00343D9B">
          <w:tab/>
        </w:r>
        <w:r w:rsidRPr="00FA796D" w:rsidDel="00343D9B">
          <w:rPr>
            <w:rStyle w:val="Emphasis"/>
          </w:rPr>
          <w:delText xml:space="preserve">I26.99 </w:delText>
        </w:r>
        <w:r w:rsidDel="00343D9B">
          <w:delText xml:space="preserve"> (Embolism, pulmonary) </w:delText>
        </w:r>
        <w:r w:rsidDel="00343D9B">
          <w:br/>
        </w:r>
        <w:r w:rsidRPr="00FA796D" w:rsidDel="00343D9B">
          <w:rPr>
            <w:rStyle w:val="Emphasis"/>
          </w:rPr>
          <w:delText>I82.512</w:delText>
        </w:r>
        <w:r w:rsidDel="00343D9B">
          <w:delText xml:space="preserve"> (Thrombosis, vein, femoral, chronic, left)</w:delText>
        </w:r>
      </w:del>
    </w:p>
    <w:p w14:paraId="137ED620" w14:textId="1008A060" w:rsidR="00AE4EC3" w:rsidDel="00343D9B" w:rsidRDefault="00AE4EC3" w:rsidP="004C3C97">
      <w:pPr>
        <w:keepNext/>
        <w:keepLines/>
        <w:spacing w:line="480" w:lineRule="auto"/>
        <w:outlineLvl w:val="1"/>
        <w:rPr>
          <w:del w:id="3236" w:author="Thar Adale" w:date="2020-07-16T19:53:00Z"/>
          <w:b/>
          <w:bCs/>
          <w:szCs w:val="26"/>
        </w:rPr>
      </w:pPr>
      <w:del w:id="3237" w:author="Thar Adale" w:date="2020-07-16T19:53:00Z">
        <w:r w:rsidDel="00343D9B">
          <w:rPr>
            <w:b/>
            <w:bCs/>
            <w:szCs w:val="26"/>
          </w:rPr>
          <w:delText xml:space="preserve">CONCEPT QUIZ </w:delText>
        </w:r>
      </w:del>
    </w:p>
    <w:p w14:paraId="03E93B75" w14:textId="4FEF7749" w:rsidR="00AE4EC3" w:rsidDel="00343D9B" w:rsidRDefault="00AE4EC3" w:rsidP="004C3C97">
      <w:pPr>
        <w:keepNext/>
        <w:keepLines/>
        <w:spacing w:line="480" w:lineRule="auto"/>
        <w:outlineLvl w:val="1"/>
        <w:rPr>
          <w:del w:id="3238" w:author="Thar Adale" w:date="2020-07-16T19:53:00Z"/>
          <w:b/>
          <w:bCs/>
          <w:szCs w:val="26"/>
        </w:rPr>
      </w:pPr>
      <w:del w:id="3239" w:author="Thar Adale" w:date="2020-07-16T19:53:00Z">
        <w:r w:rsidDel="00343D9B">
          <w:rPr>
            <w:b/>
            <w:bCs/>
            <w:szCs w:val="26"/>
          </w:rPr>
          <w:delText>Completion</w:delText>
        </w:r>
      </w:del>
    </w:p>
    <w:p w14:paraId="259AA2F7" w14:textId="545AAC68" w:rsidR="00AE4EC3" w:rsidDel="00343D9B" w:rsidRDefault="00AE4EC3" w:rsidP="004C3C97">
      <w:pPr>
        <w:spacing w:line="480" w:lineRule="auto"/>
        <w:ind w:left="720" w:hanging="360"/>
        <w:rPr>
          <w:del w:id="3240" w:author="Thar Adale" w:date="2020-07-16T19:53:00Z"/>
        </w:rPr>
      </w:pPr>
      <w:del w:id="3241" w:author="Thar Adale" w:date="2020-07-16T19:53:00Z">
        <w:r w:rsidDel="00343D9B">
          <w:delText>1.</w:delText>
        </w:r>
        <w:r w:rsidDel="00343D9B">
          <w:tab/>
          <w:delText>ischemia</w:delText>
        </w:r>
      </w:del>
    </w:p>
    <w:p w14:paraId="386A9EB2" w14:textId="30F9F813" w:rsidR="00AE4EC3" w:rsidDel="00343D9B" w:rsidRDefault="00AE4EC3" w:rsidP="004C3C97">
      <w:pPr>
        <w:spacing w:line="480" w:lineRule="auto"/>
        <w:ind w:left="720" w:hanging="360"/>
        <w:rPr>
          <w:del w:id="3242" w:author="Thar Adale" w:date="2020-07-16T19:53:00Z"/>
        </w:rPr>
      </w:pPr>
      <w:del w:id="3243" w:author="Thar Adale" w:date="2020-07-16T19:53:00Z">
        <w:r w:rsidDel="00343D9B">
          <w:delText>2.</w:delText>
        </w:r>
        <w:r w:rsidDel="00343D9B">
          <w:tab/>
          <w:delText>cerebrovascular accident (CVA)</w:delText>
        </w:r>
      </w:del>
    </w:p>
    <w:p w14:paraId="6D56D8A5" w14:textId="4D768341" w:rsidR="00AE4EC3" w:rsidDel="00343D9B" w:rsidRDefault="00AE4EC3" w:rsidP="004C3C97">
      <w:pPr>
        <w:spacing w:line="480" w:lineRule="auto"/>
        <w:ind w:left="720" w:hanging="360"/>
        <w:rPr>
          <w:del w:id="3244" w:author="Thar Adale" w:date="2020-07-16T19:53:00Z"/>
        </w:rPr>
      </w:pPr>
      <w:del w:id="3245" w:author="Thar Adale" w:date="2020-07-16T19:53:00Z">
        <w:r w:rsidDel="00343D9B">
          <w:delText>3.</w:delText>
        </w:r>
        <w:r w:rsidDel="00343D9B">
          <w:tab/>
          <w:delText>embolus</w:delText>
        </w:r>
      </w:del>
    </w:p>
    <w:p w14:paraId="37C224CF" w14:textId="6EEF7BF6" w:rsidR="00AE4EC3" w:rsidDel="00343D9B" w:rsidRDefault="00AE4EC3" w:rsidP="004C3C97">
      <w:pPr>
        <w:spacing w:line="480" w:lineRule="auto"/>
        <w:ind w:left="720" w:hanging="360"/>
        <w:rPr>
          <w:del w:id="3246" w:author="Thar Adale" w:date="2020-07-16T19:53:00Z"/>
        </w:rPr>
      </w:pPr>
      <w:del w:id="3247" w:author="Thar Adale" w:date="2020-07-16T19:53:00Z">
        <w:r w:rsidDel="00343D9B">
          <w:delText>4.</w:delText>
        </w:r>
        <w:r w:rsidDel="00343D9B">
          <w:tab/>
          <w:delText>congestive heart failure (CHF)</w:delText>
        </w:r>
      </w:del>
    </w:p>
    <w:p w14:paraId="2E0ADE36" w14:textId="0FDBEF1A" w:rsidR="00AE4EC3" w:rsidDel="00343D9B" w:rsidRDefault="00AE4EC3" w:rsidP="004C3C97">
      <w:pPr>
        <w:spacing w:line="480" w:lineRule="auto"/>
        <w:ind w:left="720" w:hanging="360"/>
        <w:rPr>
          <w:del w:id="3248" w:author="Thar Adale" w:date="2020-07-16T19:53:00Z"/>
        </w:rPr>
      </w:pPr>
      <w:del w:id="3249" w:author="Thar Adale" w:date="2020-07-16T19:53:00Z">
        <w:r w:rsidDel="00343D9B">
          <w:delText>5.</w:delText>
        </w:r>
        <w:r w:rsidDel="00343D9B">
          <w:tab/>
          <w:delText>deep vein thrombosis (DVT)</w:delText>
        </w:r>
      </w:del>
    </w:p>
    <w:p w14:paraId="71FB7C41" w14:textId="0CB4F9B8" w:rsidR="00AE4EC3" w:rsidDel="00343D9B" w:rsidRDefault="00AE4EC3" w:rsidP="004C3C97">
      <w:pPr>
        <w:spacing w:line="480" w:lineRule="auto"/>
        <w:ind w:left="720" w:hanging="360"/>
        <w:rPr>
          <w:del w:id="3250" w:author="Thar Adale" w:date="2020-07-16T19:53:00Z"/>
        </w:rPr>
      </w:pPr>
      <w:del w:id="3251" w:author="Thar Adale" w:date="2020-07-16T19:53:00Z">
        <w:r w:rsidDel="00343D9B">
          <w:delText>6.</w:delText>
        </w:r>
        <w:r w:rsidDel="00343D9B">
          <w:tab/>
          <w:delText>bypass graft</w:delText>
        </w:r>
      </w:del>
    </w:p>
    <w:p w14:paraId="57DAC41F" w14:textId="628EF968" w:rsidR="00AE4EC3" w:rsidDel="00343D9B" w:rsidRDefault="00AE4EC3" w:rsidP="004C3C97">
      <w:pPr>
        <w:spacing w:line="480" w:lineRule="auto"/>
        <w:ind w:left="720" w:hanging="360"/>
        <w:rPr>
          <w:del w:id="3252" w:author="Thar Adale" w:date="2020-07-16T19:53:00Z"/>
        </w:rPr>
      </w:pPr>
      <w:del w:id="3253" w:author="Thar Adale" w:date="2020-07-16T19:53:00Z">
        <w:r w:rsidDel="00343D9B">
          <w:delText>7.</w:delText>
        </w:r>
        <w:r w:rsidDel="00343D9B">
          <w:tab/>
        </w:r>
        <w:r w:rsidR="006C6C48" w:rsidDel="00343D9B">
          <w:delText>4</w:delText>
        </w:r>
      </w:del>
    </w:p>
    <w:p w14:paraId="7EA2B27F" w14:textId="68116B01" w:rsidR="00AE4EC3" w:rsidDel="00343D9B" w:rsidRDefault="00AE4EC3" w:rsidP="004C3C97">
      <w:pPr>
        <w:spacing w:line="480" w:lineRule="auto"/>
        <w:ind w:left="720" w:hanging="360"/>
        <w:rPr>
          <w:del w:id="3254" w:author="Thar Adale" w:date="2020-07-16T19:53:00Z"/>
        </w:rPr>
      </w:pPr>
      <w:del w:id="3255" w:author="Thar Adale" w:date="2020-07-16T19:53:00Z">
        <w:r w:rsidDel="00343D9B">
          <w:delText>8.</w:delText>
        </w:r>
        <w:r w:rsidDel="00343D9B">
          <w:tab/>
          <w:delText>STEMI</w:delText>
        </w:r>
      </w:del>
    </w:p>
    <w:p w14:paraId="42A6BF27" w14:textId="45E96380" w:rsidR="00AE4EC3" w:rsidDel="00343D9B" w:rsidRDefault="00AE4EC3" w:rsidP="004C3C97">
      <w:pPr>
        <w:spacing w:line="480" w:lineRule="auto"/>
        <w:ind w:left="720" w:hanging="360"/>
        <w:rPr>
          <w:del w:id="3256" w:author="Thar Adale" w:date="2020-07-16T19:53:00Z"/>
        </w:rPr>
      </w:pPr>
      <w:del w:id="3257" w:author="Thar Adale" w:date="2020-07-16T19:53:00Z">
        <w:r w:rsidDel="00343D9B">
          <w:delText>9.</w:delText>
        </w:r>
        <w:r w:rsidDel="00343D9B">
          <w:tab/>
          <w:delText>endarterectomy</w:delText>
        </w:r>
      </w:del>
    </w:p>
    <w:p w14:paraId="12000F51" w14:textId="446B137D" w:rsidR="00AE4EC3" w:rsidDel="00343D9B" w:rsidRDefault="00AE4EC3" w:rsidP="004C3C97">
      <w:pPr>
        <w:spacing w:line="480" w:lineRule="auto"/>
        <w:ind w:left="720" w:hanging="360"/>
        <w:rPr>
          <w:del w:id="3258" w:author="Thar Adale" w:date="2020-07-16T19:53:00Z"/>
        </w:rPr>
      </w:pPr>
      <w:del w:id="3259" w:author="Thar Adale" w:date="2020-07-16T19:53:00Z">
        <w:r w:rsidDel="00343D9B">
          <w:delText>10.</w:delText>
        </w:r>
        <w:r w:rsidDel="00343D9B">
          <w:tab/>
          <w:delText xml:space="preserve">Holter monitor  </w:delText>
        </w:r>
      </w:del>
    </w:p>
    <w:p w14:paraId="2758493B" w14:textId="1581CF0C" w:rsidR="00AE4EC3" w:rsidDel="00343D9B" w:rsidRDefault="00AE4EC3" w:rsidP="004C3C97">
      <w:pPr>
        <w:keepNext/>
        <w:keepLines/>
        <w:spacing w:line="480" w:lineRule="auto"/>
        <w:outlineLvl w:val="1"/>
        <w:rPr>
          <w:del w:id="3260" w:author="Thar Adale" w:date="2020-07-16T19:53:00Z"/>
          <w:b/>
          <w:bCs/>
          <w:szCs w:val="26"/>
        </w:rPr>
      </w:pPr>
      <w:del w:id="3261" w:author="Thar Adale" w:date="2020-07-16T19:53:00Z">
        <w:r w:rsidDel="00343D9B">
          <w:rPr>
            <w:b/>
            <w:bCs/>
            <w:szCs w:val="26"/>
          </w:rPr>
          <w:delText>Multiple Choice</w:delText>
        </w:r>
      </w:del>
    </w:p>
    <w:p w14:paraId="00FE15C2" w14:textId="43FD5FE4" w:rsidR="00AE4EC3" w:rsidDel="00343D9B" w:rsidRDefault="00AE4EC3" w:rsidP="004C3C97">
      <w:pPr>
        <w:spacing w:line="480" w:lineRule="auto"/>
        <w:ind w:left="720" w:hanging="360"/>
        <w:rPr>
          <w:del w:id="3262" w:author="Thar Adale" w:date="2020-07-16T19:53:00Z"/>
        </w:rPr>
      </w:pPr>
      <w:del w:id="3263" w:author="Thar Adale" w:date="2020-07-16T19:53:00Z">
        <w:r w:rsidDel="00343D9B">
          <w:delText>1.</w:delText>
        </w:r>
        <w:r w:rsidDel="00343D9B">
          <w:tab/>
          <w:delText>B</w:delText>
        </w:r>
      </w:del>
    </w:p>
    <w:p w14:paraId="2E95653B" w14:textId="48E83127" w:rsidR="00AE4EC3" w:rsidDel="00343D9B" w:rsidRDefault="00AE4EC3" w:rsidP="004C3C97">
      <w:pPr>
        <w:spacing w:line="480" w:lineRule="auto"/>
        <w:ind w:left="720" w:hanging="360"/>
        <w:rPr>
          <w:del w:id="3264" w:author="Thar Adale" w:date="2020-07-16T19:53:00Z"/>
        </w:rPr>
      </w:pPr>
      <w:del w:id="3265" w:author="Thar Adale" w:date="2020-07-16T19:53:00Z">
        <w:r w:rsidDel="00343D9B">
          <w:delText>2.</w:delText>
        </w:r>
        <w:r w:rsidDel="00343D9B">
          <w:tab/>
          <w:delText>D</w:delText>
        </w:r>
      </w:del>
    </w:p>
    <w:p w14:paraId="3459534A" w14:textId="7296AC30" w:rsidR="00AE4EC3" w:rsidDel="00343D9B" w:rsidRDefault="00AE4EC3" w:rsidP="004C3C97">
      <w:pPr>
        <w:spacing w:line="480" w:lineRule="auto"/>
        <w:ind w:left="720" w:hanging="360"/>
        <w:rPr>
          <w:del w:id="3266" w:author="Thar Adale" w:date="2020-07-16T19:53:00Z"/>
        </w:rPr>
      </w:pPr>
      <w:del w:id="3267" w:author="Thar Adale" w:date="2020-07-16T19:53:00Z">
        <w:r w:rsidDel="00343D9B">
          <w:delText>3.</w:delText>
        </w:r>
        <w:r w:rsidDel="00343D9B">
          <w:tab/>
          <w:delText>A</w:delText>
        </w:r>
      </w:del>
    </w:p>
    <w:p w14:paraId="61DD0E77" w14:textId="766CA7F7" w:rsidR="00AE4EC3" w:rsidDel="00343D9B" w:rsidRDefault="00AE4EC3" w:rsidP="004C3C97">
      <w:pPr>
        <w:spacing w:line="480" w:lineRule="auto"/>
        <w:ind w:left="720" w:hanging="360"/>
        <w:rPr>
          <w:del w:id="3268" w:author="Thar Adale" w:date="2020-07-16T19:53:00Z"/>
        </w:rPr>
      </w:pPr>
      <w:del w:id="3269" w:author="Thar Adale" w:date="2020-07-16T19:53:00Z">
        <w:r w:rsidDel="00343D9B">
          <w:delText>4.</w:delText>
        </w:r>
        <w:r w:rsidDel="00343D9B">
          <w:tab/>
          <w:delText>A</w:delText>
        </w:r>
      </w:del>
    </w:p>
    <w:p w14:paraId="7880E5D9" w14:textId="33064867" w:rsidR="00AE4EC3" w:rsidDel="00343D9B" w:rsidRDefault="00AE4EC3" w:rsidP="004C3C97">
      <w:pPr>
        <w:spacing w:line="480" w:lineRule="auto"/>
        <w:ind w:left="720" w:hanging="360"/>
        <w:rPr>
          <w:del w:id="3270" w:author="Thar Adale" w:date="2020-07-16T19:53:00Z"/>
        </w:rPr>
      </w:pPr>
      <w:del w:id="3271" w:author="Thar Adale" w:date="2020-07-16T19:53:00Z">
        <w:r w:rsidDel="00343D9B">
          <w:delText>5.</w:delText>
        </w:r>
        <w:r w:rsidDel="00343D9B">
          <w:tab/>
          <w:delText>C</w:delText>
        </w:r>
      </w:del>
    </w:p>
    <w:p w14:paraId="03FEACAC" w14:textId="1371D555" w:rsidR="00AE4EC3" w:rsidDel="00343D9B" w:rsidRDefault="00AE4EC3" w:rsidP="004C3C97">
      <w:pPr>
        <w:spacing w:line="480" w:lineRule="auto"/>
        <w:ind w:left="720" w:hanging="360"/>
        <w:rPr>
          <w:del w:id="3272" w:author="Thar Adale" w:date="2020-07-16T19:53:00Z"/>
        </w:rPr>
      </w:pPr>
      <w:del w:id="3273" w:author="Thar Adale" w:date="2020-07-16T19:53:00Z">
        <w:r w:rsidDel="00343D9B">
          <w:delText>6.</w:delText>
        </w:r>
        <w:r w:rsidDel="00343D9B">
          <w:tab/>
          <w:delText>B</w:delText>
        </w:r>
      </w:del>
    </w:p>
    <w:p w14:paraId="5C32F941" w14:textId="732946C5" w:rsidR="00AE4EC3" w:rsidDel="00343D9B" w:rsidRDefault="00AE4EC3" w:rsidP="004C3C97">
      <w:pPr>
        <w:spacing w:line="480" w:lineRule="auto"/>
        <w:ind w:left="720" w:hanging="360"/>
        <w:rPr>
          <w:del w:id="3274" w:author="Thar Adale" w:date="2020-07-16T19:53:00Z"/>
        </w:rPr>
      </w:pPr>
      <w:del w:id="3275" w:author="Thar Adale" w:date="2020-07-16T19:53:00Z">
        <w:r w:rsidDel="00343D9B">
          <w:delText>7.</w:delText>
        </w:r>
        <w:r w:rsidDel="00343D9B">
          <w:tab/>
          <w:delText>A</w:delText>
        </w:r>
      </w:del>
    </w:p>
    <w:p w14:paraId="2A912A5A" w14:textId="6876329E" w:rsidR="00AE4EC3" w:rsidDel="00343D9B" w:rsidRDefault="00AE4EC3" w:rsidP="004C3C97">
      <w:pPr>
        <w:spacing w:line="480" w:lineRule="auto"/>
        <w:ind w:left="720" w:hanging="360"/>
        <w:rPr>
          <w:del w:id="3276" w:author="Thar Adale" w:date="2020-07-16T19:53:00Z"/>
        </w:rPr>
      </w:pPr>
      <w:del w:id="3277" w:author="Thar Adale" w:date="2020-07-16T19:53:00Z">
        <w:r w:rsidDel="00343D9B">
          <w:delText>8.</w:delText>
        </w:r>
        <w:r w:rsidDel="00343D9B">
          <w:tab/>
          <w:delText>B</w:delText>
        </w:r>
      </w:del>
    </w:p>
    <w:p w14:paraId="1E127C37" w14:textId="7C6C3CAD" w:rsidR="00AE4EC3" w:rsidDel="00343D9B" w:rsidRDefault="00AE4EC3" w:rsidP="004C3C97">
      <w:pPr>
        <w:spacing w:line="480" w:lineRule="auto"/>
        <w:ind w:left="720" w:hanging="360"/>
        <w:rPr>
          <w:del w:id="3278" w:author="Thar Adale" w:date="2020-07-16T19:53:00Z"/>
        </w:rPr>
      </w:pPr>
      <w:del w:id="3279" w:author="Thar Adale" w:date="2020-07-16T19:53:00Z">
        <w:r w:rsidDel="00343D9B">
          <w:delText>9.</w:delText>
        </w:r>
        <w:r w:rsidDel="00343D9B">
          <w:tab/>
          <w:delText>A</w:delText>
        </w:r>
      </w:del>
    </w:p>
    <w:p w14:paraId="46340254" w14:textId="1E5FC59C" w:rsidR="00AE4EC3" w:rsidDel="00343D9B" w:rsidRDefault="00AE4EC3" w:rsidP="004C3C97">
      <w:pPr>
        <w:spacing w:line="480" w:lineRule="auto"/>
        <w:ind w:left="720" w:hanging="360"/>
        <w:rPr>
          <w:del w:id="3280" w:author="Thar Adale" w:date="2020-07-16T19:53:00Z"/>
        </w:rPr>
      </w:pPr>
      <w:del w:id="3281" w:author="Thar Adale" w:date="2020-07-16T19:53:00Z">
        <w:r w:rsidDel="00343D9B">
          <w:delText>10.</w:delText>
        </w:r>
        <w:r w:rsidDel="00343D9B">
          <w:tab/>
          <w:delText>C</w:delText>
        </w:r>
      </w:del>
    </w:p>
    <w:p w14:paraId="544A1AC5" w14:textId="5DF5EFE0" w:rsidR="00542C0C" w:rsidDel="00343D9B" w:rsidRDefault="00542C0C" w:rsidP="00542C0C">
      <w:pPr>
        <w:keepNext/>
        <w:keepLines/>
        <w:spacing w:line="480" w:lineRule="auto"/>
        <w:outlineLvl w:val="1"/>
        <w:rPr>
          <w:del w:id="3282" w:author="Thar Adale" w:date="2020-07-16T19:53:00Z"/>
          <w:b/>
          <w:bCs/>
          <w:szCs w:val="26"/>
        </w:rPr>
      </w:pPr>
      <w:del w:id="3283" w:author="Thar Adale" w:date="2020-07-16T19:53:00Z">
        <w:r w:rsidDel="00343D9B">
          <w:rPr>
            <w:b/>
            <w:bCs/>
            <w:szCs w:val="26"/>
          </w:rPr>
          <w:delText>KEEP ON CODING</w:delText>
        </w:r>
      </w:del>
    </w:p>
    <w:p w14:paraId="39F1D1A2" w14:textId="7DD8B7B4" w:rsidR="00542C0C" w:rsidDel="00343D9B" w:rsidRDefault="00542C0C" w:rsidP="00542C0C">
      <w:pPr>
        <w:spacing w:line="480" w:lineRule="auto"/>
        <w:ind w:left="720" w:hanging="360"/>
        <w:rPr>
          <w:del w:id="3284" w:author="Thar Adale" w:date="2020-07-16T19:53:00Z"/>
        </w:rPr>
      </w:pPr>
      <w:del w:id="3285" w:author="Thar Adale" w:date="2020-07-16T19:53:00Z">
        <w:r w:rsidDel="00343D9B">
          <w:delText>1.</w:delText>
        </w:r>
        <w:r w:rsidDel="00343D9B">
          <w:tab/>
        </w:r>
        <w:r w:rsidRPr="00FA796D" w:rsidDel="00343D9B">
          <w:rPr>
            <w:rStyle w:val="Emphasis"/>
          </w:rPr>
          <w:delText>I09.0</w:delText>
        </w:r>
        <w:r w:rsidDel="00343D9B">
          <w:delText xml:space="preserve">  (Myocarditis, rheumatic)</w:delText>
        </w:r>
      </w:del>
    </w:p>
    <w:p w14:paraId="0D03F412" w14:textId="441972A4" w:rsidR="00542C0C" w:rsidDel="00343D9B" w:rsidRDefault="00542C0C" w:rsidP="00542C0C">
      <w:pPr>
        <w:spacing w:line="480" w:lineRule="auto"/>
        <w:ind w:left="720" w:hanging="360"/>
        <w:rPr>
          <w:del w:id="3286" w:author="Thar Adale" w:date="2020-07-16T19:53:00Z"/>
        </w:rPr>
      </w:pPr>
      <w:del w:id="3287" w:author="Thar Adale" w:date="2020-07-16T19:53:00Z">
        <w:r w:rsidDel="00343D9B">
          <w:delText>2.</w:delText>
        </w:r>
        <w:r w:rsidDel="00343D9B">
          <w:tab/>
        </w:r>
        <w:r w:rsidRPr="00FA796D" w:rsidDel="00343D9B">
          <w:rPr>
            <w:rStyle w:val="Emphasis"/>
          </w:rPr>
          <w:delText xml:space="preserve">I26.09  </w:delText>
        </w:r>
        <w:r w:rsidDel="00343D9B">
          <w:delText>(Cor, pulmonale, acute)</w:delText>
        </w:r>
      </w:del>
    </w:p>
    <w:p w14:paraId="6BB6FD33" w14:textId="406695B4" w:rsidR="00542C0C" w:rsidDel="00343D9B" w:rsidRDefault="00542C0C" w:rsidP="00542C0C">
      <w:pPr>
        <w:spacing w:line="480" w:lineRule="auto"/>
        <w:ind w:left="720" w:hanging="360"/>
        <w:rPr>
          <w:del w:id="3288" w:author="Thar Adale" w:date="2020-07-16T19:53:00Z"/>
        </w:rPr>
      </w:pPr>
      <w:del w:id="3289" w:author="Thar Adale" w:date="2020-07-16T19:53:00Z">
        <w:r w:rsidDel="00343D9B">
          <w:delText>3.</w:delText>
        </w:r>
        <w:r w:rsidDel="00343D9B">
          <w:tab/>
        </w:r>
        <w:r w:rsidRPr="00FA796D" w:rsidDel="00343D9B">
          <w:rPr>
            <w:rStyle w:val="Emphasis"/>
          </w:rPr>
          <w:delText xml:space="preserve">I34.1 </w:delText>
        </w:r>
        <w:r w:rsidDel="00343D9B">
          <w:delText xml:space="preserve"> (Floppy, nonrheumatic mitral valve syndrome)</w:delText>
        </w:r>
      </w:del>
    </w:p>
    <w:p w14:paraId="661C833D" w14:textId="7F0ED31C" w:rsidR="00542C0C" w:rsidDel="00343D9B" w:rsidRDefault="00542C0C" w:rsidP="00542C0C">
      <w:pPr>
        <w:spacing w:line="480" w:lineRule="auto"/>
        <w:ind w:left="720" w:hanging="360"/>
        <w:rPr>
          <w:del w:id="3290" w:author="Thar Adale" w:date="2020-07-16T19:53:00Z"/>
        </w:rPr>
      </w:pPr>
      <w:del w:id="3291" w:author="Thar Adale" w:date="2020-07-16T19:53:00Z">
        <w:r w:rsidDel="00343D9B">
          <w:delText>4.</w:delText>
        </w:r>
        <w:r w:rsidDel="00343D9B">
          <w:tab/>
        </w:r>
        <w:r w:rsidRPr="00FA796D" w:rsidDel="00343D9B">
          <w:rPr>
            <w:rStyle w:val="Emphasis"/>
          </w:rPr>
          <w:delText>I67.1</w:delText>
        </w:r>
        <w:r w:rsidDel="00343D9B">
          <w:delText xml:space="preserve">  (Aneurysm, brain)</w:delText>
        </w:r>
      </w:del>
    </w:p>
    <w:p w14:paraId="6EE3A2C9" w14:textId="565E8502" w:rsidR="00542C0C" w:rsidDel="00343D9B" w:rsidRDefault="00542C0C" w:rsidP="00542C0C">
      <w:pPr>
        <w:spacing w:line="480" w:lineRule="auto"/>
        <w:ind w:left="720" w:hanging="360"/>
        <w:rPr>
          <w:del w:id="3292" w:author="Thar Adale" w:date="2020-07-16T19:53:00Z"/>
        </w:rPr>
      </w:pPr>
      <w:del w:id="3293" w:author="Thar Adale" w:date="2020-07-16T19:53:00Z">
        <w:r w:rsidDel="00343D9B">
          <w:delText>5.</w:delText>
        </w:r>
        <w:r w:rsidDel="00343D9B">
          <w:tab/>
        </w:r>
        <w:r w:rsidRPr="00FA796D" w:rsidDel="00343D9B">
          <w:rPr>
            <w:rStyle w:val="Emphasis"/>
          </w:rPr>
          <w:delText xml:space="preserve">I77.72  </w:delText>
        </w:r>
        <w:r w:rsidDel="00343D9B">
          <w:delText>(Dissection, artery, iliac)</w:delText>
        </w:r>
      </w:del>
    </w:p>
    <w:p w14:paraId="2DE8DAE1" w14:textId="524CB630" w:rsidR="00542C0C" w:rsidDel="00343D9B" w:rsidRDefault="00542C0C" w:rsidP="00542C0C">
      <w:pPr>
        <w:spacing w:line="480" w:lineRule="auto"/>
        <w:ind w:left="720" w:hanging="360"/>
        <w:rPr>
          <w:del w:id="3294" w:author="Thar Adale" w:date="2020-07-16T19:53:00Z"/>
        </w:rPr>
      </w:pPr>
      <w:del w:id="3295" w:author="Thar Adale" w:date="2020-07-16T19:53:00Z">
        <w:r w:rsidDel="00343D9B">
          <w:delText>6.</w:delText>
        </w:r>
        <w:r w:rsidDel="00343D9B">
          <w:tab/>
        </w:r>
        <w:r w:rsidRPr="00FA796D" w:rsidDel="00343D9B">
          <w:rPr>
            <w:rStyle w:val="Emphasis"/>
          </w:rPr>
          <w:delText xml:space="preserve">I77.2  </w:delText>
        </w:r>
        <w:r w:rsidDel="00343D9B">
          <w:delText>(Rupture, artery)</w:delText>
        </w:r>
      </w:del>
    </w:p>
    <w:p w14:paraId="5921A5E8" w14:textId="52D95558" w:rsidR="00542C0C" w:rsidDel="00343D9B" w:rsidRDefault="00542C0C" w:rsidP="00542C0C">
      <w:pPr>
        <w:spacing w:line="480" w:lineRule="auto"/>
        <w:ind w:left="720" w:hanging="360"/>
        <w:rPr>
          <w:del w:id="3296" w:author="Thar Adale" w:date="2020-07-16T19:53:00Z"/>
        </w:rPr>
      </w:pPr>
      <w:del w:id="3297" w:author="Thar Adale" w:date="2020-07-16T19:53:00Z">
        <w:r w:rsidDel="00343D9B">
          <w:delText>7.</w:delText>
        </w:r>
        <w:r w:rsidDel="00343D9B">
          <w:tab/>
        </w:r>
        <w:r w:rsidRPr="00FA796D" w:rsidDel="00343D9B">
          <w:rPr>
            <w:rStyle w:val="Emphasis"/>
          </w:rPr>
          <w:delText xml:space="preserve">I87.023  </w:delText>
        </w:r>
        <w:r w:rsidDel="00343D9B">
          <w:delText>(Syndrome, postthrombotic, with inflammation, bilateral)</w:delText>
        </w:r>
      </w:del>
    </w:p>
    <w:p w14:paraId="7AE689A6" w14:textId="179E26E2" w:rsidR="00542C0C" w:rsidDel="00343D9B" w:rsidRDefault="00542C0C" w:rsidP="00542C0C">
      <w:pPr>
        <w:spacing w:line="480" w:lineRule="auto"/>
        <w:ind w:left="720" w:hanging="360"/>
        <w:rPr>
          <w:del w:id="3298" w:author="Thar Adale" w:date="2020-07-16T19:53:00Z"/>
        </w:rPr>
      </w:pPr>
      <w:del w:id="3299" w:author="Thar Adale" w:date="2020-07-16T19:53:00Z">
        <w:r w:rsidDel="00343D9B">
          <w:delText>8.</w:delText>
        </w:r>
        <w:r w:rsidDel="00343D9B">
          <w:tab/>
        </w:r>
        <w:r w:rsidRPr="00FA796D" w:rsidDel="00343D9B">
          <w:rPr>
            <w:rStyle w:val="Emphasis"/>
          </w:rPr>
          <w:delText>I97.710</w:delText>
        </w:r>
        <w:r w:rsidDel="00343D9B">
          <w:delText xml:space="preserve">  (Arrest, cardiac, intraoperative)</w:delText>
        </w:r>
      </w:del>
    </w:p>
    <w:p w14:paraId="793B935F" w14:textId="49EB1B53" w:rsidR="00542C0C" w:rsidDel="00343D9B" w:rsidRDefault="00542C0C" w:rsidP="00542C0C">
      <w:pPr>
        <w:spacing w:line="480" w:lineRule="auto"/>
        <w:ind w:left="720" w:hanging="360"/>
        <w:rPr>
          <w:del w:id="3300" w:author="Thar Adale" w:date="2020-07-16T19:53:00Z"/>
        </w:rPr>
      </w:pPr>
      <w:del w:id="3301" w:author="Thar Adale" w:date="2020-07-16T19:53:00Z">
        <w:r w:rsidDel="00343D9B">
          <w:delText>9.</w:delText>
        </w:r>
        <w:r w:rsidDel="00343D9B">
          <w:tab/>
        </w:r>
        <w:r w:rsidRPr="00FA796D" w:rsidDel="00343D9B">
          <w:rPr>
            <w:rStyle w:val="Emphasis"/>
          </w:rPr>
          <w:delText>I13.10</w:delText>
        </w:r>
        <w:r w:rsidDel="00343D9B">
          <w:delText xml:space="preserve">  (Hypertension, cardiorenal, without heart failure, with stage 1 through stage 4 chronic kidney disease)</w:delText>
        </w:r>
        <w:r w:rsidDel="00343D9B">
          <w:br/>
        </w:r>
        <w:r w:rsidRPr="00FA796D" w:rsidDel="00343D9B">
          <w:rPr>
            <w:rStyle w:val="Emphasis"/>
          </w:rPr>
          <w:delText>N18.3</w:delText>
        </w:r>
        <w:r w:rsidDel="00343D9B">
          <w:delText xml:space="preserve">  (Disease, kidney, chronic, stage 3)</w:delText>
        </w:r>
      </w:del>
    </w:p>
    <w:p w14:paraId="7D919D44" w14:textId="74B2244F" w:rsidR="00542C0C" w:rsidDel="00343D9B" w:rsidRDefault="00542C0C" w:rsidP="00542C0C">
      <w:pPr>
        <w:spacing w:line="480" w:lineRule="auto"/>
        <w:ind w:left="720" w:hanging="360"/>
        <w:rPr>
          <w:del w:id="3302" w:author="Thar Adale" w:date="2020-07-16T19:53:00Z"/>
        </w:rPr>
      </w:pPr>
      <w:del w:id="3303" w:author="Thar Adale" w:date="2020-07-16T19:53:00Z">
        <w:r w:rsidDel="00343D9B">
          <w:delText>10.</w:delText>
        </w:r>
        <w:r w:rsidDel="00343D9B">
          <w:tab/>
        </w:r>
        <w:r w:rsidRPr="00FA796D" w:rsidDel="00343D9B">
          <w:rPr>
            <w:rStyle w:val="Emphasis"/>
          </w:rPr>
          <w:delText>I63.432</w:delText>
        </w:r>
        <w:r w:rsidDel="00343D9B">
          <w:delText xml:space="preserve">  (Infarct, cerebral, due to, embolism, cerebral arteries, left)</w:delText>
        </w:r>
        <w:r w:rsidDel="00343D9B">
          <w:br/>
        </w:r>
        <w:r w:rsidRPr="00FA796D" w:rsidDel="00343D9B">
          <w:rPr>
            <w:rStyle w:val="Emphasis"/>
          </w:rPr>
          <w:delText>Z92.82</w:delText>
        </w:r>
        <w:r w:rsidDel="00343D9B">
          <w:delText xml:space="preserve">  (Administration of tPA)</w:delText>
        </w:r>
      </w:del>
    </w:p>
    <w:p w14:paraId="564B4059" w14:textId="3CC84FA4" w:rsidR="00542C0C" w:rsidDel="00343D9B" w:rsidRDefault="00542C0C" w:rsidP="00542C0C">
      <w:pPr>
        <w:spacing w:line="480" w:lineRule="auto"/>
        <w:ind w:left="720" w:hanging="360"/>
        <w:rPr>
          <w:del w:id="3304" w:author="Thar Adale" w:date="2020-07-16T19:53:00Z"/>
        </w:rPr>
      </w:pPr>
      <w:del w:id="3305" w:author="Thar Adale" w:date="2020-07-16T19:53:00Z">
        <w:r w:rsidDel="00343D9B">
          <w:delText>11.</w:delText>
        </w:r>
        <w:r w:rsidRPr="00FA796D" w:rsidDel="00343D9B">
          <w:rPr>
            <w:rStyle w:val="Emphasis"/>
          </w:rPr>
          <w:tab/>
          <w:delText>I20.1</w:delText>
        </w:r>
        <w:r w:rsidDel="00343D9B">
          <w:delText xml:space="preserve">  (Angina, </w:delText>
        </w:r>
        <w:r w:rsidR="00433F3E" w:rsidDel="00343D9B">
          <w:delText xml:space="preserve">variant, see angina </w:delText>
        </w:r>
        <w:r w:rsidDel="00343D9B">
          <w:delText>with documented spasm)</w:delText>
        </w:r>
        <w:r w:rsidDel="00343D9B">
          <w:br/>
        </w:r>
        <w:r w:rsidRPr="00FA796D" w:rsidDel="00343D9B">
          <w:rPr>
            <w:rStyle w:val="Emphasis"/>
          </w:rPr>
          <w:delText xml:space="preserve">Z72.0 </w:delText>
        </w:r>
        <w:r w:rsidDel="00343D9B">
          <w:delText xml:space="preserve"> (Use, tobacco)</w:delText>
        </w:r>
      </w:del>
    </w:p>
    <w:p w14:paraId="1FF07FE9" w14:textId="5CCCF5A7" w:rsidR="00542C0C" w:rsidDel="00343D9B" w:rsidRDefault="00542C0C" w:rsidP="00542C0C">
      <w:pPr>
        <w:spacing w:line="480" w:lineRule="auto"/>
        <w:ind w:left="720" w:hanging="360"/>
        <w:rPr>
          <w:del w:id="3306" w:author="Thar Adale" w:date="2020-07-16T19:53:00Z"/>
        </w:rPr>
      </w:pPr>
      <w:del w:id="3307" w:author="Thar Adale" w:date="2020-07-16T19:53:00Z">
        <w:r w:rsidDel="00343D9B">
          <w:delText>12.</w:delText>
        </w:r>
        <w:r w:rsidDel="00343D9B">
          <w:tab/>
        </w:r>
        <w:r w:rsidRPr="00FA796D" w:rsidDel="00343D9B">
          <w:rPr>
            <w:rStyle w:val="Emphasis"/>
          </w:rPr>
          <w:delText>I95.3</w:delText>
        </w:r>
        <w:r w:rsidDel="00343D9B">
          <w:delText xml:space="preserve">  (Hypotension, intra-dialytic)</w:delText>
        </w:r>
      </w:del>
    </w:p>
    <w:p w14:paraId="6867BE7F" w14:textId="593B2155" w:rsidR="00542C0C" w:rsidDel="00343D9B" w:rsidRDefault="00542C0C" w:rsidP="00542C0C">
      <w:pPr>
        <w:spacing w:line="480" w:lineRule="auto"/>
        <w:ind w:left="720" w:hanging="360"/>
        <w:rPr>
          <w:del w:id="3308" w:author="Thar Adale" w:date="2020-07-16T19:53:00Z"/>
        </w:rPr>
      </w:pPr>
      <w:del w:id="3309" w:author="Thar Adale" w:date="2020-07-16T19:53:00Z">
        <w:r w:rsidDel="00343D9B">
          <w:delText>13.</w:delText>
        </w:r>
        <w:r w:rsidDel="00343D9B">
          <w:tab/>
        </w:r>
        <w:r w:rsidRPr="00FA796D" w:rsidDel="00343D9B">
          <w:rPr>
            <w:rStyle w:val="Emphasis"/>
          </w:rPr>
          <w:delText>I80.211</w:delText>
        </w:r>
        <w:r w:rsidDel="00343D9B">
          <w:delText xml:space="preserve">  (Phlebitis, leg, deep, iliac, right)</w:delText>
        </w:r>
      </w:del>
    </w:p>
    <w:p w14:paraId="6F03F875" w14:textId="563B13B0" w:rsidR="00542C0C" w:rsidDel="00343D9B" w:rsidRDefault="00542C0C" w:rsidP="00542C0C">
      <w:pPr>
        <w:spacing w:line="480" w:lineRule="auto"/>
        <w:ind w:left="720" w:hanging="360"/>
        <w:rPr>
          <w:del w:id="3310" w:author="Thar Adale" w:date="2020-07-16T19:53:00Z"/>
        </w:rPr>
      </w:pPr>
      <w:del w:id="3311" w:author="Thar Adale" w:date="2020-07-16T19:53:00Z">
        <w:r w:rsidDel="00343D9B">
          <w:delText>14.</w:delText>
        </w:r>
        <w:r w:rsidRPr="00FA796D" w:rsidDel="00343D9B">
          <w:rPr>
            <w:rStyle w:val="Emphasis"/>
          </w:rPr>
          <w:tab/>
          <w:delText>I88.0</w:delText>
        </w:r>
        <w:r w:rsidDel="00343D9B">
          <w:delText xml:space="preserve">  (Lymphadenitis, mesenteric)</w:delText>
        </w:r>
      </w:del>
    </w:p>
    <w:p w14:paraId="065F970B" w14:textId="5C11AD59" w:rsidR="00542C0C" w:rsidDel="00343D9B" w:rsidRDefault="00542C0C" w:rsidP="00542C0C">
      <w:pPr>
        <w:spacing w:line="480" w:lineRule="auto"/>
        <w:ind w:left="720" w:hanging="360"/>
        <w:rPr>
          <w:del w:id="3312" w:author="Thar Adale" w:date="2020-07-16T19:53:00Z"/>
        </w:rPr>
      </w:pPr>
      <w:del w:id="3313" w:author="Thar Adale" w:date="2020-07-16T19:53:00Z">
        <w:r w:rsidDel="00343D9B">
          <w:delText>15.</w:delText>
        </w:r>
        <w:r w:rsidRPr="00FA796D" w:rsidDel="00343D9B">
          <w:rPr>
            <w:rStyle w:val="Emphasis"/>
          </w:rPr>
          <w:tab/>
          <w:delText xml:space="preserve">I81  </w:delText>
        </w:r>
        <w:r w:rsidDel="00343D9B">
          <w:delText>(Obstruction, portal)</w:delText>
        </w:r>
      </w:del>
    </w:p>
    <w:p w14:paraId="1C324243" w14:textId="769B8092" w:rsidR="00542C0C" w:rsidDel="00343D9B" w:rsidRDefault="00542C0C" w:rsidP="00542C0C">
      <w:pPr>
        <w:spacing w:line="480" w:lineRule="auto"/>
        <w:ind w:left="720" w:hanging="360"/>
        <w:rPr>
          <w:del w:id="3314" w:author="Thar Adale" w:date="2020-07-16T19:53:00Z"/>
        </w:rPr>
      </w:pPr>
      <w:del w:id="3315" w:author="Thar Adale" w:date="2020-07-16T19:53:00Z">
        <w:r w:rsidDel="00343D9B">
          <w:delText>16.</w:delText>
        </w:r>
        <w:r w:rsidRPr="00FA796D" w:rsidDel="00343D9B">
          <w:rPr>
            <w:rStyle w:val="Emphasis"/>
          </w:rPr>
          <w:tab/>
          <w:delText>I85.01</w:delText>
        </w:r>
        <w:r w:rsidDel="00343D9B">
          <w:delText xml:space="preserve">  (Varix, esophagus, bleeding)</w:delText>
        </w:r>
      </w:del>
    </w:p>
    <w:p w14:paraId="4F24BFD5" w14:textId="1B4AED24" w:rsidR="00542C0C" w:rsidDel="00343D9B" w:rsidRDefault="00542C0C" w:rsidP="00542C0C">
      <w:pPr>
        <w:spacing w:line="480" w:lineRule="auto"/>
        <w:ind w:left="720" w:hanging="360"/>
        <w:rPr>
          <w:del w:id="3316" w:author="Thar Adale" w:date="2020-07-16T19:53:00Z"/>
        </w:rPr>
      </w:pPr>
      <w:del w:id="3317" w:author="Thar Adale" w:date="2020-07-16T19:53:00Z">
        <w:r w:rsidDel="00343D9B">
          <w:delText>17.</w:delText>
        </w:r>
        <w:r w:rsidRPr="00FA796D" w:rsidDel="00343D9B">
          <w:rPr>
            <w:rStyle w:val="Emphasis"/>
          </w:rPr>
          <w:tab/>
          <w:delText>I83.93</w:delText>
        </w:r>
        <w:r w:rsidDel="00343D9B">
          <w:delText xml:space="preserve">  (Varix, asymptomatic, bilateral)</w:delText>
        </w:r>
      </w:del>
    </w:p>
    <w:p w14:paraId="4FE030C2" w14:textId="01AB9F37" w:rsidR="00542C0C" w:rsidDel="00343D9B" w:rsidRDefault="00542C0C" w:rsidP="00542C0C">
      <w:pPr>
        <w:spacing w:line="480" w:lineRule="auto"/>
        <w:ind w:left="720" w:hanging="360"/>
        <w:rPr>
          <w:del w:id="3318" w:author="Thar Adale" w:date="2020-07-16T19:53:00Z"/>
        </w:rPr>
      </w:pPr>
      <w:del w:id="3319" w:author="Thar Adale" w:date="2020-07-16T19:53:00Z">
        <w:r w:rsidDel="00343D9B">
          <w:delText>18.</w:delText>
        </w:r>
        <w:r w:rsidDel="00343D9B">
          <w:tab/>
        </w:r>
        <w:r w:rsidRPr="00FA796D" w:rsidDel="00343D9B">
          <w:rPr>
            <w:rStyle w:val="Emphasis"/>
          </w:rPr>
          <w:delText>C49.4</w:delText>
        </w:r>
        <w:r w:rsidDel="00343D9B">
          <w:delText xml:space="preserve">  (Table of Neoplasms, aorta, abdominal, malignant primary)</w:delText>
        </w:r>
      </w:del>
    </w:p>
    <w:p w14:paraId="66BB6F45" w14:textId="0D9E09EE" w:rsidR="00542C0C" w:rsidDel="00343D9B" w:rsidRDefault="00542C0C" w:rsidP="00542C0C">
      <w:pPr>
        <w:spacing w:line="480" w:lineRule="auto"/>
        <w:ind w:left="720" w:hanging="360"/>
        <w:rPr>
          <w:del w:id="3320" w:author="Thar Adale" w:date="2020-07-16T19:53:00Z"/>
        </w:rPr>
      </w:pPr>
      <w:del w:id="3321" w:author="Thar Adale" w:date="2020-07-16T19:53:00Z">
        <w:r w:rsidDel="00343D9B">
          <w:delText>19.</w:delText>
        </w:r>
        <w:r w:rsidDel="00343D9B">
          <w:tab/>
        </w:r>
        <w:r w:rsidRPr="00FA796D" w:rsidDel="00343D9B">
          <w:rPr>
            <w:rStyle w:val="Emphasis"/>
          </w:rPr>
          <w:delText xml:space="preserve">I21.09 </w:delText>
        </w:r>
        <w:r w:rsidDel="00343D9B">
          <w:delText xml:space="preserve"> (Infarction, myocardium, ST elevation (STEMI), anterior)</w:delText>
        </w:r>
      </w:del>
    </w:p>
    <w:p w14:paraId="3FA8A061" w14:textId="1153D2E4" w:rsidR="00542C0C" w:rsidDel="00343D9B" w:rsidRDefault="00542C0C" w:rsidP="00542C0C">
      <w:pPr>
        <w:spacing w:line="480" w:lineRule="auto"/>
        <w:ind w:left="720" w:hanging="360"/>
        <w:rPr>
          <w:del w:id="3322" w:author="Thar Adale" w:date="2020-07-16T19:53:00Z"/>
        </w:rPr>
      </w:pPr>
      <w:del w:id="3323" w:author="Thar Adale" w:date="2020-07-16T19:53:00Z">
        <w:r w:rsidDel="00343D9B">
          <w:delText>20.</w:delText>
        </w:r>
        <w:r w:rsidDel="00343D9B">
          <w:tab/>
        </w:r>
        <w:r w:rsidRPr="00FA796D" w:rsidDel="00343D9B">
          <w:rPr>
            <w:rStyle w:val="Emphasis"/>
          </w:rPr>
          <w:delText xml:space="preserve">I42.6 </w:delText>
        </w:r>
        <w:r w:rsidDel="00343D9B">
          <w:delText xml:space="preserve"> (Cardiomyopathy, alcoholic)</w:delText>
        </w:r>
        <w:r w:rsidDel="00343D9B">
          <w:br/>
        </w:r>
        <w:r w:rsidRPr="00FA796D" w:rsidDel="00343D9B">
          <w:rPr>
            <w:rStyle w:val="Emphasis"/>
          </w:rPr>
          <w:delText>F10.10</w:delText>
        </w:r>
        <w:r w:rsidDel="00343D9B">
          <w:delText xml:space="preserve">  (Abuse, alcohol)</w:delText>
        </w:r>
      </w:del>
    </w:p>
    <w:p w14:paraId="431D7BCF" w14:textId="2BBE1139" w:rsidR="00542C0C" w:rsidDel="00343D9B" w:rsidRDefault="00542C0C" w:rsidP="00542C0C">
      <w:pPr>
        <w:spacing w:line="480" w:lineRule="auto"/>
        <w:ind w:left="720" w:hanging="360"/>
        <w:rPr>
          <w:del w:id="3324" w:author="Thar Adale" w:date="2020-07-16T19:53:00Z"/>
        </w:rPr>
      </w:pPr>
      <w:del w:id="3325" w:author="Thar Adale" w:date="2020-07-16T19:53:00Z">
        <w:r w:rsidDel="00343D9B">
          <w:delText>21.</w:delText>
        </w:r>
        <w:r w:rsidRPr="00FA796D" w:rsidDel="00343D9B">
          <w:rPr>
            <w:rStyle w:val="Emphasis"/>
          </w:rPr>
          <w:tab/>
          <w:delText>I21.02</w:delText>
        </w:r>
        <w:r w:rsidDel="00343D9B">
          <w:delText xml:space="preserve">  (Infarction, myocardial, ST Elevation (STEMI), involving left anterior descending coronary artery)</w:delText>
        </w:r>
        <w:r w:rsidDel="00343D9B">
          <w:br/>
        </w:r>
        <w:r w:rsidRPr="00FA796D" w:rsidDel="00343D9B">
          <w:rPr>
            <w:rStyle w:val="Emphasis"/>
          </w:rPr>
          <w:delText>I25.2</w:delText>
        </w:r>
        <w:r w:rsidDel="00343D9B">
          <w:delText xml:space="preserve">  (Infarction, myocardium, healed or old)</w:delText>
        </w:r>
      </w:del>
    </w:p>
    <w:p w14:paraId="5D23947B" w14:textId="2B23E9A4" w:rsidR="00542C0C" w:rsidDel="00343D9B" w:rsidRDefault="00542C0C" w:rsidP="00542C0C">
      <w:pPr>
        <w:spacing w:line="480" w:lineRule="auto"/>
        <w:ind w:left="720" w:hanging="360"/>
        <w:rPr>
          <w:del w:id="3326" w:author="Thar Adale" w:date="2020-07-16T19:53:00Z"/>
        </w:rPr>
      </w:pPr>
      <w:del w:id="3327" w:author="Thar Adale" w:date="2020-07-16T19:53:00Z">
        <w:r w:rsidDel="00343D9B">
          <w:delText>22.</w:delText>
        </w:r>
        <w:r w:rsidDel="00343D9B">
          <w:tab/>
        </w:r>
        <w:r w:rsidRPr="00FA796D" w:rsidDel="00343D9B">
          <w:rPr>
            <w:rStyle w:val="Emphasis"/>
          </w:rPr>
          <w:delText xml:space="preserve">I44.1 </w:delText>
        </w:r>
        <w:r w:rsidDel="00343D9B">
          <w:delText xml:space="preserve"> (Block, heart, second degree)</w:delText>
        </w:r>
      </w:del>
    </w:p>
    <w:p w14:paraId="39041C2F" w14:textId="1595BC42" w:rsidR="00542C0C" w:rsidDel="00343D9B" w:rsidRDefault="00542C0C" w:rsidP="00542C0C">
      <w:pPr>
        <w:spacing w:line="480" w:lineRule="auto"/>
        <w:ind w:left="720" w:hanging="360"/>
        <w:rPr>
          <w:del w:id="3328" w:author="Thar Adale" w:date="2020-07-16T19:53:00Z"/>
        </w:rPr>
      </w:pPr>
      <w:del w:id="3329" w:author="Thar Adale" w:date="2020-07-16T19:53:00Z">
        <w:r w:rsidDel="00343D9B">
          <w:delText>23.</w:delText>
        </w:r>
        <w:r w:rsidDel="00343D9B">
          <w:tab/>
        </w:r>
        <w:r w:rsidRPr="00FA796D" w:rsidDel="00343D9B">
          <w:rPr>
            <w:rStyle w:val="Emphasis"/>
          </w:rPr>
          <w:delText>I69.323</w:delText>
        </w:r>
        <w:r w:rsidDel="00343D9B">
          <w:delText xml:space="preserve">  (</w:delText>
        </w:r>
        <w:r w:rsidR="00433F3E" w:rsidDel="00343D9B">
          <w:delText xml:space="preserve">Stuttering, following cerebrovascular disease, see </w:delText>
        </w:r>
        <w:r w:rsidDel="00343D9B">
          <w:delText>Disorder, fluency, following cerebral infarction)</w:delText>
        </w:r>
      </w:del>
    </w:p>
    <w:p w14:paraId="6DBA0752" w14:textId="0D0563DC" w:rsidR="00542C0C" w:rsidDel="00343D9B" w:rsidRDefault="00542C0C" w:rsidP="00542C0C">
      <w:pPr>
        <w:spacing w:line="480" w:lineRule="auto"/>
        <w:ind w:left="720" w:hanging="360"/>
        <w:rPr>
          <w:del w:id="3330" w:author="Thar Adale" w:date="2020-07-16T19:53:00Z"/>
        </w:rPr>
      </w:pPr>
      <w:del w:id="3331" w:author="Thar Adale" w:date="2020-07-16T19:53:00Z">
        <w:r w:rsidDel="00343D9B">
          <w:delText>24.</w:delText>
        </w:r>
        <w:r w:rsidRPr="00FA796D" w:rsidDel="00343D9B">
          <w:rPr>
            <w:rStyle w:val="Emphasis"/>
          </w:rPr>
          <w:tab/>
          <w:delText>I49.1</w:delText>
        </w:r>
        <w:r w:rsidDel="00343D9B">
          <w:delText xml:space="preserve">  (Premature, beats, atrial)</w:delText>
        </w:r>
      </w:del>
    </w:p>
    <w:p w14:paraId="14B7C33D" w14:textId="4FA00772" w:rsidR="00542C0C" w:rsidDel="00343D9B" w:rsidRDefault="00542C0C" w:rsidP="00542C0C">
      <w:pPr>
        <w:spacing w:line="480" w:lineRule="auto"/>
        <w:ind w:left="720" w:hanging="360"/>
        <w:rPr>
          <w:del w:id="3332" w:author="Thar Adale" w:date="2020-07-16T19:53:00Z"/>
        </w:rPr>
      </w:pPr>
      <w:del w:id="3333" w:author="Thar Adale" w:date="2020-07-16T19:53:00Z">
        <w:r w:rsidDel="00343D9B">
          <w:delText>25.</w:delText>
        </w:r>
        <w:r w:rsidDel="00343D9B">
          <w:tab/>
        </w:r>
        <w:r w:rsidRPr="00FA796D" w:rsidDel="00343D9B">
          <w:rPr>
            <w:rStyle w:val="Emphasis"/>
          </w:rPr>
          <w:delText>I87.323</w:delText>
        </w:r>
        <w:r w:rsidDel="00343D9B">
          <w:delText xml:space="preserve">  (Hypertension, venous, idiopathic, with, inflammation, bilateral)</w:delText>
        </w:r>
      </w:del>
    </w:p>
    <w:p w14:paraId="68C9A4BE" w14:textId="4912E35B" w:rsidR="00AE4EC3" w:rsidRPr="00B831D5" w:rsidDel="00343D9B" w:rsidRDefault="00AE4EC3" w:rsidP="00B831D5">
      <w:pPr>
        <w:pStyle w:val="Heading2"/>
        <w:rPr>
          <w:del w:id="3334" w:author="Thar Adale" w:date="2020-07-16T19:53:00Z"/>
        </w:rPr>
      </w:pPr>
      <w:del w:id="3335" w:author="Thar Adale" w:date="2020-07-16T19:53:00Z">
        <w:r w:rsidRPr="00B831D5" w:rsidDel="00343D9B">
          <w:delText>CODING CHALLENGE</w:delText>
        </w:r>
      </w:del>
    </w:p>
    <w:p w14:paraId="1AC205F6" w14:textId="7BE0B0AD" w:rsidR="00AE4EC3" w:rsidDel="00343D9B" w:rsidRDefault="00AE4EC3" w:rsidP="004C3C97">
      <w:pPr>
        <w:spacing w:line="480" w:lineRule="auto"/>
        <w:ind w:left="720" w:hanging="360"/>
        <w:rPr>
          <w:del w:id="3336" w:author="Thar Adale" w:date="2020-07-16T19:53:00Z"/>
        </w:rPr>
      </w:pPr>
      <w:del w:id="3337" w:author="Thar Adale" w:date="2020-07-16T19:53:00Z">
        <w:r w:rsidDel="00343D9B">
          <w:delText>1.</w:delText>
        </w:r>
        <w:r w:rsidDel="00343D9B">
          <w:tab/>
        </w:r>
        <w:r w:rsidRPr="00FA796D" w:rsidDel="00343D9B">
          <w:rPr>
            <w:rStyle w:val="Emphasis"/>
          </w:rPr>
          <w:delText xml:space="preserve">I71.3 </w:delText>
        </w:r>
        <w:r w:rsidDel="00343D9B">
          <w:delText xml:space="preserve"> (Aneurysm aortic, abdominal, ruptured)</w:delText>
        </w:r>
      </w:del>
    </w:p>
    <w:p w14:paraId="206B684A" w14:textId="26F39987" w:rsidR="00AE4EC3" w:rsidDel="00343D9B" w:rsidRDefault="00AE4EC3" w:rsidP="004C3C97">
      <w:pPr>
        <w:spacing w:line="480" w:lineRule="auto"/>
        <w:ind w:left="720" w:hanging="360"/>
        <w:rPr>
          <w:del w:id="3338" w:author="Thar Adale" w:date="2020-07-16T19:53:00Z"/>
        </w:rPr>
      </w:pPr>
      <w:del w:id="3339" w:author="Thar Adale" w:date="2020-07-16T19:53:00Z">
        <w:r w:rsidDel="00343D9B">
          <w:delText>2.</w:delText>
        </w:r>
        <w:r w:rsidDel="00343D9B">
          <w:tab/>
        </w:r>
        <w:r w:rsidRPr="00FA796D" w:rsidDel="00343D9B">
          <w:rPr>
            <w:rStyle w:val="Emphasis"/>
          </w:rPr>
          <w:delText>I21.19</w:delText>
        </w:r>
        <w:r w:rsidDel="00343D9B">
          <w:delText xml:space="preserve">  (Infarction, myocardial, inferolateral)</w:delText>
        </w:r>
        <w:r w:rsidDel="00343D9B">
          <w:br/>
        </w:r>
        <w:r w:rsidRPr="00FA796D" w:rsidDel="00343D9B">
          <w:rPr>
            <w:rStyle w:val="Emphasis"/>
          </w:rPr>
          <w:delText>I22.1</w:delText>
        </w:r>
        <w:r w:rsidDel="00343D9B">
          <w:delText xml:space="preserve">  (Infarction, myocardial, inferolateral, subsequent)</w:delText>
        </w:r>
      </w:del>
    </w:p>
    <w:p w14:paraId="538CA205" w14:textId="313B3E87" w:rsidR="00AE4EC3" w:rsidDel="00343D9B" w:rsidRDefault="00AE4EC3" w:rsidP="004C3C97">
      <w:pPr>
        <w:spacing w:line="480" w:lineRule="auto"/>
        <w:ind w:left="720" w:hanging="360"/>
        <w:rPr>
          <w:del w:id="3340" w:author="Thar Adale" w:date="2020-07-16T19:53:00Z"/>
        </w:rPr>
      </w:pPr>
      <w:del w:id="3341" w:author="Thar Adale" w:date="2020-07-16T19:53:00Z">
        <w:r w:rsidDel="00343D9B">
          <w:delText>3.</w:delText>
        </w:r>
        <w:r w:rsidDel="00343D9B">
          <w:tab/>
        </w:r>
        <w:r w:rsidRPr="00FA796D" w:rsidDel="00343D9B">
          <w:rPr>
            <w:rStyle w:val="Emphasis"/>
          </w:rPr>
          <w:delText xml:space="preserve">I44.4 </w:delText>
        </w:r>
        <w:r w:rsidDel="00343D9B">
          <w:delText xml:space="preserve"> (Block, </w:delText>
        </w:r>
        <w:r w:rsidR="001A142E" w:rsidDel="00343D9B">
          <w:delText xml:space="preserve">bundle branch, </w:delText>
        </w:r>
        <w:r w:rsidDel="00343D9B">
          <w:delText>left, hemiblock, anterior)</w:delText>
        </w:r>
      </w:del>
    </w:p>
    <w:p w14:paraId="55306A10" w14:textId="5C228A67" w:rsidR="00AE4EC3" w:rsidDel="00343D9B" w:rsidRDefault="00AE4EC3" w:rsidP="004C3C97">
      <w:pPr>
        <w:spacing w:line="480" w:lineRule="auto"/>
        <w:ind w:left="720" w:hanging="360"/>
        <w:rPr>
          <w:del w:id="3342" w:author="Thar Adale" w:date="2020-07-16T19:53:00Z"/>
        </w:rPr>
      </w:pPr>
      <w:del w:id="3343" w:author="Thar Adale" w:date="2020-07-16T19:53:00Z">
        <w:r w:rsidDel="00343D9B">
          <w:delText>4.</w:delText>
        </w:r>
        <w:r w:rsidDel="00343D9B">
          <w:tab/>
        </w:r>
        <w:r w:rsidRPr="00FA796D" w:rsidDel="00343D9B">
          <w:rPr>
            <w:rStyle w:val="Emphasis"/>
          </w:rPr>
          <w:delText xml:space="preserve">E05.91 </w:delText>
        </w:r>
        <w:r w:rsidDel="00343D9B">
          <w:delText xml:space="preserve"> (Thyrotoxicosis, heart, with thyroid storm)</w:delText>
        </w:r>
        <w:r w:rsidDel="00343D9B">
          <w:br/>
        </w:r>
        <w:r w:rsidRPr="00FA796D" w:rsidDel="00343D9B">
          <w:rPr>
            <w:rStyle w:val="Emphasis"/>
          </w:rPr>
          <w:delText xml:space="preserve">I43  </w:delText>
        </w:r>
        <w:r w:rsidDel="00343D9B">
          <w:delText>(</w:delText>
        </w:r>
        <w:r w:rsidR="008F1097" w:rsidDel="00343D9B">
          <w:delText>Cardiomyopathy, metabolic, thyrotoxic, with thyroid storm</w:delText>
        </w:r>
        <w:r w:rsidDel="00343D9B">
          <w:delText>)</w:delText>
        </w:r>
      </w:del>
    </w:p>
    <w:p w14:paraId="3D61D642" w14:textId="0885FCD4" w:rsidR="00AE4EC3" w:rsidDel="00343D9B" w:rsidRDefault="00AE4EC3" w:rsidP="004C3C97">
      <w:pPr>
        <w:spacing w:line="480" w:lineRule="auto"/>
        <w:ind w:left="720" w:hanging="360"/>
        <w:rPr>
          <w:del w:id="3344" w:author="Thar Adale" w:date="2020-07-16T19:53:00Z"/>
        </w:rPr>
      </w:pPr>
      <w:del w:id="3345" w:author="Thar Adale" w:date="2020-07-16T19:53:00Z">
        <w:r w:rsidDel="00343D9B">
          <w:delText>5.</w:delText>
        </w:r>
        <w:r w:rsidDel="00343D9B">
          <w:tab/>
        </w:r>
        <w:r w:rsidRPr="00FA796D" w:rsidDel="00343D9B">
          <w:rPr>
            <w:rStyle w:val="Emphasis"/>
          </w:rPr>
          <w:delText>I30.1</w:delText>
        </w:r>
        <w:r w:rsidDel="00343D9B">
          <w:delText xml:space="preserve">  (Pericarditis, staphylococcal)</w:delText>
        </w:r>
        <w:r w:rsidDel="00343D9B">
          <w:br/>
        </w:r>
        <w:r w:rsidRPr="00FA796D" w:rsidDel="00343D9B">
          <w:rPr>
            <w:rStyle w:val="Emphasis"/>
          </w:rPr>
          <w:delText xml:space="preserve">B95.61 </w:delText>
        </w:r>
        <w:r w:rsidDel="00343D9B">
          <w:delText xml:space="preserve"> (Infection, bacterial, as cause of disease classified elsewhere, staphylococcus, aureus)</w:delText>
        </w:r>
      </w:del>
    </w:p>
    <w:p w14:paraId="6D6571C6" w14:textId="3E318F01" w:rsidR="00AE4EC3" w:rsidDel="00343D9B" w:rsidRDefault="00AE4EC3" w:rsidP="004C3C97">
      <w:pPr>
        <w:spacing w:line="480" w:lineRule="auto"/>
        <w:ind w:left="720" w:hanging="360"/>
        <w:rPr>
          <w:del w:id="3346" w:author="Thar Adale" w:date="2020-07-16T19:53:00Z"/>
        </w:rPr>
      </w:pPr>
      <w:del w:id="3347" w:author="Thar Adale" w:date="2020-07-16T19:53:00Z">
        <w:r w:rsidDel="00343D9B">
          <w:delText>6.</w:delText>
        </w:r>
        <w:r w:rsidDel="00343D9B">
          <w:tab/>
        </w:r>
        <w:r w:rsidRPr="00FA796D" w:rsidDel="00343D9B">
          <w:rPr>
            <w:rStyle w:val="Emphasis"/>
          </w:rPr>
          <w:delText xml:space="preserve">I70.542 </w:delText>
        </w:r>
        <w:r w:rsidDel="00343D9B">
          <w:delText xml:space="preserve"> (</w:delText>
        </w:r>
        <w:r w:rsidR="0069179A" w:rsidRPr="0069179A" w:rsidDel="00343D9B">
          <w:delText>Atherosclerosis</w:delText>
        </w:r>
        <w:r w:rsidR="0069179A" w:rsidDel="00343D9B">
          <w:delText xml:space="preserve">, see also Arteriosclerosis. </w:delText>
        </w:r>
        <w:r w:rsidDel="00343D9B">
          <w:delText>Arteriosclerosis, extremities, bypass graft, nonautologous biological, left, with ulceration, calf)</w:delText>
        </w:r>
        <w:r w:rsidDel="00343D9B">
          <w:br/>
        </w:r>
        <w:r w:rsidRPr="00FA796D" w:rsidDel="00343D9B">
          <w:rPr>
            <w:rStyle w:val="Emphasis"/>
          </w:rPr>
          <w:delText>L97.223</w:delText>
        </w:r>
        <w:r w:rsidDel="00343D9B">
          <w:delText xml:space="preserve">  (Ulcer, lower limb, calf, left, with muscle necrosis)</w:delText>
        </w:r>
      </w:del>
    </w:p>
    <w:p w14:paraId="67CAA3ED" w14:textId="3B883A41" w:rsidR="00AE4EC3" w:rsidDel="00343D9B" w:rsidRDefault="00AE4EC3" w:rsidP="004C3C97">
      <w:pPr>
        <w:spacing w:line="480" w:lineRule="auto"/>
        <w:ind w:left="720" w:hanging="360"/>
        <w:rPr>
          <w:del w:id="3348" w:author="Thar Adale" w:date="2020-07-16T19:53:00Z"/>
        </w:rPr>
      </w:pPr>
      <w:del w:id="3349" w:author="Thar Adale" w:date="2020-07-16T19:53:00Z">
        <w:r w:rsidDel="00343D9B">
          <w:delText>7.</w:delText>
        </w:r>
        <w:r w:rsidDel="00343D9B">
          <w:tab/>
        </w:r>
        <w:r w:rsidRPr="00FA796D" w:rsidDel="00343D9B">
          <w:rPr>
            <w:rStyle w:val="Emphasis"/>
          </w:rPr>
          <w:delText>I25.721</w:delText>
        </w:r>
        <w:r w:rsidDel="00343D9B">
          <w:delText xml:space="preserve">  (Arteriosclerosis, coronary, bypass graft, autologous artery with angina, with documented spasm)</w:delText>
        </w:r>
        <w:r w:rsidDel="00343D9B">
          <w:br/>
        </w:r>
        <w:r w:rsidRPr="00FA796D" w:rsidDel="00343D9B">
          <w:rPr>
            <w:rStyle w:val="Emphasis"/>
          </w:rPr>
          <w:delText xml:space="preserve">I11.0  </w:delText>
        </w:r>
        <w:r w:rsidDel="00343D9B">
          <w:delText>(Hypertension, heart, with, heart failure)</w:delText>
        </w:r>
        <w:r w:rsidDel="00343D9B">
          <w:br/>
        </w:r>
        <w:r w:rsidRPr="00FA796D" w:rsidDel="00343D9B">
          <w:rPr>
            <w:rStyle w:val="Emphasis"/>
          </w:rPr>
          <w:delText xml:space="preserve">I50.42 </w:delText>
        </w:r>
        <w:r w:rsidDel="00343D9B">
          <w:delText xml:space="preserve"> (Failure, heart, congestive, systolic with diastolic, chronic)</w:delText>
        </w:r>
      </w:del>
    </w:p>
    <w:p w14:paraId="63FFA39F" w14:textId="6B0F6B16" w:rsidR="00AE4EC3" w:rsidDel="00343D9B" w:rsidRDefault="00AE4EC3" w:rsidP="004C3C97">
      <w:pPr>
        <w:spacing w:line="480" w:lineRule="auto"/>
        <w:ind w:left="720" w:hanging="360"/>
        <w:rPr>
          <w:del w:id="3350" w:author="Thar Adale" w:date="2020-07-16T19:53:00Z"/>
        </w:rPr>
      </w:pPr>
      <w:del w:id="3351" w:author="Thar Adale" w:date="2020-07-16T19:53:00Z">
        <w:r w:rsidDel="00343D9B">
          <w:delText>8.</w:delText>
        </w:r>
        <w:r w:rsidDel="00343D9B">
          <w:tab/>
        </w:r>
        <w:r w:rsidRPr="00FA796D" w:rsidDel="00343D9B">
          <w:rPr>
            <w:rStyle w:val="Emphasis"/>
          </w:rPr>
          <w:delText xml:space="preserve">I95.1  </w:delText>
        </w:r>
        <w:r w:rsidDel="00343D9B">
          <w:delText>(Hypotension, orthostatic)</w:delText>
        </w:r>
      </w:del>
    </w:p>
    <w:p w14:paraId="6134F383" w14:textId="5D02A3FB" w:rsidR="00AE4EC3" w:rsidDel="00343D9B" w:rsidRDefault="00AE4EC3" w:rsidP="004C3C97">
      <w:pPr>
        <w:spacing w:line="480" w:lineRule="auto"/>
        <w:ind w:left="720" w:hanging="360"/>
        <w:rPr>
          <w:del w:id="3352" w:author="Thar Adale" w:date="2020-07-16T19:53:00Z"/>
        </w:rPr>
      </w:pPr>
      <w:del w:id="3353" w:author="Thar Adale" w:date="2020-07-16T19:53:00Z">
        <w:r w:rsidDel="00343D9B">
          <w:delText>9.</w:delText>
        </w:r>
        <w:r w:rsidDel="00343D9B">
          <w:tab/>
        </w:r>
        <w:r w:rsidRPr="00FA796D" w:rsidDel="00343D9B">
          <w:rPr>
            <w:rStyle w:val="Emphasis"/>
          </w:rPr>
          <w:delText>I63.131</w:delText>
        </w:r>
        <w:r w:rsidDel="00343D9B">
          <w:delText xml:space="preserve">  (Infarction, cerebral, due to embolism, precerebral arteries, carotid, right)</w:delText>
        </w:r>
        <w:r w:rsidDel="00343D9B">
          <w:br/>
        </w:r>
        <w:r w:rsidRPr="00FA796D" w:rsidDel="00343D9B">
          <w:rPr>
            <w:rStyle w:val="Emphasis"/>
          </w:rPr>
          <w:delText>I69.354</w:delText>
        </w:r>
        <w:r w:rsidDel="00343D9B">
          <w:delText xml:space="preserve">  (Hemiplegia, following cerebral infarction, left non-dominant side)</w:delText>
        </w:r>
        <w:r w:rsidDel="00343D9B">
          <w:br/>
        </w:r>
        <w:r w:rsidRPr="00FA796D" w:rsidDel="00343D9B">
          <w:rPr>
            <w:rStyle w:val="Emphasis"/>
          </w:rPr>
          <w:delText>I69.391</w:delText>
        </w:r>
        <w:r w:rsidDel="00343D9B">
          <w:delText xml:space="preserve">  (Dysphagia, following cerebral infarction)</w:delText>
        </w:r>
        <w:r w:rsidDel="00343D9B">
          <w:br/>
        </w:r>
        <w:r w:rsidRPr="00FA796D" w:rsidDel="00343D9B">
          <w:rPr>
            <w:rStyle w:val="Emphasis"/>
          </w:rPr>
          <w:delText>R13.13</w:delText>
        </w:r>
        <w:r w:rsidDel="00343D9B">
          <w:delText xml:space="preserve">  (Dysphagia, pharyngeal phase)</w:delText>
        </w:r>
      </w:del>
    </w:p>
    <w:p w14:paraId="476EBFE2" w14:textId="4F21321B" w:rsidR="00AE4EC3" w:rsidDel="00343D9B" w:rsidRDefault="00AE4EC3" w:rsidP="004C3C97">
      <w:pPr>
        <w:spacing w:line="480" w:lineRule="auto"/>
        <w:ind w:left="720" w:hanging="360"/>
        <w:rPr>
          <w:del w:id="3354" w:author="Thar Adale" w:date="2020-07-16T19:53:00Z"/>
        </w:rPr>
      </w:pPr>
      <w:del w:id="3355" w:author="Thar Adale" w:date="2020-07-16T19:53:00Z">
        <w:r w:rsidDel="00343D9B">
          <w:delText>10.</w:delText>
        </w:r>
        <w:r w:rsidRPr="00FA796D" w:rsidDel="00343D9B">
          <w:rPr>
            <w:rStyle w:val="Emphasis"/>
          </w:rPr>
          <w:tab/>
          <w:delText xml:space="preserve">I23.7 </w:delText>
        </w:r>
        <w:r w:rsidDel="00343D9B">
          <w:delText xml:space="preserve"> (Angina, post-infarctional)</w:delText>
        </w:r>
        <w:r w:rsidDel="00343D9B">
          <w:br/>
        </w:r>
        <w:r w:rsidRPr="00FA796D" w:rsidDel="00343D9B">
          <w:rPr>
            <w:rStyle w:val="Emphasis"/>
          </w:rPr>
          <w:delText>I21.02</w:delText>
        </w:r>
        <w:r w:rsidDel="00343D9B">
          <w:delText xml:space="preserve">  (Infarction, myocardial, involving left anterior descending artery)</w:delText>
        </w:r>
      </w:del>
    </w:p>
    <w:p w14:paraId="7EC40C07" w14:textId="478C0BE7" w:rsidR="00AE4EC3" w:rsidDel="00343D9B" w:rsidRDefault="00AE4EC3" w:rsidP="004C3C97">
      <w:pPr>
        <w:rPr>
          <w:del w:id="3356" w:author="Thar Adale" w:date="2020-07-16T19:53:00Z"/>
        </w:rPr>
      </w:pPr>
    </w:p>
    <w:p w14:paraId="420E5AF5" w14:textId="62B16B71" w:rsidR="00356539" w:rsidDel="00343D9B" w:rsidRDefault="00356539" w:rsidP="004C3C97">
      <w:pPr>
        <w:spacing w:line="480" w:lineRule="auto"/>
        <w:contextualSpacing/>
        <w:rPr>
          <w:del w:id="3357" w:author="Thar Adale" w:date="2020-07-16T19:53:00Z"/>
          <w:b/>
        </w:rPr>
      </w:pPr>
    </w:p>
    <w:p w14:paraId="3BC450EE" w14:textId="5467E7BC" w:rsidR="00356539" w:rsidDel="00343D9B" w:rsidRDefault="00356539" w:rsidP="00356539">
      <w:pPr>
        <w:pStyle w:val="Heading1"/>
        <w:rPr>
          <w:del w:id="3358" w:author="Thar Adale" w:date="2020-07-16T19:53:00Z"/>
        </w:rPr>
      </w:pPr>
      <w:del w:id="3359" w:author="Thar Adale" w:date="2020-07-16T19:53:00Z">
        <w:r w:rsidDel="00343D9B">
          <w:delText xml:space="preserve">CHAPTER </w:delText>
        </w:r>
        <w:r w:rsidR="00410324" w:rsidDel="00343D9B">
          <w:delText>14</w:delText>
        </w:r>
        <w:r w:rsidDel="00343D9B">
          <w:delText>: DISEASES OF THE BLOOD AND BLOOD-FORMING ORGANS AND CERTAIN DISORDERS INVOLVING THE IMMUNE MECHANISM (D50-D89)</w:delText>
        </w:r>
      </w:del>
    </w:p>
    <w:p w14:paraId="756191D3" w14:textId="62E5C9EE" w:rsidR="00356539" w:rsidRPr="00E1633A" w:rsidDel="00343D9B" w:rsidRDefault="00356539" w:rsidP="00FA796D">
      <w:pPr>
        <w:keepNext/>
        <w:keepLines/>
        <w:spacing w:line="480" w:lineRule="auto"/>
        <w:outlineLvl w:val="1"/>
        <w:rPr>
          <w:del w:id="3360" w:author="Thar Adale" w:date="2020-07-16T19:53:00Z"/>
          <w:b/>
          <w:bCs/>
          <w:szCs w:val="26"/>
        </w:rPr>
      </w:pPr>
      <w:del w:id="3361" w:author="Thar Adale" w:date="2020-07-16T19:53:00Z">
        <w:r w:rsidRPr="00E1633A" w:rsidDel="00343D9B">
          <w:rPr>
            <w:b/>
            <w:bCs/>
            <w:szCs w:val="26"/>
          </w:rPr>
          <w:delText>CODING PRACTICE</w:delText>
        </w:r>
      </w:del>
    </w:p>
    <w:p w14:paraId="3B2443EA" w14:textId="6FB88CA1" w:rsidR="00356539" w:rsidDel="00343D9B" w:rsidRDefault="00356539">
      <w:pPr>
        <w:keepNext/>
        <w:keepLines/>
        <w:spacing w:line="480" w:lineRule="auto"/>
        <w:outlineLvl w:val="1"/>
        <w:rPr>
          <w:del w:id="3362" w:author="Thar Adale" w:date="2020-07-16T19:53:00Z"/>
          <w:b/>
          <w:bCs/>
          <w:szCs w:val="26"/>
        </w:rPr>
      </w:pPr>
      <w:del w:id="3363" w:author="Thar Adale" w:date="2020-07-16T19:53:00Z">
        <w:r w:rsidDel="00343D9B">
          <w:rPr>
            <w:b/>
            <w:bCs/>
            <w:szCs w:val="26"/>
          </w:rPr>
          <w:delText xml:space="preserve">Exercise </w:delText>
        </w:r>
        <w:r w:rsidR="00410324" w:rsidDel="00343D9B">
          <w:rPr>
            <w:b/>
            <w:bCs/>
            <w:szCs w:val="26"/>
          </w:rPr>
          <w:delText>14</w:delText>
        </w:r>
        <w:r w:rsidDel="00343D9B">
          <w:rPr>
            <w:b/>
            <w:bCs/>
            <w:szCs w:val="26"/>
          </w:rPr>
          <w:delText>.1 Refresher on the Blood</w:delText>
        </w:r>
      </w:del>
    </w:p>
    <w:p w14:paraId="794E3003" w14:textId="648F10AA" w:rsidR="00356539" w:rsidDel="00343D9B" w:rsidRDefault="00356539" w:rsidP="004C3C97">
      <w:pPr>
        <w:spacing w:line="480" w:lineRule="auto"/>
        <w:ind w:left="720" w:hanging="360"/>
        <w:rPr>
          <w:del w:id="3364" w:author="Thar Adale" w:date="2020-07-16T19:53:00Z"/>
        </w:rPr>
      </w:pPr>
      <w:del w:id="3365" w:author="Thar Adale" w:date="2020-07-16T19:53:00Z">
        <w:r w:rsidDel="00343D9B">
          <w:delText>1.</w:delText>
        </w:r>
        <w:r w:rsidDel="00343D9B">
          <w:tab/>
          <w:delText>hemo/philia  blood attraction, D66</w:delText>
        </w:r>
      </w:del>
    </w:p>
    <w:p w14:paraId="4794D249" w14:textId="2FF4E32C" w:rsidR="00356539" w:rsidDel="00343D9B" w:rsidRDefault="00356539" w:rsidP="004C3C97">
      <w:pPr>
        <w:spacing w:line="480" w:lineRule="auto"/>
        <w:ind w:left="720" w:hanging="360"/>
        <w:rPr>
          <w:del w:id="3366" w:author="Thar Adale" w:date="2020-07-16T19:53:00Z"/>
        </w:rPr>
      </w:pPr>
      <w:del w:id="3367" w:author="Thar Adale" w:date="2020-07-16T19:53:00Z">
        <w:r w:rsidDel="00343D9B">
          <w:delText>2.</w:delText>
        </w:r>
        <w:r w:rsidDel="00343D9B">
          <w:tab/>
          <w:delText>neutro/penia  deficiency of neutrophils, D70.9</w:delText>
        </w:r>
      </w:del>
    </w:p>
    <w:p w14:paraId="33540347" w14:textId="103F3C5D" w:rsidR="00356539" w:rsidDel="00343D9B" w:rsidRDefault="00356539" w:rsidP="004C3C97">
      <w:pPr>
        <w:spacing w:line="480" w:lineRule="auto"/>
        <w:ind w:left="720" w:hanging="360"/>
        <w:rPr>
          <w:del w:id="3368" w:author="Thar Adale" w:date="2020-07-16T19:53:00Z"/>
        </w:rPr>
      </w:pPr>
      <w:del w:id="3369" w:author="Thar Adale" w:date="2020-07-16T19:53:00Z">
        <w:r w:rsidDel="00343D9B">
          <w:delText>3.</w:delText>
        </w:r>
        <w:r w:rsidDel="00343D9B">
          <w:tab/>
          <w:delText>thrombo/cyto/penia  deficiency of platelet cells, D69.6</w:delText>
        </w:r>
      </w:del>
    </w:p>
    <w:p w14:paraId="390E7C95" w14:textId="1FAB4F33" w:rsidR="00356539" w:rsidDel="00343D9B" w:rsidRDefault="00356539" w:rsidP="004C3C97">
      <w:pPr>
        <w:spacing w:line="480" w:lineRule="auto"/>
        <w:ind w:left="720" w:hanging="360"/>
        <w:rPr>
          <w:del w:id="3370" w:author="Thar Adale" w:date="2020-07-16T19:53:00Z"/>
        </w:rPr>
      </w:pPr>
      <w:del w:id="3371" w:author="Thar Adale" w:date="2020-07-16T19:53:00Z">
        <w:r w:rsidDel="00343D9B">
          <w:delText>4.</w:delText>
        </w:r>
        <w:r w:rsidDel="00343D9B">
          <w:tab/>
          <w:delText>leuko/cyto/sis  white blood cell condition, D72.829</w:delText>
        </w:r>
      </w:del>
    </w:p>
    <w:p w14:paraId="7BCE2609" w14:textId="4190D1CA" w:rsidR="00356539" w:rsidDel="00343D9B" w:rsidRDefault="00356539" w:rsidP="004C3C97">
      <w:pPr>
        <w:spacing w:line="480" w:lineRule="auto"/>
        <w:ind w:left="720" w:hanging="360"/>
        <w:rPr>
          <w:del w:id="3372" w:author="Thar Adale" w:date="2020-07-16T19:53:00Z"/>
        </w:rPr>
      </w:pPr>
      <w:del w:id="3373" w:author="Thar Adale" w:date="2020-07-16T19:53:00Z">
        <w:r w:rsidDel="00343D9B">
          <w:delText>5.</w:delText>
        </w:r>
        <w:r w:rsidDel="00343D9B">
          <w:tab/>
          <w:delText>eosino/phil/ia  accumulation of eosinophils, D72.1</w:delText>
        </w:r>
      </w:del>
    </w:p>
    <w:p w14:paraId="2E96132B" w14:textId="34A57504" w:rsidR="00356539" w:rsidDel="00343D9B" w:rsidRDefault="00356539" w:rsidP="004C3C97">
      <w:pPr>
        <w:spacing w:line="480" w:lineRule="auto"/>
        <w:ind w:left="720" w:hanging="360"/>
        <w:rPr>
          <w:del w:id="3374" w:author="Thar Adale" w:date="2020-07-16T19:53:00Z"/>
        </w:rPr>
      </w:pPr>
      <w:del w:id="3375" w:author="Thar Adale" w:date="2020-07-16T19:53:00Z">
        <w:r w:rsidDel="00343D9B">
          <w:delText>6.</w:delText>
        </w:r>
        <w:r w:rsidDel="00343D9B">
          <w:tab/>
          <w:delText>hemo/globin/emia  blood condition of hemoglobin, D59.9</w:delText>
        </w:r>
      </w:del>
    </w:p>
    <w:p w14:paraId="4E6A21AD" w14:textId="377625FC" w:rsidR="00356539" w:rsidDel="00343D9B" w:rsidRDefault="00356539" w:rsidP="004C3C97">
      <w:pPr>
        <w:spacing w:line="480" w:lineRule="auto"/>
        <w:ind w:left="720" w:hanging="360"/>
        <w:rPr>
          <w:del w:id="3376" w:author="Thar Adale" w:date="2020-07-16T19:53:00Z"/>
        </w:rPr>
      </w:pPr>
      <w:del w:id="3377" w:author="Thar Adale" w:date="2020-07-16T19:53:00Z">
        <w:r w:rsidDel="00343D9B">
          <w:delText>7.</w:delText>
        </w:r>
        <w:r w:rsidDel="00343D9B">
          <w:tab/>
          <w:delText>pan/hemato/penia  deficiency of all types of blood cells, D61.9</w:delText>
        </w:r>
      </w:del>
    </w:p>
    <w:p w14:paraId="589AC782" w14:textId="12800DD5" w:rsidR="00356539" w:rsidDel="00343D9B" w:rsidRDefault="00356539" w:rsidP="004C3C97">
      <w:pPr>
        <w:spacing w:line="480" w:lineRule="auto"/>
        <w:ind w:left="720" w:hanging="360"/>
        <w:rPr>
          <w:del w:id="3378" w:author="Thar Adale" w:date="2020-07-16T19:53:00Z"/>
        </w:rPr>
      </w:pPr>
      <w:del w:id="3379" w:author="Thar Adale" w:date="2020-07-16T19:53:00Z">
        <w:r w:rsidDel="00343D9B">
          <w:delText>8.</w:delText>
        </w:r>
        <w:r w:rsidDel="00343D9B">
          <w:tab/>
          <w:delText>hemo/lymph/angi/oma  tumor of the lymph and blood vessels, D18.1</w:delText>
        </w:r>
      </w:del>
    </w:p>
    <w:p w14:paraId="44E4A204" w14:textId="5C8FE304" w:rsidR="00356539" w:rsidDel="00343D9B" w:rsidRDefault="00356539" w:rsidP="004C3C97">
      <w:pPr>
        <w:spacing w:line="480" w:lineRule="auto"/>
        <w:ind w:left="720" w:hanging="360"/>
        <w:rPr>
          <w:del w:id="3380" w:author="Thar Adale" w:date="2020-07-16T19:53:00Z"/>
        </w:rPr>
      </w:pPr>
      <w:del w:id="3381" w:author="Thar Adale" w:date="2020-07-16T19:53:00Z">
        <w:r w:rsidDel="00343D9B">
          <w:delText>9.</w:delText>
        </w:r>
        <w:r w:rsidDel="00343D9B">
          <w:tab/>
          <w:delText xml:space="preserve">erythro/blasto/phthi/sis  wasting away of immature red blood cells, D61.09 </w:delText>
        </w:r>
      </w:del>
    </w:p>
    <w:p w14:paraId="12283A7D" w14:textId="32667360" w:rsidR="00356539" w:rsidDel="00343D9B" w:rsidRDefault="00356539" w:rsidP="004C3C97">
      <w:pPr>
        <w:spacing w:line="480" w:lineRule="auto"/>
        <w:ind w:left="720" w:hanging="360"/>
        <w:rPr>
          <w:del w:id="3382" w:author="Thar Adale" w:date="2020-07-16T19:53:00Z"/>
        </w:rPr>
      </w:pPr>
      <w:del w:id="3383" w:author="Thar Adale" w:date="2020-07-16T19:53:00Z">
        <w:r w:rsidDel="00343D9B">
          <w:delText>10.</w:delText>
        </w:r>
        <w:r w:rsidDel="00343D9B">
          <w:tab/>
          <w:delText>leuko/erythro/blast/osis  abnormal condition of red and white immature blood cells, D75.9</w:delText>
        </w:r>
      </w:del>
    </w:p>
    <w:p w14:paraId="2C588861" w14:textId="4417A219" w:rsidR="00356539" w:rsidDel="00343D9B" w:rsidRDefault="00356539">
      <w:pPr>
        <w:keepNext/>
        <w:keepLines/>
        <w:spacing w:line="480" w:lineRule="auto"/>
        <w:outlineLvl w:val="1"/>
        <w:rPr>
          <w:del w:id="3384" w:author="Thar Adale" w:date="2020-07-16T19:53:00Z"/>
          <w:b/>
          <w:bCs/>
          <w:szCs w:val="26"/>
        </w:rPr>
      </w:pPr>
      <w:del w:id="3385" w:author="Thar Adale" w:date="2020-07-16T19:53:00Z">
        <w:r w:rsidDel="00343D9B">
          <w:rPr>
            <w:b/>
            <w:bCs/>
            <w:szCs w:val="26"/>
          </w:rPr>
          <w:delText xml:space="preserve">Exercise </w:delText>
        </w:r>
        <w:r w:rsidR="00410324" w:rsidDel="00343D9B">
          <w:rPr>
            <w:b/>
            <w:bCs/>
            <w:szCs w:val="26"/>
          </w:rPr>
          <w:delText>14</w:delText>
        </w:r>
        <w:r w:rsidDel="00343D9B">
          <w:rPr>
            <w:b/>
            <w:bCs/>
            <w:szCs w:val="26"/>
          </w:rPr>
          <w:delText xml:space="preserve">.2 Abstracting for Conditions of the Blood </w:delText>
        </w:r>
      </w:del>
    </w:p>
    <w:p w14:paraId="5B74C934" w14:textId="3014A0B5" w:rsidR="00356539" w:rsidDel="00343D9B" w:rsidRDefault="00356539" w:rsidP="004C3C97">
      <w:pPr>
        <w:spacing w:line="480" w:lineRule="auto"/>
        <w:ind w:left="720" w:hanging="360"/>
        <w:rPr>
          <w:del w:id="3386" w:author="Thar Adale" w:date="2020-07-16T19:53:00Z"/>
        </w:rPr>
      </w:pPr>
      <w:del w:id="3387" w:author="Thar Adale" w:date="2020-07-16T19:53:00Z">
        <w:r w:rsidDel="00343D9B">
          <w:delText>1.</w:delText>
        </w:r>
        <w:r w:rsidDel="00343D9B">
          <w:tab/>
        </w:r>
      </w:del>
    </w:p>
    <w:p w14:paraId="2A57B32C" w14:textId="3EE5B0F0" w:rsidR="00356539" w:rsidDel="00343D9B" w:rsidRDefault="00356539" w:rsidP="004C3C97">
      <w:pPr>
        <w:spacing w:line="480" w:lineRule="auto"/>
        <w:ind w:left="1080" w:hanging="360"/>
        <w:rPr>
          <w:del w:id="3388" w:author="Thar Adale" w:date="2020-07-16T19:53:00Z"/>
        </w:rPr>
      </w:pPr>
      <w:del w:id="3389" w:author="Thar Adale" w:date="2020-07-16T19:53:00Z">
        <w:r w:rsidDel="00343D9B">
          <w:delText>a.</w:delText>
        </w:r>
        <w:r w:rsidDel="00343D9B">
          <w:tab/>
          <w:delText>reduction in lymphocyte count</w:delText>
        </w:r>
      </w:del>
    </w:p>
    <w:p w14:paraId="01816C51" w14:textId="00A994A0" w:rsidR="00356539" w:rsidDel="00343D9B" w:rsidRDefault="00356539" w:rsidP="004C3C97">
      <w:pPr>
        <w:spacing w:line="480" w:lineRule="auto"/>
        <w:ind w:left="1080" w:hanging="360"/>
        <w:rPr>
          <w:del w:id="3390" w:author="Thar Adale" w:date="2020-07-16T19:53:00Z"/>
        </w:rPr>
      </w:pPr>
      <w:del w:id="3391" w:author="Thar Adale" w:date="2020-07-16T19:53:00Z">
        <w:r w:rsidDel="00343D9B">
          <w:delText>b.</w:delText>
        </w:r>
        <w:r w:rsidDel="00343D9B">
          <w:tab/>
          <w:delText>lymphocytopenia</w:delText>
        </w:r>
      </w:del>
    </w:p>
    <w:p w14:paraId="5D24FDEC" w14:textId="09BC7315" w:rsidR="00356539" w:rsidDel="00343D9B" w:rsidRDefault="00356539" w:rsidP="004C3C97">
      <w:pPr>
        <w:spacing w:line="480" w:lineRule="auto"/>
        <w:ind w:left="1080" w:hanging="360"/>
        <w:rPr>
          <w:del w:id="3392" w:author="Thar Adale" w:date="2020-07-16T19:53:00Z"/>
        </w:rPr>
      </w:pPr>
      <w:del w:id="3393" w:author="Thar Adale" w:date="2020-07-16T19:53:00Z">
        <w:r w:rsidDel="00343D9B">
          <w:delText>c.</w:delText>
        </w:r>
        <w:r w:rsidDel="00343D9B">
          <w:tab/>
          <w:delText>no, a definitive diagnosis was made</w:delText>
        </w:r>
      </w:del>
    </w:p>
    <w:p w14:paraId="6F2E1DCD" w14:textId="5E572EE0" w:rsidR="00356539" w:rsidDel="00343D9B" w:rsidRDefault="00356539" w:rsidP="004C3C97">
      <w:pPr>
        <w:spacing w:line="480" w:lineRule="auto"/>
        <w:ind w:left="720" w:hanging="360"/>
        <w:rPr>
          <w:del w:id="3394" w:author="Thar Adale" w:date="2020-07-16T19:53:00Z"/>
        </w:rPr>
      </w:pPr>
      <w:del w:id="3395" w:author="Thar Adale" w:date="2020-07-16T19:53:00Z">
        <w:r w:rsidDel="00343D9B">
          <w:delText>2.</w:delText>
        </w:r>
        <w:r w:rsidDel="00343D9B">
          <w:tab/>
        </w:r>
      </w:del>
    </w:p>
    <w:p w14:paraId="573A2952" w14:textId="1FF80FC2" w:rsidR="00356539" w:rsidDel="00343D9B" w:rsidRDefault="00356539" w:rsidP="004C3C97">
      <w:pPr>
        <w:spacing w:line="480" w:lineRule="auto"/>
        <w:ind w:left="1080" w:hanging="360"/>
        <w:rPr>
          <w:del w:id="3396" w:author="Thar Adale" w:date="2020-07-16T19:53:00Z"/>
        </w:rPr>
      </w:pPr>
      <w:del w:id="3397" w:author="Thar Adale" w:date="2020-07-16T19:53:00Z">
        <w:r w:rsidDel="00343D9B">
          <w:delText>a.</w:delText>
        </w:r>
        <w:r w:rsidDel="00343D9B">
          <w:tab/>
          <w:delText>numbness in extremities, nausea and vomiting</w:delText>
        </w:r>
      </w:del>
    </w:p>
    <w:p w14:paraId="6D5025B3" w14:textId="1DB454CF" w:rsidR="00356539" w:rsidDel="00343D9B" w:rsidRDefault="00356539" w:rsidP="004C3C97">
      <w:pPr>
        <w:spacing w:line="480" w:lineRule="auto"/>
        <w:ind w:left="1080" w:hanging="360"/>
        <w:rPr>
          <w:del w:id="3398" w:author="Thar Adale" w:date="2020-07-16T19:53:00Z"/>
        </w:rPr>
      </w:pPr>
      <w:del w:id="3399" w:author="Thar Adale" w:date="2020-07-16T19:53:00Z">
        <w:r w:rsidDel="00343D9B">
          <w:delText>b.</w:delText>
        </w:r>
        <w:r w:rsidDel="00343D9B">
          <w:tab/>
          <w:delText>pernicious anemia</w:delText>
        </w:r>
      </w:del>
    </w:p>
    <w:p w14:paraId="36C327FC" w14:textId="1CC0D32C" w:rsidR="00356539" w:rsidDel="00343D9B" w:rsidRDefault="00356539" w:rsidP="004C3C97">
      <w:pPr>
        <w:spacing w:line="480" w:lineRule="auto"/>
        <w:ind w:left="1080" w:hanging="360"/>
        <w:rPr>
          <w:del w:id="3400" w:author="Thar Adale" w:date="2020-07-16T19:53:00Z"/>
        </w:rPr>
      </w:pPr>
      <w:del w:id="3401" w:author="Thar Adale" w:date="2020-07-16T19:53:00Z">
        <w:r w:rsidDel="00343D9B">
          <w:delText>c.</w:delText>
        </w:r>
        <w:r w:rsidDel="00343D9B">
          <w:tab/>
          <w:delText>yes</w:delText>
        </w:r>
      </w:del>
    </w:p>
    <w:p w14:paraId="77E1AE02" w14:textId="2A80A9C4" w:rsidR="00356539" w:rsidDel="00343D9B" w:rsidRDefault="00356539" w:rsidP="004C3C97">
      <w:pPr>
        <w:spacing w:line="480" w:lineRule="auto"/>
        <w:ind w:left="1080" w:hanging="360"/>
        <w:rPr>
          <w:del w:id="3402" w:author="Thar Adale" w:date="2020-07-16T19:53:00Z"/>
        </w:rPr>
      </w:pPr>
      <w:del w:id="3403" w:author="Thar Adale" w:date="2020-07-16T19:53:00Z">
        <w:r w:rsidDel="00343D9B">
          <w:delText>d.</w:delText>
        </w:r>
        <w:r w:rsidDel="00343D9B">
          <w:tab/>
          <w:delText>no</w:delText>
        </w:r>
      </w:del>
    </w:p>
    <w:p w14:paraId="27DD7D29" w14:textId="2CDF091F" w:rsidR="00356539" w:rsidDel="00343D9B" w:rsidRDefault="00356539" w:rsidP="004C3C97">
      <w:pPr>
        <w:spacing w:line="480" w:lineRule="auto"/>
        <w:ind w:left="720" w:hanging="360"/>
        <w:rPr>
          <w:del w:id="3404" w:author="Thar Adale" w:date="2020-07-16T19:53:00Z"/>
        </w:rPr>
      </w:pPr>
      <w:del w:id="3405" w:author="Thar Adale" w:date="2020-07-16T19:53:00Z">
        <w:r w:rsidDel="00343D9B">
          <w:delText>3.</w:delText>
        </w:r>
        <w:r w:rsidDel="00343D9B">
          <w:tab/>
        </w:r>
      </w:del>
    </w:p>
    <w:p w14:paraId="7717603D" w14:textId="2581A5B0" w:rsidR="00356539" w:rsidDel="00343D9B" w:rsidRDefault="00356539" w:rsidP="004C3C97">
      <w:pPr>
        <w:spacing w:line="480" w:lineRule="auto"/>
        <w:ind w:left="1080" w:hanging="360"/>
        <w:rPr>
          <w:del w:id="3406" w:author="Thar Adale" w:date="2020-07-16T19:53:00Z"/>
        </w:rPr>
      </w:pPr>
      <w:del w:id="3407" w:author="Thar Adale" w:date="2020-07-16T19:53:00Z">
        <w:r w:rsidDel="00343D9B">
          <w:delText>a.</w:delText>
        </w:r>
        <w:r w:rsidDel="00343D9B">
          <w:tab/>
          <w:delText>pain and swelling in LUQ</w:delText>
        </w:r>
      </w:del>
    </w:p>
    <w:p w14:paraId="56D3F5E6" w14:textId="2D7B3393" w:rsidR="00356539" w:rsidDel="00343D9B" w:rsidRDefault="00356539" w:rsidP="004C3C97">
      <w:pPr>
        <w:spacing w:line="480" w:lineRule="auto"/>
        <w:ind w:left="1080" w:hanging="360"/>
        <w:rPr>
          <w:del w:id="3408" w:author="Thar Adale" w:date="2020-07-16T19:53:00Z"/>
        </w:rPr>
      </w:pPr>
      <w:del w:id="3409" w:author="Thar Adale" w:date="2020-07-16T19:53:00Z">
        <w:r w:rsidDel="00343D9B">
          <w:delText>b.</w:delText>
        </w:r>
        <w:r w:rsidDel="00343D9B">
          <w:tab/>
          <w:delText>enlargement of the spleen</w:delText>
        </w:r>
      </w:del>
    </w:p>
    <w:p w14:paraId="1C8D6E92" w14:textId="5856A90D" w:rsidR="00356539" w:rsidDel="00343D9B" w:rsidRDefault="00356539" w:rsidP="004C3C97">
      <w:pPr>
        <w:spacing w:line="480" w:lineRule="auto"/>
        <w:ind w:left="1080" w:hanging="360"/>
        <w:rPr>
          <w:del w:id="3410" w:author="Thar Adale" w:date="2020-07-16T19:53:00Z"/>
        </w:rPr>
      </w:pPr>
      <w:del w:id="3411" w:author="Thar Adale" w:date="2020-07-16T19:53:00Z">
        <w:r w:rsidDel="00343D9B">
          <w:delText>c.</w:delText>
        </w:r>
        <w:r w:rsidDel="00343D9B">
          <w:tab/>
          <w:delText>inflammation of the spleen</w:delText>
        </w:r>
      </w:del>
    </w:p>
    <w:p w14:paraId="78D78DBC" w14:textId="13126B07" w:rsidR="00356539" w:rsidDel="00343D9B" w:rsidRDefault="00356539" w:rsidP="004C3C97">
      <w:pPr>
        <w:spacing w:line="480" w:lineRule="auto"/>
        <w:ind w:left="1080" w:hanging="360"/>
        <w:rPr>
          <w:del w:id="3412" w:author="Thar Adale" w:date="2020-07-16T19:53:00Z"/>
        </w:rPr>
      </w:pPr>
      <w:del w:id="3413" w:author="Thar Adale" w:date="2020-07-16T19:53:00Z">
        <w:r w:rsidDel="00343D9B">
          <w:delText>d.</w:delText>
        </w:r>
        <w:r w:rsidDel="00343D9B">
          <w:tab/>
          <w:delText>removal of the spleen</w:delText>
        </w:r>
      </w:del>
    </w:p>
    <w:p w14:paraId="00655611" w14:textId="5FD38211" w:rsidR="00356539" w:rsidDel="00343D9B" w:rsidRDefault="00356539" w:rsidP="004C3C97">
      <w:pPr>
        <w:spacing w:line="480" w:lineRule="auto"/>
        <w:ind w:left="1080" w:hanging="360"/>
        <w:rPr>
          <w:del w:id="3414" w:author="Thar Adale" w:date="2020-07-16T19:53:00Z"/>
        </w:rPr>
      </w:pPr>
      <w:del w:id="3415" w:author="Thar Adale" w:date="2020-07-16T19:53:00Z">
        <w:r w:rsidDel="00343D9B">
          <w:delText>e.</w:delText>
        </w:r>
        <w:r w:rsidDel="00343D9B">
          <w:tab/>
          <w:delText>LUQ</w:delText>
        </w:r>
      </w:del>
    </w:p>
    <w:p w14:paraId="4AA38BE3" w14:textId="1C5E5969" w:rsidR="00356539" w:rsidDel="00343D9B" w:rsidRDefault="00356539" w:rsidP="004C3C97">
      <w:pPr>
        <w:spacing w:line="480" w:lineRule="auto"/>
        <w:ind w:left="1080" w:hanging="360"/>
        <w:rPr>
          <w:del w:id="3416" w:author="Thar Adale" w:date="2020-07-16T19:53:00Z"/>
        </w:rPr>
      </w:pPr>
      <w:del w:id="3417" w:author="Thar Adale" w:date="2020-07-16T19:53:00Z">
        <w:r w:rsidDel="00343D9B">
          <w:delText>f.</w:delText>
        </w:r>
        <w:r w:rsidDel="00343D9B">
          <w:tab/>
          <w:delText>splenitis</w:delText>
        </w:r>
      </w:del>
    </w:p>
    <w:p w14:paraId="7F3A68C4" w14:textId="034B6776" w:rsidR="00356539" w:rsidDel="00343D9B" w:rsidRDefault="00356539" w:rsidP="004C3C97">
      <w:pPr>
        <w:spacing w:line="480" w:lineRule="auto"/>
        <w:ind w:left="720" w:hanging="360"/>
        <w:rPr>
          <w:del w:id="3418" w:author="Thar Adale" w:date="2020-07-16T19:53:00Z"/>
        </w:rPr>
      </w:pPr>
      <w:del w:id="3419" w:author="Thar Adale" w:date="2020-07-16T19:53:00Z">
        <w:r w:rsidDel="00343D9B">
          <w:delText>4.</w:delText>
        </w:r>
        <w:r w:rsidDel="00343D9B">
          <w:tab/>
        </w:r>
      </w:del>
    </w:p>
    <w:p w14:paraId="7ED2259B" w14:textId="1241D6E5" w:rsidR="00356539" w:rsidDel="00343D9B" w:rsidRDefault="00356539" w:rsidP="004C3C97">
      <w:pPr>
        <w:spacing w:line="480" w:lineRule="auto"/>
        <w:ind w:left="1080" w:hanging="360"/>
        <w:rPr>
          <w:del w:id="3420" w:author="Thar Adale" w:date="2020-07-16T19:53:00Z"/>
        </w:rPr>
      </w:pPr>
      <w:del w:id="3421" w:author="Thar Adale" w:date="2020-07-16T19:53:00Z">
        <w:r w:rsidDel="00343D9B">
          <w:delText>a.</w:delText>
        </w:r>
        <w:r w:rsidDel="00343D9B">
          <w:tab/>
          <w:delText>weakness, fatigue, confusion</w:delText>
        </w:r>
      </w:del>
    </w:p>
    <w:p w14:paraId="5EF995A1" w14:textId="13398C80" w:rsidR="00356539" w:rsidDel="00343D9B" w:rsidRDefault="00356539" w:rsidP="004C3C97">
      <w:pPr>
        <w:spacing w:line="480" w:lineRule="auto"/>
        <w:ind w:left="1080" w:hanging="360"/>
        <w:rPr>
          <w:del w:id="3422" w:author="Thar Adale" w:date="2020-07-16T19:53:00Z"/>
        </w:rPr>
      </w:pPr>
      <w:del w:id="3423" w:author="Thar Adale" w:date="2020-07-16T19:53:00Z">
        <w:r w:rsidDel="00343D9B">
          <w:delText>b.</w:delText>
        </w:r>
        <w:r w:rsidDel="00343D9B">
          <w:tab/>
          <w:delText>yes</w:delText>
        </w:r>
      </w:del>
    </w:p>
    <w:p w14:paraId="27EE381A" w14:textId="39AC8903" w:rsidR="00356539" w:rsidDel="00343D9B" w:rsidRDefault="00356539" w:rsidP="004C3C97">
      <w:pPr>
        <w:spacing w:line="480" w:lineRule="auto"/>
        <w:ind w:left="1080" w:hanging="360"/>
        <w:rPr>
          <w:del w:id="3424" w:author="Thar Adale" w:date="2020-07-16T19:53:00Z"/>
        </w:rPr>
      </w:pPr>
      <w:del w:id="3425" w:author="Thar Adale" w:date="2020-07-16T19:53:00Z">
        <w:r w:rsidDel="00343D9B">
          <w:delText>c.</w:delText>
        </w:r>
        <w:r w:rsidDel="00343D9B">
          <w:tab/>
          <w:delText>chemotherapy</w:delText>
        </w:r>
      </w:del>
    </w:p>
    <w:p w14:paraId="78EB0586" w14:textId="49F4FD1B" w:rsidR="00356539" w:rsidDel="00343D9B" w:rsidRDefault="00356539" w:rsidP="004C3C97">
      <w:pPr>
        <w:spacing w:line="480" w:lineRule="auto"/>
        <w:ind w:left="1080" w:hanging="360"/>
        <w:rPr>
          <w:del w:id="3426" w:author="Thar Adale" w:date="2020-07-16T19:53:00Z"/>
        </w:rPr>
      </w:pPr>
      <w:del w:id="3427" w:author="Thar Adale" w:date="2020-07-16T19:53:00Z">
        <w:r w:rsidDel="00343D9B">
          <w:delText>d.</w:delText>
        </w:r>
        <w:r w:rsidDel="00343D9B">
          <w:tab/>
          <w:delText>colon</w:delText>
        </w:r>
      </w:del>
    </w:p>
    <w:p w14:paraId="6B3FDBD7" w14:textId="2567A81C" w:rsidR="00356539" w:rsidDel="00343D9B" w:rsidRDefault="00356539" w:rsidP="004C3C97">
      <w:pPr>
        <w:spacing w:line="480" w:lineRule="auto"/>
        <w:ind w:left="1080" w:hanging="360"/>
        <w:rPr>
          <w:del w:id="3428" w:author="Thar Adale" w:date="2020-07-16T19:53:00Z"/>
        </w:rPr>
      </w:pPr>
      <w:del w:id="3429" w:author="Thar Adale" w:date="2020-07-16T19:53:00Z">
        <w:r w:rsidDel="00343D9B">
          <w:delText>e.</w:delText>
        </w:r>
        <w:r w:rsidDel="00343D9B">
          <w:tab/>
          <w:delText>cancer that has spread to other organs</w:delText>
        </w:r>
      </w:del>
    </w:p>
    <w:p w14:paraId="0BE1B22E" w14:textId="303EA4A4" w:rsidR="00356539" w:rsidDel="00343D9B" w:rsidRDefault="00356539" w:rsidP="004C3C97">
      <w:pPr>
        <w:spacing w:line="480" w:lineRule="auto"/>
        <w:ind w:left="1080" w:hanging="360"/>
        <w:rPr>
          <w:del w:id="3430" w:author="Thar Adale" w:date="2020-07-16T19:53:00Z"/>
        </w:rPr>
      </w:pPr>
      <w:del w:id="3431" w:author="Thar Adale" w:date="2020-07-16T19:53:00Z">
        <w:r w:rsidDel="00343D9B">
          <w:delText>f.</w:delText>
        </w:r>
        <w:r w:rsidDel="00343D9B">
          <w:tab/>
          <w:delText>anemia due to chemotherapy</w:delText>
        </w:r>
      </w:del>
    </w:p>
    <w:p w14:paraId="6C7D57EA" w14:textId="52655660" w:rsidR="00356539" w:rsidDel="00343D9B" w:rsidRDefault="00356539" w:rsidP="004C3C97">
      <w:pPr>
        <w:spacing w:line="480" w:lineRule="auto"/>
        <w:ind w:left="1080" w:hanging="360"/>
        <w:rPr>
          <w:del w:id="3432" w:author="Thar Adale" w:date="2020-07-16T19:53:00Z"/>
        </w:rPr>
      </w:pPr>
      <w:del w:id="3433" w:author="Thar Adale" w:date="2020-07-16T19:53:00Z">
        <w:r w:rsidDel="00343D9B">
          <w:delText>g.</w:delText>
        </w:r>
        <w:r w:rsidDel="00343D9B">
          <w:tab/>
          <w:delText>primary colon cancer</w:delText>
        </w:r>
      </w:del>
    </w:p>
    <w:p w14:paraId="1FA2979B" w14:textId="2DE65A62" w:rsidR="00356539" w:rsidDel="00343D9B" w:rsidRDefault="00356539" w:rsidP="004C3C97">
      <w:pPr>
        <w:spacing w:line="480" w:lineRule="auto"/>
        <w:ind w:left="1080" w:hanging="360"/>
        <w:rPr>
          <w:del w:id="3434" w:author="Thar Adale" w:date="2020-07-16T19:53:00Z"/>
        </w:rPr>
      </w:pPr>
      <w:del w:id="3435" w:author="Thar Adale" w:date="2020-07-16T19:53:00Z">
        <w:r w:rsidDel="00343D9B">
          <w:delText>h.</w:delText>
        </w:r>
        <w:r w:rsidDel="00343D9B">
          <w:tab/>
          <w:delText>metastatic cancer</w:delText>
        </w:r>
      </w:del>
    </w:p>
    <w:p w14:paraId="3B9EE8DB" w14:textId="4600668F" w:rsidR="00356539" w:rsidDel="00343D9B" w:rsidRDefault="00356539" w:rsidP="004C3C97">
      <w:pPr>
        <w:spacing w:line="480" w:lineRule="auto"/>
        <w:ind w:left="720" w:hanging="360"/>
        <w:rPr>
          <w:del w:id="3436" w:author="Thar Adale" w:date="2020-07-16T19:53:00Z"/>
        </w:rPr>
      </w:pPr>
      <w:del w:id="3437" w:author="Thar Adale" w:date="2020-07-16T19:53:00Z">
        <w:r w:rsidDel="00343D9B">
          <w:delText>5.</w:delText>
        </w:r>
        <w:r w:rsidDel="00343D9B">
          <w:tab/>
          <w:delText>i. adverse effect of chemotherapy</w:delText>
        </w:r>
      </w:del>
    </w:p>
    <w:p w14:paraId="5A57E157" w14:textId="66209693" w:rsidR="00356539" w:rsidDel="00343D9B" w:rsidRDefault="00356539" w:rsidP="004C3C97">
      <w:pPr>
        <w:spacing w:line="480" w:lineRule="auto"/>
        <w:ind w:left="1080" w:hanging="360"/>
        <w:rPr>
          <w:del w:id="3438" w:author="Thar Adale" w:date="2020-07-16T19:53:00Z"/>
        </w:rPr>
      </w:pPr>
      <w:del w:id="3439" w:author="Thar Adale" w:date="2020-07-16T19:53:00Z">
        <w:r w:rsidDel="00343D9B">
          <w:delText>a.</w:delText>
        </w:r>
        <w:r w:rsidDel="00343D9B">
          <w:tab/>
          <w:delText>tachycardia, headaches, fatigue</w:delText>
        </w:r>
      </w:del>
    </w:p>
    <w:p w14:paraId="786CA0E4" w14:textId="4E6FC8B1" w:rsidR="00356539" w:rsidDel="00343D9B" w:rsidRDefault="00356539" w:rsidP="004C3C97">
      <w:pPr>
        <w:spacing w:line="480" w:lineRule="auto"/>
        <w:ind w:left="1080" w:hanging="360"/>
        <w:rPr>
          <w:del w:id="3440" w:author="Thar Adale" w:date="2020-07-16T19:53:00Z"/>
        </w:rPr>
      </w:pPr>
      <w:del w:id="3441" w:author="Thar Adale" w:date="2020-07-16T19:53:00Z">
        <w:r w:rsidDel="00343D9B">
          <w:delText>b.</w:delText>
        </w:r>
        <w:r w:rsidDel="00343D9B">
          <w:tab/>
          <w:delText>anemia due to stage 3 CKD</w:delText>
        </w:r>
      </w:del>
    </w:p>
    <w:p w14:paraId="7A65464F" w14:textId="26C10B18" w:rsidR="00356539" w:rsidDel="00343D9B" w:rsidRDefault="00356539" w:rsidP="004C3C97">
      <w:pPr>
        <w:spacing w:line="480" w:lineRule="auto"/>
        <w:ind w:left="1080" w:hanging="360"/>
        <w:rPr>
          <w:del w:id="3442" w:author="Thar Adale" w:date="2020-07-16T19:53:00Z"/>
        </w:rPr>
      </w:pPr>
      <w:del w:id="3443" w:author="Thar Adale" w:date="2020-07-16T19:53:00Z">
        <w:r w:rsidDel="00343D9B">
          <w:delText>c.</w:delText>
        </w:r>
        <w:r w:rsidDel="00343D9B">
          <w:tab/>
          <w:delText>yes</w:delText>
        </w:r>
      </w:del>
    </w:p>
    <w:p w14:paraId="1A472BBA" w14:textId="06C42321" w:rsidR="00356539" w:rsidDel="00343D9B" w:rsidRDefault="00356539" w:rsidP="004C3C97">
      <w:pPr>
        <w:spacing w:line="480" w:lineRule="auto"/>
        <w:ind w:left="1080" w:hanging="360"/>
        <w:rPr>
          <w:del w:id="3444" w:author="Thar Adale" w:date="2020-07-16T19:53:00Z"/>
        </w:rPr>
      </w:pPr>
      <w:del w:id="3445" w:author="Thar Adale" w:date="2020-07-16T19:53:00Z">
        <w:r w:rsidDel="00343D9B">
          <w:delText>d.</w:delText>
        </w:r>
        <w:r w:rsidDel="00343D9B">
          <w:tab/>
          <w:delText>CKD</w:delText>
        </w:r>
      </w:del>
    </w:p>
    <w:p w14:paraId="37654F1E" w14:textId="4804A81D" w:rsidR="00356539" w:rsidDel="00343D9B" w:rsidRDefault="00356539" w:rsidP="004C3C97">
      <w:pPr>
        <w:spacing w:line="480" w:lineRule="auto"/>
        <w:ind w:left="1080" w:hanging="360"/>
        <w:rPr>
          <w:del w:id="3446" w:author="Thar Adale" w:date="2020-07-16T19:53:00Z"/>
        </w:rPr>
      </w:pPr>
      <w:del w:id="3447" w:author="Thar Adale" w:date="2020-07-16T19:53:00Z">
        <w:r w:rsidDel="00343D9B">
          <w:delText>e.</w:delText>
        </w:r>
        <w:r w:rsidDel="00343D9B">
          <w:tab/>
          <w:delText>stage 3 CKD</w:delText>
        </w:r>
      </w:del>
    </w:p>
    <w:p w14:paraId="449915DA" w14:textId="4F31A0AC" w:rsidR="00356539" w:rsidDel="00343D9B" w:rsidRDefault="00356539" w:rsidP="004C3C97">
      <w:pPr>
        <w:spacing w:line="480" w:lineRule="auto"/>
        <w:ind w:left="1080" w:hanging="360"/>
        <w:rPr>
          <w:del w:id="3448" w:author="Thar Adale" w:date="2020-07-16T19:53:00Z"/>
        </w:rPr>
      </w:pPr>
      <w:del w:id="3449" w:author="Thar Adale" w:date="2020-07-16T19:53:00Z">
        <w:r w:rsidDel="00343D9B">
          <w:delText>f.</w:delText>
        </w:r>
        <w:r w:rsidDel="00343D9B">
          <w:tab/>
          <w:delText>anemia in chronic disease</w:delText>
        </w:r>
      </w:del>
    </w:p>
    <w:p w14:paraId="3FE831E0" w14:textId="632C1684" w:rsidR="00356539" w:rsidDel="00343D9B" w:rsidRDefault="00356539" w:rsidP="004C3C97">
      <w:pPr>
        <w:spacing w:line="480" w:lineRule="auto"/>
        <w:ind w:left="720" w:hanging="360"/>
        <w:rPr>
          <w:del w:id="3450" w:author="Thar Adale" w:date="2020-07-16T19:53:00Z"/>
        </w:rPr>
      </w:pPr>
      <w:del w:id="3451" w:author="Thar Adale" w:date="2020-07-16T19:53:00Z">
        <w:r w:rsidDel="00343D9B">
          <w:delText>6.</w:delText>
        </w:r>
        <w:r w:rsidDel="00343D9B">
          <w:tab/>
        </w:r>
      </w:del>
    </w:p>
    <w:p w14:paraId="49CE2482" w14:textId="22C9B4C8" w:rsidR="00356539" w:rsidDel="00343D9B" w:rsidRDefault="00356539" w:rsidP="004C3C97">
      <w:pPr>
        <w:spacing w:line="480" w:lineRule="auto"/>
        <w:ind w:left="1080" w:hanging="360"/>
        <w:rPr>
          <w:del w:id="3452" w:author="Thar Adale" w:date="2020-07-16T19:53:00Z"/>
        </w:rPr>
      </w:pPr>
      <w:del w:id="3453" w:author="Thar Adale" w:date="2020-07-16T19:53:00Z">
        <w:r w:rsidDel="00343D9B">
          <w:delText>a.</w:delText>
        </w:r>
        <w:r w:rsidDel="00343D9B">
          <w:tab/>
          <w:delText>elevated blood sugar</w:delText>
        </w:r>
      </w:del>
    </w:p>
    <w:p w14:paraId="045B69AB" w14:textId="067527A4" w:rsidR="00356539" w:rsidDel="00343D9B" w:rsidRDefault="00356539" w:rsidP="004C3C97">
      <w:pPr>
        <w:spacing w:line="480" w:lineRule="auto"/>
        <w:ind w:left="1080" w:hanging="360"/>
        <w:rPr>
          <w:del w:id="3454" w:author="Thar Adale" w:date="2020-07-16T19:53:00Z"/>
        </w:rPr>
      </w:pPr>
      <w:del w:id="3455" w:author="Thar Adale" w:date="2020-07-16T19:53:00Z">
        <w:r w:rsidDel="00343D9B">
          <w:delText>b.</w:delText>
        </w:r>
        <w:r w:rsidDel="00343D9B">
          <w:tab/>
          <w:delText>no, hyperglycemia is an abnormal test result, but a definitive diagnosis is stated</w:delText>
        </w:r>
      </w:del>
    </w:p>
    <w:p w14:paraId="41F181D0" w14:textId="2AA220F9" w:rsidR="00356539" w:rsidDel="00343D9B" w:rsidRDefault="00356539" w:rsidP="004C3C97">
      <w:pPr>
        <w:spacing w:line="480" w:lineRule="auto"/>
        <w:ind w:left="1080" w:hanging="360"/>
        <w:rPr>
          <w:del w:id="3456" w:author="Thar Adale" w:date="2020-07-16T19:53:00Z"/>
        </w:rPr>
      </w:pPr>
      <w:del w:id="3457" w:author="Thar Adale" w:date="2020-07-16T19:53:00Z">
        <w:r w:rsidDel="00343D9B">
          <w:delText>c.</w:delText>
        </w:r>
        <w:r w:rsidDel="00343D9B">
          <w:tab/>
          <w:delText>yes, it is separate from pre-diabetes</w:delText>
        </w:r>
      </w:del>
    </w:p>
    <w:p w14:paraId="690DE758" w14:textId="76E654E5" w:rsidR="00356539" w:rsidDel="00343D9B" w:rsidRDefault="00356539" w:rsidP="004C3C97">
      <w:pPr>
        <w:spacing w:line="480" w:lineRule="auto"/>
        <w:ind w:left="1080" w:hanging="360"/>
        <w:rPr>
          <w:del w:id="3458" w:author="Thar Adale" w:date="2020-07-16T19:53:00Z"/>
        </w:rPr>
      </w:pPr>
      <w:del w:id="3459" w:author="Thar Adale" w:date="2020-07-16T19:53:00Z">
        <w:r w:rsidDel="00343D9B">
          <w:delText>d.</w:delText>
        </w:r>
        <w:r w:rsidDel="00343D9B">
          <w:tab/>
          <w:delText>iron-deficiency anemia</w:delText>
        </w:r>
      </w:del>
    </w:p>
    <w:p w14:paraId="5571128E" w14:textId="11CFD0A7" w:rsidR="00356539" w:rsidDel="00343D9B" w:rsidRDefault="00356539" w:rsidP="004C3C97">
      <w:pPr>
        <w:spacing w:line="480" w:lineRule="auto"/>
        <w:ind w:left="1080" w:hanging="360"/>
        <w:rPr>
          <w:del w:id="3460" w:author="Thar Adale" w:date="2020-07-16T19:53:00Z"/>
        </w:rPr>
      </w:pPr>
      <w:del w:id="3461" w:author="Thar Adale" w:date="2020-07-16T19:53:00Z">
        <w:r w:rsidDel="00343D9B">
          <w:delText>e.</w:delText>
        </w:r>
        <w:r w:rsidDel="00343D9B">
          <w:tab/>
          <w:delText>pre-diabetes</w:delText>
        </w:r>
      </w:del>
    </w:p>
    <w:p w14:paraId="6DE1A787" w14:textId="2DE313A9" w:rsidR="00356539" w:rsidDel="00343D9B" w:rsidRDefault="00356539" w:rsidP="004C3C97">
      <w:pPr>
        <w:spacing w:line="480" w:lineRule="auto"/>
        <w:ind w:left="1080" w:hanging="360"/>
        <w:rPr>
          <w:del w:id="3462" w:author="Thar Adale" w:date="2020-07-16T19:53:00Z"/>
        </w:rPr>
      </w:pPr>
      <w:del w:id="3463" w:author="Thar Adale" w:date="2020-07-16T19:53:00Z">
        <w:r w:rsidDel="00343D9B">
          <w:delText>f.</w:delText>
        </w:r>
        <w:r w:rsidDel="00343D9B">
          <w:tab/>
          <w:delText>iron-deficiency anemia</w:delText>
        </w:r>
      </w:del>
    </w:p>
    <w:p w14:paraId="04E4CD00" w14:textId="5143F60B" w:rsidR="00356539" w:rsidDel="00343D9B" w:rsidRDefault="00356539">
      <w:pPr>
        <w:keepNext/>
        <w:keepLines/>
        <w:spacing w:line="480" w:lineRule="auto"/>
        <w:outlineLvl w:val="1"/>
        <w:rPr>
          <w:del w:id="3464" w:author="Thar Adale" w:date="2020-07-16T19:53:00Z"/>
          <w:b/>
          <w:bCs/>
          <w:szCs w:val="26"/>
        </w:rPr>
      </w:pPr>
      <w:del w:id="3465" w:author="Thar Adale" w:date="2020-07-16T19:53:00Z">
        <w:r w:rsidDel="00343D9B">
          <w:rPr>
            <w:b/>
            <w:bCs/>
            <w:szCs w:val="26"/>
          </w:rPr>
          <w:delText xml:space="preserve">Exercise </w:delText>
        </w:r>
        <w:r w:rsidR="00410324" w:rsidDel="00343D9B">
          <w:rPr>
            <w:b/>
            <w:bCs/>
            <w:szCs w:val="26"/>
          </w:rPr>
          <w:delText>14</w:delText>
        </w:r>
        <w:r w:rsidDel="00343D9B">
          <w:rPr>
            <w:b/>
            <w:bCs/>
            <w:szCs w:val="26"/>
          </w:rPr>
          <w:delText xml:space="preserve">.3 Assigning Codes for Conditions of the Blood </w:delText>
        </w:r>
      </w:del>
    </w:p>
    <w:p w14:paraId="58991C4A" w14:textId="7D1C9781" w:rsidR="00356539" w:rsidDel="00343D9B" w:rsidRDefault="00356539" w:rsidP="004C3C97">
      <w:pPr>
        <w:spacing w:line="480" w:lineRule="auto"/>
        <w:ind w:left="720" w:hanging="360"/>
        <w:rPr>
          <w:del w:id="3466" w:author="Thar Adale" w:date="2020-07-16T19:53:00Z"/>
        </w:rPr>
      </w:pPr>
      <w:del w:id="3467" w:author="Thar Adale" w:date="2020-07-16T19:53:00Z">
        <w:r w:rsidDel="00343D9B">
          <w:delText>1.</w:delText>
        </w:r>
        <w:r w:rsidDel="00343D9B">
          <w:tab/>
        </w:r>
        <w:r w:rsidRPr="00FA796D" w:rsidDel="00343D9B">
          <w:rPr>
            <w:rStyle w:val="Emphasis"/>
          </w:rPr>
          <w:delText xml:space="preserve">D72.810 </w:delText>
        </w:r>
        <w:r w:rsidDel="00343D9B">
          <w:delText xml:space="preserve"> (Lymphocytopenia)</w:delText>
        </w:r>
      </w:del>
    </w:p>
    <w:p w14:paraId="04DF31EE" w14:textId="1320420F" w:rsidR="00356539" w:rsidDel="00343D9B" w:rsidRDefault="00356539" w:rsidP="004C3C97">
      <w:pPr>
        <w:spacing w:line="480" w:lineRule="auto"/>
        <w:ind w:left="720" w:hanging="360"/>
        <w:rPr>
          <w:del w:id="3468" w:author="Thar Adale" w:date="2020-07-16T19:53:00Z"/>
        </w:rPr>
      </w:pPr>
      <w:del w:id="3469" w:author="Thar Adale" w:date="2020-07-16T19:53:00Z">
        <w:r w:rsidDel="00343D9B">
          <w:delText>2.</w:delText>
        </w:r>
        <w:r w:rsidDel="00343D9B">
          <w:tab/>
        </w:r>
        <w:r w:rsidRPr="00FA796D" w:rsidDel="00343D9B">
          <w:rPr>
            <w:rStyle w:val="Emphasis"/>
          </w:rPr>
          <w:delText>D51.0</w:delText>
        </w:r>
        <w:r w:rsidDel="00343D9B">
          <w:delText xml:space="preserve">  (Anemia, pernicious)</w:delText>
        </w:r>
      </w:del>
    </w:p>
    <w:p w14:paraId="018B3249" w14:textId="45744D9F" w:rsidR="00356539" w:rsidDel="00343D9B" w:rsidRDefault="00356539" w:rsidP="004C3C97">
      <w:pPr>
        <w:spacing w:line="480" w:lineRule="auto"/>
        <w:ind w:left="720" w:hanging="360"/>
        <w:rPr>
          <w:del w:id="3470" w:author="Thar Adale" w:date="2020-07-16T19:53:00Z"/>
        </w:rPr>
      </w:pPr>
      <w:del w:id="3471" w:author="Thar Adale" w:date="2020-07-16T19:53:00Z">
        <w:r w:rsidDel="00343D9B">
          <w:delText>3.</w:delText>
        </w:r>
        <w:r w:rsidDel="00343D9B">
          <w:tab/>
        </w:r>
        <w:r w:rsidRPr="00FA796D" w:rsidDel="00343D9B">
          <w:rPr>
            <w:rStyle w:val="Emphasis"/>
          </w:rPr>
          <w:delText>D73.89</w:delText>
        </w:r>
        <w:r w:rsidDel="00343D9B">
          <w:delText xml:space="preserve">  (Splenitis)</w:delText>
        </w:r>
      </w:del>
    </w:p>
    <w:p w14:paraId="5414BE2F" w14:textId="7F920D6A" w:rsidR="00356539" w:rsidDel="00343D9B" w:rsidRDefault="00356539">
      <w:pPr>
        <w:keepNext/>
        <w:keepLines/>
        <w:spacing w:line="480" w:lineRule="auto"/>
        <w:outlineLvl w:val="1"/>
        <w:rPr>
          <w:del w:id="3472" w:author="Thar Adale" w:date="2020-07-16T19:53:00Z"/>
          <w:b/>
          <w:bCs/>
          <w:szCs w:val="26"/>
        </w:rPr>
      </w:pPr>
      <w:del w:id="3473" w:author="Thar Adale" w:date="2020-07-16T19:53:00Z">
        <w:r w:rsidDel="00343D9B">
          <w:rPr>
            <w:b/>
            <w:bCs/>
            <w:szCs w:val="26"/>
          </w:rPr>
          <w:delText xml:space="preserve">Exercise </w:delText>
        </w:r>
        <w:r w:rsidR="00410324" w:rsidDel="00343D9B">
          <w:rPr>
            <w:b/>
            <w:bCs/>
            <w:szCs w:val="26"/>
          </w:rPr>
          <w:delText>14</w:delText>
        </w:r>
        <w:r w:rsidDel="00343D9B">
          <w:rPr>
            <w:b/>
            <w:bCs/>
            <w:szCs w:val="26"/>
          </w:rPr>
          <w:delText>.4 Arranging Codes for Conditions of the Blood</w:delText>
        </w:r>
      </w:del>
    </w:p>
    <w:p w14:paraId="3AD0FC99" w14:textId="0B267BC6" w:rsidR="00356539" w:rsidDel="00343D9B" w:rsidRDefault="00356539" w:rsidP="004C3C97">
      <w:pPr>
        <w:spacing w:line="480" w:lineRule="auto"/>
        <w:ind w:left="720" w:hanging="360"/>
        <w:rPr>
          <w:del w:id="3474" w:author="Thar Adale" w:date="2020-07-16T19:53:00Z"/>
        </w:rPr>
      </w:pPr>
      <w:del w:id="3475" w:author="Thar Adale" w:date="2020-07-16T19:53:00Z">
        <w:r w:rsidDel="00343D9B">
          <w:delText>1.</w:delText>
        </w:r>
        <w:r w:rsidDel="00343D9B">
          <w:tab/>
        </w:r>
        <w:r w:rsidRPr="00FA796D" w:rsidDel="00343D9B">
          <w:rPr>
            <w:rStyle w:val="Emphasis"/>
          </w:rPr>
          <w:delText>D64.81</w:delText>
        </w:r>
        <w:r w:rsidDel="00343D9B">
          <w:delText xml:space="preserve"> (Anemia, due to, antineoplastic chemotherapy)</w:delText>
        </w:r>
      </w:del>
    </w:p>
    <w:p w14:paraId="7E77519F" w14:textId="0B2FCE69" w:rsidR="00356539" w:rsidDel="00343D9B" w:rsidRDefault="00356539" w:rsidP="004C3C97">
      <w:pPr>
        <w:spacing w:line="480" w:lineRule="auto"/>
        <w:ind w:left="720"/>
        <w:rPr>
          <w:del w:id="3476" w:author="Thar Adale" w:date="2020-07-16T19:53:00Z"/>
        </w:rPr>
      </w:pPr>
      <w:del w:id="3477" w:author="Thar Adale" w:date="2020-07-16T19:53:00Z">
        <w:r w:rsidRPr="00FA796D" w:rsidDel="00343D9B">
          <w:rPr>
            <w:rStyle w:val="Emphasis"/>
          </w:rPr>
          <w:delText>C18.9</w:delText>
        </w:r>
        <w:r w:rsidDel="00343D9B">
          <w:delText xml:space="preserve">  (Table of Neoplasms, colon, malignant primary)</w:delText>
        </w:r>
        <w:r w:rsidDel="00343D9B">
          <w:br/>
        </w:r>
        <w:r w:rsidRPr="00FA796D" w:rsidDel="00343D9B">
          <w:rPr>
            <w:rStyle w:val="Emphasis"/>
          </w:rPr>
          <w:delText>C79.9</w:delText>
        </w:r>
        <w:r w:rsidDel="00343D9B">
          <w:delText xml:space="preserve">  (Table of Neoplasms, malignant secondary)</w:delText>
        </w:r>
        <w:r w:rsidDel="00343D9B">
          <w:br/>
        </w:r>
        <w:r w:rsidRPr="00FA796D" w:rsidDel="00343D9B">
          <w:rPr>
            <w:rStyle w:val="Emphasis"/>
          </w:rPr>
          <w:delText>T45.1X5A</w:delText>
        </w:r>
        <w:r w:rsidDel="00343D9B">
          <w:delText xml:space="preserve"> (Table of Drugs and Chemicals, Antineoplastic NEC, adverse effect, initial encounter)</w:delText>
        </w:r>
      </w:del>
    </w:p>
    <w:p w14:paraId="42832B03" w14:textId="0960F160" w:rsidR="00356539" w:rsidDel="00343D9B" w:rsidRDefault="00356539" w:rsidP="004C3C97">
      <w:pPr>
        <w:spacing w:line="480" w:lineRule="auto"/>
        <w:ind w:left="720" w:hanging="360"/>
        <w:rPr>
          <w:del w:id="3478" w:author="Thar Adale" w:date="2020-07-16T19:53:00Z"/>
        </w:rPr>
      </w:pPr>
      <w:del w:id="3479" w:author="Thar Adale" w:date="2020-07-16T19:53:00Z">
        <w:r w:rsidDel="00343D9B">
          <w:delText>2.</w:delText>
        </w:r>
        <w:r w:rsidDel="00343D9B">
          <w:tab/>
        </w:r>
        <w:r w:rsidRPr="00FA796D" w:rsidDel="00343D9B">
          <w:rPr>
            <w:rStyle w:val="Emphasis"/>
          </w:rPr>
          <w:delText>N18.3</w:delText>
        </w:r>
        <w:r w:rsidDel="00343D9B">
          <w:delText xml:space="preserve">  (Disease, kidney, chronic, stage 3)</w:delText>
        </w:r>
        <w:r w:rsidDel="00343D9B">
          <w:br/>
        </w:r>
        <w:r w:rsidRPr="00FA796D" w:rsidDel="00343D9B">
          <w:rPr>
            <w:rStyle w:val="Emphasis"/>
          </w:rPr>
          <w:delText>D63.1</w:delText>
        </w:r>
        <w:r w:rsidDel="00343D9B">
          <w:delText xml:space="preserve">  (Anemia, in</w:delText>
        </w:r>
        <w:r w:rsidR="002A50D5" w:rsidDel="00343D9B">
          <w:delText>,</w:delText>
        </w:r>
        <w:r w:rsidDel="00343D9B">
          <w:delText xml:space="preserve"> chronic kidney disease)</w:delText>
        </w:r>
      </w:del>
    </w:p>
    <w:p w14:paraId="3D15DB72" w14:textId="035642A1" w:rsidR="00356539" w:rsidDel="00343D9B" w:rsidRDefault="00356539" w:rsidP="004C3C97">
      <w:pPr>
        <w:spacing w:line="480" w:lineRule="auto"/>
        <w:ind w:left="720" w:hanging="360"/>
        <w:rPr>
          <w:del w:id="3480" w:author="Thar Adale" w:date="2020-07-16T19:53:00Z"/>
          <w:lang w:val="pt-BR"/>
        </w:rPr>
      </w:pPr>
      <w:del w:id="3481" w:author="Thar Adale" w:date="2020-07-16T19:53:00Z">
        <w:r w:rsidDel="00343D9B">
          <w:rPr>
            <w:lang w:val="pt-BR"/>
          </w:rPr>
          <w:delText>3.</w:delText>
        </w:r>
        <w:r w:rsidDel="00343D9B">
          <w:rPr>
            <w:lang w:val="pt-BR"/>
          </w:rPr>
          <w:tab/>
        </w:r>
        <w:r w:rsidRPr="00FA796D" w:rsidDel="00343D9B">
          <w:rPr>
            <w:rStyle w:val="Emphasis"/>
          </w:rPr>
          <w:delText xml:space="preserve">R73.09 </w:delText>
        </w:r>
        <w:r w:rsidDel="00343D9B">
          <w:rPr>
            <w:lang w:val="pt-BR"/>
          </w:rPr>
          <w:delText xml:space="preserve"> (Prediabetes)</w:delText>
        </w:r>
        <w:r w:rsidDel="00343D9B">
          <w:rPr>
            <w:lang w:val="pt-BR"/>
          </w:rPr>
          <w:br/>
        </w:r>
        <w:r w:rsidRPr="00FA796D" w:rsidDel="00343D9B">
          <w:rPr>
            <w:rStyle w:val="Emphasis"/>
          </w:rPr>
          <w:delText>D50.9</w:delText>
        </w:r>
        <w:r w:rsidDel="00343D9B">
          <w:rPr>
            <w:lang w:val="pt-BR"/>
          </w:rPr>
          <w:delText xml:space="preserve"> (Anemia, iron deficiency)</w:delText>
        </w:r>
      </w:del>
    </w:p>
    <w:p w14:paraId="0A907797" w14:textId="1EC53242" w:rsidR="00356539" w:rsidDel="00343D9B" w:rsidRDefault="00356539">
      <w:pPr>
        <w:keepNext/>
        <w:keepLines/>
        <w:spacing w:line="480" w:lineRule="auto"/>
        <w:outlineLvl w:val="1"/>
        <w:rPr>
          <w:del w:id="3482" w:author="Thar Adale" w:date="2020-07-16T19:53:00Z"/>
          <w:b/>
          <w:bCs/>
          <w:szCs w:val="26"/>
        </w:rPr>
      </w:pPr>
      <w:del w:id="3483" w:author="Thar Adale" w:date="2020-07-16T19:53:00Z">
        <w:r w:rsidDel="00343D9B">
          <w:rPr>
            <w:b/>
            <w:bCs/>
            <w:szCs w:val="26"/>
          </w:rPr>
          <w:delText xml:space="preserve">Exercise </w:delText>
        </w:r>
        <w:r w:rsidR="00410324" w:rsidDel="00343D9B">
          <w:rPr>
            <w:b/>
            <w:bCs/>
            <w:szCs w:val="26"/>
          </w:rPr>
          <w:delText>14</w:delText>
        </w:r>
        <w:r w:rsidDel="00343D9B">
          <w:rPr>
            <w:b/>
            <w:bCs/>
            <w:szCs w:val="26"/>
          </w:rPr>
          <w:delText>.5 Coding Malignancies of the Blood</w:delText>
        </w:r>
      </w:del>
    </w:p>
    <w:p w14:paraId="634880CB" w14:textId="2A4533EB" w:rsidR="00356539" w:rsidDel="00343D9B" w:rsidRDefault="00356539" w:rsidP="004C3C97">
      <w:pPr>
        <w:spacing w:line="480" w:lineRule="auto"/>
        <w:ind w:left="720" w:hanging="360"/>
        <w:rPr>
          <w:del w:id="3484" w:author="Thar Adale" w:date="2020-07-16T19:53:00Z"/>
        </w:rPr>
      </w:pPr>
      <w:del w:id="3485" w:author="Thar Adale" w:date="2020-07-16T19:53:00Z">
        <w:r w:rsidDel="00343D9B">
          <w:delText>1.</w:delText>
        </w:r>
        <w:r w:rsidDel="00343D9B">
          <w:tab/>
        </w:r>
        <w:r w:rsidRPr="00FA796D" w:rsidDel="00343D9B">
          <w:rPr>
            <w:rStyle w:val="Emphasis"/>
          </w:rPr>
          <w:delText>Z51.11</w:delText>
        </w:r>
        <w:r w:rsidDel="00343D9B">
          <w:delText xml:space="preserve">  (Chemotherapy, cancer)</w:delText>
        </w:r>
        <w:r w:rsidDel="00343D9B">
          <w:br/>
        </w:r>
        <w:r w:rsidRPr="00FA796D" w:rsidDel="00343D9B">
          <w:rPr>
            <w:rStyle w:val="Emphasis"/>
          </w:rPr>
          <w:delText>C94.20</w:delText>
        </w:r>
        <w:r w:rsidDel="00343D9B">
          <w:delText xml:space="preserve">  (Leukemia, acute myeloid, M7, not having achieved remission)</w:delText>
        </w:r>
      </w:del>
    </w:p>
    <w:p w14:paraId="6F81DAA3" w14:textId="167876B4" w:rsidR="00356539" w:rsidDel="00343D9B" w:rsidRDefault="00356539" w:rsidP="004C3C97">
      <w:pPr>
        <w:spacing w:line="480" w:lineRule="auto"/>
        <w:ind w:left="720" w:hanging="360"/>
        <w:rPr>
          <w:del w:id="3486" w:author="Thar Adale" w:date="2020-07-16T19:53:00Z"/>
        </w:rPr>
      </w:pPr>
      <w:del w:id="3487" w:author="Thar Adale" w:date="2020-07-16T19:53:00Z">
        <w:r w:rsidDel="00343D9B">
          <w:delText>2.</w:delText>
        </w:r>
        <w:r w:rsidDel="00343D9B">
          <w:tab/>
        </w:r>
        <w:r w:rsidRPr="00FA796D" w:rsidDel="00343D9B">
          <w:rPr>
            <w:rStyle w:val="Emphasis"/>
          </w:rPr>
          <w:delText>Z51.11</w:delText>
        </w:r>
        <w:r w:rsidDel="00343D9B">
          <w:delText xml:space="preserve">  (Chemotherapy, cancer)</w:delText>
        </w:r>
        <w:r w:rsidDel="00343D9B">
          <w:br/>
        </w:r>
        <w:r w:rsidRPr="00FA796D" w:rsidDel="00343D9B">
          <w:rPr>
            <w:rStyle w:val="Emphasis"/>
          </w:rPr>
          <w:delText>C91.10</w:delText>
        </w:r>
        <w:r w:rsidDel="00343D9B">
          <w:delText xml:space="preserve">  (Leukemia, chronic lymphocytic, of B-cell type, not having achieved remission)</w:delText>
        </w:r>
      </w:del>
    </w:p>
    <w:p w14:paraId="63AD98D2" w14:textId="3B38104C" w:rsidR="00356539" w:rsidDel="00343D9B" w:rsidRDefault="00356539" w:rsidP="004C3C97">
      <w:pPr>
        <w:spacing w:line="480" w:lineRule="auto"/>
        <w:ind w:left="720" w:hanging="360"/>
        <w:rPr>
          <w:del w:id="3488" w:author="Thar Adale" w:date="2020-07-16T19:53:00Z"/>
        </w:rPr>
      </w:pPr>
      <w:del w:id="3489" w:author="Thar Adale" w:date="2020-07-16T19:53:00Z">
        <w:r w:rsidDel="00343D9B">
          <w:delText>3.</w:delText>
        </w:r>
        <w:r w:rsidDel="00343D9B">
          <w:tab/>
        </w:r>
        <w:r w:rsidRPr="00FA796D" w:rsidDel="00343D9B">
          <w:rPr>
            <w:rStyle w:val="Emphasis"/>
          </w:rPr>
          <w:delText>C91.01</w:delText>
        </w:r>
        <w:r w:rsidDel="00343D9B">
          <w:delText xml:space="preserve">  (Leukemia, acute lymphoblastic, in remission)</w:delText>
        </w:r>
      </w:del>
    </w:p>
    <w:p w14:paraId="15CCA900" w14:textId="78F9C66B" w:rsidR="00356539" w:rsidDel="00343D9B" w:rsidRDefault="00356539" w:rsidP="004C3C97">
      <w:pPr>
        <w:spacing w:line="480" w:lineRule="auto"/>
        <w:ind w:left="720" w:hanging="360"/>
        <w:rPr>
          <w:del w:id="3490" w:author="Thar Adale" w:date="2020-07-16T19:53:00Z"/>
        </w:rPr>
      </w:pPr>
      <w:del w:id="3491" w:author="Thar Adale" w:date="2020-07-16T19:53:00Z">
        <w:r w:rsidDel="00343D9B">
          <w:delText>4.</w:delText>
        </w:r>
        <w:r w:rsidDel="00343D9B">
          <w:tab/>
        </w:r>
        <w:r w:rsidRPr="00FA796D" w:rsidDel="00343D9B">
          <w:rPr>
            <w:rStyle w:val="Emphasis"/>
          </w:rPr>
          <w:delText>C81.21</w:delText>
        </w:r>
        <w:r w:rsidDel="00343D9B">
          <w:delText xml:space="preserve">  (Lymphoma, Hodgkin, classical, mixed cellularity</w:delText>
        </w:r>
        <w:r w:rsidR="002A50D5" w:rsidDel="00343D9B">
          <w:delText xml:space="preserve"> (classical)</w:delText>
        </w:r>
        <w:r w:rsidDel="00343D9B">
          <w:delText>, head, face and neck)</w:delText>
        </w:r>
      </w:del>
    </w:p>
    <w:p w14:paraId="677C3060" w14:textId="1595330B" w:rsidR="00356539" w:rsidDel="00343D9B" w:rsidRDefault="00356539" w:rsidP="004C3C97">
      <w:pPr>
        <w:spacing w:line="480" w:lineRule="auto"/>
        <w:ind w:left="720" w:hanging="360"/>
        <w:rPr>
          <w:del w:id="3492" w:author="Thar Adale" w:date="2020-07-16T19:53:00Z"/>
        </w:rPr>
      </w:pPr>
      <w:del w:id="3493" w:author="Thar Adale" w:date="2020-07-16T19:53:00Z">
        <w:r w:rsidDel="00343D9B">
          <w:delText>5.</w:delText>
        </w:r>
        <w:r w:rsidDel="00343D9B">
          <w:tab/>
        </w:r>
        <w:r w:rsidRPr="00FA796D" w:rsidDel="00343D9B">
          <w:rPr>
            <w:rStyle w:val="Emphasis"/>
          </w:rPr>
          <w:delText xml:space="preserve">Z51.0 </w:delText>
        </w:r>
        <w:r w:rsidDel="00343D9B">
          <w:delText xml:space="preserve"> (Radiation, therapy</w:delText>
        </w:r>
        <w:r w:rsidR="002A50D5" w:rsidDel="00343D9B">
          <w:delText>, encounter for</w:delText>
        </w:r>
        <w:r w:rsidDel="00343D9B">
          <w:delText>)</w:delText>
        </w:r>
        <w:r w:rsidDel="00343D9B">
          <w:br/>
        </w:r>
        <w:r w:rsidRPr="00FA796D" w:rsidDel="00343D9B">
          <w:rPr>
            <w:rStyle w:val="Emphasis"/>
          </w:rPr>
          <w:delText xml:space="preserve">C82.18  </w:delText>
        </w:r>
        <w:r w:rsidDel="00343D9B">
          <w:delText>(Lymphoma, follicular, grade II, multiple sites)</w:delText>
        </w:r>
      </w:del>
    </w:p>
    <w:p w14:paraId="2258C8BD" w14:textId="37EF8144" w:rsidR="00356539" w:rsidDel="00343D9B" w:rsidRDefault="00356539">
      <w:pPr>
        <w:keepNext/>
        <w:keepLines/>
        <w:spacing w:line="480" w:lineRule="auto"/>
        <w:outlineLvl w:val="1"/>
        <w:rPr>
          <w:del w:id="3494" w:author="Thar Adale" w:date="2020-07-16T19:53:00Z"/>
          <w:b/>
          <w:bCs/>
          <w:szCs w:val="26"/>
        </w:rPr>
      </w:pPr>
      <w:del w:id="3495" w:author="Thar Adale" w:date="2020-07-16T19:53:00Z">
        <w:r w:rsidDel="00343D9B">
          <w:rPr>
            <w:b/>
            <w:bCs/>
            <w:szCs w:val="26"/>
          </w:rPr>
          <w:delText xml:space="preserve">CONCEPT QUIZ </w:delText>
        </w:r>
      </w:del>
    </w:p>
    <w:p w14:paraId="4319C9C9" w14:textId="58BEA2C1" w:rsidR="00356539" w:rsidDel="00343D9B" w:rsidRDefault="00356539">
      <w:pPr>
        <w:keepNext/>
        <w:keepLines/>
        <w:spacing w:line="480" w:lineRule="auto"/>
        <w:outlineLvl w:val="1"/>
        <w:rPr>
          <w:del w:id="3496" w:author="Thar Adale" w:date="2020-07-16T19:53:00Z"/>
          <w:b/>
          <w:bCs/>
          <w:szCs w:val="26"/>
        </w:rPr>
      </w:pPr>
      <w:del w:id="3497" w:author="Thar Adale" w:date="2020-07-16T19:53:00Z">
        <w:r w:rsidDel="00343D9B">
          <w:rPr>
            <w:b/>
            <w:bCs/>
            <w:szCs w:val="26"/>
          </w:rPr>
          <w:delText>Completion</w:delText>
        </w:r>
      </w:del>
    </w:p>
    <w:p w14:paraId="4F5EF6AA" w14:textId="79587D7A" w:rsidR="00356539" w:rsidDel="00343D9B" w:rsidRDefault="00356539" w:rsidP="004C3C97">
      <w:pPr>
        <w:spacing w:line="480" w:lineRule="auto"/>
        <w:ind w:left="720" w:hanging="360"/>
        <w:rPr>
          <w:del w:id="3498" w:author="Thar Adale" w:date="2020-07-16T19:53:00Z"/>
        </w:rPr>
      </w:pPr>
      <w:del w:id="3499" w:author="Thar Adale" w:date="2020-07-16T19:53:00Z">
        <w:r w:rsidDel="00343D9B">
          <w:delText>1.</w:delText>
        </w:r>
        <w:r w:rsidDel="00343D9B">
          <w:tab/>
          <w:delText>hemoglobin</w:delText>
        </w:r>
      </w:del>
    </w:p>
    <w:p w14:paraId="0929BF03" w14:textId="776179E4" w:rsidR="00356539" w:rsidDel="00343D9B" w:rsidRDefault="00356539" w:rsidP="004C3C97">
      <w:pPr>
        <w:spacing w:line="480" w:lineRule="auto"/>
        <w:ind w:left="720" w:hanging="360"/>
        <w:rPr>
          <w:del w:id="3500" w:author="Thar Adale" w:date="2020-07-16T19:53:00Z"/>
        </w:rPr>
      </w:pPr>
      <w:del w:id="3501" w:author="Thar Adale" w:date="2020-07-16T19:53:00Z">
        <w:r w:rsidDel="00343D9B">
          <w:delText>2.</w:delText>
        </w:r>
        <w:r w:rsidDel="00343D9B">
          <w:tab/>
          <w:delText>bone marrow</w:delText>
        </w:r>
      </w:del>
    </w:p>
    <w:p w14:paraId="2191951B" w14:textId="71CC22F8" w:rsidR="00356539" w:rsidDel="00343D9B" w:rsidRDefault="00356539" w:rsidP="004C3C97">
      <w:pPr>
        <w:spacing w:line="480" w:lineRule="auto"/>
        <w:ind w:left="720" w:hanging="360"/>
        <w:rPr>
          <w:del w:id="3502" w:author="Thar Adale" w:date="2020-07-16T19:53:00Z"/>
        </w:rPr>
      </w:pPr>
      <w:del w:id="3503" w:author="Thar Adale" w:date="2020-07-16T19:53:00Z">
        <w:r w:rsidDel="00343D9B">
          <w:delText>3.</w:delText>
        </w:r>
        <w:r w:rsidDel="00343D9B">
          <w:tab/>
          <w:delText>hemolytic</w:delText>
        </w:r>
      </w:del>
    </w:p>
    <w:p w14:paraId="6911FD6E" w14:textId="56875C0D" w:rsidR="00356539" w:rsidDel="00343D9B" w:rsidRDefault="00356539" w:rsidP="004C3C97">
      <w:pPr>
        <w:spacing w:line="480" w:lineRule="auto"/>
        <w:ind w:left="720" w:hanging="360"/>
        <w:rPr>
          <w:del w:id="3504" w:author="Thar Adale" w:date="2020-07-16T19:53:00Z"/>
        </w:rPr>
      </w:pPr>
      <w:del w:id="3505" w:author="Thar Adale" w:date="2020-07-16T19:53:00Z">
        <w:r w:rsidDel="00343D9B">
          <w:delText>4.</w:delText>
        </w:r>
        <w:r w:rsidDel="00343D9B">
          <w:tab/>
          <w:delText>leukocytes</w:delText>
        </w:r>
      </w:del>
    </w:p>
    <w:p w14:paraId="72344FE2" w14:textId="2698CB7E" w:rsidR="00356539" w:rsidDel="00343D9B" w:rsidRDefault="00356539" w:rsidP="004C3C97">
      <w:pPr>
        <w:spacing w:line="480" w:lineRule="auto"/>
        <w:ind w:left="720" w:hanging="360"/>
        <w:rPr>
          <w:del w:id="3506" w:author="Thar Adale" w:date="2020-07-16T19:53:00Z"/>
        </w:rPr>
      </w:pPr>
      <w:del w:id="3507" w:author="Thar Adale" w:date="2020-07-16T19:53:00Z">
        <w:r w:rsidDel="00343D9B">
          <w:delText>5.</w:delText>
        </w:r>
        <w:r w:rsidDel="00343D9B">
          <w:tab/>
          <w:delText>hemic</w:delText>
        </w:r>
      </w:del>
    </w:p>
    <w:p w14:paraId="5BE972A8" w14:textId="3A1EA369" w:rsidR="00356539" w:rsidDel="00343D9B" w:rsidRDefault="00356539" w:rsidP="004C3C97">
      <w:pPr>
        <w:spacing w:line="480" w:lineRule="auto"/>
        <w:ind w:left="720" w:hanging="360"/>
        <w:rPr>
          <w:del w:id="3508" w:author="Thar Adale" w:date="2020-07-16T19:53:00Z"/>
        </w:rPr>
      </w:pPr>
      <w:del w:id="3509" w:author="Thar Adale" w:date="2020-07-16T19:53:00Z">
        <w:r w:rsidDel="00343D9B">
          <w:delText>6.</w:delText>
        </w:r>
        <w:r w:rsidDel="00343D9B">
          <w:tab/>
          <w:delText>sarcoidosis</w:delText>
        </w:r>
      </w:del>
    </w:p>
    <w:p w14:paraId="25E0840E" w14:textId="0D4071F1" w:rsidR="00356539" w:rsidDel="00343D9B" w:rsidRDefault="00356539" w:rsidP="004C3C97">
      <w:pPr>
        <w:spacing w:line="480" w:lineRule="auto"/>
        <w:ind w:left="720" w:hanging="360"/>
        <w:rPr>
          <w:del w:id="3510" w:author="Thar Adale" w:date="2020-07-16T19:53:00Z"/>
        </w:rPr>
      </w:pPr>
      <w:del w:id="3511" w:author="Thar Adale" w:date="2020-07-16T19:53:00Z">
        <w:r w:rsidDel="00343D9B">
          <w:delText>7.</w:delText>
        </w:r>
        <w:r w:rsidDel="00343D9B">
          <w:tab/>
          <w:delText>formed elements</w:delText>
        </w:r>
      </w:del>
    </w:p>
    <w:p w14:paraId="3136CB94" w14:textId="05C9D93A" w:rsidR="00356539" w:rsidDel="00343D9B" w:rsidRDefault="00356539" w:rsidP="004C3C97">
      <w:pPr>
        <w:spacing w:line="480" w:lineRule="auto"/>
        <w:ind w:left="720" w:hanging="360"/>
        <w:rPr>
          <w:del w:id="3512" w:author="Thar Adale" w:date="2020-07-16T19:53:00Z"/>
        </w:rPr>
      </w:pPr>
      <w:del w:id="3513" w:author="Thar Adale" w:date="2020-07-16T19:53:00Z">
        <w:r w:rsidDel="00343D9B">
          <w:delText>8.</w:delText>
        </w:r>
        <w:r w:rsidDel="00343D9B">
          <w:tab/>
          <w:delText>erythrocytes</w:delText>
        </w:r>
      </w:del>
    </w:p>
    <w:p w14:paraId="1E2CB2FA" w14:textId="15A08AD8" w:rsidR="00356539" w:rsidDel="00343D9B" w:rsidRDefault="00356539" w:rsidP="004C3C97">
      <w:pPr>
        <w:spacing w:line="480" w:lineRule="auto"/>
        <w:ind w:left="720" w:hanging="360"/>
        <w:rPr>
          <w:del w:id="3514" w:author="Thar Adale" w:date="2020-07-16T19:53:00Z"/>
        </w:rPr>
      </w:pPr>
      <w:del w:id="3515" w:author="Thar Adale" w:date="2020-07-16T19:53:00Z">
        <w:r w:rsidDel="00343D9B">
          <w:delText>9.</w:delText>
        </w:r>
        <w:r w:rsidDel="00343D9B">
          <w:tab/>
          <w:delText>polycythemia</w:delText>
        </w:r>
      </w:del>
    </w:p>
    <w:p w14:paraId="33DADBDD" w14:textId="7A6C3A59" w:rsidR="00356539" w:rsidDel="00343D9B" w:rsidRDefault="00E70221" w:rsidP="004C3C97">
      <w:pPr>
        <w:spacing w:line="480" w:lineRule="auto"/>
        <w:ind w:left="720" w:hanging="360"/>
        <w:rPr>
          <w:del w:id="3516" w:author="Thar Adale" w:date="2020-07-16T19:53:00Z"/>
        </w:rPr>
      </w:pPr>
      <w:del w:id="3517" w:author="Thar Adale" w:date="2020-07-16T19:53:00Z">
        <w:r w:rsidDel="00343D9B">
          <w:delText>1</w:delText>
        </w:r>
        <w:r w:rsidR="00356539" w:rsidDel="00343D9B">
          <w:delText>0.</w:delText>
        </w:r>
        <w:r w:rsidR="00356539" w:rsidDel="00343D9B">
          <w:tab/>
          <w:delText>sickle cell disease</w:delText>
        </w:r>
      </w:del>
    </w:p>
    <w:p w14:paraId="6E318C38" w14:textId="26597781" w:rsidR="00356539" w:rsidDel="00343D9B" w:rsidRDefault="00356539">
      <w:pPr>
        <w:keepNext/>
        <w:keepLines/>
        <w:spacing w:line="480" w:lineRule="auto"/>
        <w:outlineLvl w:val="1"/>
        <w:rPr>
          <w:del w:id="3518" w:author="Thar Adale" w:date="2020-07-16T19:53:00Z"/>
          <w:b/>
          <w:bCs/>
          <w:szCs w:val="26"/>
        </w:rPr>
      </w:pPr>
      <w:del w:id="3519" w:author="Thar Adale" w:date="2020-07-16T19:53:00Z">
        <w:r w:rsidDel="00343D9B">
          <w:rPr>
            <w:b/>
            <w:bCs/>
            <w:szCs w:val="26"/>
          </w:rPr>
          <w:delText xml:space="preserve">Multiple Choice </w:delText>
        </w:r>
      </w:del>
    </w:p>
    <w:p w14:paraId="7DDD1F80" w14:textId="208D1105" w:rsidR="00356539" w:rsidDel="00343D9B" w:rsidRDefault="00356539" w:rsidP="004C3C97">
      <w:pPr>
        <w:spacing w:line="480" w:lineRule="auto"/>
        <w:ind w:left="720" w:hanging="360"/>
        <w:rPr>
          <w:del w:id="3520" w:author="Thar Adale" w:date="2020-07-16T19:53:00Z"/>
        </w:rPr>
      </w:pPr>
      <w:del w:id="3521" w:author="Thar Adale" w:date="2020-07-16T19:53:00Z">
        <w:r w:rsidDel="00343D9B">
          <w:delText>1.</w:delText>
        </w:r>
        <w:r w:rsidDel="00343D9B">
          <w:tab/>
        </w:r>
        <w:r w:rsidR="00D0420F" w:rsidDel="00343D9B">
          <w:delText>A</w:delText>
        </w:r>
      </w:del>
    </w:p>
    <w:p w14:paraId="270E65B7" w14:textId="56473646" w:rsidR="00356539" w:rsidDel="00343D9B" w:rsidRDefault="00356539" w:rsidP="004C3C97">
      <w:pPr>
        <w:spacing w:line="480" w:lineRule="auto"/>
        <w:ind w:left="720" w:hanging="360"/>
        <w:rPr>
          <w:del w:id="3522" w:author="Thar Adale" w:date="2020-07-16T19:53:00Z"/>
        </w:rPr>
      </w:pPr>
      <w:del w:id="3523" w:author="Thar Adale" w:date="2020-07-16T19:53:00Z">
        <w:r w:rsidDel="00343D9B">
          <w:delText>2.</w:delText>
        </w:r>
        <w:r w:rsidDel="00343D9B">
          <w:tab/>
          <w:delText>A</w:delText>
        </w:r>
      </w:del>
    </w:p>
    <w:p w14:paraId="6E60ECD4" w14:textId="03E72DE1" w:rsidR="00356539" w:rsidDel="00343D9B" w:rsidRDefault="00356539" w:rsidP="004C3C97">
      <w:pPr>
        <w:spacing w:line="480" w:lineRule="auto"/>
        <w:ind w:left="720" w:hanging="360"/>
        <w:rPr>
          <w:del w:id="3524" w:author="Thar Adale" w:date="2020-07-16T19:53:00Z"/>
        </w:rPr>
      </w:pPr>
      <w:del w:id="3525" w:author="Thar Adale" w:date="2020-07-16T19:53:00Z">
        <w:r w:rsidDel="00343D9B">
          <w:delText>3.</w:delText>
        </w:r>
        <w:r w:rsidDel="00343D9B">
          <w:tab/>
          <w:delText>C</w:delText>
        </w:r>
      </w:del>
    </w:p>
    <w:p w14:paraId="176A6892" w14:textId="3101E776" w:rsidR="00356539" w:rsidDel="00343D9B" w:rsidRDefault="00356539" w:rsidP="004C3C97">
      <w:pPr>
        <w:spacing w:line="480" w:lineRule="auto"/>
        <w:ind w:left="720" w:hanging="360"/>
        <w:rPr>
          <w:del w:id="3526" w:author="Thar Adale" w:date="2020-07-16T19:53:00Z"/>
        </w:rPr>
      </w:pPr>
      <w:del w:id="3527" w:author="Thar Adale" w:date="2020-07-16T19:53:00Z">
        <w:r w:rsidDel="00343D9B">
          <w:delText>4.</w:delText>
        </w:r>
        <w:r w:rsidDel="00343D9B">
          <w:tab/>
          <w:delText>A</w:delText>
        </w:r>
      </w:del>
    </w:p>
    <w:p w14:paraId="683A5DB6" w14:textId="360054E1" w:rsidR="00356539" w:rsidDel="00343D9B" w:rsidRDefault="00356539" w:rsidP="004C3C97">
      <w:pPr>
        <w:spacing w:line="480" w:lineRule="auto"/>
        <w:ind w:left="720" w:hanging="360"/>
        <w:rPr>
          <w:del w:id="3528" w:author="Thar Adale" w:date="2020-07-16T19:53:00Z"/>
        </w:rPr>
      </w:pPr>
      <w:del w:id="3529" w:author="Thar Adale" w:date="2020-07-16T19:53:00Z">
        <w:r w:rsidDel="00343D9B">
          <w:delText>5.</w:delText>
        </w:r>
        <w:r w:rsidDel="00343D9B">
          <w:tab/>
          <w:delText>D</w:delText>
        </w:r>
      </w:del>
    </w:p>
    <w:p w14:paraId="222A038F" w14:textId="32ABF987" w:rsidR="00356539" w:rsidDel="00343D9B" w:rsidRDefault="00356539" w:rsidP="004C3C97">
      <w:pPr>
        <w:spacing w:line="480" w:lineRule="auto"/>
        <w:ind w:left="720" w:hanging="360"/>
        <w:rPr>
          <w:del w:id="3530" w:author="Thar Adale" w:date="2020-07-16T19:53:00Z"/>
        </w:rPr>
      </w:pPr>
      <w:del w:id="3531" w:author="Thar Adale" w:date="2020-07-16T19:53:00Z">
        <w:r w:rsidDel="00343D9B">
          <w:delText>6.</w:delText>
        </w:r>
        <w:r w:rsidDel="00343D9B">
          <w:tab/>
          <w:delText>B</w:delText>
        </w:r>
      </w:del>
    </w:p>
    <w:p w14:paraId="40D742C4" w14:textId="65098027" w:rsidR="00356539" w:rsidDel="00343D9B" w:rsidRDefault="00356539" w:rsidP="004C3C97">
      <w:pPr>
        <w:spacing w:line="480" w:lineRule="auto"/>
        <w:ind w:left="720" w:hanging="360"/>
        <w:rPr>
          <w:del w:id="3532" w:author="Thar Adale" w:date="2020-07-16T19:53:00Z"/>
        </w:rPr>
      </w:pPr>
      <w:del w:id="3533" w:author="Thar Adale" w:date="2020-07-16T19:53:00Z">
        <w:r w:rsidDel="00343D9B">
          <w:delText>7.</w:delText>
        </w:r>
        <w:r w:rsidDel="00343D9B">
          <w:tab/>
          <w:delText>C</w:delText>
        </w:r>
      </w:del>
    </w:p>
    <w:p w14:paraId="1D292D6D" w14:textId="11C2EB2D" w:rsidR="00356539" w:rsidDel="00343D9B" w:rsidRDefault="00356539" w:rsidP="004C3C97">
      <w:pPr>
        <w:spacing w:line="480" w:lineRule="auto"/>
        <w:ind w:left="720" w:hanging="360"/>
        <w:rPr>
          <w:del w:id="3534" w:author="Thar Adale" w:date="2020-07-16T19:53:00Z"/>
        </w:rPr>
      </w:pPr>
      <w:del w:id="3535" w:author="Thar Adale" w:date="2020-07-16T19:53:00Z">
        <w:r w:rsidDel="00343D9B">
          <w:delText>8.</w:delText>
        </w:r>
        <w:r w:rsidDel="00343D9B">
          <w:tab/>
          <w:delText>B</w:delText>
        </w:r>
      </w:del>
    </w:p>
    <w:p w14:paraId="4FC0685E" w14:textId="00E29378" w:rsidR="00356539" w:rsidDel="00343D9B" w:rsidRDefault="00356539" w:rsidP="004C3C97">
      <w:pPr>
        <w:spacing w:line="480" w:lineRule="auto"/>
        <w:ind w:left="720" w:hanging="360"/>
        <w:rPr>
          <w:del w:id="3536" w:author="Thar Adale" w:date="2020-07-16T19:53:00Z"/>
        </w:rPr>
      </w:pPr>
      <w:del w:id="3537" w:author="Thar Adale" w:date="2020-07-16T19:53:00Z">
        <w:r w:rsidDel="00343D9B">
          <w:delText>9.</w:delText>
        </w:r>
        <w:r w:rsidDel="00343D9B">
          <w:tab/>
          <w:delText>B</w:delText>
        </w:r>
      </w:del>
    </w:p>
    <w:p w14:paraId="2370B9B6" w14:textId="27FA8975" w:rsidR="00356539" w:rsidDel="00343D9B" w:rsidRDefault="00356539" w:rsidP="004C3C97">
      <w:pPr>
        <w:spacing w:line="480" w:lineRule="auto"/>
        <w:ind w:left="720" w:hanging="360"/>
        <w:rPr>
          <w:del w:id="3538" w:author="Thar Adale" w:date="2020-07-16T19:53:00Z"/>
        </w:rPr>
      </w:pPr>
      <w:del w:id="3539" w:author="Thar Adale" w:date="2020-07-16T19:53:00Z">
        <w:r w:rsidDel="00343D9B">
          <w:delText>10.</w:delText>
        </w:r>
        <w:r w:rsidDel="00343D9B">
          <w:tab/>
          <w:delText>A</w:delText>
        </w:r>
      </w:del>
    </w:p>
    <w:p w14:paraId="3691539C" w14:textId="05896AC0" w:rsidR="00410324" w:rsidDel="00343D9B" w:rsidRDefault="00410324" w:rsidP="00410324">
      <w:pPr>
        <w:keepNext/>
        <w:keepLines/>
        <w:spacing w:line="480" w:lineRule="auto"/>
        <w:outlineLvl w:val="1"/>
        <w:rPr>
          <w:del w:id="3540" w:author="Thar Adale" w:date="2020-07-16T19:53:00Z"/>
          <w:b/>
          <w:bCs/>
          <w:szCs w:val="26"/>
        </w:rPr>
      </w:pPr>
      <w:del w:id="3541" w:author="Thar Adale" w:date="2020-07-16T19:53:00Z">
        <w:r w:rsidDel="00343D9B">
          <w:rPr>
            <w:b/>
            <w:bCs/>
            <w:szCs w:val="26"/>
          </w:rPr>
          <w:delText>KEEP ON CODING</w:delText>
        </w:r>
      </w:del>
    </w:p>
    <w:p w14:paraId="00414F02" w14:textId="083EAD3B" w:rsidR="00410324" w:rsidDel="00343D9B" w:rsidRDefault="00410324" w:rsidP="00410324">
      <w:pPr>
        <w:spacing w:line="480" w:lineRule="auto"/>
        <w:ind w:left="720" w:hanging="360"/>
        <w:rPr>
          <w:del w:id="3542" w:author="Thar Adale" w:date="2020-07-16T19:53:00Z"/>
        </w:rPr>
      </w:pPr>
      <w:del w:id="3543" w:author="Thar Adale" w:date="2020-07-16T19:53:00Z">
        <w:r w:rsidDel="00343D9B">
          <w:delText>1.</w:delText>
        </w:r>
        <w:r w:rsidDel="00343D9B">
          <w:tab/>
        </w:r>
        <w:r w:rsidRPr="00FA796D" w:rsidDel="00343D9B">
          <w:rPr>
            <w:rStyle w:val="Emphasis"/>
          </w:rPr>
          <w:delText>D50.1</w:delText>
        </w:r>
        <w:r w:rsidDel="00343D9B">
          <w:delText xml:space="preserve">  (Dysphagia, sideropenic)</w:delText>
        </w:r>
      </w:del>
    </w:p>
    <w:p w14:paraId="6480B034" w14:textId="7753E305" w:rsidR="00410324" w:rsidDel="00343D9B" w:rsidRDefault="00410324" w:rsidP="00410324">
      <w:pPr>
        <w:spacing w:line="480" w:lineRule="auto"/>
        <w:ind w:left="720" w:hanging="360"/>
        <w:rPr>
          <w:del w:id="3544" w:author="Thar Adale" w:date="2020-07-16T19:53:00Z"/>
        </w:rPr>
      </w:pPr>
      <w:del w:id="3545" w:author="Thar Adale" w:date="2020-07-16T19:53:00Z">
        <w:r w:rsidDel="00343D9B">
          <w:delText>2.</w:delText>
        </w:r>
        <w:r w:rsidDel="00343D9B">
          <w:tab/>
        </w:r>
        <w:r w:rsidRPr="00FA796D" w:rsidDel="00343D9B">
          <w:rPr>
            <w:rStyle w:val="Emphasis"/>
          </w:rPr>
          <w:delText>D56.0</w:delText>
        </w:r>
        <w:r w:rsidDel="00343D9B">
          <w:delText xml:space="preserve">  (Thalassemia, alpha)</w:delText>
        </w:r>
      </w:del>
    </w:p>
    <w:p w14:paraId="37F4A8BD" w14:textId="01E2BF60" w:rsidR="00410324" w:rsidDel="00343D9B" w:rsidRDefault="00410324" w:rsidP="00410324">
      <w:pPr>
        <w:spacing w:line="480" w:lineRule="auto"/>
        <w:ind w:left="720" w:hanging="360"/>
        <w:rPr>
          <w:del w:id="3546" w:author="Thar Adale" w:date="2020-07-16T19:53:00Z"/>
        </w:rPr>
      </w:pPr>
      <w:del w:id="3547" w:author="Thar Adale" w:date="2020-07-16T19:53:00Z">
        <w:r w:rsidDel="00343D9B">
          <w:delText>3.</w:delText>
        </w:r>
        <w:r w:rsidDel="00343D9B">
          <w:tab/>
        </w:r>
        <w:r w:rsidRPr="00FA796D" w:rsidDel="00343D9B">
          <w:rPr>
            <w:rStyle w:val="Emphasis"/>
          </w:rPr>
          <w:delText>D57.1</w:delText>
        </w:r>
        <w:r w:rsidDel="00343D9B">
          <w:delText xml:space="preserve">  (Disease, sickle-cell)</w:delText>
        </w:r>
      </w:del>
    </w:p>
    <w:p w14:paraId="3FFA2776" w14:textId="1D9496CE" w:rsidR="00410324" w:rsidDel="00343D9B" w:rsidRDefault="00410324" w:rsidP="00410324">
      <w:pPr>
        <w:spacing w:line="480" w:lineRule="auto"/>
        <w:ind w:left="720" w:hanging="360"/>
        <w:rPr>
          <w:del w:id="3548" w:author="Thar Adale" w:date="2020-07-16T19:53:00Z"/>
        </w:rPr>
      </w:pPr>
      <w:del w:id="3549" w:author="Thar Adale" w:date="2020-07-16T19:53:00Z">
        <w:r w:rsidDel="00343D9B">
          <w:delText>4.</w:delText>
        </w:r>
        <w:r w:rsidDel="00343D9B">
          <w:tab/>
        </w:r>
        <w:r w:rsidRPr="00FA796D" w:rsidDel="00343D9B">
          <w:rPr>
            <w:rStyle w:val="Emphasis"/>
          </w:rPr>
          <w:delText>D67</w:delText>
        </w:r>
        <w:r w:rsidDel="00343D9B">
          <w:delText xml:space="preserve">  (Deficiency, factor, IX)</w:delText>
        </w:r>
      </w:del>
    </w:p>
    <w:p w14:paraId="7AC8BAAC" w14:textId="5AF8F348" w:rsidR="00410324" w:rsidDel="00343D9B" w:rsidRDefault="00410324" w:rsidP="00410324">
      <w:pPr>
        <w:spacing w:line="480" w:lineRule="auto"/>
        <w:ind w:left="720" w:hanging="360"/>
        <w:rPr>
          <w:del w:id="3550" w:author="Thar Adale" w:date="2020-07-16T19:53:00Z"/>
        </w:rPr>
      </w:pPr>
      <w:del w:id="3551" w:author="Thar Adale" w:date="2020-07-16T19:53:00Z">
        <w:r w:rsidDel="00343D9B">
          <w:delText>5.</w:delText>
        </w:r>
        <w:r w:rsidDel="00343D9B">
          <w:tab/>
        </w:r>
        <w:r w:rsidRPr="00FA796D" w:rsidDel="00343D9B">
          <w:rPr>
            <w:rStyle w:val="Emphasis"/>
          </w:rPr>
          <w:delText>D72.825</w:delText>
        </w:r>
        <w:r w:rsidDel="00343D9B">
          <w:delText xml:space="preserve">  (Bandemia)</w:delText>
        </w:r>
      </w:del>
    </w:p>
    <w:p w14:paraId="01AE4C67" w14:textId="3D2F3196" w:rsidR="00410324" w:rsidDel="00343D9B" w:rsidRDefault="00410324" w:rsidP="00410324">
      <w:pPr>
        <w:spacing w:line="480" w:lineRule="auto"/>
        <w:ind w:left="720" w:hanging="360"/>
        <w:rPr>
          <w:del w:id="3552" w:author="Thar Adale" w:date="2020-07-16T19:53:00Z"/>
        </w:rPr>
      </w:pPr>
      <w:del w:id="3553" w:author="Thar Adale" w:date="2020-07-16T19:53:00Z">
        <w:r w:rsidDel="00343D9B">
          <w:delText>6.</w:delText>
        </w:r>
        <w:r w:rsidDel="00343D9B">
          <w:tab/>
        </w:r>
        <w:r w:rsidRPr="00FA796D" w:rsidDel="00343D9B">
          <w:rPr>
            <w:rStyle w:val="Emphasis"/>
          </w:rPr>
          <w:delText>D73.4</w:delText>
        </w:r>
        <w:r w:rsidDel="00343D9B">
          <w:delText xml:space="preserve">  (Cyst, spleen NEC)</w:delText>
        </w:r>
      </w:del>
    </w:p>
    <w:p w14:paraId="16B5BEE6" w14:textId="45F7ADEE" w:rsidR="00410324" w:rsidDel="00343D9B" w:rsidRDefault="00410324" w:rsidP="00410324">
      <w:pPr>
        <w:spacing w:line="480" w:lineRule="auto"/>
        <w:ind w:left="720" w:hanging="360"/>
        <w:rPr>
          <w:del w:id="3554" w:author="Thar Adale" w:date="2020-07-16T19:53:00Z"/>
        </w:rPr>
      </w:pPr>
      <w:del w:id="3555" w:author="Thar Adale" w:date="2020-07-16T19:53:00Z">
        <w:r w:rsidDel="00343D9B">
          <w:delText>7.</w:delText>
        </w:r>
        <w:r w:rsidDel="00343D9B">
          <w:tab/>
        </w:r>
        <w:r w:rsidRPr="00FA796D" w:rsidDel="00343D9B">
          <w:rPr>
            <w:rStyle w:val="Emphasis"/>
          </w:rPr>
          <w:delText>C83.34</w:delText>
        </w:r>
        <w:r w:rsidDel="00343D9B">
          <w:delText xml:space="preserve">  (Lymphoma, diffuse large, B-cell, axilla)</w:delText>
        </w:r>
      </w:del>
    </w:p>
    <w:p w14:paraId="556928DD" w14:textId="0852A9EC" w:rsidR="00410324" w:rsidDel="00343D9B" w:rsidRDefault="00410324" w:rsidP="00410324">
      <w:pPr>
        <w:spacing w:line="480" w:lineRule="auto"/>
        <w:ind w:left="720" w:hanging="360"/>
        <w:rPr>
          <w:del w:id="3556" w:author="Thar Adale" w:date="2020-07-16T19:53:00Z"/>
        </w:rPr>
      </w:pPr>
      <w:del w:id="3557" w:author="Thar Adale" w:date="2020-07-16T19:53:00Z">
        <w:r w:rsidDel="00343D9B">
          <w:delText>8.</w:delText>
        </w:r>
        <w:r w:rsidDel="00343D9B">
          <w:tab/>
        </w:r>
        <w:r w:rsidRPr="00FA796D" w:rsidDel="00343D9B">
          <w:rPr>
            <w:rStyle w:val="Emphasis"/>
          </w:rPr>
          <w:delText>D53.1</w:delText>
        </w:r>
        <w:r w:rsidDel="00343D9B">
          <w:delText xml:space="preserve">  (Anemia, megaloblastic)</w:delText>
        </w:r>
      </w:del>
    </w:p>
    <w:p w14:paraId="3E5196AE" w14:textId="527C83A3" w:rsidR="00410324" w:rsidDel="00343D9B" w:rsidRDefault="00410324" w:rsidP="00410324">
      <w:pPr>
        <w:spacing w:line="480" w:lineRule="auto"/>
        <w:ind w:left="720" w:hanging="360"/>
        <w:rPr>
          <w:del w:id="3558" w:author="Thar Adale" w:date="2020-07-16T19:53:00Z"/>
        </w:rPr>
      </w:pPr>
      <w:del w:id="3559" w:author="Thar Adale" w:date="2020-07-16T19:53:00Z">
        <w:r w:rsidDel="00343D9B">
          <w:delText>9.</w:delText>
        </w:r>
        <w:r w:rsidDel="00343D9B">
          <w:tab/>
        </w:r>
        <w:r w:rsidRPr="00FA796D" w:rsidDel="00343D9B">
          <w:rPr>
            <w:rStyle w:val="Emphasis"/>
          </w:rPr>
          <w:delText>D61.810</w:delText>
        </w:r>
        <w:r w:rsidDel="00343D9B">
          <w:delText xml:space="preserve">  (Pancytopenia, antineoplastic chemotherapy induced)</w:delText>
        </w:r>
        <w:r w:rsidDel="00343D9B">
          <w:br/>
        </w:r>
        <w:r w:rsidRPr="00FA796D" w:rsidDel="00343D9B">
          <w:rPr>
            <w:rStyle w:val="Emphasis"/>
          </w:rPr>
          <w:delText xml:space="preserve">C25.1 </w:delText>
        </w:r>
        <w:r w:rsidDel="00343D9B">
          <w:delText xml:space="preserve"> (Table of Neoplasms, pancreas, body, malignant primary)</w:delText>
        </w:r>
        <w:r w:rsidDel="00343D9B">
          <w:br/>
        </w:r>
        <w:r w:rsidRPr="00FA796D" w:rsidDel="00343D9B">
          <w:rPr>
            <w:rStyle w:val="Emphasis"/>
          </w:rPr>
          <w:delText>C79.9</w:delText>
        </w:r>
        <w:r w:rsidDel="00343D9B">
          <w:delText xml:space="preserve">  (Table of Neoplasms, malignant secondary)</w:delText>
        </w:r>
        <w:r w:rsidRPr="007931AB" w:rsidDel="00343D9B">
          <w:delText xml:space="preserve"> </w:delText>
        </w:r>
      </w:del>
    </w:p>
    <w:p w14:paraId="5B0E565E" w14:textId="18F8E6D6" w:rsidR="00410324" w:rsidDel="00343D9B" w:rsidRDefault="00410324" w:rsidP="00410324">
      <w:pPr>
        <w:spacing w:line="480" w:lineRule="auto"/>
        <w:ind w:left="720"/>
        <w:rPr>
          <w:del w:id="3560" w:author="Thar Adale" w:date="2020-07-16T19:53:00Z"/>
        </w:rPr>
      </w:pPr>
      <w:del w:id="3561" w:author="Thar Adale" w:date="2020-07-16T19:53:00Z">
        <w:r w:rsidRPr="00FA796D" w:rsidDel="00343D9B">
          <w:rPr>
            <w:rStyle w:val="Emphasis"/>
          </w:rPr>
          <w:delText xml:space="preserve">T45.1X5A </w:delText>
        </w:r>
        <w:r w:rsidDel="00343D9B">
          <w:delText xml:space="preserve"> (Table of Drugs and Chemicals, Antineoplastic NEC, adverse effect, initial encounter)</w:delText>
        </w:r>
      </w:del>
    </w:p>
    <w:p w14:paraId="50144716" w14:textId="4CB4B78B" w:rsidR="00410324" w:rsidDel="00343D9B" w:rsidRDefault="00410324" w:rsidP="00410324">
      <w:pPr>
        <w:spacing w:line="480" w:lineRule="auto"/>
        <w:ind w:left="720" w:hanging="360"/>
        <w:rPr>
          <w:del w:id="3562" w:author="Thar Adale" w:date="2020-07-16T19:53:00Z"/>
        </w:rPr>
      </w:pPr>
      <w:del w:id="3563" w:author="Thar Adale" w:date="2020-07-16T19:53:00Z">
        <w:r w:rsidDel="00343D9B">
          <w:delText>10.</w:delText>
        </w:r>
        <w:r w:rsidDel="00343D9B">
          <w:tab/>
        </w:r>
        <w:r w:rsidRPr="00FA796D" w:rsidDel="00343D9B">
          <w:rPr>
            <w:rStyle w:val="Emphasis"/>
          </w:rPr>
          <w:delText>Z51.11</w:delText>
        </w:r>
        <w:r w:rsidDel="00343D9B">
          <w:delText xml:space="preserve">  (Encounter, chemotherapy for neoplasm)</w:delText>
        </w:r>
        <w:r w:rsidDel="00343D9B">
          <w:br/>
        </w:r>
        <w:r w:rsidRPr="00FA796D" w:rsidDel="00343D9B">
          <w:rPr>
            <w:rStyle w:val="Emphasis"/>
          </w:rPr>
          <w:delText>C93.90</w:delText>
        </w:r>
        <w:r w:rsidDel="00343D9B">
          <w:delText xml:space="preserve">  (Leukemia, monocytic, not having achieved remission)</w:delText>
        </w:r>
      </w:del>
    </w:p>
    <w:p w14:paraId="34F80942" w14:textId="4BAD4599" w:rsidR="00410324" w:rsidDel="00343D9B" w:rsidRDefault="00410324" w:rsidP="00410324">
      <w:pPr>
        <w:spacing w:line="480" w:lineRule="auto"/>
        <w:ind w:left="720" w:hanging="360"/>
        <w:rPr>
          <w:del w:id="3564" w:author="Thar Adale" w:date="2020-07-16T19:53:00Z"/>
        </w:rPr>
      </w:pPr>
      <w:del w:id="3565" w:author="Thar Adale" w:date="2020-07-16T19:53:00Z">
        <w:r w:rsidDel="00343D9B">
          <w:delText>11.</w:delText>
        </w:r>
        <w:r w:rsidDel="00343D9B">
          <w:tab/>
        </w:r>
        <w:r w:rsidRPr="00FA796D" w:rsidDel="00343D9B">
          <w:rPr>
            <w:rStyle w:val="Emphasis"/>
          </w:rPr>
          <w:delText>D86.86</w:delText>
        </w:r>
        <w:r w:rsidDel="00343D9B">
          <w:delText xml:space="preserve">  (Sarcoid, arthropathy)</w:delText>
        </w:r>
      </w:del>
    </w:p>
    <w:p w14:paraId="2A8802E4" w14:textId="5850354E" w:rsidR="00410324" w:rsidDel="00343D9B" w:rsidRDefault="00410324" w:rsidP="00410324">
      <w:pPr>
        <w:spacing w:line="480" w:lineRule="auto"/>
        <w:ind w:left="720" w:hanging="360"/>
        <w:rPr>
          <w:del w:id="3566" w:author="Thar Adale" w:date="2020-07-16T19:53:00Z"/>
        </w:rPr>
      </w:pPr>
      <w:del w:id="3567" w:author="Thar Adale" w:date="2020-07-16T19:53:00Z">
        <w:r w:rsidDel="00343D9B">
          <w:delText>12.</w:delText>
        </w:r>
        <w:r w:rsidDel="00343D9B">
          <w:tab/>
        </w:r>
        <w:r w:rsidRPr="00FA796D" w:rsidDel="00343D9B">
          <w:rPr>
            <w:rStyle w:val="Emphasis"/>
          </w:rPr>
          <w:delText xml:space="preserve">D78.22 </w:delText>
        </w:r>
        <w:r w:rsidDel="00343D9B">
          <w:delText xml:space="preserve"> (Complication, postprocedural, spleen, following procedure on other organ)</w:delText>
        </w:r>
      </w:del>
    </w:p>
    <w:p w14:paraId="3EE3BD78" w14:textId="517AE86B" w:rsidR="00410324" w:rsidDel="00343D9B" w:rsidRDefault="00410324" w:rsidP="00410324">
      <w:pPr>
        <w:spacing w:line="480" w:lineRule="auto"/>
        <w:ind w:left="720" w:hanging="360"/>
        <w:rPr>
          <w:del w:id="3568" w:author="Thar Adale" w:date="2020-07-16T19:53:00Z"/>
        </w:rPr>
      </w:pPr>
      <w:del w:id="3569" w:author="Thar Adale" w:date="2020-07-16T19:53:00Z">
        <w:r w:rsidDel="00343D9B">
          <w:delText>13.</w:delText>
        </w:r>
        <w:r w:rsidDel="00343D9B">
          <w:tab/>
        </w:r>
        <w:r w:rsidRPr="00FA796D" w:rsidDel="00343D9B">
          <w:rPr>
            <w:rStyle w:val="Emphasis"/>
          </w:rPr>
          <w:delText>D70.4</w:delText>
        </w:r>
        <w:r w:rsidDel="00343D9B">
          <w:delText xml:space="preserve">  (Neutropenia, cyclic)</w:delText>
        </w:r>
      </w:del>
    </w:p>
    <w:p w14:paraId="41E879DD" w14:textId="057F3C54" w:rsidR="00410324" w:rsidDel="00343D9B" w:rsidRDefault="00410324" w:rsidP="00410324">
      <w:pPr>
        <w:spacing w:line="480" w:lineRule="auto"/>
        <w:ind w:left="720" w:hanging="360"/>
        <w:rPr>
          <w:del w:id="3570" w:author="Thar Adale" w:date="2020-07-16T19:53:00Z"/>
        </w:rPr>
      </w:pPr>
      <w:del w:id="3571" w:author="Thar Adale" w:date="2020-07-16T19:53:00Z">
        <w:r w:rsidDel="00343D9B">
          <w:delText>14.</w:delText>
        </w:r>
        <w:r w:rsidDel="00343D9B">
          <w:tab/>
        </w:r>
        <w:r w:rsidRPr="00FA796D" w:rsidDel="00343D9B">
          <w:rPr>
            <w:rStyle w:val="Emphasis"/>
          </w:rPr>
          <w:delText>C96.A</w:delText>
        </w:r>
        <w:r w:rsidDel="00343D9B">
          <w:delText xml:space="preserve">  (Sarcoma, histiocytic)</w:delText>
        </w:r>
      </w:del>
    </w:p>
    <w:p w14:paraId="0E97E1E3" w14:textId="62855C08" w:rsidR="00410324" w:rsidDel="00343D9B" w:rsidRDefault="00410324" w:rsidP="00410324">
      <w:pPr>
        <w:spacing w:line="480" w:lineRule="auto"/>
        <w:ind w:left="720" w:hanging="360"/>
        <w:rPr>
          <w:del w:id="3572" w:author="Thar Adale" w:date="2020-07-16T19:53:00Z"/>
        </w:rPr>
      </w:pPr>
      <w:del w:id="3573" w:author="Thar Adale" w:date="2020-07-16T19:53:00Z">
        <w:r w:rsidDel="00343D9B">
          <w:delText>15.</w:delText>
        </w:r>
        <w:r w:rsidDel="00343D9B">
          <w:tab/>
        </w:r>
        <w:r w:rsidRPr="00FA796D" w:rsidDel="00343D9B">
          <w:rPr>
            <w:rStyle w:val="Emphasis"/>
          </w:rPr>
          <w:delText xml:space="preserve">D55.2 </w:delText>
        </w:r>
        <w:r w:rsidDel="00343D9B">
          <w:delText xml:space="preserve"> (Anemia, deficiency, PK)</w:delText>
        </w:r>
      </w:del>
    </w:p>
    <w:p w14:paraId="73C189B1" w14:textId="11E6323F" w:rsidR="00410324" w:rsidDel="00343D9B" w:rsidRDefault="00410324" w:rsidP="00410324">
      <w:pPr>
        <w:spacing w:line="480" w:lineRule="auto"/>
        <w:ind w:left="720" w:hanging="360"/>
        <w:rPr>
          <w:del w:id="3574" w:author="Thar Adale" w:date="2020-07-16T19:53:00Z"/>
        </w:rPr>
      </w:pPr>
      <w:del w:id="3575" w:author="Thar Adale" w:date="2020-07-16T19:53:00Z">
        <w:r w:rsidDel="00343D9B">
          <w:delText>16.</w:delText>
        </w:r>
        <w:r w:rsidDel="00343D9B">
          <w:tab/>
        </w:r>
        <w:r w:rsidRPr="00FA796D" w:rsidDel="00343D9B">
          <w:rPr>
            <w:rStyle w:val="Emphasis"/>
          </w:rPr>
          <w:delText>D59.3</w:delText>
        </w:r>
        <w:r w:rsidDel="00343D9B">
          <w:delText xml:space="preserve">  (Syndrome, hemolytic-uremic)</w:delText>
        </w:r>
      </w:del>
    </w:p>
    <w:p w14:paraId="62CC4F66" w14:textId="7781525D" w:rsidR="00410324" w:rsidDel="00343D9B" w:rsidRDefault="00410324" w:rsidP="00410324">
      <w:pPr>
        <w:spacing w:line="480" w:lineRule="auto"/>
        <w:ind w:left="720" w:hanging="360"/>
        <w:rPr>
          <w:del w:id="3576" w:author="Thar Adale" w:date="2020-07-16T19:53:00Z"/>
        </w:rPr>
      </w:pPr>
      <w:del w:id="3577" w:author="Thar Adale" w:date="2020-07-16T19:53:00Z">
        <w:r w:rsidDel="00343D9B">
          <w:delText>17.</w:delText>
        </w:r>
        <w:r w:rsidDel="00343D9B">
          <w:tab/>
        </w:r>
        <w:r w:rsidRPr="00FA796D" w:rsidDel="00343D9B">
          <w:rPr>
            <w:rStyle w:val="Emphasis"/>
          </w:rPr>
          <w:delText>D64.89</w:delText>
        </w:r>
        <w:r w:rsidDel="00343D9B">
          <w:delText xml:space="preserve">  (Pseudoleukemia, infantile)</w:delText>
        </w:r>
      </w:del>
    </w:p>
    <w:p w14:paraId="530EDEE2" w14:textId="2B943021" w:rsidR="00410324" w:rsidDel="00343D9B" w:rsidRDefault="00410324" w:rsidP="00410324">
      <w:pPr>
        <w:spacing w:line="480" w:lineRule="auto"/>
        <w:ind w:left="720" w:hanging="360"/>
        <w:rPr>
          <w:del w:id="3578" w:author="Thar Adale" w:date="2020-07-16T19:53:00Z"/>
        </w:rPr>
      </w:pPr>
      <w:del w:id="3579" w:author="Thar Adale" w:date="2020-07-16T19:53:00Z">
        <w:r w:rsidDel="00343D9B">
          <w:delText>18.</w:delText>
        </w:r>
        <w:r w:rsidDel="00343D9B">
          <w:tab/>
        </w:r>
        <w:r w:rsidRPr="00FA796D" w:rsidDel="00343D9B">
          <w:rPr>
            <w:rStyle w:val="Emphasis"/>
          </w:rPr>
          <w:delText>D75.82</w:delText>
        </w:r>
        <w:r w:rsidDel="00343D9B">
          <w:delText xml:space="preserve">  (Thrombocytopenia, heparin induced)</w:delText>
        </w:r>
      </w:del>
    </w:p>
    <w:p w14:paraId="7C897457" w14:textId="0B0021B2" w:rsidR="00410324" w:rsidDel="00343D9B" w:rsidRDefault="00410324" w:rsidP="00410324">
      <w:pPr>
        <w:spacing w:line="480" w:lineRule="auto"/>
        <w:ind w:left="720" w:hanging="360"/>
        <w:rPr>
          <w:del w:id="3580" w:author="Thar Adale" w:date="2020-07-16T19:53:00Z"/>
        </w:rPr>
      </w:pPr>
      <w:del w:id="3581" w:author="Thar Adale" w:date="2020-07-16T19:53:00Z">
        <w:r w:rsidDel="00343D9B">
          <w:delText>19.</w:delText>
        </w:r>
        <w:r w:rsidDel="00343D9B">
          <w:tab/>
        </w:r>
        <w:r w:rsidRPr="00FA796D" w:rsidDel="00343D9B">
          <w:rPr>
            <w:rStyle w:val="Emphasis"/>
          </w:rPr>
          <w:delText>D72.819</w:delText>
        </w:r>
        <w:r w:rsidDel="00343D9B">
          <w:delText xml:space="preserve">  (Leukopenia)</w:delText>
        </w:r>
      </w:del>
    </w:p>
    <w:p w14:paraId="4041318E" w14:textId="0AAB8EE7" w:rsidR="00410324" w:rsidDel="00343D9B" w:rsidRDefault="00410324" w:rsidP="00410324">
      <w:pPr>
        <w:spacing w:line="480" w:lineRule="auto"/>
        <w:ind w:left="720" w:hanging="360"/>
        <w:rPr>
          <w:del w:id="3582" w:author="Thar Adale" w:date="2020-07-16T19:53:00Z"/>
        </w:rPr>
      </w:pPr>
      <w:del w:id="3583" w:author="Thar Adale" w:date="2020-07-16T19:53:00Z">
        <w:r w:rsidDel="00343D9B">
          <w:delText>20.</w:delText>
        </w:r>
        <w:r w:rsidRPr="00FA796D" w:rsidDel="00343D9B">
          <w:rPr>
            <w:rStyle w:val="Emphasis"/>
          </w:rPr>
          <w:tab/>
          <w:delText>D82.1</w:delText>
        </w:r>
        <w:r w:rsidDel="00343D9B">
          <w:delText xml:space="preserve">  (Syndrome, di George’s)</w:delText>
        </w:r>
      </w:del>
    </w:p>
    <w:p w14:paraId="2016E97B" w14:textId="6A80395D" w:rsidR="00410324" w:rsidDel="00343D9B" w:rsidRDefault="00410324" w:rsidP="00410324">
      <w:pPr>
        <w:spacing w:line="480" w:lineRule="auto"/>
        <w:ind w:left="360"/>
        <w:rPr>
          <w:del w:id="3584" w:author="Thar Adale" w:date="2020-07-16T19:53:00Z"/>
        </w:rPr>
      </w:pPr>
      <w:del w:id="3585" w:author="Thar Adale" w:date="2020-07-16T19:53:00Z">
        <w:r w:rsidDel="00343D9B">
          <w:delText>21.</w:delText>
        </w:r>
        <w:r w:rsidDel="00343D9B">
          <w:tab/>
        </w:r>
        <w:r w:rsidRPr="00FA796D" w:rsidDel="00343D9B">
          <w:rPr>
            <w:rStyle w:val="Emphasis"/>
          </w:rPr>
          <w:delText>D89.1</w:delText>
        </w:r>
        <w:r w:rsidDel="00343D9B">
          <w:delText xml:space="preserve">  (Cryoglobulinemia)</w:delText>
        </w:r>
      </w:del>
    </w:p>
    <w:p w14:paraId="2A07E5CF" w14:textId="3A7574D2" w:rsidR="00410324" w:rsidDel="00343D9B" w:rsidRDefault="00410324" w:rsidP="00410324">
      <w:pPr>
        <w:spacing w:line="480" w:lineRule="auto"/>
        <w:ind w:left="360"/>
        <w:rPr>
          <w:del w:id="3586" w:author="Thar Adale" w:date="2020-07-16T19:53:00Z"/>
        </w:rPr>
      </w:pPr>
      <w:del w:id="3587" w:author="Thar Adale" w:date="2020-07-16T19:53:00Z">
        <w:r w:rsidDel="00343D9B">
          <w:delText>22.</w:delText>
        </w:r>
        <w:r w:rsidRPr="00FA796D" w:rsidDel="00343D9B">
          <w:rPr>
            <w:rStyle w:val="Emphasis"/>
          </w:rPr>
          <w:tab/>
          <w:delText xml:space="preserve">D53.0  </w:delText>
        </w:r>
        <w:r w:rsidDel="00343D9B">
          <w:delText>(Anemia, deficiency, protein)</w:delText>
        </w:r>
      </w:del>
    </w:p>
    <w:p w14:paraId="0C07ECAD" w14:textId="796CF930" w:rsidR="00410324" w:rsidDel="00343D9B" w:rsidRDefault="00410324" w:rsidP="00410324">
      <w:pPr>
        <w:spacing w:line="480" w:lineRule="auto"/>
        <w:ind w:left="360"/>
        <w:rPr>
          <w:del w:id="3588" w:author="Thar Adale" w:date="2020-07-16T19:53:00Z"/>
        </w:rPr>
      </w:pPr>
      <w:del w:id="3589" w:author="Thar Adale" w:date="2020-07-16T19:53:00Z">
        <w:r w:rsidDel="00343D9B">
          <w:delText>23.</w:delText>
        </w:r>
        <w:r w:rsidDel="00343D9B">
          <w:tab/>
        </w:r>
        <w:r w:rsidRPr="00FA796D" w:rsidDel="00343D9B">
          <w:rPr>
            <w:rStyle w:val="Emphasis"/>
          </w:rPr>
          <w:delText>D69.41</w:delText>
        </w:r>
        <w:r w:rsidDel="00343D9B">
          <w:delText xml:space="preserve">  (Syndrome, Evans)</w:delText>
        </w:r>
      </w:del>
    </w:p>
    <w:p w14:paraId="270F5E59" w14:textId="1CB32BF8" w:rsidR="00410324" w:rsidDel="00343D9B" w:rsidRDefault="00410324" w:rsidP="00410324">
      <w:pPr>
        <w:spacing w:line="480" w:lineRule="auto"/>
        <w:ind w:left="360"/>
        <w:rPr>
          <w:del w:id="3590" w:author="Thar Adale" w:date="2020-07-16T19:53:00Z"/>
        </w:rPr>
      </w:pPr>
      <w:del w:id="3591" w:author="Thar Adale" w:date="2020-07-16T19:53:00Z">
        <w:r w:rsidDel="00343D9B">
          <w:delText>24.</w:delText>
        </w:r>
        <w:r w:rsidDel="00343D9B">
          <w:tab/>
        </w:r>
        <w:r w:rsidRPr="00FA796D" w:rsidDel="00343D9B">
          <w:rPr>
            <w:rStyle w:val="Emphasis"/>
          </w:rPr>
          <w:delText>D60.9</w:delText>
        </w:r>
        <w:r w:rsidDel="00343D9B">
          <w:delText xml:space="preserve">  (Aplasia, red cell, acquired)</w:delText>
        </w:r>
      </w:del>
    </w:p>
    <w:p w14:paraId="13A34A56" w14:textId="53BAF343" w:rsidR="00410324" w:rsidDel="00343D9B" w:rsidRDefault="00410324" w:rsidP="00410324">
      <w:pPr>
        <w:spacing w:line="480" w:lineRule="auto"/>
        <w:ind w:left="360"/>
        <w:rPr>
          <w:del w:id="3592" w:author="Thar Adale" w:date="2020-07-16T19:53:00Z"/>
        </w:rPr>
      </w:pPr>
      <w:del w:id="3593" w:author="Thar Adale" w:date="2020-07-16T19:53:00Z">
        <w:r w:rsidDel="00343D9B">
          <w:delText>25.</w:delText>
        </w:r>
        <w:r w:rsidDel="00343D9B">
          <w:tab/>
        </w:r>
        <w:r w:rsidRPr="00FA796D" w:rsidDel="00343D9B">
          <w:rPr>
            <w:rStyle w:val="Emphasis"/>
          </w:rPr>
          <w:delText>D75.1</w:delText>
        </w:r>
        <w:r w:rsidDel="00343D9B">
          <w:delText xml:space="preserve">  (Polycythemia, stress)</w:delText>
        </w:r>
      </w:del>
    </w:p>
    <w:p w14:paraId="7A677C16" w14:textId="6ADEF930" w:rsidR="00356539" w:rsidRPr="00B831D5" w:rsidDel="00343D9B" w:rsidRDefault="00356539" w:rsidP="00B831D5">
      <w:pPr>
        <w:pStyle w:val="Heading2"/>
        <w:rPr>
          <w:del w:id="3594" w:author="Thar Adale" w:date="2020-07-16T19:53:00Z"/>
        </w:rPr>
      </w:pPr>
      <w:del w:id="3595" w:author="Thar Adale" w:date="2020-07-16T19:53:00Z">
        <w:r w:rsidRPr="00B831D5" w:rsidDel="00343D9B">
          <w:delText>CODING CHALLENGE</w:delText>
        </w:r>
      </w:del>
    </w:p>
    <w:p w14:paraId="6F1056B2" w14:textId="6D701A15" w:rsidR="00356539" w:rsidDel="00343D9B" w:rsidRDefault="00356539" w:rsidP="004C3C97">
      <w:pPr>
        <w:spacing w:line="480" w:lineRule="auto"/>
        <w:ind w:left="720" w:hanging="360"/>
        <w:rPr>
          <w:del w:id="3596" w:author="Thar Adale" w:date="2020-07-16T19:53:00Z"/>
        </w:rPr>
      </w:pPr>
      <w:del w:id="3597" w:author="Thar Adale" w:date="2020-07-16T19:53:00Z">
        <w:r w:rsidDel="00343D9B">
          <w:delText>1.</w:delText>
        </w:r>
        <w:r w:rsidDel="00343D9B">
          <w:tab/>
        </w:r>
        <w:r w:rsidRPr="00FA796D" w:rsidDel="00343D9B">
          <w:rPr>
            <w:rStyle w:val="Emphasis"/>
          </w:rPr>
          <w:delText>D61.1</w:delText>
        </w:r>
        <w:r w:rsidDel="00343D9B">
          <w:delText xml:space="preserve"> (Anemia, aplastic, due to, drugs)</w:delText>
        </w:r>
      </w:del>
    </w:p>
    <w:p w14:paraId="60DACA7F" w14:textId="3CADE184" w:rsidR="00356539" w:rsidDel="00343D9B" w:rsidRDefault="00356539" w:rsidP="004C3C97">
      <w:pPr>
        <w:spacing w:line="480" w:lineRule="auto"/>
        <w:ind w:left="720"/>
        <w:rPr>
          <w:del w:id="3598" w:author="Thar Adale" w:date="2020-07-16T19:53:00Z"/>
        </w:rPr>
      </w:pPr>
      <w:del w:id="3599" w:author="Thar Adale" w:date="2020-07-16T19:53:00Z">
        <w:r w:rsidRPr="00FA796D" w:rsidDel="00343D9B">
          <w:rPr>
            <w:rStyle w:val="Emphasis"/>
          </w:rPr>
          <w:delText>C61</w:delText>
        </w:r>
        <w:r w:rsidDel="00343D9B">
          <w:delText xml:space="preserve">  (Table of Neoplasms, prostate, malignant primary)</w:delText>
        </w:r>
        <w:r w:rsidDel="00343D9B">
          <w:br/>
        </w:r>
        <w:r w:rsidRPr="00FA796D" w:rsidDel="00343D9B">
          <w:rPr>
            <w:rStyle w:val="Emphasis"/>
          </w:rPr>
          <w:delText>C79.51</w:delText>
        </w:r>
        <w:r w:rsidDel="00343D9B">
          <w:delText xml:space="preserve">  (Table of Neoplasms, bone, pelvic, malignant secondary))</w:delText>
        </w:r>
        <w:r w:rsidDel="00343D9B">
          <w:br/>
        </w:r>
        <w:r w:rsidRPr="00FA796D" w:rsidDel="00343D9B">
          <w:rPr>
            <w:rStyle w:val="Emphasis"/>
          </w:rPr>
          <w:delText>T45.1X5A</w:delText>
        </w:r>
        <w:r w:rsidDel="00343D9B">
          <w:delText xml:space="preserve">  (Table of Drugs and Chemicals, Antineoplastic NEC, adverse effect, initial encounter)</w:delText>
        </w:r>
      </w:del>
    </w:p>
    <w:p w14:paraId="44975044" w14:textId="69DAE359" w:rsidR="00356539" w:rsidDel="00343D9B" w:rsidRDefault="00356539" w:rsidP="004C3C97">
      <w:pPr>
        <w:spacing w:line="480" w:lineRule="auto"/>
        <w:ind w:left="720" w:hanging="360"/>
        <w:rPr>
          <w:del w:id="3600" w:author="Thar Adale" w:date="2020-07-16T19:53:00Z"/>
        </w:rPr>
      </w:pPr>
      <w:del w:id="3601" w:author="Thar Adale" w:date="2020-07-16T19:53:00Z">
        <w:r w:rsidDel="00343D9B">
          <w:delText>2.</w:delText>
        </w:r>
        <w:r w:rsidDel="00343D9B">
          <w:tab/>
        </w:r>
        <w:r w:rsidRPr="00FA796D" w:rsidDel="00343D9B">
          <w:rPr>
            <w:rStyle w:val="Emphasis"/>
          </w:rPr>
          <w:delText>C34.31</w:delText>
        </w:r>
        <w:r w:rsidDel="00343D9B">
          <w:delText xml:space="preserve">  (Table of Neoplasms, lung, lower lobe, malignant primary, right)</w:delText>
        </w:r>
        <w:r w:rsidDel="00343D9B">
          <w:br/>
        </w:r>
        <w:r w:rsidRPr="00FA796D" w:rsidDel="00343D9B">
          <w:rPr>
            <w:rStyle w:val="Emphasis"/>
          </w:rPr>
          <w:delText>C79.51</w:delText>
        </w:r>
        <w:r w:rsidDel="00343D9B">
          <w:delText xml:space="preserve">  (Table of Neoplasms, bone, malignant secondary)</w:delText>
        </w:r>
        <w:r w:rsidDel="00343D9B">
          <w:br/>
        </w:r>
        <w:r w:rsidRPr="00FA796D" w:rsidDel="00343D9B">
          <w:rPr>
            <w:rStyle w:val="Emphasis"/>
          </w:rPr>
          <w:delText xml:space="preserve">D63.0 </w:delText>
        </w:r>
        <w:r w:rsidDel="00343D9B">
          <w:delText xml:space="preserve"> (Anemia, in, neoplastic disease)</w:delText>
        </w:r>
      </w:del>
    </w:p>
    <w:p w14:paraId="7BEF0A48" w14:textId="2FA611DC" w:rsidR="00356539" w:rsidDel="00343D9B" w:rsidRDefault="00356539" w:rsidP="004C3C97">
      <w:pPr>
        <w:spacing w:line="480" w:lineRule="auto"/>
        <w:ind w:left="720" w:hanging="360"/>
        <w:rPr>
          <w:del w:id="3602" w:author="Thar Adale" w:date="2020-07-16T19:53:00Z"/>
        </w:rPr>
      </w:pPr>
      <w:del w:id="3603" w:author="Thar Adale" w:date="2020-07-16T19:53:00Z">
        <w:r w:rsidDel="00343D9B">
          <w:delText>3.</w:delText>
        </w:r>
        <w:r w:rsidDel="00343D9B">
          <w:tab/>
        </w:r>
        <w:r w:rsidRPr="00FA796D" w:rsidDel="00343D9B">
          <w:rPr>
            <w:rStyle w:val="Emphasis"/>
          </w:rPr>
          <w:delText>D68.59</w:delText>
        </w:r>
        <w:r w:rsidDel="00343D9B">
          <w:delText xml:space="preserve">  (Deficiency, antithrombin)</w:delText>
        </w:r>
      </w:del>
    </w:p>
    <w:p w14:paraId="1C6A543C" w14:textId="65445E2A" w:rsidR="00356539" w:rsidDel="00343D9B" w:rsidRDefault="00356539" w:rsidP="004C3C97">
      <w:pPr>
        <w:spacing w:line="480" w:lineRule="auto"/>
        <w:ind w:left="720" w:hanging="360"/>
        <w:rPr>
          <w:del w:id="3604" w:author="Thar Adale" w:date="2020-07-16T19:53:00Z"/>
        </w:rPr>
      </w:pPr>
      <w:del w:id="3605" w:author="Thar Adale" w:date="2020-07-16T19:53:00Z">
        <w:r w:rsidDel="00343D9B">
          <w:delText>4.</w:delText>
        </w:r>
        <w:r w:rsidDel="00343D9B">
          <w:tab/>
        </w:r>
        <w:r w:rsidRPr="00FA796D" w:rsidDel="00343D9B">
          <w:rPr>
            <w:rStyle w:val="Emphasis"/>
          </w:rPr>
          <w:delText>D68.62</w:delText>
        </w:r>
        <w:r w:rsidDel="00343D9B">
          <w:delText xml:space="preserve">  (Lupus, anticoagulant)</w:delText>
        </w:r>
        <w:r w:rsidDel="00343D9B">
          <w:br/>
        </w:r>
        <w:r w:rsidRPr="00FA796D" w:rsidDel="00343D9B">
          <w:rPr>
            <w:rStyle w:val="Emphasis"/>
          </w:rPr>
          <w:delText>T45.516A</w:delText>
        </w:r>
        <w:r w:rsidDel="00343D9B">
          <w:delText xml:space="preserve">  (Table of Drugs and Chemicals, warfarin, underdosing, initial encounter)</w:delText>
        </w:r>
        <w:r w:rsidDel="00343D9B">
          <w:br/>
        </w:r>
        <w:r w:rsidRPr="00FA796D" w:rsidDel="00343D9B">
          <w:rPr>
            <w:rStyle w:val="Emphasis"/>
          </w:rPr>
          <w:delText xml:space="preserve">M32.9 </w:delText>
        </w:r>
        <w:r w:rsidDel="00343D9B">
          <w:delText xml:space="preserve"> (Lupus, erythematosus, systemic)</w:delText>
        </w:r>
      </w:del>
    </w:p>
    <w:p w14:paraId="362E40D0" w14:textId="10B46382" w:rsidR="00356539" w:rsidDel="00343D9B" w:rsidRDefault="00356539" w:rsidP="004C3C97">
      <w:pPr>
        <w:spacing w:line="480" w:lineRule="auto"/>
        <w:ind w:left="720" w:hanging="360"/>
        <w:rPr>
          <w:del w:id="3606" w:author="Thar Adale" w:date="2020-07-16T19:53:00Z"/>
        </w:rPr>
      </w:pPr>
      <w:del w:id="3607" w:author="Thar Adale" w:date="2020-07-16T19:53:00Z">
        <w:r w:rsidDel="00343D9B">
          <w:delText>5.</w:delText>
        </w:r>
        <w:r w:rsidDel="00343D9B">
          <w:tab/>
        </w:r>
        <w:r w:rsidRPr="00FA796D" w:rsidDel="00343D9B">
          <w:rPr>
            <w:rStyle w:val="Emphasis"/>
          </w:rPr>
          <w:delText>D61.818</w:delText>
        </w:r>
        <w:r w:rsidDel="00343D9B">
          <w:delText xml:space="preserve">  (Pancytopenia)</w:delText>
        </w:r>
      </w:del>
    </w:p>
    <w:p w14:paraId="27793C30" w14:textId="48610FBA" w:rsidR="00356539" w:rsidDel="00343D9B" w:rsidRDefault="00356539" w:rsidP="004C3C97">
      <w:pPr>
        <w:spacing w:line="480" w:lineRule="auto"/>
        <w:ind w:left="720" w:hanging="360"/>
        <w:rPr>
          <w:del w:id="3608" w:author="Thar Adale" w:date="2020-07-16T19:53:00Z"/>
        </w:rPr>
      </w:pPr>
      <w:del w:id="3609" w:author="Thar Adale" w:date="2020-07-16T19:53:00Z">
        <w:r w:rsidDel="00343D9B">
          <w:delText>6.</w:delText>
        </w:r>
        <w:r w:rsidDel="00343D9B">
          <w:tab/>
        </w:r>
        <w:r w:rsidRPr="00FA796D" w:rsidDel="00343D9B">
          <w:rPr>
            <w:rStyle w:val="Emphasis"/>
          </w:rPr>
          <w:delText>D59.6</w:delText>
        </w:r>
        <w:r w:rsidDel="00343D9B">
          <w:delText xml:space="preserve">  (Hemoglobinuria, due to exertion or hemolysis</w:delText>
        </w:r>
        <w:r w:rsidR="002A50D5" w:rsidDel="00343D9B">
          <w:delText xml:space="preserve"> NEC</w:delText>
        </w:r>
        <w:r w:rsidDel="00343D9B">
          <w:delText>)</w:delText>
        </w:r>
        <w:r w:rsidDel="00343D9B">
          <w:br/>
        </w:r>
        <w:r w:rsidRPr="00FA796D" w:rsidDel="00343D9B">
          <w:rPr>
            <w:rStyle w:val="Emphasis"/>
          </w:rPr>
          <w:delText>Y84.1</w:delText>
        </w:r>
        <w:r w:rsidDel="00343D9B">
          <w:delText xml:space="preserve">  (Index of External Causes: Complication, dialysis)</w:delText>
        </w:r>
        <w:r w:rsidDel="00343D9B">
          <w:br/>
        </w:r>
        <w:r w:rsidRPr="00FA796D" w:rsidDel="00343D9B">
          <w:rPr>
            <w:rStyle w:val="Emphasis"/>
          </w:rPr>
          <w:delText xml:space="preserve">N18.6 </w:delText>
        </w:r>
        <w:r w:rsidDel="00343D9B">
          <w:delText xml:space="preserve"> (Failure, renal, end stage)</w:delText>
        </w:r>
      </w:del>
    </w:p>
    <w:p w14:paraId="7106C1FF" w14:textId="51C8F67B" w:rsidR="00356539" w:rsidDel="00343D9B" w:rsidRDefault="00356539" w:rsidP="004C3C97">
      <w:pPr>
        <w:spacing w:line="480" w:lineRule="auto"/>
        <w:ind w:left="720" w:hanging="360"/>
        <w:rPr>
          <w:del w:id="3610" w:author="Thar Adale" w:date="2020-07-16T19:53:00Z"/>
        </w:rPr>
      </w:pPr>
      <w:del w:id="3611" w:author="Thar Adale" w:date="2020-07-16T19:53:00Z">
        <w:r w:rsidDel="00343D9B">
          <w:delText>7.</w:delText>
        </w:r>
        <w:r w:rsidDel="00343D9B">
          <w:tab/>
        </w:r>
        <w:r w:rsidRPr="00FA796D" w:rsidDel="00343D9B">
          <w:rPr>
            <w:rStyle w:val="Emphasis"/>
          </w:rPr>
          <w:delText xml:space="preserve">D70.9 </w:delText>
        </w:r>
        <w:r w:rsidDel="00343D9B">
          <w:delText xml:space="preserve"> (Neutropenia)</w:delText>
        </w:r>
        <w:r w:rsidDel="00343D9B">
          <w:br/>
        </w:r>
        <w:r w:rsidRPr="00FA796D" w:rsidDel="00343D9B">
          <w:rPr>
            <w:rStyle w:val="Emphasis"/>
          </w:rPr>
          <w:delText>R50.81</w:delText>
        </w:r>
        <w:r w:rsidDel="00343D9B">
          <w:delText xml:space="preserve">  (Fever, due to</w:delText>
        </w:r>
        <w:r w:rsidR="002A50D5" w:rsidDel="00343D9B">
          <w:delText>,</w:delText>
        </w:r>
        <w:r w:rsidDel="00343D9B">
          <w:delText xml:space="preserve"> conditions classified elsewhere)</w:delText>
        </w:r>
      </w:del>
    </w:p>
    <w:p w14:paraId="2B4D3532" w14:textId="6C873788" w:rsidR="00356539" w:rsidDel="00343D9B" w:rsidRDefault="00356539" w:rsidP="004C3C97">
      <w:pPr>
        <w:spacing w:line="480" w:lineRule="auto"/>
        <w:ind w:left="720" w:hanging="360"/>
        <w:rPr>
          <w:del w:id="3612" w:author="Thar Adale" w:date="2020-07-16T19:53:00Z"/>
        </w:rPr>
      </w:pPr>
      <w:del w:id="3613" w:author="Thar Adale" w:date="2020-07-16T19:53:00Z">
        <w:r w:rsidDel="00343D9B">
          <w:delText>8.</w:delText>
        </w:r>
        <w:r w:rsidDel="00343D9B">
          <w:tab/>
        </w:r>
        <w:r w:rsidRPr="00FA796D" w:rsidDel="00343D9B">
          <w:rPr>
            <w:rStyle w:val="Emphasis"/>
          </w:rPr>
          <w:delText xml:space="preserve">D57.02  </w:delText>
        </w:r>
        <w:r w:rsidDel="00343D9B">
          <w:delText>(Crisis, sickle cell, with, splenic sequestration)</w:delText>
        </w:r>
      </w:del>
    </w:p>
    <w:p w14:paraId="4BFE85D2" w14:textId="71B29321" w:rsidR="00356539" w:rsidDel="00343D9B" w:rsidRDefault="00356539" w:rsidP="004C3C97">
      <w:pPr>
        <w:spacing w:line="480" w:lineRule="auto"/>
        <w:ind w:left="720" w:hanging="360"/>
        <w:rPr>
          <w:del w:id="3614" w:author="Thar Adale" w:date="2020-07-16T19:53:00Z"/>
        </w:rPr>
      </w:pPr>
      <w:del w:id="3615" w:author="Thar Adale" w:date="2020-07-16T19:53:00Z">
        <w:r w:rsidDel="00343D9B">
          <w:delText>9.</w:delText>
        </w:r>
        <w:r w:rsidDel="00343D9B">
          <w:tab/>
        </w:r>
        <w:r w:rsidRPr="00FA796D" w:rsidDel="00343D9B">
          <w:rPr>
            <w:rStyle w:val="Emphasis"/>
          </w:rPr>
          <w:delText>C50.911</w:delText>
        </w:r>
        <w:r w:rsidDel="00343D9B">
          <w:delText xml:space="preserve">  (Table of Neoplasms, breast, malignant primary, right)</w:delText>
        </w:r>
        <w:r w:rsidDel="00343D9B">
          <w:br/>
        </w:r>
        <w:r w:rsidRPr="00FA796D" w:rsidDel="00343D9B">
          <w:rPr>
            <w:rStyle w:val="Emphasis"/>
          </w:rPr>
          <w:delText>D75.81</w:delText>
        </w:r>
        <w:r w:rsidDel="00343D9B">
          <w:delText xml:space="preserve">  (Myelofibrosis, secondary) </w:delText>
        </w:r>
      </w:del>
    </w:p>
    <w:p w14:paraId="7E60AE24" w14:textId="42EF3408" w:rsidR="00356539" w:rsidDel="00343D9B" w:rsidRDefault="00356539" w:rsidP="004C3C97">
      <w:pPr>
        <w:spacing w:line="480" w:lineRule="auto"/>
        <w:ind w:left="720" w:hanging="360"/>
        <w:rPr>
          <w:del w:id="3616" w:author="Thar Adale" w:date="2020-07-16T19:53:00Z"/>
        </w:rPr>
      </w:pPr>
      <w:del w:id="3617" w:author="Thar Adale" w:date="2020-07-16T19:53:00Z">
        <w:r w:rsidDel="00343D9B">
          <w:delText>10.</w:delText>
        </w:r>
        <w:r w:rsidDel="00343D9B">
          <w:tab/>
        </w:r>
        <w:r w:rsidRPr="00FA796D" w:rsidDel="00343D9B">
          <w:rPr>
            <w:rStyle w:val="Emphasis"/>
          </w:rPr>
          <w:delText>D45</w:delText>
        </w:r>
        <w:r w:rsidDel="00343D9B">
          <w:delText xml:space="preserve">  (Polycythemia vera)</w:delText>
        </w:r>
        <w:r w:rsidDel="00343D9B">
          <w:br/>
        </w:r>
        <w:r w:rsidRPr="00FA796D" w:rsidDel="00343D9B">
          <w:rPr>
            <w:rStyle w:val="Emphasis"/>
          </w:rPr>
          <w:delText>D72.829</w:delText>
        </w:r>
        <w:r w:rsidDel="00343D9B">
          <w:delText xml:space="preserve">  (Leukocytosis)</w:delText>
        </w:r>
      </w:del>
    </w:p>
    <w:p w14:paraId="5E0587A6" w14:textId="6DABF52A" w:rsidR="00356539" w:rsidRPr="00215F97" w:rsidDel="00343D9B" w:rsidRDefault="00356539" w:rsidP="004C3C97">
      <w:pPr>
        <w:spacing w:line="480" w:lineRule="auto"/>
        <w:contextualSpacing/>
        <w:rPr>
          <w:del w:id="3618" w:author="Thar Adale" w:date="2020-07-16T19:53:00Z"/>
          <w:b/>
        </w:rPr>
      </w:pPr>
    </w:p>
    <w:p w14:paraId="1531CCCA" w14:textId="2C4BA02A" w:rsidR="001C353A" w:rsidDel="00343D9B" w:rsidRDefault="001C353A" w:rsidP="001C353A">
      <w:pPr>
        <w:pStyle w:val="Heading1"/>
        <w:rPr>
          <w:del w:id="3619" w:author="Thar Adale" w:date="2020-07-16T19:53:00Z"/>
        </w:rPr>
      </w:pPr>
      <w:del w:id="3620" w:author="Thar Adale" w:date="2020-07-16T19:53:00Z">
        <w:r w:rsidDel="00343D9B">
          <w:delText xml:space="preserve">CHAPTER </w:delText>
        </w:r>
        <w:r w:rsidR="00AF17C6" w:rsidDel="00343D9B">
          <w:delText>15</w:delText>
        </w:r>
        <w:r w:rsidDel="00343D9B">
          <w:delText>: DISEASES OF THE RESPIRATORY SYSTEM (J00-J99)</w:delText>
        </w:r>
      </w:del>
    </w:p>
    <w:p w14:paraId="328A20EC" w14:textId="44292B95" w:rsidR="001C353A" w:rsidRPr="00E1633A" w:rsidDel="00343D9B" w:rsidRDefault="001C353A" w:rsidP="00FA796D">
      <w:pPr>
        <w:keepNext/>
        <w:keepLines/>
        <w:spacing w:line="480" w:lineRule="auto"/>
        <w:outlineLvl w:val="1"/>
        <w:rPr>
          <w:del w:id="3621" w:author="Thar Adale" w:date="2020-07-16T19:53:00Z"/>
          <w:b/>
          <w:bCs/>
          <w:szCs w:val="26"/>
        </w:rPr>
      </w:pPr>
      <w:del w:id="3622" w:author="Thar Adale" w:date="2020-07-16T19:53:00Z">
        <w:r w:rsidRPr="00E1633A" w:rsidDel="00343D9B">
          <w:rPr>
            <w:b/>
            <w:bCs/>
            <w:szCs w:val="26"/>
          </w:rPr>
          <w:delText>CODING PRACTICE</w:delText>
        </w:r>
      </w:del>
    </w:p>
    <w:p w14:paraId="781DD8C5" w14:textId="7AF6CC67" w:rsidR="001C353A" w:rsidDel="00343D9B" w:rsidRDefault="001C353A" w:rsidP="00A014CE">
      <w:pPr>
        <w:spacing w:line="480" w:lineRule="auto"/>
        <w:rPr>
          <w:del w:id="3623" w:author="Thar Adale" w:date="2020-07-16T19:53:00Z"/>
        </w:rPr>
      </w:pPr>
      <w:del w:id="3624" w:author="Thar Adale" w:date="2020-07-16T19:53:00Z">
        <w:r w:rsidDel="00343D9B">
          <w:rPr>
            <w:b/>
          </w:rPr>
          <w:delText xml:space="preserve">Exercise </w:delText>
        </w:r>
        <w:r w:rsidR="00AF17C6" w:rsidDel="00343D9B">
          <w:rPr>
            <w:b/>
          </w:rPr>
          <w:delText>15</w:delText>
        </w:r>
        <w:r w:rsidDel="00343D9B">
          <w:rPr>
            <w:b/>
          </w:rPr>
          <w:delText>.1 Respiratory System Refresher</w:delText>
        </w:r>
      </w:del>
    </w:p>
    <w:p w14:paraId="2C11F202" w14:textId="21C25F99" w:rsidR="001C353A" w:rsidDel="00343D9B" w:rsidRDefault="001C353A" w:rsidP="00A014CE">
      <w:pPr>
        <w:spacing w:line="480" w:lineRule="auto"/>
        <w:ind w:left="720" w:hanging="360"/>
        <w:rPr>
          <w:del w:id="3625" w:author="Thar Adale" w:date="2020-07-16T19:53:00Z"/>
        </w:rPr>
      </w:pPr>
      <w:del w:id="3626" w:author="Thar Adale" w:date="2020-07-16T19:53:00Z">
        <w:r w:rsidDel="00343D9B">
          <w:delText>1.</w:delText>
        </w:r>
        <w:r w:rsidDel="00343D9B">
          <w:tab/>
          <w:delText>pneumato/cele  hernia or swelling in the lung, J98.4</w:delText>
        </w:r>
      </w:del>
    </w:p>
    <w:p w14:paraId="477DF4B1" w14:textId="1A4B8CBC" w:rsidR="001C353A" w:rsidDel="00343D9B" w:rsidRDefault="001C353A" w:rsidP="00A014CE">
      <w:pPr>
        <w:spacing w:line="480" w:lineRule="auto"/>
        <w:ind w:left="720" w:hanging="360"/>
        <w:rPr>
          <w:del w:id="3627" w:author="Thar Adale" w:date="2020-07-16T19:53:00Z"/>
        </w:rPr>
      </w:pPr>
      <w:del w:id="3628" w:author="Thar Adale" w:date="2020-07-16T19:53:00Z">
        <w:r w:rsidDel="00343D9B">
          <w:delText>2.</w:delText>
        </w:r>
        <w:r w:rsidDel="00343D9B">
          <w:tab/>
          <w:delText>bronchiol/itis  inflammation of the bronchiole, J21.9</w:delText>
        </w:r>
      </w:del>
    </w:p>
    <w:p w14:paraId="46210C75" w14:textId="6A93A38C" w:rsidR="001C353A" w:rsidDel="00343D9B" w:rsidRDefault="001C353A" w:rsidP="00A014CE">
      <w:pPr>
        <w:spacing w:line="480" w:lineRule="auto"/>
        <w:ind w:left="720" w:hanging="360"/>
        <w:rPr>
          <w:del w:id="3629" w:author="Thar Adale" w:date="2020-07-16T19:53:00Z"/>
        </w:rPr>
      </w:pPr>
      <w:del w:id="3630" w:author="Thar Adale" w:date="2020-07-16T19:53:00Z">
        <w:r w:rsidDel="00343D9B">
          <w:delText>3.</w:delText>
        </w:r>
        <w:r w:rsidDel="00343D9B">
          <w:tab/>
          <w:delText>pneumo/hemo/thorax  air and blood in the chest, J94.2</w:delText>
        </w:r>
      </w:del>
    </w:p>
    <w:p w14:paraId="7CE7BC64" w14:textId="48DD84A9" w:rsidR="001C353A" w:rsidDel="00343D9B" w:rsidRDefault="001C353A" w:rsidP="00A014CE">
      <w:pPr>
        <w:spacing w:line="480" w:lineRule="auto"/>
        <w:ind w:left="720" w:hanging="360"/>
        <w:rPr>
          <w:del w:id="3631" w:author="Thar Adale" w:date="2020-07-16T19:53:00Z"/>
        </w:rPr>
      </w:pPr>
      <w:del w:id="3632" w:author="Thar Adale" w:date="2020-07-16T19:53:00Z">
        <w:r w:rsidDel="00343D9B">
          <w:delText>4.</w:delText>
        </w:r>
        <w:r w:rsidDel="00343D9B">
          <w:tab/>
          <w:delText>rhino/rrhea  flowing from the nose, J34.89</w:delText>
        </w:r>
      </w:del>
    </w:p>
    <w:p w14:paraId="61334B00" w14:textId="60337EC2" w:rsidR="001C353A" w:rsidDel="00343D9B" w:rsidRDefault="001C353A" w:rsidP="00A014CE">
      <w:pPr>
        <w:spacing w:line="480" w:lineRule="auto"/>
        <w:ind w:left="720" w:hanging="360"/>
        <w:rPr>
          <w:del w:id="3633" w:author="Thar Adale" w:date="2020-07-16T19:53:00Z"/>
        </w:rPr>
      </w:pPr>
      <w:del w:id="3634" w:author="Thar Adale" w:date="2020-07-16T19:53:00Z">
        <w:r w:rsidDel="00343D9B">
          <w:delText>5.</w:delText>
        </w:r>
        <w:r w:rsidDel="00343D9B">
          <w:tab/>
          <w:delText>naso/pharyng/itis  inflammation of the nose and throat, J00</w:delText>
        </w:r>
      </w:del>
    </w:p>
    <w:p w14:paraId="07D136D0" w14:textId="4444F744" w:rsidR="001C353A" w:rsidDel="00343D9B" w:rsidRDefault="001C353A" w:rsidP="00A014CE">
      <w:pPr>
        <w:spacing w:line="480" w:lineRule="auto"/>
        <w:ind w:left="720" w:hanging="360"/>
        <w:rPr>
          <w:del w:id="3635" w:author="Thar Adale" w:date="2020-07-16T19:53:00Z"/>
        </w:rPr>
      </w:pPr>
      <w:del w:id="3636" w:author="Thar Adale" w:date="2020-07-16T19:53:00Z">
        <w:r w:rsidDel="00343D9B">
          <w:delText>6.</w:delText>
        </w:r>
        <w:r w:rsidDel="00343D9B">
          <w:tab/>
          <w:delText>broncho/alveol/itis  inflammation of the bronchus and alveoli, J18.0</w:delText>
        </w:r>
      </w:del>
    </w:p>
    <w:p w14:paraId="00308E0D" w14:textId="2AED7DA3" w:rsidR="001C353A" w:rsidDel="00343D9B" w:rsidRDefault="001C353A" w:rsidP="00A014CE">
      <w:pPr>
        <w:spacing w:line="480" w:lineRule="auto"/>
        <w:ind w:left="720" w:hanging="360"/>
        <w:rPr>
          <w:del w:id="3637" w:author="Thar Adale" w:date="2020-07-16T19:53:00Z"/>
        </w:rPr>
      </w:pPr>
      <w:del w:id="3638" w:author="Thar Adale" w:date="2020-07-16T19:53:00Z">
        <w:r w:rsidDel="00343D9B">
          <w:delText>7.</w:delText>
        </w:r>
        <w:r w:rsidDel="00343D9B">
          <w:tab/>
          <w:delText>laryngo/plegia  paralysis of the voice box, J38.00</w:delText>
        </w:r>
      </w:del>
    </w:p>
    <w:p w14:paraId="61C63CF2" w14:textId="4935052D" w:rsidR="001C353A" w:rsidDel="00343D9B" w:rsidRDefault="001C353A" w:rsidP="00A014CE">
      <w:pPr>
        <w:spacing w:line="480" w:lineRule="auto"/>
        <w:ind w:left="720" w:hanging="360"/>
        <w:rPr>
          <w:del w:id="3639" w:author="Thar Adale" w:date="2020-07-16T19:53:00Z"/>
        </w:rPr>
      </w:pPr>
      <w:del w:id="3640" w:author="Thar Adale" w:date="2020-07-16T19:53:00Z">
        <w:r w:rsidDel="00343D9B">
          <w:delText>8.</w:delText>
        </w:r>
        <w:r w:rsidDel="00343D9B">
          <w:tab/>
          <w:delText>pyo/thorax  pus in the chest, J86.9</w:delText>
        </w:r>
      </w:del>
    </w:p>
    <w:p w14:paraId="0D1D00E9" w14:textId="3561991C" w:rsidR="001C353A" w:rsidDel="00343D9B" w:rsidRDefault="001C353A" w:rsidP="00A014CE">
      <w:pPr>
        <w:spacing w:line="480" w:lineRule="auto"/>
        <w:ind w:left="720" w:hanging="360"/>
        <w:rPr>
          <w:del w:id="3641" w:author="Thar Adale" w:date="2020-07-16T19:53:00Z"/>
        </w:rPr>
      </w:pPr>
      <w:del w:id="3642" w:author="Thar Adale" w:date="2020-07-16T19:53:00Z">
        <w:r w:rsidDel="00343D9B">
          <w:delText>9.</w:delText>
        </w:r>
        <w:r w:rsidDel="00343D9B">
          <w:tab/>
          <w:delText>tracheo/stenosis  narrowing of the trachea, J39.8</w:delText>
        </w:r>
      </w:del>
    </w:p>
    <w:p w14:paraId="2CB8A936" w14:textId="13E52110" w:rsidR="001C353A" w:rsidDel="00343D9B" w:rsidRDefault="001C353A" w:rsidP="00A014CE">
      <w:pPr>
        <w:spacing w:line="480" w:lineRule="auto"/>
        <w:ind w:left="720" w:hanging="360"/>
        <w:rPr>
          <w:del w:id="3643" w:author="Thar Adale" w:date="2020-07-16T19:53:00Z"/>
        </w:rPr>
      </w:pPr>
      <w:del w:id="3644" w:author="Thar Adale" w:date="2020-07-16T19:53:00Z">
        <w:r w:rsidDel="00343D9B">
          <w:delText>10.</w:delText>
        </w:r>
        <w:r w:rsidDel="00343D9B">
          <w:tab/>
          <w:delText>hydro/pneumo/thorax  water and air in the chest, J94.8</w:delText>
        </w:r>
      </w:del>
    </w:p>
    <w:p w14:paraId="434049CB" w14:textId="2EA2342F" w:rsidR="001C353A" w:rsidDel="00343D9B" w:rsidRDefault="001C353A" w:rsidP="00A014CE">
      <w:pPr>
        <w:keepNext/>
        <w:keepLines/>
        <w:spacing w:line="480" w:lineRule="auto"/>
        <w:outlineLvl w:val="1"/>
        <w:rPr>
          <w:del w:id="3645" w:author="Thar Adale" w:date="2020-07-16T19:53:00Z"/>
          <w:b/>
          <w:bCs/>
          <w:szCs w:val="26"/>
        </w:rPr>
      </w:pPr>
      <w:del w:id="3646" w:author="Thar Adale" w:date="2020-07-16T19:53:00Z">
        <w:r w:rsidDel="00343D9B">
          <w:rPr>
            <w:b/>
            <w:bCs/>
            <w:szCs w:val="26"/>
          </w:rPr>
          <w:delText xml:space="preserve">Exercise </w:delText>
        </w:r>
        <w:r w:rsidR="00AF17C6" w:rsidDel="00343D9B">
          <w:rPr>
            <w:b/>
            <w:bCs/>
            <w:szCs w:val="26"/>
          </w:rPr>
          <w:delText>15</w:delText>
        </w:r>
        <w:r w:rsidDel="00343D9B">
          <w:rPr>
            <w:b/>
            <w:bCs/>
            <w:szCs w:val="26"/>
          </w:rPr>
          <w:delText>.2 Abstracting for Respiratory System</w:delText>
        </w:r>
        <w:r w:rsidRPr="001C353A" w:rsidDel="00343D9B">
          <w:delText xml:space="preserve"> </w:delText>
        </w:r>
        <w:r w:rsidRPr="001C353A" w:rsidDel="00343D9B">
          <w:rPr>
            <w:b/>
            <w:bCs/>
            <w:szCs w:val="26"/>
          </w:rPr>
          <w:delText>Conditions</w:delText>
        </w:r>
      </w:del>
    </w:p>
    <w:p w14:paraId="145BCE09" w14:textId="0CC1A48C" w:rsidR="001C353A" w:rsidDel="00343D9B" w:rsidRDefault="001C353A" w:rsidP="00A014CE">
      <w:pPr>
        <w:spacing w:line="480" w:lineRule="auto"/>
        <w:ind w:left="720" w:hanging="360"/>
        <w:rPr>
          <w:del w:id="3647" w:author="Thar Adale" w:date="2020-07-16T19:53:00Z"/>
        </w:rPr>
      </w:pPr>
      <w:del w:id="3648" w:author="Thar Adale" w:date="2020-07-16T19:53:00Z">
        <w:r w:rsidDel="00343D9B">
          <w:delText>1.</w:delText>
        </w:r>
        <w:r w:rsidDel="00343D9B">
          <w:tab/>
        </w:r>
      </w:del>
    </w:p>
    <w:p w14:paraId="20FBE838" w14:textId="4EFF4F9E" w:rsidR="001C353A" w:rsidDel="00343D9B" w:rsidRDefault="001C353A" w:rsidP="00A014CE">
      <w:pPr>
        <w:spacing w:line="480" w:lineRule="auto"/>
        <w:ind w:left="1080" w:hanging="360"/>
        <w:rPr>
          <w:del w:id="3649" w:author="Thar Adale" w:date="2020-07-16T19:53:00Z"/>
        </w:rPr>
      </w:pPr>
      <w:del w:id="3650" w:author="Thar Adale" w:date="2020-07-16T19:53:00Z">
        <w:r w:rsidDel="00343D9B">
          <w:delText>a.</w:delText>
        </w:r>
        <w:r w:rsidDel="00343D9B">
          <w:tab/>
          <w:delText>extrinsic asthma</w:delText>
        </w:r>
      </w:del>
    </w:p>
    <w:p w14:paraId="7B08619D" w14:textId="58218859" w:rsidR="001C353A" w:rsidDel="00343D9B" w:rsidRDefault="001C353A" w:rsidP="00A014CE">
      <w:pPr>
        <w:spacing w:line="480" w:lineRule="auto"/>
        <w:ind w:left="1080" w:hanging="360"/>
        <w:rPr>
          <w:del w:id="3651" w:author="Thar Adale" w:date="2020-07-16T19:53:00Z"/>
        </w:rPr>
      </w:pPr>
      <w:del w:id="3652" w:author="Thar Adale" w:date="2020-07-16T19:53:00Z">
        <w:r w:rsidDel="00343D9B">
          <w:delText>b.</w:delText>
        </w:r>
        <w:r w:rsidDel="00343D9B">
          <w:tab/>
          <w:delText>coughing, wheezing, and SOB</w:delText>
        </w:r>
      </w:del>
    </w:p>
    <w:p w14:paraId="0B95C9DC" w14:textId="44D9C5FB" w:rsidR="001C353A" w:rsidDel="00343D9B" w:rsidRDefault="001C353A" w:rsidP="00A014CE">
      <w:pPr>
        <w:spacing w:line="480" w:lineRule="auto"/>
        <w:ind w:left="1080" w:hanging="360"/>
        <w:rPr>
          <w:del w:id="3653" w:author="Thar Adale" w:date="2020-07-16T19:53:00Z"/>
        </w:rPr>
      </w:pPr>
      <w:del w:id="3654" w:author="Thar Adale" w:date="2020-07-16T19:53:00Z">
        <w:r w:rsidDel="00343D9B">
          <w:delText>c.</w:delText>
        </w:r>
        <w:r w:rsidDel="00343D9B">
          <w:tab/>
          <w:delText>acute exacerbation</w:delText>
        </w:r>
      </w:del>
    </w:p>
    <w:p w14:paraId="0C6DC049" w14:textId="4A799FDA" w:rsidR="001C353A" w:rsidDel="00343D9B" w:rsidRDefault="001C353A" w:rsidP="00A014CE">
      <w:pPr>
        <w:spacing w:line="480" w:lineRule="auto"/>
        <w:ind w:left="1080" w:hanging="360"/>
        <w:rPr>
          <w:del w:id="3655" w:author="Thar Adale" w:date="2020-07-16T19:53:00Z"/>
        </w:rPr>
      </w:pPr>
      <w:del w:id="3656" w:author="Thar Adale" w:date="2020-07-16T19:53:00Z">
        <w:r w:rsidDel="00343D9B">
          <w:delText>d.</w:delText>
        </w:r>
        <w:r w:rsidDel="00343D9B">
          <w:tab/>
          <w:delText>none</w:delText>
        </w:r>
      </w:del>
    </w:p>
    <w:p w14:paraId="69766F4F" w14:textId="212AD376" w:rsidR="001C353A" w:rsidDel="00343D9B" w:rsidRDefault="001C353A" w:rsidP="00A014CE">
      <w:pPr>
        <w:spacing w:line="480" w:lineRule="auto"/>
        <w:ind w:left="1080" w:hanging="360"/>
        <w:rPr>
          <w:del w:id="3657" w:author="Thar Adale" w:date="2020-07-16T19:53:00Z"/>
        </w:rPr>
      </w:pPr>
      <w:del w:id="3658" w:author="Thar Adale" w:date="2020-07-16T19:53:00Z">
        <w:r w:rsidDel="00343D9B">
          <w:delText>e.</w:delText>
        </w:r>
        <w:r w:rsidDel="00343D9B">
          <w:tab/>
          <w:delText>mild intermittent</w:delText>
        </w:r>
      </w:del>
    </w:p>
    <w:p w14:paraId="7F990BC7" w14:textId="0F7D6AF8" w:rsidR="001C353A" w:rsidDel="00343D9B" w:rsidRDefault="001C353A" w:rsidP="00A014CE">
      <w:pPr>
        <w:spacing w:line="480" w:lineRule="auto"/>
        <w:ind w:left="720" w:hanging="360"/>
        <w:rPr>
          <w:del w:id="3659" w:author="Thar Adale" w:date="2020-07-16T19:53:00Z"/>
        </w:rPr>
      </w:pPr>
      <w:del w:id="3660" w:author="Thar Adale" w:date="2020-07-16T19:53:00Z">
        <w:r w:rsidDel="00343D9B">
          <w:delText>2.</w:delText>
        </w:r>
        <w:r w:rsidDel="00343D9B">
          <w:tab/>
        </w:r>
      </w:del>
    </w:p>
    <w:p w14:paraId="2D65C895" w14:textId="39C84CB7" w:rsidR="001C353A" w:rsidDel="00343D9B" w:rsidRDefault="001C353A" w:rsidP="00A014CE">
      <w:pPr>
        <w:spacing w:line="480" w:lineRule="auto"/>
        <w:ind w:left="1080" w:hanging="360"/>
        <w:rPr>
          <w:del w:id="3661" w:author="Thar Adale" w:date="2020-07-16T19:53:00Z"/>
        </w:rPr>
      </w:pPr>
      <w:del w:id="3662" w:author="Thar Adale" w:date="2020-07-16T19:53:00Z">
        <w:r w:rsidDel="00343D9B">
          <w:delText>a.</w:delText>
        </w:r>
        <w:r w:rsidDel="00343D9B">
          <w:tab/>
          <w:delText>productive cough and fever</w:delText>
        </w:r>
      </w:del>
    </w:p>
    <w:p w14:paraId="34CCB633" w14:textId="641125E2" w:rsidR="001C353A" w:rsidDel="00343D9B" w:rsidRDefault="001C353A" w:rsidP="00A014CE">
      <w:pPr>
        <w:spacing w:line="480" w:lineRule="auto"/>
        <w:ind w:left="1080" w:hanging="360"/>
        <w:rPr>
          <w:del w:id="3663" w:author="Thar Adale" w:date="2020-07-16T19:53:00Z"/>
        </w:rPr>
      </w:pPr>
      <w:del w:id="3664" w:author="Thar Adale" w:date="2020-07-16T19:53:00Z">
        <w:r w:rsidDel="00343D9B">
          <w:delText>b.</w:delText>
        </w:r>
        <w:r w:rsidDel="00343D9B">
          <w:tab/>
          <w:delText>she used to have COPD and is worried about it recurring</w:delText>
        </w:r>
      </w:del>
    </w:p>
    <w:p w14:paraId="2C76939A" w14:textId="42BAED73" w:rsidR="001C353A" w:rsidDel="00343D9B" w:rsidRDefault="001C353A" w:rsidP="00A014CE">
      <w:pPr>
        <w:spacing w:line="480" w:lineRule="auto"/>
        <w:ind w:left="1080" w:hanging="360"/>
        <w:rPr>
          <w:del w:id="3665" w:author="Thar Adale" w:date="2020-07-16T19:53:00Z"/>
        </w:rPr>
      </w:pPr>
      <w:del w:id="3666" w:author="Thar Adale" w:date="2020-07-16T19:53:00Z">
        <w:r w:rsidDel="00343D9B">
          <w:delText>c.</w:delText>
        </w:r>
        <w:r w:rsidDel="00343D9B">
          <w:tab/>
          <w:delText>viral pneumonia</w:delText>
        </w:r>
      </w:del>
    </w:p>
    <w:p w14:paraId="5C0942F3" w14:textId="6BCD3AD9" w:rsidR="001C353A" w:rsidDel="00343D9B" w:rsidRDefault="001C353A" w:rsidP="00A014CE">
      <w:pPr>
        <w:spacing w:line="480" w:lineRule="auto"/>
        <w:ind w:left="1080" w:hanging="360"/>
        <w:rPr>
          <w:del w:id="3667" w:author="Thar Adale" w:date="2020-07-16T19:53:00Z"/>
        </w:rPr>
      </w:pPr>
      <w:del w:id="3668" w:author="Thar Adale" w:date="2020-07-16T19:53:00Z">
        <w:r w:rsidDel="00343D9B">
          <w:delText>d.</w:delText>
        </w:r>
        <w:r w:rsidDel="00343D9B">
          <w:tab/>
          <w:delText>whether it is caused by a virus or bacteria; viral pneumonia cannot be cured with antibiotics.</w:delText>
        </w:r>
      </w:del>
    </w:p>
    <w:p w14:paraId="6A5A5378" w14:textId="28A938D8" w:rsidR="001C353A" w:rsidDel="00343D9B" w:rsidRDefault="001C353A" w:rsidP="00A014CE">
      <w:pPr>
        <w:spacing w:line="480" w:lineRule="auto"/>
        <w:ind w:left="1080" w:hanging="360"/>
        <w:rPr>
          <w:del w:id="3669" w:author="Thar Adale" w:date="2020-07-16T19:53:00Z"/>
        </w:rPr>
      </w:pPr>
      <w:del w:id="3670" w:author="Thar Adale" w:date="2020-07-16T19:53:00Z">
        <w:r w:rsidDel="00343D9B">
          <w:delText>e.</w:delText>
        </w:r>
        <w:r w:rsidDel="00343D9B">
          <w:tab/>
          <w:delText>no</w:delText>
        </w:r>
      </w:del>
    </w:p>
    <w:p w14:paraId="264111B7" w14:textId="53A09D28" w:rsidR="001C353A" w:rsidDel="00343D9B" w:rsidRDefault="001C353A" w:rsidP="00A014CE">
      <w:pPr>
        <w:spacing w:line="480" w:lineRule="auto"/>
        <w:ind w:left="1080" w:hanging="360"/>
        <w:rPr>
          <w:del w:id="3671" w:author="Thar Adale" w:date="2020-07-16T19:53:00Z"/>
        </w:rPr>
      </w:pPr>
      <w:del w:id="3672" w:author="Thar Adale" w:date="2020-07-16T19:53:00Z">
        <w:r w:rsidDel="00343D9B">
          <w:delText>f.</w:delText>
        </w:r>
        <w:r w:rsidDel="00343D9B">
          <w:tab/>
          <w:delText>no, they are integral to the pneumonia</w:delText>
        </w:r>
      </w:del>
    </w:p>
    <w:p w14:paraId="29515B45" w14:textId="1CD40D84" w:rsidR="001C353A" w:rsidDel="00343D9B" w:rsidRDefault="001C353A" w:rsidP="00A014CE">
      <w:pPr>
        <w:spacing w:line="480" w:lineRule="auto"/>
        <w:ind w:left="1080" w:hanging="360"/>
        <w:rPr>
          <w:del w:id="3673" w:author="Thar Adale" w:date="2020-07-16T19:53:00Z"/>
        </w:rPr>
      </w:pPr>
      <w:del w:id="3674" w:author="Thar Adale" w:date="2020-07-16T19:53:00Z">
        <w:r w:rsidDel="00343D9B">
          <w:delText>g.</w:delText>
        </w:r>
        <w:r w:rsidDel="00343D9B">
          <w:tab/>
          <w:delText>no, conditions that have been resolved and are no longer being treated should not be coded</w:delText>
        </w:r>
      </w:del>
    </w:p>
    <w:p w14:paraId="31272BFA" w14:textId="10D3619E" w:rsidR="001C353A" w:rsidDel="00343D9B" w:rsidRDefault="001C353A" w:rsidP="00A014CE">
      <w:pPr>
        <w:spacing w:line="480" w:lineRule="auto"/>
        <w:ind w:left="1080" w:hanging="360"/>
        <w:rPr>
          <w:del w:id="3675" w:author="Thar Adale" w:date="2020-07-16T19:53:00Z"/>
        </w:rPr>
      </w:pPr>
      <w:del w:id="3676" w:author="Thar Adale" w:date="2020-07-16T19:53:00Z">
        <w:r w:rsidDel="00343D9B">
          <w:delText>h.</w:delText>
        </w:r>
        <w:r w:rsidDel="00343D9B">
          <w:tab/>
          <w:delText>yes, it is the reason chiefly responsible for the encounter</w:delText>
        </w:r>
      </w:del>
    </w:p>
    <w:p w14:paraId="46CEDB5B" w14:textId="02FCB7BF" w:rsidR="001C353A" w:rsidDel="00343D9B" w:rsidRDefault="001C353A" w:rsidP="00A014CE">
      <w:pPr>
        <w:spacing w:line="480" w:lineRule="auto"/>
        <w:ind w:left="720" w:hanging="360"/>
        <w:rPr>
          <w:del w:id="3677" w:author="Thar Adale" w:date="2020-07-16T19:53:00Z"/>
        </w:rPr>
      </w:pPr>
      <w:del w:id="3678" w:author="Thar Adale" w:date="2020-07-16T19:53:00Z">
        <w:r w:rsidDel="00343D9B">
          <w:delText>3.</w:delText>
        </w:r>
        <w:r w:rsidDel="00343D9B">
          <w:tab/>
        </w:r>
      </w:del>
    </w:p>
    <w:p w14:paraId="08C1FB1E" w14:textId="109880D1" w:rsidR="001C353A" w:rsidDel="00343D9B" w:rsidRDefault="001C353A" w:rsidP="00A014CE">
      <w:pPr>
        <w:spacing w:line="480" w:lineRule="auto"/>
        <w:ind w:left="1080" w:hanging="360"/>
        <w:rPr>
          <w:del w:id="3679" w:author="Thar Adale" w:date="2020-07-16T19:53:00Z"/>
        </w:rPr>
      </w:pPr>
      <w:del w:id="3680" w:author="Thar Adale" w:date="2020-07-16T19:53:00Z">
        <w:r w:rsidDel="00343D9B">
          <w:delText>a.</w:delText>
        </w:r>
        <w:r w:rsidDel="00343D9B">
          <w:tab/>
          <w:delText>COPD</w:delText>
        </w:r>
      </w:del>
    </w:p>
    <w:p w14:paraId="14CB6533" w14:textId="200C1DFD" w:rsidR="001C353A" w:rsidDel="00343D9B" w:rsidRDefault="001C353A" w:rsidP="00A014CE">
      <w:pPr>
        <w:spacing w:line="480" w:lineRule="auto"/>
        <w:ind w:left="1080" w:hanging="360"/>
        <w:rPr>
          <w:del w:id="3681" w:author="Thar Adale" w:date="2020-07-16T19:53:00Z"/>
        </w:rPr>
      </w:pPr>
      <w:del w:id="3682" w:author="Thar Adale" w:date="2020-07-16T19:53:00Z">
        <w:r w:rsidDel="00343D9B">
          <w:delText>b.</w:delText>
        </w:r>
        <w:r w:rsidDel="00343D9B">
          <w:tab/>
          <w:delText>declining spirometry, SOB</w:delText>
        </w:r>
      </w:del>
    </w:p>
    <w:p w14:paraId="59F60AF3" w14:textId="42BA7BF5" w:rsidR="001C353A" w:rsidDel="00343D9B" w:rsidRDefault="001C353A" w:rsidP="00A014CE">
      <w:pPr>
        <w:spacing w:line="480" w:lineRule="auto"/>
        <w:ind w:left="1080" w:hanging="360"/>
        <w:rPr>
          <w:del w:id="3683" w:author="Thar Adale" w:date="2020-07-16T19:53:00Z"/>
        </w:rPr>
      </w:pPr>
      <w:del w:id="3684" w:author="Thar Adale" w:date="2020-07-16T19:53:00Z">
        <w:r w:rsidDel="00343D9B">
          <w:delText>c.</w:delText>
        </w:r>
        <w:r w:rsidDel="00343D9B">
          <w:tab/>
          <w:delText>no</w:delText>
        </w:r>
      </w:del>
    </w:p>
    <w:p w14:paraId="4F0EF9AC" w14:textId="2E3B0DF8" w:rsidR="001C353A" w:rsidDel="00343D9B" w:rsidRDefault="001C353A" w:rsidP="00A014CE">
      <w:pPr>
        <w:spacing w:line="480" w:lineRule="auto"/>
        <w:ind w:left="1080" w:hanging="360"/>
        <w:rPr>
          <w:del w:id="3685" w:author="Thar Adale" w:date="2020-07-16T19:53:00Z"/>
        </w:rPr>
      </w:pPr>
      <w:del w:id="3686" w:author="Thar Adale" w:date="2020-07-16T19:53:00Z">
        <w:r w:rsidDel="00343D9B">
          <w:delText>d.</w:delText>
        </w:r>
        <w:r w:rsidDel="00343D9B">
          <w:tab/>
          <w:delText>no, they are integral to the disease process</w:delText>
        </w:r>
      </w:del>
    </w:p>
    <w:p w14:paraId="0C8D1CD2" w14:textId="7EFDC2ED" w:rsidR="001C353A" w:rsidDel="00343D9B" w:rsidRDefault="001C353A" w:rsidP="00A014CE">
      <w:pPr>
        <w:spacing w:line="480" w:lineRule="auto"/>
        <w:ind w:left="1080" w:hanging="360"/>
        <w:rPr>
          <w:del w:id="3687" w:author="Thar Adale" w:date="2020-07-16T19:53:00Z"/>
        </w:rPr>
      </w:pPr>
      <w:del w:id="3688" w:author="Thar Adale" w:date="2020-07-16T19:53:00Z">
        <w:r w:rsidDel="00343D9B">
          <w:delText>e.</w:delText>
        </w:r>
        <w:r w:rsidDel="00343D9B">
          <w:tab/>
          <w:delText>yes, it is the reason for services provided</w:delText>
        </w:r>
      </w:del>
    </w:p>
    <w:p w14:paraId="1C9755E5" w14:textId="7A8E244D" w:rsidR="001C353A" w:rsidDel="00343D9B" w:rsidRDefault="001C353A" w:rsidP="00A014CE">
      <w:pPr>
        <w:spacing w:line="480" w:lineRule="auto"/>
        <w:ind w:left="1080" w:hanging="360"/>
        <w:rPr>
          <w:del w:id="3689" w:author="Thar Adale" w:date="2020-07-16T19:53:00Z"/>
        </w:rPr>
      </w:pPr>
      <w:del w:id="3690" w:author="Thar Adale" w:date="2020-07-16T19:53:00Z">
        <w:r w:rsidDel="00343D9B">
          <w:delText>f.</w:delText>
        </w:r>
        <w:r w:rsidDel="00343D9B">
          <w:tab/>
          <w:delText>no, they are COPD</w:delText>
        </w:r>
      </w:del>
    </w:p>
    <w:p w14:paraId="74C6EF1B" w14:textId="1F7C8117" w:rsidR="001C353A" w:rsidDel="00343D9B" w:rsidRDefault="001C353A" w:rsidP="00A014CE">
      <w:pPr>
        <w:spacing w:line="480" w:lineRule="auto"/>
        <w:ind w:left="720" w:hanging="360"/>
        <w:rPr>
          <w:del w:id="3691" w:author="Thar Adale" w:date="2020-07-16T19:53:00Z"/>
        </w:rPr>
      </w:pPr>
      <w:del w:id="3692" w:author="Thar Adale" w:date="2020-07-16T19:53:00Z">
        <w:r w:rsidDel="00343D9B">
          <w:delText>4.</w:delText>
        </w:r>
        <w:r w:rsidDel="00343D9B">
          <w:tab/>
        </w:r>
      </w:del>
    </w:p>
    <w:p w14:paraId="0ECFD280" w14:textId="3D5D5F50" w:rsidR="001C353A" w:rsidDel="00343D9B" w:rsidRDefault="001C353A" w:rsidP="00A014CE">
      <w:pPr>
        <w:spacing w:line="480" w:lineRule="auto"/>
        <w:ind w:left="1080" w:hanging="360"/>
        <w:rPr>
          <w:del w:id="3693" w:author="Thar Adale" w:date="2020-07-16T19:53:00Z"/>
        </w:rPr>
      </w:pPr>
      <w:del w:id="3694" w:author="Thar Adale" w:date="2020-07-16T19:53:00Z">
        <w:r w:rsidDel="00343D9B">
          <w:delText>a.</w:delText>
        </w:r>
        <w:r w:rsidDel="00343D9B">
          <w:tab/>
          <w:delText>low fever, chills, cough</w:delText>
        </w:r>
      </w:del>
    </w:p>
    <w:p w14:paraId="55CB3D5C" w14:textId="40A5E9A1" w:rsidR="001C353A" w:rsidDel="00343D9B" w:rsidRDefault="001C353A" w:rsidP="00A014CE">
      <w:pPr>
        <w:spacing w:line="480" w:lineRule="auto"/>
        <w:ind w:left="1080" w:hanging="360"/>
        <w:rPr>
          <w:del w:id="3695" w:author="Thar Adale" w:date="2020-07-16T19:53:00Z"/>
        </w:rPr>
      </w:pPr>
      <w:del w:id="3696" w:author="Thar Adale" w:date="2020-07-16T19:53:00Z">
        <w:r w:rsidDel="00343D9B">
          <w:delText>b.</w:delText>
        </w:r>
        <w:r w:rsidDel="00343D9B">
          <w:tab/>
          <w:delText>no, they are integral to pneumonia</w:delText>
        </w:r>
      </w:del>
    </w:p>
    <w:p w14:paraId="70FDC97C" w14:textId="0BC1E19F" w:rsidR="001C353A" w:rsidDel="00343D9B" w:rsidRDefault="001C353A" w:rsidP="00A014CE">
      <w:pPr>
        <w:spacing w:line="480" w:lineRule="auto"/>
        <w:ind w:left="1080" w:hanging="360"/>
        <w:rPr>
          <w:del w:id="3697" w:author="Thar Adale" w:date="2020-07-16T19:53:00Z"/>
        </w:rPr>
      </w:pPr>
      <w:del w:id="3698" w:author="Thar Adale" w:date="2020-07-16T19:53:00Z">
        <w:r w:rsidDel="00343D9B">
          <w:delText>c.</w:delText>
        </w:r>
        <w:r w:rsidDel="00343D9B">
          <w:tab/>
          <w:delText>CHF puts the patient at increased risk for complications, although it did not cause the pneumonia and bronchitis.</w:delText>
        </w:r>
      </w:del>
    </w:p>
    <w:p w14:paraId="53279CCC" w14:textId="20F5273F" w:rsidR="001C353A" w:rsidDel="00343D9B" w:rsidRDefault="001C353A" w:rsidP="00A014CE">
      <w:pPr>
        <w:spacing w:line="480" w:lineRule="auto"/>
        <w:ind w:left="1080" w:hanging="360"/>
        <w:rPr>
          <w:del w:id="3699" w:author="Thar Adale" w:date="2020-07-16T19:53:00Z"/>
        </w:rPr>
      </w:pPr>
      <w:del w:id="3700" w:author="Thar Adale" w:date="2020-07-16T19:53:00Z">
        <w:r w:rsidDel="00343D9B">
          <w:delText>d.</w:delText>
        </w:r>
        <w:r w:rsidDel="00343D9B">
          <w:tab/>
          <w:delText>lobular pneumonia and acute bronchitis</w:delText>
        </w:r>
      </w:del>
    </w:p>
    <w:p w14:paraId="31B7169A" w14:textId="37987CD9" w:rsidR="001C353A" w:rsidDel="00343D9B" w:rsidRDefault="001C353A" w:rsidP="00A014CE">
      <w:pPr>
        <w:spacing w:line="480" w:lineRule="auto"/>
        <w:ind w:left="1080" w:hanging="360"/>
        <w:rPr>
          <w:del w:id="3701" w:author="Thar Adale" w:date="2020-07-16T19:53:00Z"/>
        </w:rPr>
      </w:pPr>
      <w:del w:id="3702" w:author="Thar Adale" w:date="2020-07-16T19:53:00Z">
        <w:r w:rsidDel="00343D9B">
          <w:delText>e.</w:delText>
        </w:r>
        <w:r w:rsidDel="00343D9B">
          <w:tab/>
          <w:delText>acute</w:delText>
        </w:r>
      </w:del>
    </w:p>
    <w:p w14:paraId="57EAD947" w14:textId="73B0279A" w:rsidR="001C353A" w:rsidDel="00343D9B" w:rsidRDefault="001C353A" w:rsidP="00A014CE">
      <w:pPr>
        <w:spacing w:line="480" w:lineRule="auto"/>
        <w:ind w:left="1080" w:hanging="360"/>
        <w:rPr>
          <w:del w:id="3703" w:author="Thar Adale" w:date="2020-07-16T19:53:00Z"/>
        </w:rPr>
      </w:pPr>
      <w:del w:id="3704" w:author="Thar Adale" w:date="2020-07-16T19:53:00Z">
        <w:r w:rsidDel="00343D9B">
          <w:delText>f.</w:delText>
        </w:r>
        <w:r w:rsidDel="00343D9B">
          <w:tab/>
          <w:delText>Mycoplasma pneumoniae</w:delText>
        </w:r>
      </w:del>
    </w:p>
    <w:p w14:paraId="679E4FA2" w14:textId="4E30DBB0" w:rsidR="001C353A" w:rsidDel="00343D9B" w:rsidRDefault="001C353A" w:rsidP="00A014CE">
      <w:pPr>
        <w:spacing w:line="480" w:lineRule="auto"/>
        <w:ind w:left="1080" w:hanging="360"/>
        <w:rPr>
          <w:del w:id="3705" w:author="Thar Adale" w:date="2020-07-16T19:53:00Z"/>
        </w:rPr>
      </w:pPr>
      <w:del w:id="3706" w:author="Thar Adale" w:date="2020-07-16T19:53:00Z">
        <w:r w:rsidDel="00343D9B">
          <w:delText>g.</w:delText>
        </w:r>
        <w:r w:rsidDel="00343D9B">
          <w:tab/>
          <w:delText>no</w:delText>
        </w:r>
      </w:del>
    </w:p>
    <w:p w14:paraId="3F61E7B2" w14:textId="26C2E244" w:rsidR="001C353A" w:rsidDel="00343D9B" w:rsidRDefault="001C353A" w:rsidP="00A014CE">
      <w:pPr>
        <w:spacing w:line="480" w:lineRule="auto"/>
        <w:ind w:left="1080" w:hanging="360"/>
        <w:rPr>
          <w:del w:id="3707" w:author="Thar Adale" w:date="2020-07-16T19:53:00Z"/>
        </w:rPr>
      </w:pPr>
      <w:del w:id="3708" w:author="Thar Adale" w:date="2020-07-16T19:53:00Z">
        <w:r w:rsidDel="00343D9B">
          <w:delText>h.</w:delText>
        </w:r>
        <w:r w:rsidDel="00343D9B">
          <w:tab/>
          <w:delText>either lobular pneumonia or acute bronchitis</w:delText>
        </w:r>
      </w:del>
    </w:p>
    <w:p w14:paraId="2A027C72" w14:textId="672762D6" w:rsidR="001C353A" w:rsidDel="00343D9B" w:rsidRDefault="001C353A" w:rsidP="00A014CE">
      <w:pPr>
        <w:spacing w:line="480" w:lineRule="auto"/>
        <w:ind w:left="1080" w:hanging="360"/>
        <w:rPr>
          <w:del w:id="3709" w:author="Thar Adale" w:date="2020-07-16T19:53:00Z"/>
        </w:rPr>
      </w:pPr>
      <w:del w:id="3710" w:author="Thar Adale" w:date="2020-07-16T19:53:00Z">
        <w:r w:rsidDel="00343D9B">
          <w:delText>i.</w:delText>
        </w:r>
        <w:r w:rsidDel="00343D9B">
          <w:tab/>
          <w:delText>either lobular pneumonia or acute bronchitis</w:delText>
        </w:r>
      </w:del>
    </w:p>
    <w:p w14:paraId="3C6CE0A7" w14:textId="56A79F43" w:rsidR="001C353A" w:rsidDel="00343D9B" w:rsidRDefault="001C353A" w:rsidP="00A014CE">
      <w:pPr>
        <w:spacing w:line="480" w:lineRule="auto"/>
        <w:ind w:left="1080" w:hanging="360"/>
        <w:rPr>
          <w:del w:id="3711" w:author="Thar Adale" w:date="2020-07-16T19:53:00Z"/>
        </w:rPr>
      </w:pPr>
      <w:del w:id="3712" w:author="Thar Adale" w:date="2020-07-16T19:53:00Z">
        <w:r w:rsidDel="00343D9B">
          <w:delText>j.</w:delText>
        </w:r>
        <w:r w:rsidDel="00343D9B">
          <w:tab/>
          <w:delText>CHF</w:delText>
        </w:r>
      </w:del>
    </w:p>
    <w:p w14:paraId="37F34C32" w14:textId="45BF446A" w:rsidR="001C353A" w:rsidDel="00343D9B" w:rsidRDefault="001C353A" w:rsidP="00A014CE">
      <w:pPr>
        <w:spacing w:line="480" w:lineRule="auto"/>
        <w:ind w:left="1080" w:hanging="360"/>
        <w:rPr>
          <w:del w:id="3713" w:author="Thar Adale" w:date="2020-07-16T19:53:00Z"/>
        </w:rPr>
      </w:pPr>
      <w:del w:id="3714" w:author="Thar Adale" w:date="2020-07-16T19:53:00Z">
        <w:r w:rsidDel="00343D9B">
          <w:delText>k.</w:delText>
        </w:r>
        <w:r w:rsidDel="00343D9B">
          <w:tab/>
          <w:delText>supplemental oxygen</w:delText>
        </w:r>
      </w:del>
    </w:p>
    <w:p w14:paraId="0BBEF8BA" w14:textId="6C6B5CA8" w:rsidR="001C353A" w:rsidDel="00343D9B" w:rsidRDefault="001C353A" w:rsidP="00A014CE">
      <w:pPr>
        <w:spacing w:line="480" w:lineRule="auto"/>
        <w:ind w:left="720" w:hanging="360"/>
        <w:rPr>
          <w:del w:id="3715" w:author="Thar Adale" w:date="2020-07-16T19:53:00Z"/>
        </w:rPr>
      </w:pPr>
      <w:del w:id="3716" w:author="Thar Adale" w:date="2020-07-16T19:53:00Z">
        <w:r w:rsidDel="00343D9B">
          <w:delText>5.</w:delText>
        </w:r>
        <w:r w:rsidDel="00343D9B">
          <w:tab/>
        </w:r>
      </w:del>
    </w:p>
    <w:p w14:paraId="3858B3E3" w14:textId="2904AE1E" w:rsidR="001C353A" w:rsidDel="00343D9B" w:rsidRDefault="001C353A" w:rsidP="00A014CE">
      <w:pPr>
        <w:spacing w:line="480" w:lineRule="auto"/>
        <w:ind w:left="1080" w:hanging="360"/>
        <w:rPr>
          <w:del w:id="3717" w:author="Thar Adale" w:date="2020-07-16T19:53:00Z"/>
        </w:rPr>
      </w:pPr>
      <w:del w:id="3718" w:author="Thar Adale" w:date="2020-07-16T19:53:00Z">
        <w:r w:rsidDel="00343D9B">
          <w:delText>a.</w:delText>
        </w:r>
        <w:r w:rsidDel="00343D9B">
          <w:tab/>
          <w:delText xml:space="preserve">acute bronchitis </w:delText>
        </w:r>
      </w:del>
    </w:p>
    <w:p w14:paraId="3DF9EDC5" w14:textId="799B3487" w:rsidR="001C353A" w:rsidDel="00343D9B" w:rsidRDefault="001C353A" w:rsidP="00A014CE">
      <w:pPr>
        <w:spacing w:line="480" w:lineRule="auto"/>
        <w:ind w:left="1080" w:hanging="360"/>
        <w:rPr>
          <w:del w:id="3719" w:author="Thar Adale" w:date="2020-07-16T19:53:00Z"/>
        </w:rPr>
      </w:pPr>
      <w:del w:id="3720" w:author="Thar Adale" w:date="2020-07-16T19:53:00Z">
        <w:r w:rsidDel="00343D9B">
          <w:delText>b.</w:delText>
        </w:r>
        <w:r w:rsidDel="00343D9B">
          <w:tab/>
          <w:delText>COPD, chronic bronchitis</w:delText>
        </w:r>
      </w:del>
    </w:p>
    <w:p w14:paraId="38238465" w14:textId="3D4DB21F" w:rsidR="001C353A" w:rsidDel="00343D9B" w:rsidRDefault="001C353A" w:rsidP="00A014CE">
      <w:pPr>
        <w:spacing w:line="480" w:lineRule="auto"/>
        <w:ind w:left="1080" w:hanging="360"/>
        <w:rPr>
          <w:del w:id="3721" w:author="Thar Adale" w:date="2020-07-16T19:53:00Z"/>
        </w:rPr>
      </w:pPr>
      <w:del w:id="3722" w:author="Thar Adale" w:date="2020-07-16T19:53:00Z">
        <w:r w:rsidDel="00343D9B">
          <w:delText>c.</w:delText>
        </w:r>
        <w:r w:rsidDel="00343D9B">
          <w:tab/>
          <w:delText>acute bronchitis is an exacerbation of the COPD</w:delText>
        </w:r>
      </w:del>
    </w:p>
    <w:p w14:paraId="459AEAC3" w14:textId="5665B3F8" w:rsidR="001C353A" w:rsidDel="00343D9B" w:rsidRDefault="001C353A" w:rsidP="00A014CE">
      <w:pPr>
        <w:spacing w:line="480" w:lineRule="auto"/>
        <w:ind w:left="1080" w:hanging="360"/>
        <w:rPr>
          <w:del w:id="3723" w:author="Thar Adale" w:date="2020-07-16T19:53:00Z"/>
        </w:rPr>
      </w:pPr>
      <w:del w:id="3724" w:author="Thar Adale" w:date="2020-07-16T19:53:00Z">
        <w:r w:rsidDel="00343D9B">
          <w:delText>d.</w:delText>
        </w:r>
        <w:r w:rsidDel="00343D9B">
          <w:tab/>
          <w:delText>yes, it is the reason for admission</w:delText>
        </w:r>
      </w:del>
    </w:p>
    <w:p w14:paraId="632D0D09" w14:textId="621315E1" w:rsidR="001C353A" w:rsidDel="00343D9B" w:rsidRDefault="001C353A" w:rsidP="00A014CE">
      <w:pPr>
        <w:spacing w:line="480" w:lineRule="auto"/>
        <w:ind w:left="1080" w:hanging="360"/>
        <w:rPr>
          <w:del w:id="3725" w:author="Thar Adale" w:date="2020-07-16T19:53:00Z"/>
        </w:rPr>
      </w:pPr>
      <w:del w:id="3726" w:author="Thar Adale" w:date="2020-07-16T19:53:00Z">
        <w:r w:rsidDel="00343D9B">
          <w:delText>e.</w:delText>
        </w:r>
        <w:r w:rsidDel="00343D9B">
          <w:tab/>
          <w:delText>no, it is part of COPD</w:delText>
        </w:r>
      </w:del>
    </w:p>
    <w:p w14:paraId="5259F613" w14:textId="13B87585" w:rsidR="001C353A" w:rsidDel="00343D9B" w:rsidRDefault="001C353A" w:rsidP="00A014CE">
      <w:pPr>
        <w:spacing w:line="480" w:lineRule="auto"/>
        <w:ind w:left="1080" w:hanging="360"/>
        <w:rPr>
          <w:del w:id="3727" w:author="Thar Adale" w:date="2020-07-16T19:53:00Z"/>
        </w:rPr>
      </w:pPr>
      <w:del w:id="3728" w:author="Thar Adale" w:date="2020-07-16T19:53:00Z">
        <w:r w:rsidDel="00343D9B">
          <w:delText>f.</w:delText>
        </w:r>
        <w:r w:rsidDel="00343D9B">
          <w:tab/>
          <w:delText>tobacco dependence</w:delText>
        </w:r>
      </w:del>
    </w:p>
    <w:p w14:paraId="60420EA4" w14:textId="42D01B0A" w:rsidR="001C353A" w:rsidDel="00343D9B" w:rsidRDefault="001C353A" w:rsidP="00A014CE">
      <w:pPr>
        <w:spacing w:line="480" w:lineRule="auto"/>
        <w:ind w:left="720" w:hanging="360"/>
        <w:rPr>
          <w:del w:id="3729" w:author="Thar Adale" w:date="2020-07-16T19:53:00Z"/>
        </w:rPr>
      </w:pPr>
      <w:del w:id="3730" w:author="Thar Adale" w:date="2020-07-16T19:53:00Z">
        <w:r w:rsidDel="00343D9B">
          <w:delText>6.</w:delText>
        </w:r>
        <w:r w:rsidDel="00343D9B">
          <w:tab/>
        </w:r>
      </w:del>
    </w:p>
    <w:p w14:paraId="61389E51" w14:textId="4ED9BBE3" w:rsidR="001C353A" w:rsidDel="00343D9B" w:rsidRDefault="001C353A" w:rsidP="00A014CE">
      <w:pPr>
        <w:spacing w:line="480" w:lineRule="auto"/>
        <w:ind w:left="1080" w:hanging="360"/>
        <w:rPr>
          <w:del w:id="3731" w:author="Thar Adale" w:date="2020-07-16T19:53:00Z"/>
        </w:rPr>
      </w:pPr>
      <w:del w:id="3732" w:author="Thar Adale" w:date="2020-07-16T19:53:00Z">
        <w:r w:rsidDel="00343D9B">
          <w:delText>a.</w:delText>
        </w:r>
        <w:r w:rsidDel="00343D9B">
          <w:tab/>
          <w:delText>asbestosis</w:delText>
        </w:r>
      </w:del>
    </w:p>
    <w:p w14:paraId="541E631D" w14:textId="1E40ED8F" w:rsidR="001C353A" w:rsidDel="00343D9B" w:rsidRDefault="001C353A" w:rsidP="00A014CE">
      <w:pPr>
        <w:spacing w:line="480" w:lineRule="auto"/>
        <w:ind w:left="1080" w:hanging="360"/>
        <w:rPr>
          <w:del w:id="3733" w:author="Thar Adale" w:date="2020-07-16T19:53:00Z"/>
        </w:rPr>
      </w:pPr>
      <w:del w:id="3734" w:author="Thar Adale" w:date="2020-07-16T19:53:00Z">
        <w:r w:rsidDel="00343D9B">
          <w:delText>b.</w:delText>
        </w:r>
        <w:r w:rsidDel="00343D9B">
          <w:tab/>
          <w:delText>asbestosis</w:delText>
        </w:r>
      </w:del>
    </w:p>
    <w:p w14:paraId="2CCD39A3" w14:textId="0F0DC337" w:rsidR="001C353A" w:rsidDel="00343D9B" w:rsidRDefault="001C353A" w:rsidP="00A014CE">
      <w:pPr>
        <w:spacing w:line="480" w:lineRule="auto"/>
        <w:ind w:left="1080" w:hanging="360"/>
        <w:rPr>
          <w:del w:id="3735" w:author="Thar Adale" w:date="2020-07-16T19:53:00Z"/>
        </w:rPr>
      </w:pPr>
      <w:del w:id="3736" w:author="Thar Adale" w:date="2020-07-16T19:53:00Z">
        <w:r w:rsidDel="00343D9B">
          <w:delText>c.</w:delText>
        </w:r>
        <w:r w:rsidDel="00343D9B">
          <w:tab/>
          <w:delText>yes, it is a manifestation that is not integral to asbestosis</w:delText>
        </w:r>
      </w:del>
    </w:p>
    <w:p w14:paraId="5828DD7B" w14:textId="05C37C7D" w:rsidR="001C353A" w:rsidDel="00343D9B" w:rsidRDefault="001C353A" w:rsidP="00A014CE">
      <w:pPr>
        <w:spacing w:line="480" w:lineRule="auto"/>
        <w:ind w:left="1080" w:hanging="360"/>
        <w:rPr>
          <w:del w:id="3737" w:author="Thar Adale" w:date="2020-07-16T19:53:00Z"/>
        </w:rPr>
      </w:pPr>
      <w:del w:id="3738" w:author="Thar Adale" w:date="2020-07-16T19:53:00Z">
        <w:r w:rsidDel="00343D9B">
          <w:delText>d.</w:delText>
        </w:r>
        <w:r w:rsidDel="00343D9B">
          <w:tab/>
          <w:delText>asthma</w:delText>
        </w:r>
      </w:del>
    </w:p>
    <w:p w14:paraId="32C5AB86" w14:textId="7E7756CE" w:rsidR="001C353A" w:rsidDel="00343D9B" w:rsidRDefault="001C353A" w:rsidP="00A014CE">
      <w:pPr>
        <w:spacing w:line="480" w:lineRule="auto"/>
        <w:ind w:left="1080" w:hanging="360"/>
        <w:rPr>
          <w:del w:id="3739" w:author="Thar Adale" w:date="2020-07-16T19:53:00Z"/>
        </w:rPr>
      </w:pPr>
      <w:del w:id="3740" w:author="Thar Adale" w:date="2020-07-16T19:53:00Z">
        <w:r w:rsidDel="00343D9B">
          <w:delText>e.</w:delText>
        </w:r>
        <w:r w:rsidDel="00343D9B">
          <w:tab/>
          <w:delText>mild persistent</w:delText>
        </w:r>
      </w:del>
    </w:p>
    <w:p w14:paraId="64520679" w14:textId="0AF2F548" w:rsidR="001C353A" w:rsidDel="00343D9B" w:rsidRDefault="001C353A" w:rsidP="00A014CE">
      <w:pPr>
        <w:spacing w:line="480" w:lineRule="auto"/>
        <w:ind w:left="1080" w:hanging="360"/>
        <w:rPr>
          <w:del w:id="3741" w:author="Thar Adale" w:date="2020-07-16T19:53:00Z"/>
        </w:rPr>
      </w:pPr>
      <w:del w:id="3742" w:author="Thar Adale" w:date="2020-07-16T19:53:00Z">
        <w:r w:rsidDel="00343D9B">
          <w:delText>f.</w:delText>
        </w:r>
        <w:r w:rsidDel="00343D9B">
          <w:tab/>
          <w:delText>yes, it is a separate condition</w:delText>
        </w:r>
      </w:del>
    </w:p>
    <w:p w14:paraId="39CF4525" w14:textId="34D2DC83" w:rsidR="001C353A" w:rsidDel="00343D9B" w:rsidRDefault="001C353A" w:rsidP="00A014CE">
      <w:pPr>
        <w:spacing w:line="480" w:lineRule="auto"/>
        <w:ind w:left="1080" w:hanging="360"/>
        <w:rPr>
          <w:del w:id="3743" w:author="Thar Adale" w:date="2020-07-16T19:53:00Z"/>
        </w:rPr>
      </w:pPr>
      <w:del w:id="3744" w:author="Thar Adale" w:date="2020-07-16T19:53:00Z">
        <w:r w:rsidDel="00343D9B">
          <w:delText>g.</w:delText>
        </w:r>
        <w:r w:rsidDel="00343D9B">
          <w:tab/>
          <w:delText>asbestosis</w:delText>
        </w:r>
      </w:del>
    </w:p>
    <w:p w14:paraId="5F9C7993" w14:textId="7DAD2D22" w:rsidR="001C353A" w:rsidDel="00343D9B" w:rsidRDefault="001C353A" w:rsidP="00A014CE">
      <w:pPr>
        <w:keepNext/>
        <w:keepLines/>
        <w:spacing w:line="480" w:lineRule="auto"/>
        <w:outlineLvl w:val="1"/>
        <w:rPr>
          <w:del w:id="3745" w:author="Thar Adale" w:date="2020-07-16T19:53:00Z"/>
          <w:b/>
          <w:bCs/>
          <w:szCs w:val="26"/>
        </w:rPr>
      </w:pPr>
      <w:del w:id="3746" w:author="Thar Adale" w:date="2020-07-16T19:53:00Z">
        <w:r w:rsidDel="00343D9B">
          <w:rPr>
            <w:b/>
            <w:bCs/>
            <w:szCs w:val="26"/>
          </w:rPr>
          <w:delText xml:space="preserve">Exercise </w:delText>
        </w:r>
        <w:r w:rsidR="00AF17C6" w:rsidDel="00343D9B">
          <w:rPr>
            <w:b/>
            <w:bCs/>
            <w:szCs w:val="26"/>
          </w:rPr>
          <w:delText>15</w:delText>
        </w:r>
        <w:r w:rsidDel="00343D9B">
          <w:rPr>
            <w:b/>
            <w:bCs/>
            <w:szCs w:val="26"/>
          </w:rPr>
          <w:delText>.3 Assigning Codes for Respiratory System</w:delText>
        </w:r>
        <w:r w:rsidRPr="001C353A" w:rsidDel="00343D9B">
          <w:delText xml:space="preserve"> </w:delText>
        </w:r>
        <w:r w:rsidRPr="001C353A" w:rsidDel="00343D9B">
          <w:rPr>
            <w:b/>
            <w:bCs/>
            <w:szCs w:val="26"/>
          </w:rPr>
          <w:delText>Conditions</w:delText>
        </w:r>
      </w:del>
    </w:p>
    <w:p w14:paraId="10F0F424" w14:textId="12B27AE4" w:rsidR="001C353A" w:rsidDel="00343D9B" w:rsidRDefault="001C353A" w:rsidP="00A014CE">
      <w:pPr>
        <w:spacing w:line="480" w:lineRule="auto"/>
        <w:ind w:left="720" w:hanging="360"/>
        <w:rPr>
          <w:del w:id="3747" w:author="Thar Adale" w:date="2020-07-16T19:53:00Z"/>
        </w:rPr>
      </w:pPr>
      <w:del w:id="3748" w:author="Thar Adale" w:date="2020-07-16T19:53:00Z">
        <w:r w:rsidDel="00343D9B">
          <w:delText>1.</w:delText>
        </w:r>
        <w:r w:rsidDel="00343D9B">
          <w:tab/>
        </w:r>
        <w:r w:rsidRPr="00FA796D" w:rsidDel="00343D9B">
          <w:rPr>
            <w:rStyle w:val="Emphasis"/>
          </w:rPr>
          <w:delText>J45.21</w:delText>
        </w:r>
        <w:r w:rsidDel="00343D9B">
          <w:delText xml:space="preserve">  (Asthma, intermittent (mild), with, acute exacerbation)</w:delText>
        </w:r>
      </w:del>
    </w:p>
    <w:p w14:paraId="06D2C699" w14:textId="59D98809" w:rsidR="006729A5" w:rsidDel="00343D9B" w:rsidRDefault="001C353A" w:rsidP="00237906">
      <w:pPr>
        <w:spacing w:line="480" w:lineRule="auto"/>
        <w:ind w:left="360"/>
        <w:rPr>
          <w:del w:id="3749" w:author="Thar Adale" w:date="2020-07-16T19:53:00Z"/>
        </w:rPr>
      </w:pPr>
      <w:del w:id="3750" w:author="Thar Adale" w:date="2020-07-16T19:53:00Z">
        <w:r w:rsidDel="00343D9B">
          <w:delText>2.</w:delText>
        </w:r>
        <w:r w:rsidDel="00343D9B">
          <w:tab/>
        </w:r>
        <w:r w:rsidRPr="00FA796D" w:rsidDel="00343D9B">
          <w:rPr>
            <w:rStyle w:val="Emphasis"/>
          </w:rPr>
          <w:delText>J12.9</w:delText>
        </w:r>
        <w:r w:rsidDel="00343D9B">
          <w:delText xml:space="preserve">  (Pneumonia, viral)</w:delText>
        </w:r>
      </w:del>
    </w:p>
    <w:p w14:paraId="5F1993ED" w14:textId="7290DC0F" w:rsidR="006729A5" w:rsidDel="00343D9B" w:rsidRDefault="001C353A" w:rsidP="00237906">
      <w:pPr>
        <w:spacing w:line="480" w:lineRule="auto"/>
        <w:ind w:left="360"/>
        <w:rPr>
          <w:del w:id="3751" w:author="Thar Adale" w:date="2020-07-16T19:53:00Z"/>
        </w:rPr>
      </w:pPr>
      <w:del w:id="3752" w:author="Thar Adale" w:date="2020-07-16T19:53:00Z">
        <w:r w:rsidDel="00343D9B">
          <w:delText>3.</w:delText>
        </w:r>
        <w:r w:rsidDel="00343D9B">
          <w:tab/>
        </w:r>
        <w:r w:rsidRPr="00FA796D" w:rsidDel="00343D9B">
          <w:rPr>
            <w:rStyle w:val="Emphasis"/>
          </w:rPr>
          <w:delText>J44.9</w:delText>
        </w:r>
        <w:r w:rsidDel="00343D9B">
          <w:delText xml:space="preserve"> (</w:delText>
        </w:r>
        <w:r w:rsidR="00304AC1" w:rsidDel="00343D9B">
          <w:delText xml:space="preserve">Bronchitis, emphysematous or </w:delText>
        </w:r>
        <w:r w:rsidDel="00343D9B">
          <w:delText>Disease, lung, obstructive, with, bronchitis)</w:delText>
        </w:r>
        <w:r w:rsidR="0071289C" w:rsidDel="00343D9B">
          <w:delText xml:space="preserve"> (See Excludes1 notes under J43 and Includes notes under J44)</w:delText>
        </w:r>
      </w:del>
    </w:p>
    <w:p w14:paraId="734CDBB6" w14:textId="0C959AA0" w:rsidR="001C353A" w:rsidDel="00343D9B" w:rsidRDefault="001C353A" w:rsidP="00A014CE">
      <w:pPr>
        <w:keepNext/>
        <w:keepLines/>
        <w:spacing w:line="480" w:lineRule="auto"/>
        <w:outlineLvl w:val="1"/>
        <w:rPr>
          <w:del w:id="3753" w:author="Thar Adale" w:date="2020-07-16T19:53:00Z"/>
          <w:b/>
          <w:bCs/>
          <w:szCs w:val="26"/>
        </w:rPr>
      </w:pPr>
      <w:del w:id="3754" w:author="Thar Adale" w:date="2020-07-16T19:53:00Z">
        <w:r w:rsidDel="00343D9B">
          <w:rPr>
            <w:b/>
            <w:bCs/>
            <w:szCs w:val="26"/>
          </w:rPr>
          <w:delText>Exercise 1</w:delText>
        </w:r>
        <w:r w:rsidR="00AF17C6" w:rsidDel="00343D9B">
          <w:rPr>
            <w:b/>
            <w:bCs/>
            <w:szCs w:val="26"/>
          </w:rPr>
          <w:delText>5.</w:delText>
        </w:r>
        <w:r w:rsidDel="00343D9B">
          <w:rPr>
            <w:b/>
            <w:bCs/>
            <w:szCs w:val="26"/>
          </w:rPr>
          <w:delText>4 Arranging Codes for Respiratory System</w:delText>
        </w:r>
        <w:r w:rsidRPr="001C353A" w:rsidDel="00343D9B">
          <w:delText xml:space="preserve"> </w:delText>
        </w:r>
        <w:r w:rsidRPr="001C353A" w:rsidDel="00343D9B">
          <w:rPr>
            <w:b/>
            <w:bCs/>
            <w:szCs w:val="26"/>
          </w:rPr>
          <w:delText>Conditions</w:delText>
        </w:r>
      </w:del>
    </w:p>
    <w:p w14:paraId="6695D58B" w14:textId="14103583" w:rsidR="001C353A" w:rsidDel="00343D9B" w:rsidRDefault="001C353A" w:rsidP="00A014CE">
      <w:pPr>
        <w:spacing w:line="480" w:lineRule="auto"/>
        <w:ind w:left="720" w:hanging="360"/>
        <w:rPr>
          <w:del w:id="3755" w:author="Thar Adale" w:date="2020-07-16T19:53:00Z"/>
        </w:rPr>
      </w:pPr>
      <w:del w:id="3756" w:author="Thar Adale" w:date="2020-07-16T19:53:00Z">
        <w:r w:rsidDel="00343D9B">
          <w:delText>1.</w:delText>
        </w:r>
        <w:r w:rsidDel="00343D9B">
          <w:tab/>
        </w:r>
        <w:r w:rsidRPr="00FA796D" w:rsidDel="00343D9B">
          <w:rPr>
            <w:rStyle w:val="Emphasis"/>
          </w:rPr>
          <w:delText>J15.7</w:delText>
        </w:r>
        <w:r w:rsidDel="00343D9B">
          <w:delText xml:space="preserve">  (Pneumonia, lobular, see Pneumonia, broncho, Mycoplasma pneumoniae)</w:delText>
        </w:r>
        <w:r w:rsidDel="00343D9B">
          <w:br/>
        </w:r>
        <w:r w:rsidRPr="00FA796D" w:rsidDel="00343D9B">
          <w:rPr>
            <w:rStyle w:val="Emphasis"/>
          </w:rPr>
          <w:delText xml:space="preserve">J20.0 </w:delText>
        </w:r>
        <w:r w:rsidDel="00343D9B">
          <w:delText xml:space="preserve"> (Bronchitis, acute, due to Mycoplasma pneumoniae) </w:delText>
        </w:r>
        <w:r w:rsidDel="00343D9B">
          <w:br/>
        </w:r>
        <w:r w:rsidRPr="00FA796D" w:rsidDel="00343D9B">
          <w:rPr>
            <w:rStyle w:val="Emphasis"/>
          </w:rPr>
          <w:delText>I50.9</w:delText>
        </w:r>
        <w:r w:rsidDel="00343D9B">
          <w:delText xml:space="preserve">  (Failure, heart, congestive)</w:delText>
        </w:r>
        <w:r w:rsidDel="00343D9B">
          <w:br/>
        </w:r>
        <w:r w:rsidRPr="00FA796D" w:rsidDel="00343D9B">
          <w:rPr>
            <w:rStyle w:val="Emphasis"/>
          </w:rPr>
          <w:delText>Z99.81</w:delText>
        </w:r>
        <w:r w:rsidDel="00343D9B">
          <w:delText xml:space="preserve">  (Dependence on, oxygen)</w:delText>
        </w:r>
      </w:del>
    </w:p>
    <w:p w14:paraId="1D2E1C3A" w14:textId="5186F5F3" w:rsidR="001C353A" w:rsidDel="00343D9B" w:rsidRDefault="001C353A" w:rsidP="00A014CE">
      <w:pPr>
        <w:spacing w:line="480" w:lineRule="auto"/>
        <w:ind w:left="720" w:hanging="360"/>
        <w:rPr>
          <w:del w:id="3757" w:author="Thar Adale" w:date="2020-07-16T19:53:00Z"/>
        </w:rPr>
      </w:pPr>
      <w:del w:id="3758" w:author="Thar Adale" w:date="2020-07-16T19:53:00Z">
        <w:r w:rsidDel="00343D9B">
          <w:delText>2.</w:delText>
        </w:r>
        <w:r w:rsidDel="00343D9B">
          <w:tab/>
        </w:r>
        <w:r w:rsidRPr="00FA796D" w:rsidDel="00343D9B">
          <w:rPr>
            <w:rStyle w:val="Emphasis"/>
          </w:rPr>
          <w:delText>J44.0</w:delText>
        </w:r>
        <w:r w:rsidDel="00343D9B">
          <w:delText xml:space="preserve">  (Disease, lung, obstructive, with acute bronchitis)</w:delText>
        </w:r>
        <w:r w:rsidDel="00343D9B">
          <w:br/>
        </w:r>
        <w:r w:rsidRPr="00FA796D" w:rsidDel="00343D9B">
          <w:rPr>
            <w:rStyle w:val="Emphasis"/>
            <w:rFonts w:eastAsia="Calibri"/>
          </w:rPr>
          <w:delText>J44.1</w:delText>
        </w:r>
        <w:r w:rsidRPr="0096508A" w:rsidDel="00343D9B">
          <w:rPr>
            <w:rFonts w:eastAsia="Calibri"/>
            <w:sz w:val="22"/>
            <w:szCs w:val="22"/>
          </w:rPr>
          <w:delText xml:space="preserve"> </w:delText>
        </w:r>
        <w:r w:rsidRPr="00237906" w:rsidDel="00343D9B">
          <w:rPr>
            <w:rFonts w:eastAsia="Calibri"/>
          </w:rPr>
          <w:delText>(Disease, lung, obstructive, with, acute, exacerbation)</w:delText>
        </w:r>
        <w:r w:rsidDel="00343D9B">
          <w:br/>
        </w:r>
        <w:r w:rsidRPr="00FA796D" w:rsidDel="00343D9B">
          <w:rPr>
            <w:rStyle w:val="Emphasis"/>
          </w:rPr>
          <w:delText>F17.210</w:delText>
        </w:r>
        <w:r w:rsidDel="00343D9B">
          <w:delText xml:space="preserve">  (Dependence, </w:delText>
        </w:r>
        <w:r w:rsidR="00306772" w:rsidDel="00343D9B">
          <w:delText xml:space="preserve">drug, </w:delText>
        </w:r>
        <w:r w:rsidDel="00343D9B">
          <w:delText>nicotine, cigarettes)</w:delText>
        </w:r>
      </w:del>
    </w:p>
    <w:p w14:paraId="0CFD91AC" w14:textId="7D2F762C" w:rsidR="001C353A" w:rsidDel="00343D9B" w:rsidRDefault="001C353A" w:rsidP="00A014CE">
      <w:pPr>
        <w:spacing w:line="480" w:lineRule="auto"/>
        <w:ind w:left="720" w:hanging="360"/>
        <w:rPr>
          <w:del w:id="3759" w:author="Thar Adale" w:date="2020-07-16T19:53:00Z"/>
        </w:rPr>
      </w:pPr>
      <w:del w:id="3760" w:author="Thar Adale" w:date="2020-07-16T19:53:00Z">
        <w:r w:rsidDel="00343D9B">
          <w:delText>3.</w:delText>
        </w:r>
        <w:r w:rsidDel="00343D9B">
          <w:tab/>
        </w:r>
        <w:r w:rsidRPr="00FA796D" w:rsidDel="00343D9B">
          <w:rPr>
            <w:rStyle w:val="Emphasis"/>
          </w:rPr>
          <w:delText>J61</w:delText>
        </w:r>
        <w:r w:rsidDel="00343D9B">
          <w:delText xml:space="preserve">  (Asbestosis)</w:delText>
        </w:r>
        <w:r w:rsidDel="00343D9B">
          <w:br/>
        </w:r>
        <w:r w:rsidRPr="00FA796D" w:rsidDel="00343D9B">
          <w:rPr>
            <w:rStyle w:val="Emphasis"/>
          </w:rPr>
          <w:delText>J45.30</w:delText>
        </w:r>
        <w:r w:rsidDel="00343D9B">
          <w:delText xml:space="preserve">  (Asthma, mild persistent)</w:delText>
        </w:r>
        <w:r w:rsidDel="00343D9B">
          <w:br/>
        </w:r>
        <w:r w:rsidRPr="00FA796D" w:rsidDel="00343D9B">
          <w:rPr>
            <w:rStyle w:val="Emphasis"/>
          </w:rPr>
          <w:delText>R68.3</w:delText>
        </w:r>
        <w:r w:rsidDel="00343D9B">
          <w:delText xml:space="preserve">  (Clubbing of fingers)</w:delText>
        </w:r>
      </w:del>
    </w:p>
    <w:p w14:paraId="76CA3A97" w14:textId="3C4D2B78" w:rsidR="001C353A" w:rsidDel="00343D9B" w:rsidRDefault="001C353A" w:rsidP="00A014CE">
      <w:pPr>
        <w:keepNext/>
        <w:keepLines/>
        <w:spacing w:line="480" w:lineRule="auto"/>
        <w:outlineLvl w:val="1"/>
        <w:rPr>
          <w:del w:id="3761" w:author="Thar Adale" w:date="2020-07-16T19:53:00Z"/>
          <w:b/>
          <w:bCs/>
          <w:szCs w:val="26"/>
        </w:rPr>
      </w:pPr>
      <w:del w:id="3762" w:author="Thar Adale" w:date="2020-07-16T19:53:00Z">
        <w:r w:rsidDel="00343D9B">
          <w:rPr>
            <w:b/>
            <w:bCs/>
            <w:szCs w:val="26"/>
          </w:rPr>
          <w:delText xml:space="preserve">Exercise </w:delText>
        </w:r>
        <w:r w:rsidR="00AF17C6" w:rsidDel="00343D9B">
          <w:rPr>
            <w:b/>
            <w:bCs/>
            <w:szCs w:val="26"/>
          </w:rPr>
          <w:delText>15</w:delText>
        </w:r>
        <w:r w:rsidDel="00343D9B">
          <w:rPr>
            <w:b/>
            <w:bCs/>
            <w:szCs w:val="26"/>
          </w:rPr>
          <w:delText>.5 Coding Neoplasms of the Respiratory System</w:delText>
        </w:r>
      </w:del>
    </w:p>
    <w:p w14:paraId="47369B28" w14:textId="73A4DCF9" w:rsidR="001C353A" w:rsidDel="00343D9B" w:rsidRDefault="001C353A" w:rsidP="00A014CE">
      <w:pPr>
        <w:spacing w:line="480" w:lineRule="auto"/>
        <w:ind w:left="720" w:hanging="360"/>
        <w:rPr>
          <w:del w:id="3763" w:author="Thar Adale" w:date="2020-07-16T19:53:00Z"/>
        </w:rPr>
      </w:pPr>
      <w:del w:id="3764" w:author="Thar Adale" w:date="2020-07-16T19:53:00Z">
        <w:r w:rsidDel="00343D9B">
          <w:delText>1.</w:delText>
        </w:r>
        <w:r w:rsidDel="00343D9B">
          <w:tab/>
        </w:r>
        <w:r w:rsidRPr="00FA796D" w:rsidDel="00343D9B">
          <w:rPr>
            <w:rStyle w:val="Emphasis"/>
          </w:rPr>
          <w:delText>Z51.0</w:delText>
        </w:r>
        <w:r w:rsidDel="00343D9B">
          <w:delText xml:space="preserve">  (Radiotherapy)</w:delText>
        </w:r>
      </w:del>
    </w:p>
    <w:p w14:paraId="14EB2161" w14:textId="4F45F016" w:rsidR="001C353A" w:rsidDel="00343D9B" w:rsidRDefault="001C353A" w:rsidP="00A014CE">
      <w:pPr>
        <w:spacing w:line="480" w:lineRule="auto"/>
        <w:ind w:left="720"/>
        <w:rPr>
          <w:del w:id="3765" w:author="Thar Adale" w:date="2020-07-16T19:53:00Z"/>
        </w:rPr>
      </w:pPr>
      <w:del w:id="3766" w:author="Thar Adale" w:date="2020-07-16T19:53:00Z">
        <w:r w:rsidRPr="00FA796D" w:rsidDel="00343D9B">
          <w:rPr>
            <w:rStyle w:val="Emphasis"/>
          </w:rPr>
          <w:delText>C34.12</w:delText>
        </w:r>
        <w:r w:rsidDel="00343D9B">
          <w:delText xml:space="preserve">  (Table of Neoplasms, lung, upper lobe, malignant primary, left)</w:delText>
        </w:r>
        <w:r w:rsidDel="00343D9B">
          <w:br/>
        </w:r>
        <w:r w:rsidRPr="00FA796D" w:rsidDel="00343D9B">
          <w:rPr>
            <w:rStyle w:val="Emphasis"/>
          </w:rPr>
          <w:delText>Z72.0</w:delText>
        </w:r>
        <w:r w:rsidDel="00343D9B">
          <w:delText xml:space="preserve">  (Tobacco, use)</w:delText>
        </w:r>
      </w:del>
    </w:p>
    <w:p w14:paraId="1B6C4388" w14:textId="7D06B3DD" w:rsidR="001C353A" w:rsidDel="00343D9B" w:rsidRDefault="001C353A" w:rsidP="00A014CE">
      <w:pPr>
        <w:spacing w:line="480" w:lineRule="auto"/>
        <w:ind w:left="720" w:hanging="360"/>
        <w:rPr>
          <w:del w:id="3767" w:author="Thar Adale" w:date="2020-07-16T19:53:00Z"/>
        </w:rPr>
      </w:pPr>
      <w:del w:id="3768" w:author="Thar Adale" w:date="2020-07-16T19:53:00Z">
        <w:r w:rsidDel="00343D9B">
          <w:delText>2.</w:delText>
        </w:r>
        <w:r w:rsidDel="00343D9B">
          <w:tab/>
        </w:r>
        <w:r w:rsidRPr="00FA796D" w:rsidDel="00343D9B">
          <w:rPr>
            <w:rStyle w:val="Emphasis"/>
          </w:rPr>
          <w:delText>D14.31</w:delText>
        </w:r>
        <w:r w:rsidDel="00343D9B">
          <w:delText xml:space="preserve">  (Table of Neoplasms, lung, benign, lower, right)</w:delText>
        </w:r>
      </w:del>
    </w:p>
    <w:p w14:paraId="23678236" w14:textId="5177FB20" w:rsidR="001C353A" w:rsidDel="00343D9B" w:rsidRDefault="001C353A" w:rsidP="00A014CE">
      <w:pPr>
        <w:spacing w:line="480" w:lineRule="auto"/>
        <w:ind w:left="720" w:hanging="360"/>
        <w:rPr>
          <w:del w:id="3769" w:author="Thar Adale" w:date="2020-07-16T19:53:00Z"/>
        </w:rPr>
      </w:pPr>
      <w:del w:id="3770" w:author="Thar Adale" w:date="2020-07-16T19:53:00Z">
        <w:r w:rsidDel="00343D9B">
          <w:delText>3.</w:delText>
        </w:r>
        <w:r w:rsidDel="00343D9B">
          <w:tab/>
        </w:r>
        <w:r w:rsidRPr="00FA796D" w:rsidDel="00343D9B">
          <w:rPr>
            <w:rStyle w:val="Emphasis"/>
          </w:rPr>
          <w:delText>C77.0</w:delText>
        </w:r>
        <w:r w:rsidDel="00343D9B">
          <w:delText xml:space="preserve">  (Table of Neoplasms, lymph, gland, cervical malignant secondary)</w:delText>
        </w:r>
        <w:r w:rsidDel="00343D9B">
          <w:br/>
        </w:r>
        <w:r w:rsidRPr="00FA796D" w:rsidDel="00343D9B">
          <w:rPr>
            <w:rStyle w:val="Emphasis"/>
          </w:rPr>
          <w:delText>C14.0</w:delText>
        </w:r>
        <w:r w:rsidDel="00343D9B">
          <w:delText xml:space="preserve">  (Table of Neoplasms, pharynx, malignant primary)</w:delText>
        </w:r>
        <w:r w:rsidDel="00343D9B">
          <w:br/>
        </w:r>
        <w:r w:rsidRPr="00FA796D" w:rsidDel="00343D9B">
          <w:rPr>
            <w:rStyle w:val="Emphasis"/>
          </w:rPr>
          <w:delText>F10.20</w:delText>
        </w:r>
        <w:r w:rsidDel="00343D9B">
          <w:delText xml:space="preserve">  (Dependence, alcohol)</w:delText>
        </w:r>
        <w:r w:rsidDel="00343D9B">
          <w:br/>
        </w:r>
        <w:r w:rsidRPr="00FA796D" w:rsidDel="00343D9B">
          <w:rPr>
            <w:rStyle w:val="Emphasis"/>
          </w:rPr>
          <w:delText>Z87.891</w:delText>
        </w:r>
        <w:r w:rsidDel="00343D9B">
          <w:delText xml:space="preserve">  (History, personal, nicotine dependence)</w:delText>
        </w:r>
      </w:del>
    </w:p>
    <w:p w14:paraId="54FB283C" w14:textId="13C23E8E" w:rsidR="001C353A" w:rsidDel="00343D9B" w:rsidRDefault="001C353A" w:rsidP="00A014CE">
      <w:pPr>
        <w:spacing w:line="480" w:lineRule="auto"/>
        <w:ind w:left="720" w:hanging="360"/>
        <w:rPr>
          <w:del w:id="3771" w:author="Thar Adale" w:date="2020-07-16T19:53:00Z"/>
        </w:rPr>
      </w:pPr>
      <w:del w:id="3772" w:author="Thar Adale" w:date="2020-07-16T19:53:00Z">
        <w:r w:rsidDel="00343D9B">
          <w:delText>4.</w:delText>
        </w:r>
        <w:r w:rsidDel="00343D9B">
          <w:tab/>
        </w:r>
        <w:r w:rsidRPr="00FA796D" w:rsidDel="00343D9B">
          <w:rPr>
            <w:rStyle w:val="Emphasis"/>
          </w:rPr>
          <w:delText>C45.0</w:delText>
        </w:r>
        <w:r w:rsidDel="00343D9B">
          <w:delText xml:space="preserve"> (Mesothelioma, site, pleura)</w:delText>
        </w:r>
        <w:r w:rsidDel="00343D9B">
          <w:br/>
        </w:r>
        <w:r w:rsidRPr="00FA796D" w:rsidDel="00343D9B">
          <w:rPr>
            <w:rStyle w:val="Emphasis"/>
          </w:rPr>
          <w:delText>T57.8X1A</w:delText>
        </w:r>
        <w:r w:rsidDel="00343D9B">
          <w:delText xml:space="preserve">  (Table of Drugs and Chemicals: Asbestos, poisoning, accidental, initial encounter)</w:delText>
        </w:r>
      </w:del>
    </w:p>
    <w:p w14:paraId="42435EBD" w14:textId="29A0884A" w:rsidR="001C353A" w:rsidDel="00343D9B" w:rsidRDefault="001C353A" w:rsidP="00A014CE">
      <w:pPr>
        <w:spacing w:line="480" w:lineRule="auto"/>
        <w:ind w:left="720" w:hanging="360"/>
        <w:rPr>
          <w:del w:id="3773" w:author="Thar Adale" w:date="2020-07-16T19:53:00Z"/>
        </w:rPr>
      </w:pPr>
      <w:del w:id="3774" w:author="Thar Adale" w:date="2020-07-16T19:53:00Z">
        <w:r w:rsidDel="00343D9B">
          <w:delText>5.</w:delText>
        </w:r>
        <w:r w:rsidDel="00343D9B">
          <w:tab/>
        </w:r>
        <w:r w:rsidRPr="00FA796D" w:rsidDel="00343D9B">
          <w:rPr>
            <w:rStyle w:val="Emphasis"/>
          </w:rPr>
          <w:delText>C31.0</w:delText>
        </w:r>
        <w:r w:rsidDel="00343D9B">
          <w:delText xml:space="preserve">  (Table of Neoplasms, sinus, maxillary, primary malignant)</w:delText>
        </w:r>
      </w:del>
    </w:p>
    <w:p w14:paraId="2D964371" w14:textId="28052FE3" w:rsidR="001C353A" w:rsidDel="00343D9B" w:rsidRDefault="001C353A" w:rsidP="00A014CE">
      <w:pPr>
        <w:keepNext/>
        <w:keepLines/>
        <w:spacing w:line="480" w:lineRule="auto"/>
        <w:outlineLvl w:val="1"/>
        <w:rPr>
          <w:del w:id="3775" w:author="Thar Adale" w:date="2020-07-16T19:53:00Z"/>
          <w:b/>
          <w:bCs/>
          <w:szCs w:val="26"/>
        </w:rPr>
      </w:pPr>
      <w:del w:id="3776" w:author="Thar Adale" w:date="2020-07-16T19:53:00Z">
        <w:r w:rsidDel="00343D9B">
          <w:rPr>
            <w:b/>
            <w:bCs/>
            <w:szCs w:val="26"/>
          </w:rPr>
          <w:delText>CONCEPT QUIZ</w:delText>
        </w:r>
      </w:del>
    </w:p>
    <w:p w14:paraId="78A6042A" w14:textId="3D3A78A7" w:rsidR="001C353A" w:rsidDel="00343D9B" w:rsidRDefault="001C353A" w:rsidP="00A014CE">
      <w:pPr>
        <w:keepNext/>
        <w:keepLines/>
        <w:spacing w:line="480" w:lineRule="auto"/>
        <w:outlineLvl w:val="1"/>
        <w:rPr>
          <w:del w:id="3777" w:author="Thar Adale" w:date="2020-07-16T19:53:00Z"/>
          <w:b/>
          <w:bCs/>
          <w:szCs w:val="26"/>
        </w:rPr>
      </w:pPr>
      <w:del w:id="3778" w:author="Thar Adale" w:date="2020-07-16T19:53:00Z">
        <w:r w:rsidDel="00343D9B">
          <w:rPr>
            <w:b/>
            <w:bCs/>
            <w:szCs w:val="26"/>
          </w:rPr>
          <w:delText>Completion</w:delText>
        </w:r>
      </w:del>
    </w:p>
    <w:p w14:paraId="13FAAF5B" w14:textId="5A3600D5" w:rsidR="001C353A" w:rsidDel="00343D9B" w:rsidRDefault="001C353A" w:rsidP="00A014CE">
      <w:pPr>
        <w:spacing w:line="480" w:lineRule="auto"/>
        <w:ind w:left="720" w:hanging="360"/>
        <w:rPr>
          <w:del w:id="3779" w:author="Thar Adale" w:date="2020-07-16T19:53:00Z"/>
        </w:rPr>
      </w:pPr>
      <w:del w:id="3780" w:author="Thar Adale" w:date="2020-07-16T19:53:00Z">
        <w:r w:rsidDel="00343D9B">
          <w:delText>1.</w:delText>
        </w:r>
        <w:r w:rsidDel="00343D9B">
          <w:tab/>
          <w:delText xml:space="preserve">upper </w:delText>
        </w:r>
      </w:del>
    </w:p>
    <w:p w14:paraId="1325DF59" w14:textId="53167A57" w:rsidR="001C353A" w:rsidDel="00343D9B" w:rsidRDefault="001C353A" w:rsidP="00A014CE">
      <w:pPr>
        <w:spacing w:line="480" w:lineRule="auto"/>
        <w:ind w:left="720" w:hanging="360"/>
        <w:rPr>
          <w:del w:id="3781" w:author="Thar Adale" w:date="2020-07-16T19:53:00Z"/>
        </w:rPr>
      </w:pPr>
      <w:del w:id="3782" w:author="Thar Adale" w:date="2020-07-16T19:53:00Z">
        <w:r w:rsidDel="00343D9B">
          <w:delText>2.</w:delText>
        </w:r>
        <w:r w:rsidDel="00343D9B">
          <w:tab/>
          <w:delText>alveoli</w:delText>
        </w:r>
      </w:del>
    </w:p>
    <w:p w14:paraId="2EF61008" w14:textId="28958991" w:rsidR="001C353A" w:rsidDel="00343D9B" w:rsidRDefault="001C353A" w:rsidP="00A014CE">
      <w:pPr>
        <w:spacing w:line="480" w:lineRule="auto"/>
        <w:ind w:left="720" w:hanging="360"/>
        <w:rPr>
          <w:del w:id="3783" w:author="Thar Adale" w:date="2020-07-16T19:53:00Z"/>
        </w:rPr>
      </w:pPr>
      <w:del w:id="3784" w:author="Thar Adale" w:date="2020-07-16T19:53:00Z">
        <w:r w:rsidDel="00343D9B">
          <w:delText>3.</w:delText>
        </w:r>
        <w:r w:rsidDel="00343D9B">
          <w:tab/>
          <w:delText>atelectasis</w:delText>
        </w:r>
      </w:del>
    </w:p>
    <w:p w14:paraId="30D1CD50" w14:textId="77E759D9" w:rsidR="001C353A" w:rsidDel="00343D9B" w:rsidRDefault="001C353A" w:rsidP="00A014CE">
      <w:pPr>
        <w:spacing w:line="480" w:lineRule="auto"/>
        <w:ind w:left="720" w:hanging="360"/>
        <w:rPr>
          <w:del w:id="3785" w:author="Thar Adale" w:date="2020-07-16T19:53:00Z"/>
        </w:rPr>
      </w:pPr>
      <w:del w:id="3786" w:author="Thar Adale" w:date="2020-07-16T19:53:00Z">
        <w:r w:rsidDel="00343D9B">
          <w:delText>4.</w:delText>
        </w:r>
        <w:r w:rsidDel="00343D9B">
          <w:tab/>
          <w:delText>chronic bronchitis</w:delText>
        </w:r>
      </w:del>
    </w:p>
    <w:p w14:paraId="7BBE37B2" w14:textId="140004FC" w:rsidR="001C353A" w:rsidDel="00343D9B" w:rsidRDefault="001C353A" w:rsidP="00A014CE">
      <w:pPr>
        <w:spacing w:line="480" w:lineRule="auto"/>
        <w:ind w:left="720" w:hanging="360"/>
        <w:rPr>
          <w:del w:id="3787" w:author="Thar Adale" w:date="2020-07-16T19:53:00Z"/>
        </w:rPr>
      </w:pPr>
      <w:del w:id="3788" w:author="Thar Adale" w:date="2020-07-16T19:53:00Z">
        <w:r w:rsidDel="00343D9B">
          <w:delText>5.</w:delText>
        </w:r>
        <w:r w:rsidDel="00343D9B">
          <w:tab/>
          <w:delText>asthma</w:delText>
        </w:r>
      </w:del>
    </w:p>
    <w:p w14:paraId="4B6BAC5D" w14:textId="2C7748B1" w:rsidR="001C353A" w:rsidDel="00343D9B" w:rsidRDefault="001C353A" w:rsidP="00A014CE">
      <w:pPr>
        <w:spacing w:line="480" w:lineRule="auto"/>
        <w:ind w:left="720" w:hanging="360"/>
        <w:rPr>
          <w:del w:id="3789" w:author="Thar Adale" w:date="2020-07-16T19:53:00Z"/>
        </w:rPr>
      </w:pPr>
      <w:del w:id="3790" w:author="Thar Adale" w:date="2020-07-16T19:53:00Z">
        <w:r w:rsidDel="00343D9B">
          <w:delText>6.</w:delText>
        </w:r>
        <w:r w:rsidDel="00343D9B">
          <w:tab/>
          <w:delText>lobular</w:delText>
        </w:r>
      </w:del>
    </w:p>
    <w:p w14:paraId="7CC039A2" w14:textId="005616F0" w:rsidR="001C353A" w:rsidDel="00343D9B" w:rsidRDefault="001C353A" w:rsidP="00A014CE">
      <w:pPr>
        <w:spacing w:line="480" w:lineRule="auto"/>
        <w:ind w:left="720" w:hanging="360"/>
        <w:rPr>
          <w:del w:id="3791" w:author="Thar Adale" w:date="2020-07-16T19:53:00Z"/>
        </w:rPr>
      </w:pPr>
      <w:del w:id="3792" w:author="Thar Adale" w:date="2020-07-16T19:53:00Z">
        <w:r w:rsidDel="00343D9B">
          <w:delText>7.</w:delText>
        </w:r>
        <w:r w:rsidDel="00343D9B">
          <w:tab/>
          <w:delText>status asthmaticus</w:delText>
        </w:r>
      </w:del>
    </w:p>
    <w:p w14:paraId="756FF17C" w14:textId="71584E41" w:rsidR="001C353A" w:rsidDel="00343D9B" w:rsidRDefault="001C353A" w:rsidP="00A014CE">
      <w:pPr>
        <w:spacing w:line="480" w:lineRule="auto"/>
        <w:ind w:left="720" w:hanging="360"/>
        <w:rPr>
          <w:del w:id="3793" w:author="Thar Adale" w:date="2020-07-16T19:53:00Z"/>
        </w:rPr>
      </w:pPr>
      <w:del w:id="3794" w:author="Thar Adale" w:date="2020-07-16T19:53:00Z">
        <w:r w:rsidDel="00343D9B">
          <w:delText>8.</w:delText>
        </w:r>
        <w:r w:rsidDel="00343D9B">
          <w:tab/>
          <w:delText>tracheostomy</w:delText>
        </w:r>
      </w:del>
    </w:p>
    <w:p w14:paraId="62902924" w14:textId="2A8EDF83" w:rsidR="001C353A" w:rsidDel="00343D9B" w:rsidRDefault="001C353A" w:rsidP="00A014CE">
      <w:pPr>
        <w:spacing w:line="480" w:lineRule="auto"/>
        <w:ind w:left="720" w:hanging="360"/>
        <w:rPr>
          <w:del w:id="3795" w:author="Thar Adale" w:date="2020-07-16T19:53:00Z"/>
        </w:rPr>
      </w:pPr>
      <w:del w:id="3796" w:author="Thar Adale" w:date="2020-07-16T19:53:00Z">
        <w:r w:rsidDel="00343D9B">
          <w:delText>9.</w:delText>
        </w:r>
        <w:r w:rsidDel="00343D9B">
          <w:tab/>
        </w:r>
        <w:r w:rsidR="00436DDF" w:rsidDel="00343D9B">
          <w:delText>novel influenza A</w:delText>
        </w:r>
      </w:del>
    </w:p>
    <w:p w14:paraId="4F873719" w14:textId="0C4CE709" w:rsidR="001C353A" w:rsidDel="00343D9B" w:rsidRDefault="001C353A" w:rsidP="00A014CE">
      <w:pPr>
        <w:spacing w:line="480" w:lineRule="auto"/>
        <w:ind w:left="720" w:hanging="360"/>
        <w:rPr>
          <w:del w:id="3797" w:author="Thar Adale" w:date="2020-07-16T19:53:00Z"/>
        </w:rPr>
      </w:pPr>
      <w:del w:id="3798" w:author="Thar Adale" w:date="2020-07-16T19:53:00Z">
        <w:r w:rsidDel="00343D9B">
          <w:delText>10.</w:delText>
        </w:r>
        <w:r w:rsidDel="00343D9B">
          <w:tab/>
          <w:delText>pharyngitis</w:delText>
        </w:r>
      </w:del>
    </w:p>
    <w:p w14:paraId="11599EF0" w14:textId="4D8DA555" w:rsidR="001C353A" w:rsidDel="00343D9B" w:rsidRDefault="001C353A" w:rsidP="00A014CE">
      <w:pPr>
        <w:keepNext/>
        <w:keepLines/>
        <w:spacing w:line="480" w:lineRule="auto"/>
        <w:outlineLvl w:val="1"/>
        <w:rPr>
          <w:del w:id="3799" w:author="Thar Adale" w:date="2020-07-16T19:53:00Z"/>
          <w:b/>
          <w:bCs/>
          <w:szCs w:val="26"/>
        </w:rPr>
      </w:pPr>
      <w:del w:id="3800" w:author="Thar Adale" w:date="2020-07-16T19:53:00Z">
        <w:r w:rsidDel="00343D9B">
          <w:rPr>
            <w:b/>
            <w:bCs/>
            <w:szCs w:val="26"/>
          </w:rPr>
          <w:delText>Multiple Choice</w:delText>
        </w:r>
      </w:del>
    </w:p>
    <w:p w14:paraId="36332365" w14:textId="5415549D" w:rsidR="001C353A" w:rsidDel="00343D9B" w:rsidRDefault="001C353A" w:rsidP="00A014CE">
      <w:pPr>
        <w:spacing w:line="480" w:lineRule="auto"/>
        <w:ind w:left="720" w:hanging="360"/>
        <w:rPr>
          <w:del w:id="3801" w:author="Thar Adale" w:date="2020-07-16T19:53:00Z"/>
        </w:rPr>
      </w:pPr>
      <w:del w:id="3802" w:author="Thar Adale" w:date="2020-07-16T19:53:00Z">
        <w:r w:rsidDel="00343D9B">
          <w:delText>1.</w:delText>
        </w:r>
        <w:r w:rsidDel="00343D9B">
          <w:tab/>
          <w:delText>C</w:delText>
        </w:r>
      </w:del>
    </w:p>
    <w:p w14:paraId="62E1BB19" w14:textId="58D920AB" w:rsidR="001C353A" w:rsidDel="00343D9B" w:rsidRDefault="001C353A" w:rsidP="00A014CE">
      <w:pPr>
        <w:spacing w:line="480" w:lineRule="auto"/>
        <w:ind w:left="720" w:hanging="360"/>
        <w:rPr>
          <w:del w:id="3803" w:author="Thar Adale" w:date="2020-07-16T19:53:00Z"/>
        </w:rPr>
      </w:pPr>
      <w:del w:id="3804" w:author="Thar Adale" w:date="2020-07-16T19:53:00Z">
        <w:r w:rsidDel="00343D9B">
          <w:delText>2.</w:delText>
        </w:r>
        <w:r w:rsidDel="00343D9B">
          <w:tab/>
        </w:r>
        <w:r w:rsidR="00406678" w:rsidDel="00343D9B">
          <w:delText>A</w:delText>
        </w:r>
      </w:del>
    </w:p>
    <w:p w14:paraId="08D38D05" w14:textId="1CC5E958" w:rsidR="001C353A" w:rsidDel="00343D9B" w:rsidRDefault="001C353A" w:rsidP="00A014CE">
      <w:pPr>
        <w:spacing w:line="480" w:lineRule="auto"/>
        <w:ind w:left="720" w:hanging="360"/>
        <w:rPr>
          <w:del w:id="3805" w:author="Thar Adale" w:date="2020-07-16T19:53:00Z"/>
        </w:rPr>
      </w:pPr>
      <w:del w:id="3806" w:author="Thar Adale" w:date="2020-07-16T19:53:00Z">
        <w:r w:rsidDel="00343D9B">
          <w:delText>3.</w:delText>
        </w:r>
        <w:r w:rsidDel="00343D9B">
          <w:tab/>
          <w:delText>A</w:delText>
        </w:r>
      </w:del>
    </w:p>
    <w:p w14:paraId="36D5B19D" w14:textId="58E21517" w:rsidR="001C353A" w:rsidDel="00343D9B" w:rsidRDefault="001C353A" w:rsidP="00A014CE">
      <w:pPr>
        <w:spacing w:line="480" w:lineRule="auto"/>
        <w:ind w:left="720" w:hanging="360"/>
        <w:rPr>
          <w:del w:id="3807" w:author="Thar Adale" w:date="2020-07-16T19:53:00Z"/>
        </w:rPr>
      </w:pPr>
      <w:del w:id="3808" w:author="Thar Adale" w:date="2020-07-16T19:53:00Z">
        <w:r w:rsidDel="00343D9B">
          <w:delText>4.</w:delText>
        </w:r>
        <w:r w:rsidDel="00343D9B">
          <w:tab/>
          <w:delText>D</w:delText>
        </w:r>
      </w:del>
    </w:p>
    <w:p w14:paraId="3F0BA1BC" w14:textId="7D1E14F9" w:rsidR="001C353A" w:rsidDel="00343D9B" w:rsidRDefault="001C353A" w:rsidP="00A014CE">
      <w:pPr>
        <w:spacing w:line="480" w:lineRule="auto"/>
        <w:ind w:left="720" w:hanging="360"/>
        <w:rPr>
          <w:del w:id="3809" w:author="Thar Adale" w:date="2020-07-16T19:53:00Z"/>
        </w:rPr>
      </w:pPr>
      <w:del w:id="3810" w:author="Thar Adale" w:date="2020-07-16T19:53:00Z">
        <w:r w:rsidDel="00343D9B">
          <w:delText>5.</w:delText>
        </w:r>
        <w:r w:rsidDel="00343D9B">
          <w:tab/>
        </w:r>
        <w:r w:rsidR="00C67517" w:rsidDel="00343D9B">
          <w:delText>D</w:delText>
        </w:r>
      </w:del>
    </w:p>
    <w:p w14:paraId="3C489100" w14:textId="5FA2F55A" w:rsidR="001C353A" w:rsidDel="00343D9B" w:rsidRDefault="001C353A" w:rsidP="00A014CE">
      <w:pPr>
        <w:spacing w:line="480" w:lineRule="auto"/>
        <w:ind w:left="720" w:hanging="360"/>
        <w:rPr>
          <w:del w:id="3811" w:author="Thar Adale" w:date="2020-07-16T19:53:00Z"/>
        </w:rPr>
      </w:pPr>
      <w:del w:id="3812" w:author="Thar Adale" w:date="2020-07-16T19:53:00Z">
        <w:r w:rsidDel="00343D9B">
          <w:delText>6.</w:delText>
        </w:r>
        <w:r w:rsidDel="00343D9B">
          <w:tab/>
        </w:r>
        <w:r w:rsidR="00C67517" w:rsidDel="00343D9B">
          <w:delText>B</w:delText>
        </w:r>
      </w:del>
    </w:p>
    <w:p w14:paraId="46EF6F76" w14:textId="1194030B" w:rsidR="001C353A" w:rsidDel="00343D9B" w:rsidRDefault="001C353A" w:rsidP="00A014CE">
      <w:pPr>
        <w:spacing w:line="480" w:lineRule="auto"/>
        <w:ind w:left="720" w:hanging="360"/>
        <w:rPr>
          <w:del w:id="3813" w:author="Thar Adale" w:date="2020-07-16T19:53:00Z"/>
        </w:rPr>
      </w:pPr>
      <w:del w:id="3814" w:author="Thar Adale" w:date="2020-07-16T19:53:00Z">
        <w:r w:rsidDel="00343D9B">
          <w:delText>7.</w:delText>
        </w:r>
        <w:r w:rsidDel="00343D9B">
          <w:tab/>
          <w:delText>A</w:delText>
        </w:r>
      </w:del>
    </w:p>
    <w:p w14:paraId="6A93E020" w14:textId="60B3A6BB" w:rsidR="001C353A" w:rsidDel="00343D9B" w:rsidRDefault="001C353A" w:rsidP="00A014CE">
      <w:pPr>
        <w:spacing w:line="480" w:lineRule="auto"/>
        <w:ind w:left="720" w:hanging="360"/>
        <w:rPr>
          <w:del w:id="3815" w:author="Thar Adale" w:date="2020-07-16T19:53:00Z"/>
        </w:rPr>
      </w:pPr>
      <w:del w:id="3816" w:author="Thar Adale" w:date="2020-07-16T19:53:00Z">
        <w:r w:rsidDel="00343D9B">
          <w:delText>8.</w:delText>
        </w:r>
        <w:r w:rsidDel="00343D9B">
          <w:tab/>
          <w:delText>D</w:delText>
        </w:r>
      </w:del>
    </w:p>
    <w:p w14:paraId="460A18CC" w14:textId="005E736A" w:rsidR="001C353A" w:rsidDel="00343D9B" w:rsidRDefault="001C353A" w:rsidP="00A014CE">
      <w:pPr>
        <w:spacing w:line="480" w:lineRule="auto"/>
        <w:ind w:left="720" w:hanging="360"/>
        <w:rPr>
          <w:del w:id="3817" w:author="Thar Adale" w:date="2020-07-16T19:53:00Z"/>
        </w:rPr>
      </w:pPr>
      <w:del w:id="3818" w:author="Thar Adale" w:date="2020-07-16T19:53:00Z">
        <w:r w:rsidDel="00343D9B">
          <w:delText>9.</w:delText>
        </w:r>
        <w:r w:rsidDel="00343D9B">
          <w:tab/>
        </w:r>
        <w:r w:rsidR="00406678" w:rsidDel="00343D9B">
          <w:delText>B</w:delText>
        </w:r>
      </w:del>
    </w:p>
    <w:p w14:paraId="0C66168A" w14:textId="022CDEF8" w:rsidR="001C353A" w:rsidDel="00343D9B" w:rsidRDefault="001C353A" w:rsidP="00A014CE">
      <w:pPr>
        <w:spacing w:line="480" w:lineRule="auto"/>
        <w:ind w:left="720" w:hanging="360"/>
        <w:rPr>
          <w:del w:id="3819" w:author="Thar Adale" w:date="2020-07-16T19:53:00Z"/>
        </w:rPr>
      </w:pPr>
      <w:del w:id="3820" w:author="Thar Adale" w:date="2020-07-16T19:53:00Z">
        <w:r w:rsidDel="00343D9B">
          <w:delText>10.</w:delText>
        </w:r>
        <w:r w:rsidDel="00343D9B">
          <w:tab/>
          <w:delText>D</w:delText>
        </w:r>
      </w:del>
    </w:p>
    <w:p w14:paraId="437B6A19" w14:textId="5A95C50E" w:rsidR="001C353A" w:rsidDel="00343D9B" w:rsidRDefault="001C353A" w:rsidP="00A014CE">
      <w:pPr>
        <w:keepNext/>
        <w:keepLines/>
        <w:spacing w:line="480" w:lineRule="auto"/>
        <w:outlineLvl w:val="1"/>
        <w:rPr>
          <w:del w:id="3821" w:author="Thar Adale" w:date="2020-07-16T19:53:00Z"/>
          <w:b/>
          <w:bCs/>
          <w:szCs w:val="26"/>
        </w:rPr>
      </w:pPr>
      <w:del w:id="3822" w:author="Thar Adale" w:date="2020-07-16T19:53:00Z">
        <w:r w:rsidDel="00343D9B">
          <w:rPr>
            <w:b/>
            <w:bCs/>
            <w:szCs w:val="26"/>
          </w:rPr>
          <w:delText>KEEP ON CODING</w:delText>
        </w:r>
      </w:del>
    </w:p>
    <w:p w14:paraId="70A2233C" w14:textId="7820920C" w:rsidR="001C353A" w:rsidDel="00343D9B" w:rsidRDefault="001C353A" w:rsidP="00A014CE">
      <w:pPr>
        <w:spacing w:line="480" w:lineRule="auto"/>
        <w:ind w:left="720" w:hanging="360"/>
        <w:rPr>
          <w:del w:id="3823" w:author="Thar Adale" w:date="2020-07-16T19:53:00Z"/>
        </w:rPr>
      </w:pPr>
      <w:del w:id="3824" w:author="Thar Adale" w:date="2020-07-16T19:53:00Z">
        <w:r w:rsidDel="00343D9B">
          <w:delText>1.</w:delText>
        </w:r>
        <w:r w:rsidDel="00343D9B">
          <w:tab/>
        </w:r>
        <w:r w:rsidRPr="00FA796D" w:rsidDel="00343D9B">
          <w:rPr>
            <w:rStyle w:val="Emphasis"/>
          </w:rPr>
          <w:delText>J02.9</w:delText>
        </w:r>
        <w:r w:rsidDel="00343D9B">
          <w:delText xml:space="preserve">  (Pharyngitis)</w:delText>
        </w:r>
      </w:del>
    </w:p>
    <w:p w14:paraId="172EB30E" w14:textId="1FA263A0" w:rsidR="001C353A" w:rsidDel="00343D9B" w:rsidRDefault="001C353A" w:rsidP="00A014CE">
      <w:pPr>
        <w:spacing w:line="480" w:lineRule="auto"/>
        <w:ind w:left="720" w:hanging="360"/>
        <w:rPr>
          <w:del w:id="3825" w:author="Thar Adale" w:date="2020-07-16T19:53:00Z"/>
        </w:rPr>
      </w:pPr>
      <w:del w:id="3826" w:author="Thar Adale" w:date="2020-07-16T19:53:00Z">
        <w:r w:rsidDel="00343D9B">
          <w:delText>2.</w:delText>
        </w:r>
        <w:r w:rsidDel="00343D9B">
          <w:tab/>
        </w:r>
        <w:r w:rsidRPr="00FA796D" w:rsidDel="00343D9B">
          <w:rPr>
            <w:rStyle w:val="Emphasis"/>
          </w:rPr>
          <w:delText>J98.11</w:delText>
        </w:r>
        <w:r w:rsidDel="00343D9B">
          <w:delText xml:space="preserve">  (Atelectasis)</w:delText>
        </w:r>
      </w:del>
    </w:p>
    <w:p w14:paraId="7597D61B" w14:textId="41ACD06A" w:rsidR="001C353A" w:rsidDel="00343D9B" w:rsidRDefault="001C353A" w:rsidP="00A014CE">
      <w:pPr>
        <w:spacing w:line="480" w:lineRule="auto"/>
        <w:ind w:left="720" w:hanging="360"/>
        <w:rPr>
          <w:del w:id="3827" w:author="Thar Adale" w:date="2020-07-16T19:53:00Z"/>
        </w:rPr>
      </w:pPr>
      <w:del w:id="3828" w:author="Thar Adale" w:date="2020-07-16T19:53:00Z">
        <w:r w:rsidDel="00343D9B">
          <w:delText>3.</w:delText>
        </w:r>
        <w:r w:rsidDel="00343D9B">
          <w:tab/>
        </w:r>
        <w:r w:rsidRPr="00FA796D" w:rsidDel="00343D9B">
          <w:rPr>
            <w:rStyle w:val="Emphasis"/>
          </w:rPr>
          <w:delText xml:space="preserve">J94.0 </w:delText>
        </w:r>
        <w:r w:rsidDel="00343D9B">
          <w:delText xml:space="preserve"> (Effusion, chylous)</w:delText>
        </w:r>
      </w:del>
    </w:p>
    <w:p w14:paraId="5CFDC896" w14:textId="4D4C61EA" w:rsidR="001C353A" w:rsidDel="00343D9B" w:rsidRDefault="001C353A" w:rsidP="00A014CE">
      <w:pPr>
        <w:spacing w:line="480" w:lineRule="auto"/>
        <w:ind w:left="720" w:hanging="360"/>
        <w:rPr>
          <w:del w:id="3829" w:author="Thar Adale" w:date="2020-07-16T19:53:00Z"/>
        </w:rPr>
      </w:pPr>
      <w:del w:id="3830" w:author="Thar Adale" w:date="2020-07-16T19:53:00Z">
        <w:r w:rsidDel="00343D9B">
          <w:delText>4.</w:delText>
        </w:r>
        <w:r w:rsidDel="00343D9B">
          <w:tab/>
        </w:r>
        <w:r w:rsidRPr="00FA796D" w:rsidDel="00343D9B">
          <w:rPr>
            <w:rStyle w:val="Emphasis"/>
          </w:rPr>
          <w:delText>J30.1</w:delText>
        </w:r>
        <w:r w:rsidDel="00343D9B">
          <w:delText xml:space="preserve">  (Rhinitis, allergic, due to, pollen)</w:delText>
        </w:r>
      </w:del>
    </w:p>
    <w:p w14:paraId="0F050939" w14:textId="21CEACDE" w:rsidR="001C353A" w:rsidDel="00343D9B" w:rsidRDefault="001C353A" w:rsidP="00A014CE">
      <w:pPr>
        <w:spacing w:line="480" w:lineRule="auto"/>
        <w:ind w:left="720" w:hanging="360"/>
        <w:rPr>
          <w:del w:id="3831" w:author="Thar Adale" w:date="2020-07-16T19:53:00Z"/>
        </w:rPr>
      </w:pPr>
      <w:del w:id="3832" w:author="Thar Adale" w:date="2020-07-16T19:53:00Z">
        <w:r w:rsidDel="00343D9B">
          <w:delText>5.</w:delText>
        </w:r>
        <w:r w:rsidDel="00343D9B">
          <w:tab/>
        </w:r>
        <w:r w:rsidRPr="00FA796D" w:rsidDel="00343D9B">
          <w:rPr>
            <w:rStyle w:val="Emphasis"/>
          </w:rPr>
          <w:delText>C31.1</w:delText>
        </w:r>
        <w:r w:rsidDel="00343D9B">
          <w:delText xml:space="preserve">  (Table of Neoplasms, ethmoid, malignant primary)</w:delText>
        </w:r>
      </w:del>
    </w:p>
    <w:p w14:paraId="4F3F844E" w14:textId="48EDCAD8" w:rsidR="001C353A" w:rsidDel="00343D9B" w:rsidRDefault="001C353A" w:rsidP="00A014CE">
      <w:pPr>
        <w:spacing w:line="480" w:lineRule="auto"/>
        <w:ind w:left="720" w:hanging="360"/>
        <w:rPr>
          <w:del w:id="3833" w:author="Thar Adale" w:date="2020-07-16T19:53:00Z"/>
        </w:rPr>
      </w:pPr>
      <w:del w:id="3834" w:author="Thar Adale" w:date="2020-07-16T19:53:00Z">
        <w:r w:rsidDel="00343D9B">
          <w:delText>6.</w:delText>
        </w:r>
        <w:r w:rsidDel="00343D9B">
          <w:tab/>
        </w:r>
        <w:r w:rsidRPr="00FA796D" w:rsidDel="00343D9B">
          <w:rPr>
            <w:rStyle w:val="Emphasis"/>
          </w:rPr>
          <w:delText>J38.6</w:delText>
        </w:r>
        <w:r w:rsidDel="00343D9B">
          <w:delText xml:space="preserve">  (Stenosis, larynx)</w:delText>
        </w:r>
      </w:del>
    </w:p>
    <w:p w14:paraId="52C391CE" w14:textId="4AEA27BC" w:rsidR="001C353A" w:rsidDel="00343D9B" w:rsidRDefault="001C353A" w:rsidP="00A014CE">
      <w:pPr>
        <w:spacing w:line="480" w:lineRule="auto"/>
        <w:ind w:left="720" w:hanging="360"/>
        <w:rPr>
          <w:del w:id="3835" w:author="Thar Adale" w:date="2020-07-16T19:53:00Z"/>
        </w:rPr>
      </w:pPr>
      <w:del w:id="3836" w:author="Thar Adale" w:date="2020-07-16T19:53:00Z">
        <w:r w:rsidDel="00343D9B">
          <w:delText>7.</w:delText>
        </w:r>
        <w:r w:rsidDel="00343D9B">
          <w:tab/>
        </w:r>
        <w:r w:rsidRPr="00FA796D" w:rsidDel="00343D9B">
          <w:rPr>
            <w:rStyle w:val="Emphasis"/>
          </w:rPr>
          <w:delText>J16.0</w:delText>
        </w:r>
        <w:r w:rsidDel="00343D9B">
          <w:delText xml:space="preserve">  (Pneumonia, chlamydial)</w:delText>
        </w:r>
      </w:del>
    </w:p>
    <w:p w14:paraId="33BD7423" w14:textId="48DAE0BB" w:rsidR="001C353A" w:rsidDel="00343D9B" w:rsidRDefault="001C353A" w:rsidP="00A014CE">
      <w:pPr>
        <w:spacing w:line="480" w:lineRule="auto"/>
        <w:ind w:left="720" w:hanging="360"/>
        <w:rPr>
          <w:del w:id="3837" w:author="Thar Adale" w:date="2020-07-16T19:53:00Z"/>
        </w:rPr>
      </w:pPr>
      <w:del w:id="3838" w:author="Thar Adale" w:date="2020-07-16T19:53:00Z">
        <w:r w:rsidDel="00343D9B">
          <w:delText>8.</w:delText>
        </w:r>
        <w:r w:rsidDel="00343D9B">
          <w:tab/>
        </w:r>
        <w:r w:rsidRPr="00FA796D" w:rsidDel="00343D9B">
          <w:rPr>
            <w:rStyle w:val="Emphasis"/>
          </w:rPr>
          <w:delText>J03.00</w:delText>
        </w:r>
        <w:r w:rsidDel="00343D9B">
          <w:delText xml:space="preserve">  (Tonsillitis, streptococcal)</w:delText>
        </w:r>
      </w:del>
    </w:p>
    <w:p w14:paraId="061D3690" w14:textId="029DE9BC" w:rsidR="001C353A" w:rsidDel="00343D9B" w:rsidRDefault="001C353A" w:rsidP="00A014CE">
      <w:pPr>
        <w:spacing w:line="480" w:lineRule="auto"/>
        <w:ind w:left="720" w:hanging="360"/>
        <w:rPr>
          <w:del w:id="3839" w:author="Thar Adale" w:date="2020-07-16T19:53:00Z"/>
        </w:rPr>
      </w:pPr>
      <w:del w:id="3840" w:author="Thar Adale" w:date="2020-07-16T19:53:00Z">
        <w:r w:rsidDel="00343D9B">
          <w:delText>9.</w:delText>
        </w:r>
        <w:r w:rsidDel="00343D9B">
          <w:tab/>
        </w:r>
        <w:r w:rsidRPr="00FA796D" w:rsidDel="00343D9B">
          <w:rPr>
            <w:rStyle w:val="Emphasis"/>
          </w:rPr>
          <w:delText>J09.X2</w:delText>
        </w:r>
        <w:r w:rsidDel="00343D9B">
          <w:delText xml:space="preserve">  (Influenza, avian) </w:delText>
        </w:r>
      </w:del>
    </w:p>
    <w:p w14:paraId="29C2EF9B" w14:textId="0A234EB3" w:rsidR="001C353A" w:rsidDel="00343D9B" w:rsidRDefault="001C353A" w:rsidP="00A014CE">
      <w:pPr>
        <w:spacing w:line="480" w:lineRule="auto"/>
        <w:ind w:left="720" w:hanging="360"/>
        <w:rPr>
          <w:del w:id="3841" w:author="Thar Adale" w:date="2020-07-16T19:53:00Z"/>
        </w:rPr>
      </w:pPr>
      <w:del w:id="3842" w:author="Thar Adale" w:date="2020-07-16T19:53:00Z">
        <w:r w:rsidDel="00343D9B">
          <w:delText>10.</w:delText>
        </w:r>
        <w:r w:rsidDel="00343D9B">
          <w:tab/>
        </w:r>
        <w:r w:rsidRPr="00FA796D" w:rsidDel="00343D9B">
          <w:rPr>
            <w:rStyle w:val="Emphasis"/>
          </w:rPr>
          <w:delText>J21.0</w:delText>
        </w:r>
        <w:r w:rsidDel="00343D9B">
          <w:delText xml:space="preserve">  (Bronchiolitis, due to, respiratory syncytial virus)</w:delText>
        </w:r>
      </w:del>
    </w:p>
    <w:p w14:paraId="366ED71D" w14:textId="580A299A" w:rsidR="001C353A" w:rsidDel="00343D9B" w:rsidRDefault="001C353A" w:rsidP="00A014CE">
      <w:pPr>
        <w:spacing w:line="480" w:lineRule="auto"/>
        <w:ind w:left="720" w:hanging="360"/>
        <w:rPr>
          <w:del w:id="3843" w:author="Thar Adale" w:date="2020-07-16T19:53:00Z"/>
        </w:rPr>
      </w:pPr>
      <w:del w:id="3844" w:author="Thar Adale" w:date="2020-07-16T19:53:00Z">
        <w:r w:rsidDel="00343D9B">
          <w:delText>11.</w:delText>
        </w:r>
        <w:r w:rsidRPr="00FA796D" w:rsidDel="00343D9B">
          <w:rPr>
            <w:rStyle w:val="Emphasis"/>
          </w:rPr>
          <w:tab/>
          <w:delText xml:space="preserve">J35.01 </w:delText>
        </w:r>
        <w:r w:rsidDel="00343D9B">
          <w:delText xml:space="preserve"> (Tonsillitis, chronic)</w:delText>
        </w:r>
      </w:del>
    </w:p>
    <w:p w14:paraId="553F4A27" w14:textId="27A1B438" w:rsidR="001C353A" w:rsidDel="00343D9B" w:rsidRDefault="001C353A" w:rsidP="00A014CE">
      <w:pPr>
        <w:spacing w:line="480" w:lineRule="auto"/>
        <w:ind w:left="720" w:hanging="360"/>
        <w:rPr>
          <w:del w:id="3845" w:author="Thar Adale" w:date="2020-07-16T19:53:00Z"/>
        </w:rPr>
      </w:pPr>
      <w:del w:id="3846" w:author="Thar Adale" w:date="2020-07-16T19:53:00Z">
        <w:r w:rsidDel="00343D9B">
          <w:delText>12.</w:delText>
        </w:r>
        <w:r w:rsidDel="00343D9B">
          <w:tab/>
        </w:r>
        <w:r w:rsidRPr="00FA796D" w:rsidDel="00343D9B">
          <w:rPr>
            <w:rStyle w:val="Emphasis"/>
          </w:rPr>
          <w:delText>J45.990</w:delText>
        </w:r>
        <w:r w:rsidDel="00343D9B">
          <w:delText xml:space="preserve">  (Bronchospasm, exercise induced)</w:delText>
        </w:r>
      </w:del>
    </w:p>
    <w:p w14:paraId="780C931B" w14:textId="26E42282" w:rsidR="001C353A" w:rsidDel="00343D9B" w:rsidRDefault="001C353A" w:rsidP="00A014CE">
      <w:pPr>
        <w:spacing w:line="480" w:lineRule="auto"/>
        <w:ind w:left="720" w:hanging="360"/>
        <w:rPr>
          <w:del w:id="3847" w:author="Thar Adale" w:date="2020-07-16T19:53:00Z"/>
        </w:rPr>
      </w:pPr>
      <w:del w:id="3848" w:author="Thar Adale" w:date="2020-07-16T19:53:00Z">
        <w:r w:rsidDel="00343D9B">
          <w:delText>13.</w:delText>
        </w:r>
        <w:r w:rsidDel="00343D9B">
          <w:tab/>
        </w:r>
        <w:r w:rsidRPr="00FA796D" w:rsidDel="00343D9B">
          <w:rPr>
            <w:rStyle w:val="Emphasis"/>
          </w:rPr>
          <w:delText>J95.821</w:delText>
        </w:r>
        <w:r w:rsidDel="00343D9B">
          <w:delText xml:space="preserve">  (Failure, respiratory, postprocedural)</w:delText>
        </w:r>
      </w:del>
    </w:p>
    <w:p w14:paraId="157463F4" w14:textId="7CA3735A" w:rsidR="001C353A" w:rsidDel="00343D9B" w:rsidRDefault="001C353A" w:rsidP="00A014CE">
      <w:pPr>
        <w:spacing w:line="480" w:lineRule="auto"/>
        <w:ind w:left="720" w:hanging="360"/>
        <w:rPr>
          <w:del w:id="3849" w:author="Thar Adale" w:date="2020-07-16T19:53:00Z"/>
        </w:rPr>
      </w:pPr>
      <w:del w:id="3850" w:author="Thar Adale" w:date="2020-07-16T19:53:00Z">
        <w:r w:rsidDel="00343D9B">
          <w:delText>14.</w:delText>
        </w:r>
        <w:r w:rsidDel="00343D9B">
          <w:tab/>
        </w:r>
        <w:r w:rsidRPr="00FA796D" w:rsidDel="00343D9B">
          <w:rPr>
            <w:rStyle w:val="Emphasis"/>
          </w:rPr>
          <w:delText>J98.5</w:delText>
        </w:r>
        <w:r w:rsidR="00306772" w:rsidRPr="00FA796D" w:rsidDel="00343D9B">
          <w:rPr>
            <w:rStyle w:val="Emphasis"/>
          </w:rPr>
          <w:delText>9</w:delText>
        </w:r>
        <w:r w:rsidRPr="00FA796D" w:rsidDel="00343D9B">
          <w:rPr>
            <w:rStyle w:val="Emphasis"/>
          </w:rPr>
          <w:delText xml:space="preserve"> </w:delText>
        </w:r>
        <w:r w:rsidDel="00343D9B">
          <w:delText xml:space="preserve"> (Hernia, mediastinum)</w:delText>
        </w:r>
      </w:del>
    </w:p>
    <w:p w14:paraId="2D2B45E8" w14:textId="2BDC3AC1" w:rsidR="001C353A" w:rsidDel="00343D9B" w:rsidRDefault="001C353A" w:rsidP="00A014CE">
      <w:pPr>
        <w:spacing w:line="480" w:lineRule="auto"/>
        <w:ind w:left="720" w:hanging="360"/>
        <w:rPr>
          <w:del w:id="3851" w:author="Thar Adale" w:date="2020-07-16T19:53:00Z"/>
        </w:rPr>
      </w:pPr>
      <w:del w:id="3852" w:author="Thar Adale" w:date="2020-07-16T19:53:00Z">
        <w:r w:rsidDel="00343D9B">
          <w:delText>15.</w:delText>
        </w:r>
        <w:r w:rsidDel="00343D9B">
          <w:tab/>
        </w:r>
        <w:r w:rsidRPr="00FA796D" w:rsidDel="00343D9B">
          <w:rPr>
            <w:rStyle w:val="Emphasis"/>
          </w:rPr>
          <w:delText>J41.8</w:delText>
        </w:r>
        <w:r w:rsidDel="00343D9B">
          <w:delText xml:space="preserve">  (Bronchitis, mixed simple and mucopurulent)</w:delText>
        </w:r>
      </w:del>
    </w:p>
    <w:p w14:paraId="7025ACF2" w14:textId="7099771B" w:rsidR="001C353A" w:rsidDel="00343D9B" w:rsidRDefault="001C353A" w:rsidP="00A014CE">
      <w:pPr>
        <w:spacing w:line="480" w:lineRule="auto"/>
        <w:ind w:left="720" w:hanging="360"/>
        <w:rPr>
          <w:del w:id="3853" w:author="Thar Adale" w:date="2020-07-16T19:53:00Z"/>
        </w:rPr>
      </w:pPr>
      <w:del w:id="3854" w:author="Thar Adale" w:date="2020-07-16T19:53:00Z">
        <w:r w:rsidDel="00343D9B">
          <w:delText>16.</w:delText>
        </w:r>
        <w:r w:rsidDel="00343D9B">
          <w:tab/>
        </w:r>
        <w:r w:rsidRPr="00FA796D" w:rsidDel="00343D9B">
          <w:rPr>
            <w:rStyle w:val="Emphasis"/>
          </w:rPr>
          <w:delText>J44.1</w:delText>
        </w:r>
        <w:r w:rsidDel="00343D9B">
          <w:delText xml:space="preserve">  (Disease, pulmonary, chronic obstructive, with acute exacerbation)</w:delText>
        </w:r>
      </w:del>
    </w:p>
    <w:p w14:paraId="7068ADAE" w14:textId="4A49C4EE" w:rsidR="001C353A" w:rsidDel="00343D9B" w:rsidRDefault="001C353A" w:rsidP="00A014CE">
      <w:pPr>
        <w:spacing w:line="480" w:lineRule="auto"/>
        <w:ind w:left="720" w:hanging="360"/>
        <w:rPr>
          <w:del w:id="3855" w:author="Thar Adale" w:date="2020-07-16T19:53:00Z"/>
        </w:rPr>
      </w:pPr>
      <w:del w:id="3856" w:author="Thar Adale" w:date="2020-07-16T19:53:00Z">
        <w:r w:rsidDel="00343D9B">
          <w:delText>17.</w:delText>
        </w:r>
        <w:r w:rsidDel="00343D9B">
          <w:tab/>
        </w:r>
        <w:r w:rsidRPr="00FA796D" w:rsidDel="00343D9B">
          <w:rPr>
            <w:rStyle w:val="Emphasis"/>
          </w:rPr>
          <w:delText xml:space="preserve">C33 </w:delText>
        </w:r>
        <w:r w:rsidDel="00343D9B">
          <w:delText xml:space="preserve"> (Table of Neoplasms, trachea, malignant primary)</w:delText>
        </w:r>
      </w:del>
    </w:p>
    <w:p w14:paraId="7ADBF075" w14:textId="57F59CA9" w:rsidR="001C353A" w:rsidDel="00343D9B" w:rsidRDefault="001C353A" w:rsidP="00A014CE">
      <w:pPr>
        <w:spacing w:line="480" w:lineRule="auto"/>
        <w:ind w:left="720" w:hanging="360"/>
        <w:rPr>
          <w:del w:id="3857" w:author="Thar Adale" w:date="2020-07-16T19:53:00Z"/>
        </w:rPr>
      </w:pPr>
      <w:del w:id="3858" w:author="Thar Adale" w:date="2020-07-16T19:53:00Z">
        <w:r w:rsidDel="00343D9B">
          <w:delText>18.</w:delText>
        </w:r>
        <w:r w:rsidDel="00343D9B">
          <w:tab/>
        </w:r>
        <w:r w:rsidRPr="00FA796D" w:rsidDel="00343D9B">
          <w:rPr>
            <w:rStyle w:val="Emphasis"/>
          </w:rPr>
          <w:delText>J96.01</w:delText>
        </w:r>
        <w:r w:rsidDel="00343D9B">
          <w:delText xml:space="preserve">  (Failure, respiratory, acute, with, hypoxia)</w:delText>
        </w:r>
      </w:del>
    </w:p>
    <w:p w14:paraId="62A4A945" w14:textId="094E6395" w:rsidR="001C353A" w:rsidDel="00343D9B" w:rsidRDefault="001C353A" w:rsidP="00A014CE">
      <w:pPr>
        <w:spacing w:line="480" w:lineRule="auto"/>
        <w:ind w:left="720" w:hanging="360"/>
        <w:rPr>
          <w:del w:id="3859" w:author="Thar Adale" w:date="2020-07-16T19:53:00Z"/>
        </w:rPr>
      </w:pPr>
      <w:del w:id="3860" w:author="Thar Adale" w:date="2020-07-16T19:53:00Z">
        <w:r w:rsidDel="00343D9B">
          <w:delText>19.</w:delText>
        </w:r>
        <w:r w:rsidDel="00343D9B">
          <w:tab/>
        </w:r>
        <w:r w:rsidRPr="00FA796D" w:rsidDel="00343D9B">
          <w:rPr>
            <w:rStyle w:val="Emphasis"/>
          </w:rPr>
          <w:delText>J67.4</w:delText>
        </w:r>
        <w:r w:rsidDel="00343D9B">
          <w:delText xml:space="preserve">  (Maltworker’s lung)</w:delText>
        </w:r>
      </w:del>
    </w:p>
    <w:p w14:paraId="61FEA424" w14:textId="78AFC701" w:rsidR="001C353A" w:rsidDel="00343D9B" w:rsidRDefault="001C353A" w:rsidP="00A014CE">
      <w:pPr>
        <w:spacing w:line="480" w:lineRule="auto"/>
        <w:ind w:left="720" w:hanging="360"/>
        <w:rPr>
          <w:del w:id="3861" w:author="Thar Adale" w:date="2020-07-16T19:53:00Z"/>
        </w:rPr>
      </w:pPr>
      <w:del w:id="3862" w:author="Thar Adale" w:date="2020-07-16T19:53:00Z">
        <w:r w:rsidDel="00343D9B">
          <w:delText>20.</w:delText>
        </w:r>
        <w:r w:rsidDel="00343D9B">
          <w:tab/>
        </w:r>
        <w:r w:rsidRPr="00FA796D" w:rsidDel="00343D9B">
          <w:rPr>
            <w:rStyle w:val="Emphasis"/>
          </w:rPr>
          <w:delText>Z85.118</w:delText>
        </w:r>
        <w:r w:rsidDel="00343D9B">
          <w:delText xml:space="preserve">  (History, personal, malignant neoplasm, lung)</w:delText>
        </w:r>
      </w:del>
    </w:p>
    <w:p w14:paraId="00EBDE63" w14:textId="3449120D" w:rsidR="001C353A" w:rsidDel="00343D9B" w:rsidRDefault="001C353A" w:rsidP="00A014CE">
      <w:pPr>
        <w:spacing w:line="480" w:lineRule="auto"/>
        <w:ind w:left="720" w:hanging="360"/>
        <w:rPr>
          <w:del w:id="3863" w:author="Thar Adale" w:date="2020-07-16T19:53:00Z"/>
        </w:rPr>
      </w:pPr>
      <w:del w:id="3864" w:author="Thar Adale" w:date="2020-07-16T19:53:00Z">
        <w:r w:rsidDel="00343D9B">
          <w:delText>21.</w:delText>
        </w:r>
        <w:r w:rsidDel="00343D9B">
          <w:tab/>
        </w:r>
        <w:r w:rsidRPr="00FA796D" w:rsidDel="00343D9B">
          <w:rPr>
            <w:rStyle w:val="Emphasis"/>
          </w:rPr>
          <w:delText>J38.02</w:delText>
        </w:r>
        <w:r w:rsidDel="00343D9B">
          <w:delText xml:space="preserve">  (Paralysis, vocal cords, bilateral)</w:delText>
        </w:r>
      </w:del>
    </w:p>
    <w:p w14:paraId="73BF1F41" w14:textId="71BA2623" w:rsidR="001C353A" w:rsidDel="00343D9B" w:rsidRDefault="001C353A" w:rsidP="00A014CE">
      <w:pPr>
        <w:spacing w:line="480" w:lineRule="auto"/>
        <w:ind w:left="720" w:hanging="360"/>
        <w:rPr>
          <w:del w:id="3865" w:author="Thar Adale" w:date="2020-07-16T19:53:00Z"/>
        </w:rPr>
      </w:pPr>
      <w:del w:id="3866" w:author="Thar Adale" w:date="2020-07-16T19:53:00Z">
        <w:r w:rsidDel="00343D9B">
          <w:delText>22.</w:delText>
        </w:r>
        <w:r w:rsidDel="00343D9B">
          <w:tab/>
        </w:r>
        <w:r w:rsidRPr="00FA796D" w:rsidDel="00343D9B">
          <w:rPr>
            <w:rStyle w:val="Emphasis"/>
          </w:rPr>
          <w:delText>J95.04</w:delText>
        </w:r>
        <w:r w:rsidDel="00343D9B">
          <w:delText xml:space="preserve">  (Fistula, trache</w:delText>
        </w:r>
        <w:r w:rsidR="0099522C" w:rsidDel="00343D9B">
          <w:delText>o-</w:delText>
        </w:r>
        <w:r w:rsidDel="00343D9B">
          <w:delText>esophageal, following tracheostomy)</w:delText>
        </w:r>
      </w:del>
    </w:p>
    <w:p w14:paraId="061EEFA9" w14:textId="77E681AD" w:rsidR="001C353A" w:rsidDel="00343D9B" w:rsidRDefault="001C353A" w:rsidP="00A014CE">
      <w:pPr>
        <w:spacing w:line="480" w:lineRule="auto"/>
        <w:ind w:left="720" w:hanging="360"/>
        <w:rPr>
          <w:del w:id="3867" w:author="Thar Adale" w:date="2020-07-16T19:53:00Z"/>
        </w:rPr>
      </w:pPr>
      <w:del w:id="3868" w:author="Thar Adale" w:date="2020-07-16T19:53:00Z">
        <w:r w:rsidDel="00343D9B">
          <w:delText>23.</w:delText>
        </w:r>
        <w:r w:rsidDel="00343D9B">
          <w:tab/>
        </w:r>
        <w:r w:rsidRPr="00FA796D" w:rsidDel="00343D9B">
          <w:rPr>
            <w:rStyle w:val="Emphasis"/>
          </w:rPr>
          <w:delText>J98.09</w:delText>
        </w:r>
        <w:r w:rsidDel="00343D9B">
          <w:delText xml:space="preserve">  (Ulcer, bronchus)</w:delText>
        </w:r>
      </w:del>
    </w:p>
    <w:p w14:paraId="6BDCECC0" w14:textId="2F114CAA" w:rsidR="001C353A" w:rsidDel="00343D9B" w:rsidRDefault="001C353A" w:rsidP="00A014CE">
      <w:pPr>
        <w:spacing w:line="480" w:lineRule="auto"/>
        <w:ind w:left="720" w:hanging="360"/>
        <w:rPr>
          <w:del w:id="3869" w:author="Thar Adale" w:date="2020-07-16T19:53:00Z"/>
        </w:rPr>
      </w:pPr>
      <w:del w:id="3870" w:author="Thar Adale" w:date="2020-07-16T19:53:00Z">
        <w:r w:rsidDel="00343D9B">
          <w:delText>24.</w:delText>
        </w:r>
        <w:r w:rsidDel="00343D9B">
          <w:tab/>
        </w:r>
        <w:r w:rsidRPr="00FA796D" w:rsidDel="00343D9B">
          <w:rPr>
            <w:rStyle w:val="Emphasis"/>
          </w:rPr>
          <w:delText>J</w:delText>
        </w:r>
        <w:r w:rsidR="00F01587" w:rsidDel="00343D9B">
          <w:rPr>
            <w:rStyle w:val="Emphasis"/>
          </w:rPr>
          <w:delText>32.0, Z77.22</w:delText>
        </w:r>
        <w:r w:rsidDel="00343D9B">
          <w:delText xml:space="preserve">  (</w:delText>
        </w:r>
        <w:r w:rsidR="00F01587" w:rsidDel="00343D9B">
          <w:delText xml:space="preserve">Sinusitis. Note: This condition is poorly indexed. The nonessential modifier in the Index after Sinusitis J32.9 includes </w:delText>
        </w:r>
        <w:r w:rsidR="00F01587" w:rsidRPr="00237906" w:rsidDel="00343D9B">
          <w:rPr>
            <w:i/>
          </w:rPr>
          <w:delText>chronic</w:delText>
        </w:r>
        <w:r w:rsidR="00F01587" w:rsidDel="00343D9B">
          <w:delText xml:space="preserve">. This leads to </w:delText>
        </w:r>
        <w:r w:rsidR="00F01587" w:rsidRPr="00237906" w:rsidDel="00343D9B">
          <w:rPr>
            <w:i/>
          </w:rPr>
          <w:delText>J32.9</w:delText>
        </w:r>
        <w:r w:rsidR="00F01587" w:rsidDel="00343D9B">
          <w:delText xml:space="preserve"> which is </w:delText>
        </w:r>
        <w:r w:rsidR="00F01587" w:rsidRPr="0055601F" w:rsidDel="00343D9B">
          <w:rPr>
            <w:i/>
          </w:rPr>
          <w:delText>Chronic sinusitis</w:delText>
        </w:r>
        <w:r w:rsidR="00F01587" w:rsidDel="00343D9B">
          <w:rPr>
            <w:i/>
          </w:rPr>
          <w:delText>, unspecified</w:delText>
        </w:r>
        <w:r w:rsidR="00F01587" w:rsidDel="00343D9B">
          <w:delText xml:space="preserve">. The coder then needs to review the other entries in the category </w:delText>
        </w:r>
        <w:r w:rsidR="00F01587" w:rsidRPr="00237906" w:rsidDel="00343D9B">
          <w:rPr>
            <w:i/>
          </w:rPr>
          <w:delText>J32 Chronic sinusitis</w:delText>
        </w:r>
        <w:r w:rsidR="00F01587" w:rsidDel="00343D9B">
          <w:delText xml:space="preserve"> to identify </w:delText>
        </w:r>
        <w:r w:rsidR="00F01587" w:rsidRPr="00237906" w:rsidDel="00343D9B">
          <w:rPr>
            <w:i/>
          </w:rPr>
          <w:delText>J32.0</w:delText>
        </w:r>
        <w:r w:rsidR="00F01587" w:rsidDel="00343D9B">
          <w:delText xml:space="preserve"> </w:delText>
        </w:r>
        <w:r w:rsidR="00F01587" w:rsidRPr="00237906" w:rsidDel="00343D9B">
          <w:rPr>
            <w:i/>
          </w:rPr>
          <w:delText>maxillary</w:delText>
        </w:r>
        <w:r w:rsidR="00F01587" w:rsidRPr="00237906" w:rsidDel="00343D9B">
          <w:delText>.</w:delText>
        </w:r>
        <w:r w:rsidR="00F01587" w:rsidDel="00343D9B">
          <w:delText xml:space="preserve"> An instructional note directs coders to </w:delText>
        </w:r>
        <w:r w:rsidR="00F01587" w:rsidRPr="00237906" w:rsidDel="00343D9B">
          <w:rPr>
            <w:i/>
          </w:rPr>
          <w:delText>Use additional code ti identify exposure to environmental tobacco smoke Z77.22</w:delText>
        </w:r>
        <w:r w:rsidR="00F01587" w:rsidDel="00343D9B">
          <w:delText>. Use this as an opportunity to reinforce that coders need to review the entire category in the Tabular List.</w:delText>
        </w:r>
        <w:r w:rsidDel="00343D9B">
          <w:delText>)</w:delText>
        </w:r>
      </w:del>
    </w:p>
    <w:p w14:paraId="15737119" w14:textId="033F6633" w:rsidR="001C353A" w:rsidDel="00343D9B" w:rsidRDefault="001C353A" w:rsidP="00A014CE">
      <w:pPr>
        <w:spacing w:line="480" w:lineRule="auto"/>
        <w:ind w:left="720" w:hanging="360"/>
        <w:rPr>
          <w:del w:id="3871" w:author="Thar Adale" w:date="2020-07-16T19:53:00Z"/>
        </w:rPr>
      </w:pPr>
      <w:del w:id="3872" w:author="Thar Adale" w:date="2020-07-16T19:53:00Z">
        <w:r w:rsidDel="00343D9B">
          <w:delText>25.</w:delText>
        </w:r>
        <w:r w:rsidDel="00343D9B">
          <w:tab/>
        </w:r>
        <w:r w:rsidRPr="00FA796D" w:rsidDel="00343D9B">
          <w:rPr>
            <w:rStyle w:val="Emphasis"/>
          </w:rPr>
          <w:delText xml:space="preserve">J39.1 </w:delText>
        </w:r>
        <w:r w:rsidDel="00343D9B">
          <w:delText xml:space="preserve"> (Abscess, pharynx)</w:delText>
        </w:r>
      </w:del>
    </w:p>
    <w:p w14:paraId="08C67C90" w14:textId="6D2E33AC" w:rsidR="00AF17C6" w:rsidDel="00343D9B" w:rsidRDefault="00AF17C6" w:rsidP="00AF17C6">
      <w:pPr>
        <w:keepNext/>
        <w:keepLines/>
        <w:spacing w:line="480" w:lineRule="auto"/>
        <w:outlineLvl w:val="1"/>
        <w:rPr>
          <w:del w:id="3873" w:author="Thar Adale" w:date="2020-07-16T19:53:00Z"/>
          <w:b/>
          <w:bCs/>
          <w:szCs w:val="26"/>
        </w:rPr>
      </w:pPr>
      <w:del w:id="3874" w:author="Thar Adale" w:date="2020-07-16T19:53:00Z">
        <w:r w:rsidDel="00343D9B">
          <w:rPr>
            <w:b/>
            <w:bCs/>
            <w:szCs w:val="26"/>
          </w:rPr>
          <w:delText>CODING CHALLENGE</w:delText>
        </w:r>
      </w:del>
    </w:p>
    <w:p w14:paraId="41A567CB" w14:textId="6DCFE63E" w:rsidR="00AF17C6" w:rsidDel="00343D9B" w:rsidRDefault="00AF17C6" w:rsidP="00AF17C6">
      <w:pPr>
        <w:spacing w:line="480" w:lineRule="auto"/>
        <w:ind w:left="720" w:hanging="360"/>
        <w:rPr>
          <w:del w:id="3875" w:author="Thar Adale" w:date="2020-07-16T19:53:00Z"/>
        </w:rPr>
      </w:pPr>
      <w:del w:id="3876" w:author="Thar Adale" w:date="2020-07-16T19:53:00Z">
        <w:r w:rsidDel="00343D9B">
          <w:delText>1.</w:delText>
        </w:r>
        <w:r w:rsidDel="00343D9B">
          <w:tab/>
        </w:r>
        <w:r w:rsidRPr="00FA796D" w:rsidDel="00343D9B">
          <w:rPr>
            <w:rStyle w:val="Emphasis"/>
          </w:rPr>
          <w:delText>J20.2</w:delText>
        </w:r>
        <w:r w:rsidDel="00343D9B">
          <w:delText xml:space="preserve">  (Bronchitis, acute or subacute, due to, streptococcus)</w:delText>
        </w:r>
        <w:r w:rsidDel="00343D9B">
          <w:br/>
        </w:r>
        <w:r w:rsidRPr="00FA796D" w:rsidDel="00343D9B">
          <w:rPr>
            <w:rStyle w:val="Emphasis"/>
          </w:rPr>
          <w:delText>P96.81</w:delText>
        </w:r>
        <w:r w:rsidDel="00343D9B">
          <w:delText xml:space="preserve">  (Exposure, second hand tobacco smoke, in the perinatal period) </w:delText>
        </w:r>
        <w:r w:rsidDel="00343D9B">
          <w:br/>
        </w:r>
        <w:r w:rsidRPr="00FA796D" w:rsidDel="00343D9B">
          <w:rPr>
            <w:rStyle w:val="Emphasis"/>
          </w:rPr>
          <w:delText>Z77.22</w:delText>
        </w:r>
        <w:r w:rsidDel="00343D9B">
          <w:delText xml:space="preserve">  (Exposure, second hand tobacco smoke)</w:delText>
        </w:r>
      </w:del>
    </w:p>
    <w:p w14:paraId="018BBB87" w14:textId="2C64EB69" w:rsidR="00AF17C6" w:rsidDel="00343D9B" w:rsidRDefault="00AF17C6" w:rsidP="00AF17C6">
      <w:pPr>
        <w:spacing w:line="480" w:lineRule="auto"/>
        <w:ind w:left="720" w:hanging="360"/>
        <w:rPr>
          <w:del w:id="3877" w:author="Thar Adale" w:date="2020-07-16T19:53:00Z"/>
        </w:rPr>
      </w:pPr>
      <w:del w:id="3878" w:author="Thar Adale" w:date="2020-07-16T19:53:00Z">
        <w:r w:rsidDel="00343D9B">
          <w:delText>2.</w:delText>
        </w:r>
        <w:r w:rsidDel="00343D9B">
          <w:tab/>
        </w:r>
        <w:r w:rsidRPr="00FA796D" w:rsidDel="00343D9B">
          <w:rPr>
            <w:rStyle w:val="Emphasis"/>
          </w:rPr>
          <w:delText>J45.31</w:delText>
        </w:r>
        <w:r w:rsidDel="00343D9B">
          <w:delText xml:space="preserve">  (Asthma, mild persistent, with, exacerbation)</w:delText>
        </w:r>
      </w:del>
    </w:p>
    <w:p w14:paraId="68A5E948" w14:textId="526866A2" w:rsidR="001D4848" w:rsidDel="00343D9B" w:rsidRDefault="00AF17C6" w:rsidP="00AF17C6">
      <w:pPr>
        <w:spacing w:line="480" w:lineRule="auto"/>
        <w:ind w:left="720" w:hanging="360"/>
        <w:rPr>
          <w:del w:id="3879" w:author="Thar Adale" w:date="2020-07-16T19:53:00Z"/>
        </w:rPr>
      </w:pPr>
      <w:del w:id="3880" w:author="Thar Adale" w:date="2020-07-16T19:53:00Z">
        <w:r w:rsidDel="00343D9B">
          <w:delText>3.</w:delText>
        </w:r>
        <w:r w:rsidDel="00343D9B">
          <w:tab/>
        </w:r>
        <w:r w:rsidRPr="00FA796D" w:rsidDel="00343D9B">
          <w:rPr>
            <w:rStyle w:val="Emphasis"/>
          </w:rPr>
          <w:delText>J13</w:delText>
        </w:r>
        <w:r w:rsidDel="00343D9B">
          <w:delText xml:space="preserve">  (Pneumonia pneumococcal)</w:delText>
        </w:r>
        <w:r w:rsidDel="00343D9B">
          <w:br/>
        </w:r>
        <w:r w:rsidRPr="00FA796D" w:rsidDel="00343D9B">
          <w:rPr>
            <w:rStyle w:val="Emphasis"/>
          </w:rPr>
          <w:delText>J44.</w:delText>
        </w:r>
        <w:r w:rsidR="001D4848" w:rsidDel="00343D9B">
          <w:rPr>
            <w:rStyle w:val="Emphasis"/>
          </w:rPr>
          <w:delText>0</w:delText>
        </w:r>
        <w:r w:rsidDel="00343D9B">
          <w:delText xml:space="preserve">  (Disease, lung, obstructive, with, acute, </w:delText>
        </w:r>
        <w:r w:rsidR="001D4848" w:rsidDel="00343D9B">
          <w:delText>lower respiratory infection</w:delText>
        </w:r>
        <w:r w:rsidDel="00343D9B">
          <w:delText>)</w:delText>
        </w:r>
      </w:del>
    </w:p>
    <w:p w14:paraId="3FF354B0" w14:textId="66D6910D" w:rsidR="00AF17C6" w:rsidDel="00343D9B" w:rsidRDefault="00AF17C6" w:rsidP="00AF17C6">
      <w:pPr>
        <w:spacing w:line="480" w:lineRule="auto"/>
        <w:ind w:left="720" w:hanging="360"/>
        <w:rPr>
          <w:del w:id="3881" w:author="Thar Adale" w:date="2020-07-16T19:53:00Z"/>
        </w:rPr>
      </w:pPr>
      <w:del w:id="3882" w:author="Thar Adale" w:date="2020-07-16T19:53:00Z">
        <w:r w:rsidDel="00343D9B">
          <w:delText>4.</w:delText>
        </w:r>
        <w:r w:rsidDel="00343D9B">
          <w:tab/>
        </w:r>
        <w:r w:rsidRPr="00FA796D" w:rsidDel="00343D9B">
          <w:rPr>
            <w:rStyle w:val="Emphasis"/>
          </w:rPr>
          <w:delText>J95.03</w:delText>
        </w:r>
        <w:r w:rsidDel="00343D9B">
          <w:delText xml:space="preserve">  (Complication, tracheostomy, mechanical)</w:delText>
        </w:r>
        <w:r w:rsidDel="00343D9B">
          <w:br/>
        </w:r>
        <w:r w:rsidRPr="00FA796D" w:rsidDel="00343D9B">
          <w:rPr>
            <w:rStyle w:val="Emphasis"/>
          </w:rPr>
          <w:delText>D86.0</w:delText>
        </w:r>
        <w:r w:rsidDel="00343D9B">
          <w:delText xml:space="preserve">  (Sarcoidosis, lung)</w:delText>
        </w:r>
      </w:del>
    </w:p>
    <w:p w14:paraId="7504A798" w14:textId="0564DF6C" w:rsidR="00AF17C6" w:rsidDel="00343D9B" w:rsidRDefault="00AF17C6" w:rsidP="00AF17C6">
      <w:pPr>
        <w:spacing w:line="480" w:lineRule="auto"/>
        <w:ind w:left="720" w:hanging="360"/>
        <w:rPr>
          <w:del w:id="3883" w:author="Thar Adale" w:date="2020-07-16T19:53:00Z"/>
        </w:rPr>
      </w:pPr>
      <w:del w:id="3884" w:author="Thar Adale" w:date="2020-07-16T19:53:00Z">
        <w:r w:rsidDel="00343D9B">
          <w:delText>5.</w:delText>
        </w:r>
        <w:r w:rsidDel="00343D9B">
          <w:tab/>
        </w:r>
        <w:r w:rsidRPr="00FA796D" w:rsidDel="00343D9B">
          <w:rPr>
            <w:rStyle w:val="Emphasis"/>
          </w:rPr>
          <w:delText>J34.2</w:delText>
        </w:r>
        <w:r w:rsidDel="00343D9B">
          <w:delText xml:space="preserve">  (Deviation, septum)</w:delText>
        </w:r>
        <w:r w:rsidDel="00343D9B">
          <w:br/>
        </w:r>
        <w:r w:rsidRPr="00FA796D" w:rsidDel="00343D9B">
          <w:rPr>
            <w:rStyle w:val="Emphasis"/>
          </w:rPr>
          <w:delText>J33.8</w:delText>
        </w:r>
        <w:r w:rsidDel="00343D9B">
          <w:delText xml:space="preserve">  (Polyp, sinus) </w:delText>
        </w:r>
        <w:r w:rsidDel="00343D9B">
          <w:br/>
        </w:r>
        <w:r w:rsidRPr="00FA796D" w:rsidDel="00343D9B">
          <w:rPr>
            <w:rStyle w:val="Emphasis"/>
          </w:rPr>
          <w:delText>J34.3</w:delText>
        </w:r>
        <w:r w:rsidDel="00343D9B">
          <w:delText xml:space="preserve">  (Hypertrophy, nasal, turbinate)</w:delText>
        </w:r>
      </w:del>
    </w:p>
    <w:p w14:paraId="4E9E733F" w14:textId="70A6BC64" w:rsidR="00AF17C6" w:rsidDel="00343D9B" w:rsidRDefault="00AF17C6" w:rsidP="00AF17C6">
      <w:pPr>
        <w:spacing w:line="480" w:lineRule="auto"/>
        <w:ind w:left="720" w:hanging="360"/>
        <w:rPr>
          <w:del w:id="3885" w:author="Thar Adale" w:date="2020-07-16T19:53:00Z"/>
        </w:rPr>
      </w:pPr>
      <w:del w:id="3886" w:author="Thar Adale" w:date="2020-07-16T19:53:00Z">
        <w:r w:rsidDel="00343D9B">
          <w:delText>6.</w:delText>
        </w:r>
        <w:r w:rsidDel="00343D9B">
          <w:tab/>
        </w:r>
        <w:r w:rsidRPr="00FA796D" w:rsidDel="00343D9B">
          <w:rPr>
            <w:rStyle w:val="Emphasis"/>
          </w:rPr>
          <w:delText>J01.01</w:delText>
        </w:r>
        <w:r w:rsidDel="00343D9B">
          <w:delText xml:space="preserve">  (Sinusitis, acute, maxillary, recurrent) </w:delText>
        </w:r>
      </w:del>
    </w:p>
    <w:p w14:paraId="2FB809A3" w14:textId="3A238129" w:rsidR="00AF17C6" w:rsidDel="00343D9B" w:rsidRDefault="00AF17C6" w:rsidP="00AF17C6">
      <w:pPr>
        <w:spacing w:line="480" w:lineRule="auto"/>
        <w:ind w:left="720" w:hanging="360"/>
        <w:rPr>
          <w:del w:id="3887" w:author="Thar Adale" w:date="2020-07-16T19:53:00Z"/>
        </w:rPr>
      </w:pPr>
      <w:del w:id="3888" w:author="Thar Adale" w:date="2020-07-16T19:53:00Z">
        <w:r w:rsidDel="00343D9B">
          <w:delText>7.</w:delText>
        </w:r>
        <w:r w:rsidDel="00343D9B">
          <w:tab/>
        </w:r>
        <w:r w:rsidRPr="00FA796D" w:rsidDel="00343D9B">
          <w:rPr>
            <w:rStyle w:val="Emphasis"/>
          </w:rPr>
          <w:delText>J69.0</w:delText>
        </w:r>
        <w:r w:rsidDel="00343D9B">
          <w:delText xml:space="preserve">  (Pneumonia, aspiration, due to gastric secretions) </w:delText>
        </w:r>
        <w:r w:rsidDel="00343D9B">
          <w:br/>
        </w:r>
        <w:r w:rsidRPr="00FA796D" w:rsidDel="00343D9B">
          <w:rPr>
            <w:rStyle w:val="Emphasis"/>
          </w:rPr>
          <w:delText>J85.1</w:delText>
        </w:r>
        <w:r w:rsidDel="00343D9B">
          <w:delText xml:space="preserve">  (Abscess, lung, with pneumonia)</w:delText>
        </w:r>
        <w:r w:rsidDel="00343D9B">
          <w:br/>
        </w:r>
        <w:r w:rsidRPr="00FA796D" w:rsidDel="00343D9B">
          <w:rPr>
            <w:rStyle w:val="Emphasis"/>
          </w:rPr>
          <w:delText>J96.00</w:delText>
        </w:r>
        <w:r w:rsidDel="00343D9B">
          <w:delText xml:space="preserve">  (Failure, respiration, acute)</w:delText>
        </w:r>
        <w:r w:rsidDel="00343D9B">
          <w:br/>
        </w:r>
        <w:r w:rsidRPr="00FA796D" w:rsidDel="00343D9B">
          <w:rPr>
            <w:rStyle w:val="Emphasis"/>
          </w:rPr>
          <w:delText>E11.43</w:delText>
        </w:r>
        <w:r w:rsidDel="00343D9B">
          <w:delText xml:space="preserve">  (Diabetes, type 2, with gastroparesis)</w:delText>
        </w:r>
      </w:del>
    </w:p>
    <w:p w14:paraId="42566C36" w14:textId="62448B70" w:rsidR="00AF17C6" w:rsidDel="00343D9B" w:rsidRDefault="00AF17C6" w:rsidP="00AF17C6">
      <w:pPr>
        <w:spacing w:line="480" w:lineRule="auto"/>
        <w:ind w:left="720" w:hanging="360"/>
        <w:rPr>
          <w:del w:id="3889" w:author="Thar Adale" w:date="2020-07-16T19:53:00Z"/>
        </w:rPr>
      </w:pPr>
      <w:del w:id="3890" w:author="Thar Adale" w:date="2020-07-16T19:53:00Z">
        <w:r w:rsidDel="00343D9B">
          <w:delText>8.</w:delText>
        </w:r>
        <w:r w:rsidDel="00343D9B">
          <w:tab/>
        </w:r>
        <w:r w:rsidRPr="00FA796D" w:rsidDel="00343D9B">
          <w:rPr>
            <w:rStyle w:val="Emphasis"/>
          </w:rPr>
          <w:delText>J15.6</w:delText>
        </w:r>
        <w:r w:rsidDel="00343D9B">
          <w:delText xml:space="preserve">  (Pneumonia, gram negative)</w:delText>
        </w:r>
        <w:r w:rsidDel="00343D9B">
          <w:br/>
        </w:r>
        <w:r w:rsidRPr="00FA796D" w:rsidDel="00343D9B">
          <w:rPr>
            <w:rStyle w:val="Emphasis"/>
          </w:rPr>
          <w:delText>I50.1</w:delText>
        </w:r>
        <w:r w:rsidDel="00343D9B">
          <w:delText xml:space="preserve">  (Failure, ventricular, left)</w:delText>
        </w:r>
      </w:del>
    </w:p>
    <w:p w14:paraId="08821DBA" w14:textId="529E7F1A" w:rsidR="00AF17C6" w:rsidRPr="0096508A" w:rsidDel="00343D9B" w:rsidRDefault="00AF17C6" w:rsidP="00AF17C6">
      <w:pPr>
        <w:spacing w:line="480" w:lineRule="auto"/>
        <w:ind w:left="720" w:hanging="360"/>
        <w:rPr>
          <w:del w:id="3891" w:author="Thar Adale" w:date="2020-07-16T19:53:00Z"/>
        </w:rPr>
      </w:pPr>
      <w:del w:id="3892" w:author="Thar Adale" w:date="2020-07-16T19:53:00Z">
        <w:r w:rsidRPr="0096508A" w:rsidDel="00343D9B">
          <w:delText>9.</w:delText>
        </w:r>
        <w:r w:rsidRPr="0096508A" w:rsidDel="00343D9B">
          <w:tab/>
        </w:r>
        <w:r w:rsidRPr="00FA796D" w:rsidDel="00343D9B">
          <w:rPr>
            <w:rStyle w:val="Emphasis"/>
          </w:rPr>
          <w:delText>J43.9</w:delText>
        </w:r>
        <w:r w:rsidRPr="00B4218E" w:rsidDel="00343D9B">
          <w:delText xml:space="preserve"> </w:delText>
        </w:r>
        <w:r w:rsidDel="00343D9B">
          <w:delText>(</w:delText>
        </w:r>
        <w:r w:rsidRPr="00B4218E" w:rsidDel="00343D9B">
          <w:delText>Bleb, lung (ruptured)</w:delText>
        </w:r>
        <w:r w:rsidDel="00343D9B">
          <w:delText>)</w:delText>
        </w:r>
      </w:del>
    </w:p>
    <w:p w14:paraId="02BB0E57" w14:textId="4FF2C604" w:rsidR="00AF17C6" w:rsidRPr="00B4218E" w:rsidDel="00343D9B" w:rsidRDefault="00AF17C6" w:rsidP="00AF17C6">
      <w:pPr>
        <w:spacing w:line="480" w:lineRule="auto"/>
        <w:ind w:left="720"/>
        <w:rPr>
          <w:del w:id="3893" w:author="Thar Adale" w:date="2020-07-16T19:53:00Z"/>
        </w:rPr>
      </w:pPr>
      <w:del w:id="3894" w:author="Thar Adale" w:date="2020-07-16T19:53:00Z">
        <w:r w:rsidRPr="00FA796D" w:rsidDel="00343D9B">
          <w:rPr>
            <w:rStyle w:val="Emphasis"/>
          </w:rPr>
          <w:delText>J93.12</w:delText>
        </w:r>
        <w:r w:rsidRPr="00BF4F0D" w:rsidDel="00343D9B">
          <w:delText xml:space="preserve">  (Pneumothorax, spontaneous</w:delText>
        </w:r>
        <w:r w:rsidRPr="0096508A" w:rsidDel="00343D9B">
          <w:delText>, secondary</w:delText>
        </w:r>
        <w:r w:rsidRPr="00B4218E" w:rsidDel="00343D9B">
          <w:delText>)</w:delText>
        </w:r>
      </w:del>
    </w:p>
    <w:p w14:paraId="5D21C1B2" w14:textId="42196434" w:rsidR="00AF17C6" w:rsidDel="00343D9B" w:rsidRDefault="00AF17C6" w:rsidP="00AF17C6">
      <w:pPr>
        <w:spacing w:line="480" w:lineRule="auto"/>
        <w:ind w:left="720" w:hanging="360"/>
        <w:rPr>
          <w:del w:id="3895" w:author="Thar Adale" w:date="2020-07-16T19:53:00Z"/>
        </w:rPr>
      </w:pPr>
      <w:del w:id="3896" w:author="Thar Adale" w:date="2020-07-16T19:53:00Z">
        <w:r w:rsidDel="00343D9B">
          <w:delText>10.</w:delText>
        </w:r>
        <w:r w:rsidDel="00343D9B">
          <w:tab/>
        </w:r>
        <w:r w:rsidRPr="00FA796D" w:rsidDel="00343D9B">
          <w:rPr>
            <w:rStyle w:val="Emphasis"/>
          </w:rPr>
          <w:delText>J35.03</w:delText>
        </w:r>
        <w:r w:rsidDel="00343D9B">
          <w:delText xml:space="preserve">  (Tonsillitis, chronic, with adenoiditis)</w:delText>
        </w:r>
      </w:del>
    </w:p>
    <w:p w14:paraId="7310BC4E" w14:textId="6325FA87" w:rsidR="00AF17C6" w:rsidDel="00343D9B" w:rsidRDefault="00AF17C6" w:rsidP="00AF17C6">
      <w:pPr>
        <w:spacing w:line="480" w:lineRule="auto"/>
        <w:rPr>
          <w:del w:id="3897" w:author="Thar Adale" w:date="2020-07-16T19:53:00Z"/>
        </w:rPr>
      </w:pPr>
    </w:p>
    <w:p w14:paraId="6414E9BB" w14:textId="5DDCD3E1" w:rsidR="009C0DB8" w:rsidRPr="00F43B19" w:rsidDel="00343D9B" w:rsidRDefault="009C0DB8" w:rsidP="009C0DB8">
      <w:pPr>
        <w:pStyle w:val="Heading1"/>
        <w:rPr>
          <w:del w:id="3898" w:author="Thar Adale" w:date="2020-07-16T19:53:00Z"/>
        </w:rPr>
      </w:pPr>
      <w:del w:id="3899" w:author="Thar Adale" w:date="2020-07-16T19:53:00Z">
        <w:r w:rsidRPr="00F43B19" w:rsidDel="00343D9B">
          <w:delText xml:space="preserve">CHAPTER </w:delText>
        </w:r>
        <w:r w:rsidR="00F4122A" w:rsidRPr="00F43B19" w:rsidDel="00343D9B">
          <w:delText>1</w:delText>
        </w:r>
        <w:r w:rsidR="00F4122A" w:rsidDel="00343D9B">
          <w:delText>6</w:delText>
        </w:r>
        <w:r w:rsidRPr="00F43B19" w:rsidDel="00343D9B">
          <w:delText>: DISEASES OF THE NERVOUS SYSTEM AND SENSE ORGANS (G00-G99)</w:delText>
        </w:r>
      </w:del>
    </w:p>
    <w:p w14:paraId="11578C45" w14:textId="0DCD3FA5" w:rsidR="009C0DB8" w:rsidRPr="00FA796D" w:rsidDel="00343D9B" w:rsidRDefault="009C0DB8" w:rsidP="00FA796D">
      <w:pPr>
        <w:keepNext/>
        <w:keepLines/>
        <w:spacing w:line="480" w:lineRule="auto"/>
        <w:outlineLvl w:val="1"/>
        <w:rPr>
          <w:del w:id="3900" w:author="Thar Adale" w:date="2020-07-16T19:53:00Z"/>
          <w:szCs w:val="26"/>
        </w:rPr>
      </w:pPr>
      <w:del w:id="3901" w:author="Thar Adale" w:date="2020-07-16T19:53:00Z">
        <w:r w:rsidRPr="00FA796D" w:rsidDel="00343D9B">
          <w:rPr>
            <w:b/>
            <w:bCs/>
            <w:szCs w:val="26"/>
          </w:rPr>
          <w:delText>CODING PRACTICE</w:delText>
        </w:r>
      </w:del>
    </w:p>
    <w:p w14:paraId="66ACE4AB" w14:textId="0612BD37" w:rsidR="009C0DB8" w:rsidDel="00343D9B" w:rsidRDefault="009C0DB8" w:rsidP="00F75BE0">
      <w:pPr>
        <w:pStyle w:val="Heading2"/>
        <w:rPr>
          <w:del w:id="3902" w:author="Thar Adale" w:date="2020-07-16T19:53:00Z"/>
        </w:rPr>
      </w:pPr>
      <w:del w:id="3903" w:author="Thar Adale" w:date="2020-07-16T19:53:00Z">
        <w:r w:rsidDel="00343D9B">
          <w:delText xml:space="preserve">Exercise </w:delText>
        </w:r>
        <w:r w:rsidR="00F4122A" w:rsidDel="00343D9B">
          <w:delText>16</w:delText>
        </w:r>
        <w:r w:rsidDel="00343D9B">
          <w:delText xml:space="preserve">.1 Nervous System Refresher </w:delText>
        </w:r>
      </w:del>
    </w:p>
    <w:p w14:paraId="11CD5767" w14:textId="2AA84D36" w:rsidR="009C0DB8" w:rsidDel="00343D9B" w:rsidRDefault="009C0DB8" w:rsidP="00A014CE">
      <w:pPr>
        <w:spacing w:line="480" w:lineRule="auto"/>
        <w:ind w:left="720" w:hanging="720"/>
        <w:rPr>
          <w:del w:id="3904" w:author="Thar Adale" w:date="2020-07-16T19:53:00Z"/>
        </w:rPr>
      </w:pPr>
      <w:del w:id="3905" w:author="Thar Adale" w:date="2020-07-16T19:53:00Z">
        <w:r w:rsidDel="00343D9B">
          <w:delText>1.</w:delText>
        </w:r>
        <w:r w:rsidDel="00343D9B">
          <w:tab/>
          <w:delText>neur/oma  tumor on a nerve, D36.10 (This is the default code for Neoplasm, nerve, benign.)</w:delText>
        </w:r>
      </w:del>
    </w:p>
    <w:p w14:paraId="0D9ED7BF" w14:textId="3E9D2643" w:rsidR="009C0DB8" w:rsidDel="00343D9B" w:rsidRDefault="009C0DB8" w:rsidP="00A014CE">
      <w:pPr>
        <w:spacing w:line="480" w:lineRule="auto"/>
        <w:ind w:left="720" w:hanging="720"/>
        <w:rPr>
          <w:del w:id="3906" w:author="Thar Adale" w:date="2020-07-16T19:53:00Z"/>
        </w:rPr>
      </w:pPr>
      <w:del w:id="3907" w:author="Thar Adale" w:date="2020-07-16T19:53:00Z">
        <w:r w:rsidDel="00343D9B">
          <w:delText>2.</w:delText>
        </w:r>
        <w:r w:rsidDel="00343D9B">
          <w:tab/>
          <w:delText>neuro/myel/itis  inflammation of the nerves and spinal cord, G36.9</w:delText>
        </w:r>
      </w:del>
    </w:p>
    <w:p w14:paraId="21C77F3F" w14:textId="720D2C6F" w:rsidR="009C0DB8" w:rsidDel="00343D9B" w:rsidRDefault="009C0DB8" w:rsidP="00A014CE">
      <w:pPr>
        <w:spacing w:line="480" w:lineRule="auto"/>
        <w:ind w:left="720" w:hanging="720"/>
        <w:rPr>
          <w:del w:id="3908" w:author="Thar Adale" w:date="2020-07-16T19:53:00Z"/>
        </w:rPr>
      </w:pPr>
      <w:del w:id="3909" w:author="Thar Adale" w:date="2020-07-16T19:53:00Z">
        <w:r w:rsidDel="00343D9B">
          <w:delText>3.</w:delText>
        </w:r>
        <w:r w:rsidDel="00343D9B">
          <w:tab/>
          <w:delText>encephalo/myelo/radicul/itis  inflammation of the spinal cord and nerve roots in the head, G61.0</w:delText>
        </w:r>
      </w:del>
    </w:p>
    <w:p w14:paraId="7D696AF3" w14:textId="7215719F" w:rsidR="009C0DB8" w:rsidDel="00343D9B" w:rsidRDefault="009C0DB8" w:rsidP="00A014CE">
      <w:pPr>
        <w:spacing w:line="480" w:lineRule="auto"/>
        <w:ind w:left="720" w:hanging="720"/>
        <w:rPr>
          <w:del w:id="3910" w:author="Thar Adale" w:date="2020-07-16T19:53:00Z"/>
        </w:rPr>
      </w:pPr>
      <w:del w:id="3911" w:author="Thar Adale" w:date="2020-07-16T19:53:00Z">
        <w:r w:rsidDel="00343D9B">
          <w:delText>4.</w:delText>
        </w:r>
        <w:r w:rsidDel="00343D9B">
          <w:tab/>
          <w:delText>caus/algia  burning pain, G56.40</w:delText>
        </w:r>
      </w:del>
    </w:p>
    <w:p w14:paraId="5038EF07" w14:textId="2338CBB9" w:rsidR="009C0DB8" w:rsidDel="00343D9B" w:rsidRDefault="009C0DB8" w:rsidP="00A014CE">
      <w:pPr>
        <w:spacing w:line="480" w:lineRule="auto"/>
        <w:ind w:left="720" w:hanging="720"/>
        <w:rPr>
          <w:del w:id="3912" w:author="Thar Adale" w:date="2020-07-16T19:53:00Z"/>
        </w:rPr>
      </w:pPr>
      <w:del w:id="3913" w:author="Thar Adale" w:date="2020-07-16T19:53:00Z">
        <w:r w:rsidDel="00343D9B">
          <w:delText>5.</w:delText>
        </w:r>
        <w:r w:rsidDel="00343D9B">
          <w:tab/>
          <w:delText>neuro/myo/tonia  contraction of the nerves and muscles, G71.19</w:delText>
        </w:r>
      </w:del>
    </w:p>
    <w:p w14:paraId="3336B809" w14:textId="070C1F71" w:rsidR="009C0DB8" w:rsidDel="00343D9B" w:rsidRDefault="009C0DB8" w:rsidP="00A014CE">
      <w:pPr>
        <w:spacing w:line="480" w:lineRule="auto"/>
        <w:ind w:left="720" w:hanging="720"/>
        <w:rPr>
          <w:del w:id="3914" w:author="Thar Adale" w:date="2020-07-16T19:53:00Z"/>
        </w:rPr>
      </w:pPr>
      <w:del w:id="3915" w:author="Thar Adale" w:date="2020-07-16T19:53:00Z">
        <w:r w:rsidDel="00343D9B">
          <w:delText>6.</w:delText>
        </w:r>
        <w:r w:rsidDel="00343D9B">
          <w:tab/>
          <w:delText>myelino/lysis  destruction of the membrane that covers neurons, G37.2</w:delText>
        </w:r>
      </w:del>
    </w:p>
    <w:p w14:paraId="553EF89A" w14:textId="420DD8C8" w:rsidR="009C0DB8" w:rsidDel="00343D9B" w:rsidRDefault="009C0DB8" w:rsidP="00A014CE">
      <w:pPr>
        <w:spacing w:line="480" w:lineRule="auto"/>
        <w:ind w:left="720" w:hanging="720"/>
        <w:rPr>
          <w:del w:id="3916" w:author="Thar Adale" w:date="2020-07-16T19:53:00Z"/>
        </w:rPr>
      </w:pPr>
      <w:del w:id="3917" w:author="Thar Adale" w:date="2020-07-16T19:53:00Z">
        <w:r w:rsidDel="00343D9B">
          <w:delText>7.</w:delText>
        </w:r>
        <w:r w:rsidDel="00343D9B">
          <w:tab/>
          <w:delText>hemi/chorea  jerky movements on one side of the body, G25.5</w:delText>
        </w:r>
      </w:del>
    </w:p>
    <w:p w14:paraId="6BD402C9" w14:textId="126A393A" w:rsidR="009C0DB8" w:rsidDel="00343D9B" w:rsidRDefault="009C0DB8" w:rsidP="00A014CE">
      <w:pPr>
        <w:spacing w:line="480" w:lineRule="auto"/>
        <w:ind w:left="720" w:hanging="720"/>
        <w:rPr>
          <w:del w:id="3918" w:author="Thar Adale" w:date="2020-07-16T19:53:00Z"/>
        </w:rPr>
      </w:pPr>
      <w:del w:id="3919" w:author="Thar Adale" w:date="2020-07-16T19:53:00Z">
        <w:r w:rsidDel="00343D9B">
          <w:delText>8.</w:delText>
        </w:r>
        <w:r w:rsidDel="00343D9B">
          <w:tab/>
          <w:delText>meningo/encephalo/pathy  abnormal condition of the membranes covering the spinal cord and brain in the head, G96.9</w:delText>
        </w:r>
      </w:del>
    </w:p>
    <w:p w14:paraId="3F7BC6DD" w14:textId="064F2C24" w:rsidR="009C0DB8" w:rsidDel="00343D9B" w:rsidRDefault="009C0DB8" w:rsidP="00A014CE">
      <w:pPr>
        <w:spacing w:line="480" w:lineRule="auto"/>
        <w:ind w:left="720" w:hanging="720"/>
        <w:rPr>
          <w:del w:id="3920" w:author="Thar Adale" w:date="2020-07-16T19:53:00Z"/>
        </w:rPr>
      </w:pPr>
      <w:del w:id="3921" w:author="Thar Adale" w:date="2020-07-16T19:53:00Z">
        <w:r w:rsidDel="00343D9B">
          <w:delText>9.</w:delText>
        </w:r>
        <w:r w:rsidDel="00343D9B">
          <w:tab/>
          <w:delText>my/asthenia  lack of strength in the muscles, G70.9</w:delText>
        </w:r>
      </w:del>
    </w:p>
    <w:p w14:paraId="0A88F138" w14:textId="7C6D81BC" w:rsidR="009C0DB8" w:rsidDel="00343D9B" w:rsidRDefault="009C0DB8" w:rsidP="00A014CE">
      <w:pPr>
        <w:spacing w:line="480" w:lineRule="auto"/>
        <w:ind w:left="720" w:hanging="720"/>
        <w:rPr>
          <w:del w:id="3922" w:author="Thar Adale" w:date="2020-07-16T19:53:00Z"/>
        </w:rPr>
      </w:pPr>
      <w:del w:id="3923" w:author="Thar Adale" w:date="2020-07-16T19:53:00Z">
        <w:r w:rsidDel="00343D9B">
          <w:delText>10.</w:delText>
        </w:r>
        <w:r w:rsidDel="00343D9B">
          <w:tab/>
          <w:delText>hemi/plegia  paralysis on one side of the body, G81.90 (This is the default code for unspecified side.)</w:delText>
        </w:r>
      </w:del>
    </w:p>
    <w:p w14:paraId="429A9828" w14:textId="3F8C6F0D" w:rsidR="009C0DB8" w:rsidDel="00343D9B" w:rsidRDefault="009C0DB8" w:rsidP="00F75BE0">
      <w:pPr>
        <w:pStyle w:val="Heading2"/>
        <w:rPr>
          <w:del w:id="3924" w:author="Thar Adale" w:date="2020-07-16T19:53:00Z"/>
        </w:rPr>
      </w:pPr>
      <w:del w:id="3925" w:author="Thar Adale" w:date="2020-07-16T19:53:00Z">
        <w:r w:rsidDel="00343D9B">
          <w:delText xml:space="preserve">Exercise </w:delText>
        </w:r>
        <w:r w:rsidR="00F4122A" w:rsidDel="00343D9B">
          <w:delText>16</w:delText>
        </w:r>
        <w:r w:rsidDel="00343D9B">
          <w:delText>.2 Abstracting for Nervous System</w:delText>
        </w:r>
        <w:r w:rsidR="000A52C2" w:rsidDel="00343D9B">
          <w:delText xml:space="preserve"> Conditions </w:delText>
        </w:r>
      </w:del>
    </w:p>
    <w:p w14:paraId="3FCC13D1" w14:textId="07149C93" w:rsidR="009C0DB8" w:rsidDel="00343D9B" w:rsidRDefault="009C0DB8" w:rsidP="00A014CE">
      <w:pPr>
        <w:spacing w:line="480" w:lineRule="auto"/>
        <w:ind w:left="720" w:hanging="720"/>
        <w:rPr>
          <w:del w:id="3926" w:author="Thar Adale" w:date="2020-07-16T19:53:00Z"/>
        </w:rPr>
      </w:pPr>
      <w:del w:id="3927" w:author="Thar Adale" w:date="2020-07-16T19:53:00Z">
        <w:r w:rsidDel="00343D9B">
          <w:delText>1.</w:delText>
        </w:r>
        <w:r w:rsidDel="00343D9B">
          <w:tab/>
        </w:r>
      </w:del>
    </w:p>
    <w:p w14:paraId="1321183D" w14:textId="46E56CE1" w:rsidR="009C0DB8" w:rsidDel="00343D9B" w:rsidRDefault="009C0DB8" w:rsidP="00A014CE">
      <w:pPr>
        <w:spacing w:line="480" w:lineRule="auto"/>
        <w:ind w:left="1440" w:hanging="720"/>
        <w:rPr>
          <w:del w:id="3928" w:author="Thar Adale" w:date="2020-07-16T19:53:00Z"/>
        </w:rPr>
      </w:pPr>
      <w:del w:id="3929" w:author="Thar Adale" w:date="2020-07-16T19:53:00Z">
        <w:r w:rsidDel="00343D9B">
          <w:delText>a.</w:delText>
        </w:r>
        <w:r w:rsidDel="00343D9B">
          <w:tab/>
          <w:delText>pharmacoresistant migraine</w:delText>
        </w:r>
      </w:del>
    </w:p>
    <w:p w14:paraId="77AB916E" w14:textId="02690457" w:rsidR="009C0DB8" w:rsidDel="00343D9B" w:rsidRDefault="009C0DB8" w:rsidP="00A014CE">
      <w:pPr>
        <w:spacing w:line="480" w:lineRule="auto"/>
        <w:ind w:left="1440" w:hanging="720"/>
        <w:rPr>
          <w:del w:id="3930" w:author="Thar Adale" w:date="2020-07-16T19:53:00Z"/>
        </w:rPr>
      </w:pPr>
      <w:del w:id="3931" w:author="Thar Adale" w:date="2020-07-16T19:53:00Z">
        <w:r w:rsidDel="00343D9B">
          <w:delText>b.</w:delText>
        </w:r>
        <w:r w:rsidDel="00343D9B">
          <w:tab/>
          <w:delText>yes, pharmacoresistant means intractable</w:delText>
        </w:r>
      </w:del>
    </w:p>
    <w:p w14:paraId="0BF72EC9" w14:textId="2D220CD7" w:rsidR="009C0DB8" w:rsidDel="00343D9B" w:rsidRDefault="009C0DB8" w:rsidP="00A014CE">
      <w:pPr>
        <w:spacing w:line="480" w:lineRule="auto"/>
        <w:ind w:left="1440" w:hanging="720"/>
        <w:rPr>
          <w:del w:id="3932" w:author="Thar Adale" w:date="2020-07-16T19:53:00Z"/>
        </w:rPr>
      </w:pPr>
      <w:del w:id="3933" w:author="Thar Adale" w:date="2020-07-16T19:53:00Z">
        <w:r w:rsidDel="00343D9B">
          <w:delText>c.</w:delText>
        </w:r>
        <w:r w:rsidDel="00343D9B">
          <w:tab/>
          <w:delText>no</w:delText>
        </w:r>
      </w:del>
    </w:p>
    <w:p w14:paraId="24CA9862" w14:textId="2FD363ED" w:rsidR="009C0DB8" w:rsidDel="00343D9B" w:rsidRDefault="009C0DB8" w:rsidP="00A014CE">
      <w:pPr>
        <w:spacing w:line="480" w:lineRule="auto"/>
        <w:ind w:left="1440" w:hanging="720"/>
        <w:rPr>
          <w:del w:id="3934" w:author="Thar Adale" w:date="2020-07-16T19:53:00Z"/>
        </w:rPr>
      </w:pPr>
      <w:del w:id="3935" w:author="Thar Adale" w:date="2020-07-16T19:53:00Z">
        <w:r w:rsidDel="00343D9B">
          <w:delText>d.</w:delText>
        </w:r>
        <w:r w:rsidDel="00343D9B">
          <w:tab/>
          <w:delText>yes</w:delText>
        </w:r>
      </w:del>
    </w:p>
    <w:p w14:paraId="0B44A665" w14:textId="21F9BFDF" w:rsidR="009C0DB8" w:rsidDel="00343D9B" w:rsidRDefault="009C0DB8" w:rsidP="00A014CE">
      <w:pPr>
        <w:spacing w:line="480" w:lineRule="auto"/>
        <w:ind w:left="1440" w:hanging="720"/>
        <w:rPr>
          <w:del w:id="3936" w:author="Thar Adale" w:date="2020-07-16T19:53:00Z"/>
        </w:rPr>
      </w:pPr>
      <w:del w:id="3937" w:author="Thar Adale" w:date="2020-07-16T19:53:00Z">
        <w:r w:rsidDel="00343D9B">
          <w:delText>e.</w:delText>
        </w:r>
        <w:r w:rsidDel="00343D9B">
          <w:tab/>
          <w:delText>no, only 48 hours</w:delText>
        </w:r>
      </w:del>
    </w:p>
    <w:p w14:paraId="63B02C68" w14:textId="67E9567B" w:rsidR="009C0DB8" w:rsidDel="00343D9B" w:rsidRDefault="009C0DB8" w:rsidP="00A014CE">
      <w:pPr>
        <w:spacing w:line="480" w:lineRule="auto"/>
        <w:ind w:left="1440" w:hanging="720"/>
        <w:rPr>
          <w:del w:id="3938" w:author="Thar Adale" w:date="2020-07-16T19:53:00Z"/>
        </w:rPr>
      </w:pPr>
      <w:del w:id="3939" w:author="Thar Adale" w:date="2020-07-16T19:53:00Z">
        <w:r w:rsidDel="00343D9B">
          <w:delText>f.</w:delText>
        </w:r>
        <w:r w:rsidDel="00343D9B">
          <w:tab/>
          <w:delText>no</w:delText>
        </w:r>
      </w:del>
    </w:p>
    <w:p w14:paraId="78A48910" w14:textId="1F9B6BF3" w:rsidR="009C0DB8" w:rsidDel="00343D9B" w:rsidRDefault="009C0DB8" w:rsidP="00A014CE">
      <w:pPr>
        <w:spacing w:line="480" w:lineRule="auto"/>
        <w:ind w:left="720" w:hanging="720"/>
        <w:rPr>
          <w:del w:id="3940" w:author="Thar Adale" w:date="2020-07-16T19:53:00Z"/>
        </w:rPr>
      </w:pPr>
      <w:del w:id="3941" w:author="Thar Adale" w:date="2020-07-16T19:53:00Z">
        <w:r w:rsidDel="00343D9B">
          <w:delText>2.</w:delText>
        </w:r>
        <w:r w:rsidDel="00343D9B">
          <w:tab/>
        </w:r>
      </w:del>
    </w:p>
    <w:p w14:paraId="5B2B319B" w14:textId="2A60C945" w:rsidR="009C0DB8" w:rsidDel="00343D9B" w:rsidRDefault="009C0DB8" w:rsidP="00A014CE">
      <w:pPr>
        <w:spacing w:line="480" w:lineRule="auto"/>
        <w:ind w:left="1440" w:hanging="720"/>
        <w:rPr>
          <w:del w:id="3942" w:author="Thar Adale" w:date="2020-07-16T19:53:00Z"/>
        </w:rPr>
      </w:pPr>
      <w:del w:id="3943" w:author="Thar Adale" w:date="2020-07-16T19:53:00Z">
        <w:r w:rsidDel="00343D9B">
          <w:delText>a.</w:delText>
        </w:r>
        <w:r w:rsidDel="00343D9B">
          <w:tab/>
          <w:delText>epilepsy</w:delText>
        </w:r>
      </w:del>
    </w:p>
    <w:p w14:paraId="231AFED2" w14:textId="00FFACBF" w:rsidR="009C0DB8" w:rsidDel="00343D9B" w:rsidRDefault="009C0DB8" w:rsidP="00A014CE">
      <w:pPr>
        <w:spacing w:line="480" w:lineRule="auto"/>
        <w:ind w:left="1440" w:hanging="720"/>
        <w:rPr>
          <w:del w:id="3944" w:author="Thar Adale" w:date="2020-07-16T19:53:00Z"/>
        </w:rPr>
      </w:pPr>
      <w:del w:id="3945" w:author="Thar Adale" w:date="2020-07-16T19:53:00Z">
        <w:r w:rsidDel="00343D9B">
          <w:delText>b.</w:delText>
        </w:r>
        <w:r w:rsidDel="00343D9B">
          <w:tab/>
          <w:delText>benign childhood epilepsy with EEG spikes</w:delText>
        </w:r>
      </w:del>
    </w:p>
    <w:p w14:paraId="5DAE8D43" w14:textId="772887B6" w:rsidR="009C0DB8" w:rsidDel="00343D9B" w:rsidRDefault="009C0DB8" w:rsidP="00A014CE">
      <w:pPr>
        <w:spacing w:line="480" w:lineRule="auto"/>
        <w:ind w:left="1440" w:hanging="720"/>
        <w:rPr>
          <w:del w:id="3946" w:author="Thar Adale" w:date="2020-07-16T19:53:00Z"/>
        </w:rPr>
      </w:pPr>
      <w:del w:id="3947" w:author="Thar Adale" w:date="2020-07-16T19:53:00Z">
        <w:r w:rsidDel="00343D9B">
          <w:delText>c.</w:delText>
        </w:r>
        <w:r w:rsidDel="00343D9B">
          <w:tab/>
          <w:delText>yes, poorly controlled qualifies as intractable</w:delText>
        </w:r>
      </w:del>
    </w:p>
    <w:p w14:paraId="0C6E2E6A" w14:textId="22BEB507" w:rsidR="009C0DB8" w:rsidDel="00343D9B" w:rsidRDefault="009C0DB8" w:rsidP="00A014CE">
      <w:pPr>
        <w:spacing w:line="480" w:lineRule="auto"/>
        <w:ind w:left="1440" w:hanging="720"/>
        <w:rPr>
          <w:del w:id="3948" w:author="Thar Adale" w:date="2020-07-16T19:53:00Z"/>
        </w:rPr>
      </w:pPr>
      <w:del w:id="3949" w:author="Thar Adale" w:date="2020-07-16T19:53:00Z">
        <w:r w:rsidDel="00343D9B">
          <w:delText>d.</w:delText>
        </w:r>
        <w:r w:rsidDel="00343D9B">
          <w:tab/>
          <w:delText xml:space="preserve">no </w:delText>
        </w:r>
      </w:del>
    </w:p>
    <w:p w14:paraId="79F761A2" w14:textId="189E8658" w:rsidR="009C0DB8" w:rsidDel="00343D9B" w:rsidRDefault="009C0DB8" w:rsidP="00A014CE">
      <w:pPr>
        <w:spacing w:line="480" w:lineRule="auto"/>
        <w:ind w:left="720" w:hanging="720"/>
        <w:rPr>
          <w:del w:id="3950" w:author="Thar Adale" w:date="2020-07-16T19:53:00Z"/>
        </w:rPr>
      </w:pPr>
      <w:del w:id="3951" w:author="Thar Adale" w:date="2020-07-16T19:53:00Z">
        <w:r w:rsidDel="00343D9B">
          <w:delText>3.</w:delText>
        </w:r>
        <w:r w:rsidDel="00343D9B">
          <w:tab/>
        </w:r>
      </w:del>
    </w:p>
    <w:p w14:paraId="22698ED8" w14:textId="23E16579" w:rsidR="009C0DB8" w:rsidDel="00343D9B" w:rsidRDefault="009C0DB8" w:rsidP="00A014CE">
      <w:pPr>
        <w:spacing w:line="480" w:lineRule="auto"/>
        <w:ind w:left="1440" w:hanging="720"/>
        <w:rPr>
          <w:del w:id="3952" w:author="Thar Adale" w:date="2020-07-16T19:53:00Z"/>
        </w:rPr>
      </w:pPr>
      <w:del w:id="3953" w:author="Thar Adale" w:date="2020-07-16T19:53:00Z">
        <w:r w:rsidDel="00343D9B">
          <w:delText>a.</w:delText>
        </w:r>
        <w:r w:rsidDel="00343D9B">
          <w:tab/>
          <w:delText>tremors, difficulty walking</w:delText>
        </w:r>
      </w:del>
    </w:p>
    <w:p w14:paraId="4699CC36" w14:textId="7C5A89BC" w:rsidR="009C0DB8" w:rsidDel="00343D9B" w:rsidRDefault="009C0DB8" w:rsidP="00A014CE">
      <w:pPr>
        <w:spacing w:line="480" w:lineRule="auto"/>
        <w:ind w:left="1440" w:hanging="720"/>
        <w:rPr>
          <w:del w:id="3954" w:author="Thar Adale" w:date="2020-07-16T19:53:00Z"/>
        </w:rPr>
      </w:pPr>
      <w:del w:id="3955" w:author="Thar Adale" w:date="2020-07-16T19:53:00Z">
        <w:r w:rsidDel="00343D9B">
          <w:delText>b.</w:delText>
        </w:r>
        <w:r w:rsidDel="00343D9B">
          <w:tab/>
          <w:delText>Parkinson’s disease</w:delText>
        </w:r>
      </w:del>
    </w:p>
    <w:p w14:paraId="153C01FF" w14:textId="4855DBF9" w:rsidR="009C0DB8" w:rsidDel="00343D9B" w:rsidRDefault="009C0DB8" w:rsidP="00A014CE">
      <w:pPr>
        <w:spacing w:line="480" w:lineRule="auto"/>
        <w:ind w:left="1440" w:hanging="720"/>
        <w:rPr>
          <w:del w:id="3956" w:author="Thar Adale" w:date="2020-07-16T19:53:00Z"/>
        </w:rPr>
      </w:pPr>
      <w:del w:id="3957" w:author="Thar Adale" w:date="2020-07-16T19:53:00Z">
        <w:r w:rsidDel="00343D9B">
          <w:delText>c.</w:delText>
        </w:r>
        <w:r w:rsidDel="00343D9B">
          <w:tab/>
          <w:delText>no, they are integral to the disease</w:delText>
        </w:r>
      </w:del>
    </w:p>
    <w:p w14:paraId="3A2546F7" w14:textId="7FED9E11" w:rsidR="009C0DB8" w:rsidDel="00343D9B" w:rsidRDefault="009C0DB8" w:rsidP="00A014CE">
      <w:pPr>
        <w:spacing w:line="480" w:lineRule="auto"/>
        <w:ind w:left="1440" w:hanging="720"/>
        <w:rPr>
          <w:del w:id="3958" w:author="Thar Adale" w:date="2020-07-16T19:53:00Z"/>
        </w:rPr>
      </w:pPr>
      <w:del w:id="3959" w:author="Thar Adale" w:date="2020-07-16T19:53:00Z">
        <w:r w:rsidDel="00343D9B">
          <w:delText>d.</w:delText>
        </w:r>
        <w:r w:rsidDel="00343D9B">
          <w:tab/>
          <w:delText>primary</w:delText>
        </w:r>
      </w:del>
    </w:p>
    <w:p w14:paraId="43203577" w14:textId="7C704B0F" w:rsidR="009C0DB8" w:rsidDel="00343D9B" w:rsidRDefault="009C0DB8" w:rsidP="00A014CE">
      <w:pPr>
        <w:spacing w:line="480" w:lineRule="auto"/>
        <w:ind w:left="1440" w:hanging="720"/>
        <w:rPr>
          <w:del w:id="3960" w:author="Thar Adale" w:date="2020-07-16T19:53:00Z"/>
        </w:rPr>
      </w:pPr>
      <w:del w:id="3961" w:author="Thar Adale" w:date="2020-07-16T19:53:00Z">
        <w:r w:rsidDel="00343D9B">
          <w:delText>e.</w:delText>
        </w:r>
        <w:r w:rsidDel="00343D9B">
          <w:tab/>
          <w:delText>no</w:delText>
        </w:r>
      </w:del>
    </w:p>
    <w:p w14:paraId="45AFF7DD" w14:textId="41B953D4" w:rsidR="009C0DB8" w:rsidDel="00343D9B" w:rsidRDefault="009C0DB8" w:rsidP="00A014CE">
      <w:pPr>
        <w:spacing w:line="480" w:lineRule="auto"/>
        <w:ind w:left="720" w:hanging="720"/>
        <w:rPr>
          <w:del w:id="3962" w:author="Thar Adale" w:date="2020-07-16T19:53:00Z"/>
        </w:rPr>
      </w:pPr>
      <w:del w:id="3963" w:author="Thar Adale" w:date="2020-07-16T19:53:00Z">
        <w:r w:rsidDel="00343D9B">
          <w:delText>4.</w:delText>
        </w:r>
        <w:r w:rsidDel="00343D9B">
          <w:tab/>
        </w:r>
      </w:del>
    </w:p>
    <w:p w14:paraId="0AC4A6C4" w14:textId="74132F0E" w:rsidR="009C0DB8" w:rsidDel="00343D9B" w:rsidRDefault="009C0DB8" w:rsidP="00A014CE">
      <w:pPr>
        <w:spacing w:line="480" w:lineRule="auto"/>
        <w:ind w:left="1440" w:hanging="720"/>
        <w:rPr>
          <w:del w:id="3964" w:author="Thar Adale" w:date="2020-07-16T19:53:00Z"/>
        </w:rPr>
      </w:pPr>
      <w:del w:id="3965" w:author="Thar Adale" w:date="2020-07-16T19:53:00Z">
        <w:r w:rsidDel="00343D9B">
          <w:delText>a.</w:delText>
        </w:r>
        <w:r w:rsidDel="00343D9B">
          <w:tab/>
          <w:delText>implant neurostimulator for pain control</w:delText>
        </w:r>
      </w:del>
    </w:p>
    <w:p w14:paraId="353E59A3" w14:textId="55C34DE7" w:rsidR="009C0DB8" w:rsidDel="00343D9B" w:rsidRDefault="009C0DB8" w:rsidP="00A014CE">
      <w:pPr>
        <w:spacing w:line="480" w:lineRule="auto"/>
        <w:ind w:left="1440" w:hanging="720"/>
        <w:rPr>
          <w:del w:id="3966" w:author="Thar Adale" w:date="2020-07-16T19:53:00Z"/>
        </w:rPr>
      </w:pPr>
      <w:del w:id="3967" w:author="Thar Adale" w:date="2020-07-16T19:53:00Z">
        <w:r w:rsidDel="00343D9B">
          <w:delText>b.</w:delText>
        </w:r>
        <w:r w:rsidDel="00343D9B">
          <w:tab/>
          <w:delText>low back</w:delText>
        </w:r>
      </w:del>
    </w:p>
    <w:p w14:paraId="3401910A" w14:textId="00A44FC1" w:rsidR="009C0DB8" w:rsidDel="00343D9B" w:rsidRDefault="009C0DB8" w:rsidP="00A014CE">
      <w:pPr>
        <w:spacing w:line="480" w:lineRule="auto"/>
        <w:ind w:left="1440" w:hanging="720"/>
        <w:rPr>
          <w:del w:id="3968" w:author="Thar Adale" w:date="2020-07-16T19:53:00Z"/>
        </w:rPr>
      </w:pPr>
      <w:del w:id="3969" w:author="Thar Adale" w:date="2020-07-16T19:53:00Z">
        <w:r w:rsidDel="00343D9B">
          <w:delText>c.</w:delText>
        </w:r>
        <w:r w:rsidDel="00343D9B">
          <w:tab/>
          <w:delText>displaced disc at L3-L4</w:delText>
        </w:r>
      </w:del>
    </w:p>
    <w:p w14:paraId="3B2609C5" w14:textId="691FA648" w:rsidR="009C0DB8" w:rsidDel="00343D9B" w:rsidRDefault="009C0DB8" w:rsidP="00A014CE">
      <w:pPr>
        <w:spacing w:line="480" w:lineRule="auto"/>
        <w:ind w:left="1440" w:hanging="720"/>
        <w:rPr>
          <w:del w:id="3970" w:author="Thar Adale" w:date="2020-07-16T19:53:00Z"/>
        </w:rPr>
      </w:pPr>
      <w:del w:id="3971" w:author="Thar Adale" w:date="2020-07-16T19:53:00Z">
        <w:r w:rsidDel="00343D9B">
          <w:delText>d.</w:delText>
        </w:r>
        <w:r w:rsidDel="00343D9B">
          <w:tab/>
          <w:delText>yes, due to trauma</w:delText>
        </w:r>
      </w:del>
    </w:p>
    <w:p w14:paraId="3D519BF0" w14:textId="3B0B7FA4" w:rsidR="009C0DB8" w:rsidDel="00343D9B" w:rsidRDefault="009C0DB8" w:rsidP="00A014CE">
      <w:pPr>
        <w:spacing w:line="480" w:lineRule="auto"/>
        <w:ind w:left="1440" w:hanging="720"/>
        <w:rPr>
          <w:del w:id="3972" w:author="Thar Adale" w:date="2020-07-16T19:53:00Z"/>
        </w:rPr>
      </w:pPr>
      <w:del w:id="3973" w:author="Thar Adale" w:date="2020-07-16T19:53:00Z">
        <w:r w:rsidDel="00343D9B">
          <w:delText>e.</w:delText>
        </w:r>
        <w:r w:rsidDel="00343D9B">
          <w:tab/>
          <w:delText>yes</w:delText>
        </w:r>
      </w:del>
    </w:p>
    <w:p w14:paraId="7ED82A10" w14:textId="1C49119A" w:rsidR="009C0DB8" w:rsidDel="00343D9B" w:rsidRDefault="009C0DB8" w:rsidP="00A014CE">
      <w:pPr>
        <w:spacing w:line="480" w:lineRule="auto"/>
        <w:ind w:left="1440" w:hanging="720"/>
        <w:rPr>
          <w:del w:id="3974" w:author="Thar Adale" w:date="2020-07-16T19:53:00Z"/>
        </w:rPr>
      </w:pPr>
      <w:del w:id="3975" w:author="Thar Adale" w:date="2020-07-16T19:53:00Z">
        <w:r w:rsidDel="00343D9B">
          <w:delText>f.</w:delText>
        </w:r>
        <w:r w:rsidDel="00343D9B">
          <w:tab/>
          <w:delText>no</w:delText>
        </w:r>
      </w:del>
    </w:p>
    <w:p w14:paraId="45D2ACE3" w14:textId="1F0A0875" w:rsidR="009C0DB8" w:rsidDel="00343D9B" w:rsidRDefault="009C0DB8" w:rsidP="00A014CE">
      <w:pPr>
        <w:spacing w:line="480" w:lineRule="auto"/>
        <w:ind w:left="1440" w:hanging="720"/>
        <w:rPr>
          <w:del w:id="3976" w:author="Thar Adale" w:date="2020-07-16T19:53:00Z"/>
        </w:rPr>
      </w:pPr>
      <w:del w:id="3977" w:author="Thar Adale" w:date="2020-07-16T19:53:00Z">
        <w:r w:rsidDel="00343D9B">
          <w:delText>g.</w:delText>
        </w:r>
        <w:r w:rsidDel="00343D9B">
          <w:tab/>
          <w:delText>yes</w:delText>
        </w:r>
      </w:del>
    </w:p>
    <w:p w14:paraId="3E3F4AB8" w14:textId="32C34E52" w:rsidR="009C0DB8" w:rsidDel="00343D9B" w:rsidRDefault="009C0DB8" w:rsidP="00A014CE">
      <w:pPr>
        <w:spacing w:line="480" w:lineRule="auto"/>
        <w:ind w:left="1440" w:hanging="720"/>
        <w:rPr>
          <w:del w:id="3978" w:author="Thar Adale" w:date="2020-07-16T19:53:00Z"/>
        </w:rPr>
      </w:pPr>
      <w:del w:id="3979" w:author="Thar Adale" w:date="2020-07-16T19:53:00Z">
        <w:r w:rsidDel="00343D9B">
          <w:delText>h.</w:delText>
        </w:r>
        <w:r w:rsidDel="00343D9B">
          <w:tab/>
          <w:delText>no</w:delText>
        </w:r>
      </w:del>
    </w:p>
    <w:p w14:paraId="1D224EE9" w14:textId="692B0C67" w:rsidR="009C0DB8" w:rsidDel="00343D9B" w:rsidRDefault="009C0DB8" w:rsidP="00A014CE">
      <w:pPr>
        <w:spacing w:line="480" w:lineRule="auto"/>
        <w:ind w:left="720" w:hanging="720"/>
        <w:rPr>
          <w:del w:id="3980" w:author="Thar Adale" w:date="2020-07-16T19:53:00Z"/>
        </w:rPr>
      </w:pPr>
      <w:del w:id="3981" w:author="Thar Adale" w:date="2020-07-16T19:53:00Z">
        <w:r w:rsidDel="00343D9B">
          <w:delText>5.</w:delText>
        </w:r>
        <w:r w:rsidDel="00343D9B">
          <w:tab/>
        </w:r>
      </w:del>
    </w:p>
    <w:p w14:paraId="483A00DC" w14:textId="7B2E2958" w:rsidR="009C0DB8" w:rsidDel="00343D9B" w:rsidRDefault="009C0DB8" w:rsidP="00A014CE">
      <w:pPr>
        <w:spacing w:line="480" w:lineRule="auto"/>
        <w:ind w:left="1440" w:hanging="720"/>
        <w:rPr>
          <w:del w:id="3982" w:author="Thar Adale" w:date="2020-07-16T19:53:00Z"/>
        </w:rPr>
      </w:pPr>
      <w:del w:id="3983" w:author="Thar Adale" w:date="2020-07-16T19:53:00Z">
        <w:r w:rsidDel="00343D9B">
          <w:delText>a.</w:delText>
        </w:r>
        <w:r w:rsidDel="00343D9B">
          <w:tab/>
          <w:delText>generalized weakness</w:delText>
        </w:r>
      </w:del>
    </w:p>
    <w:p w14:paraId="743FC4F2" w14:textId="39A18613" w:rsidR="009C0DB8" w:rsidDel="00343D9B" w:rsidRDefault="009C0DB8" w:rsidP="00A014CE">
      <w:pPr>
        <w:spacing w:line="480" w:lineRule="auto"/>
        <w:ind w:left="1440" w:hanging="720"/>
        <w:rPr>
          <w:del w:id="3984" w:author="Thar Adale" w:date="2020-07-16T19:53:00Z"/>
        </w:rPr>
      </w:pPr>
      <w:del w:id="3985" w:author="Thar Adale" w:date="2020-07-16T19:53:00Z">
        <w:r w:rsidDel="00343D9B">
          <w:delText>b.</w:delText>
        </w:r>
        <w:r w:rsidDel="00343D9B">
          <w:tab/>
          <w:delText>hyponatremia</w:delText>
        </w:r>
      </w:del>
    </w:p>
    <w:p w14:paraId="4D736DA0" w14:textId="3FC6B6A6" w:rsidR="009C0DB8" w:rsidDel="00343D9B" w:rsidRDefault="009C0DB8" w:rsidP="00A014CE">
      <w:pPr>
        <w:spacing w:line="480" w:lineRule="auto"/>
        <w:ind w:left="1440" w:hanging="720"/>
        <w:rPr>
          <w:del w:id="3986" w:author="Thar Adale" w:date="2020-07-16T19:53:00Z"/>
        </w:rPr>
      </w:pPr>
      <w:del w:id="3987" w:author="Thar Adale" w:date="2020-07-16T19:53:00Z">
        <w:r w:rsidDel="00343D9B">
          <w:delText>c.</w:delText>
        </w:r>
        <w:r w:rsidDel="00343D9B">
          <w:tab/>
          <w:delText>early onset</w:delText>
        </w:r>
      </w:del>
    </w:p>
    <w:p w14:paraId="60417AC0" w14:textId="24B71EBE" w:rsidR="009C0DB8" w:rsidDel="00343D9B" w:rsidRDefault="009C0DB8" w:rsidP="00A014CE">
      <w:pPr>
        <w:spacing w:line="480" w:lineRule="auto"/>
        <w:ind w:left="1440" w:hanging="720"/>
        <w:rPr>
          <w:del w:id="3988" w:author="Thar Adale" w:date="2020-07-16T19:53:00Z"/>
        </w:rPr>
      </w:pPr>
      <w:del w:id="3989" w:author="Thar Adale" w:date="2020-07-16T19:53:00Z">
        <w:r w:rsidDel="00343D9B">
          <w:delText>d.</w:delText>
        </w:r>
        <w:r w:rsidDel="00343D9B">
          <w:tab/>
          <w:delText>she could wander off</w:delText>
        </w:r>
      </w:del>
    </w:p>
    <w:p w14:paraId="4B0EF99B" w14:textId="7EDC8F66" w:rsidR="009C0DB8" w:rsidDel="00343D9B" w:rsidRDefault="009C0DB8" w:rsidP="00A014CE">
      <w:pPr>
        <w:spacing w:line="480" w:lineRule="auto"/>
        <w:ind w:left="1440" w:hanging="720"/>
        <w:rPr>
          <w:del w:id="3990" w:author="Thar Adale" w:date="2020-07-16T19:53:00Z"/>
        </w:rPr>
      </w:pPr>
      <w:del w:id="3991" w:author="Thar Adale" w:date="2020-07-16T19:53:00Z">
        <w:r w:rsidDel="00343D9B">
          <w:delText>e.</w:delText>
        </w:r>
        <w:r w:rsidDel="00343D9B">
          <w:tab/>
          <w:delText>yes, hallucinations and wandering</w:delText>
        </w:r>
      </w:del>
    </w:p>
    <w:p w14:paraId="188A91B1" w14:textId="47857213" w:rsidR="009C0DB8" w:rsidDel="00343D9B" w:rsidRDefault="009C0DB8" w:rsidP="00A014CE">
      <w:pPr>
        <w:spacing w:line="480" w:lineRule="auto"/>
        <w:ind w:left="1440" w:hanging="720"/>
        <w:rPr>
          <w:del w:id="3992" w:author="Thar Adale" w:date="2020-07-16T19:53:00Z"/>
        </w:rPr>
      </w:pPr>
      <w:del w:id="3993" w:author="Thar Adale" w:date="2020-07-16T19:53:00Z">
        <w:r w:rsidDel="00343D9B">
          <w:delText>f.</w:delText>
        </w:r>
        <w:r w:rsidDel="00343D9B">
          <w:tab/>
          <w:delText>hyponatremia</w:delText>
        </w:r>
      </w:del>
    </w:p>
    <w:p w14:paraId="1703F9BC" w14:textId="5ED5A09B" w:rsidR="009C0DB8" w:rsidDel="00343D9B" w:rsidRDefault="009C0DB8" w:rsidP="00A014CE">
      <w:pPr>
        <w:spacing w:line="480" w:lineRule="auto"/>
        <w:ind w:left="1440" w:hanging="720"/>
        <w:rPr>
          <w:del w:id="3994" w:author="Thar Adale" w:date="2020-07-16T19:53:00Z"/>
        </w:rPr>
      </w:pPr>
      <w:del w:id="3995" w:author="Thar Adale" w:date="2020-07-16T19:53:00Z">
        <w:r w:rsidDel="00343D9B">
          <w:delText>g.</w:delText>
        </w:r>
        <w:r w:rsidDel="00343D9B">
          <w:tab/>
          <w:delText>AD and dementia with behavioral disturbance; they created an elopement risk</w:delText>
        </w:r>
      </w:del>
    </w:p>
    <w:p w14:paraId="0E907140" w14:textId="63F6EE50" w:rsidR="009C0DB8" w:rsidDel="00343D9B" w:rsidRDefault="009C0DB8" w:rsidP="00A014CE">
      <w:pPr>
        <w:spacing w:line="480" w:lineRule="auto"/>
        <w:ind w:left="720" w:hanging="720"/>
        <w:rPr>
          <w:del w:id="3996" w:author="Thar Adale" w:date="2020-07-16T19:53:00Z"/>
        </w:rPr>
      </w:pPr>
      <w:del w:id="3997" w:author="Thar Adale" w:date="2020-07-16T19:53:00Z">
        <w:r w:rsidDel="00343D9B">
          <w:delText>6.</w:delText>
        </w:r>
        <w:r w:rsidDel="00343D9B">
          <w:tab/>
        </w:r>
      </w:del>
    </w:p>
    <w:p w14:paraId="56555075" w14:textId="027B69F8" w:rsidR="009C0DB8" w:rsidDel="00343D9B" w:rsidRDefault="009C0DB8" w:rsidP="00A014CE">
      <w:pPr>
        <w:spacing w:line="480" w:lineRule="auto"/>
        <w:ind w:left="1440" w:hanging="720"/>
        <w:rPr>
          <w:del w:id="3998" w:author="Thar Adale" w:date="2020-07-16T19:53:00Z"/>
        </w:rPr>
      </w:pPr>
      <w:del w:id="3999" w:author="Thar Adale" w:date="2020-07-16T19:53:00Z">
        <w:r w:rsidDel="00343D9B">
          <w:delText>a.</w:delText>
        </w:r>
        <w:r w:rsidDel="00343D9B">
          <w:tab/>
          <w:delText>persistent migraine</w:delText>
        </w:r>
      </w:del>
    </w:p>
    <w:p w14:paraId="21FC78CA" w14:textId="49CEA8D5" w:rsidR="009C0DB8" w:rsidDel="00343D9B" w:rsidRDefault="009C0DB8" w:rsidP="00A014CE">
      <w:pPr>
        <w:spacing w:line="480" w:lineRule="auto"/>
        <w:ind w:left="1440" w:hanging="720"/>
        <w:rPr>
          <w:del w:id="4000" w:author="Thar Adale" w:date="2020-07-16T19:53:00Z"/>
        </w:rPr>
      </w:pPr>
      <w:del w:id="4001" w:author="Thar Adale" w:date="2020-07-16T19:53:00Z">
        <w:r w:rsidDel="00343D9B">
          <w:delText>b.</w:delText>
        </w:r>
        <w:r w:rsidDel="00343D9B">
          <w:tab/>
          <w:delText>yes, unresponsive to medication means intractable</w:delText>
        </w:r>
      </w:del>
    </w:p>
    <w:p w14:paraId="6DB2A084" w14:textId="7EFA36D4" w:rsidR="009C0DB8" w:rsidDel="00343D9B" w:rsidRDefault="009C0DB8" w:rsidP="00A014CE">
      <w:pPr>
        <w:spacing w:line="480" w:lineRule="auto"/>
        <w:ind w:left="1440" w:hanging="720"/>
        <w:rPr>
          <w:del w:id="4002" w:author="Thar Adale" w:date="2020-07-16T19:53:00Z"/>
        </w:rPr>
      </w:pPr>
      <w:del w:id="4003" w:author="Thar Adale" w:date="2020-07-16T19:53:00Z">
        <w:r w:rsidDel="00343D9B">
          <w:delText>c.</w:delText>
        </w:r>
        <w:r w:rsidDel="00343D9B">
          <w:tab/>
          <w:delText>no</w:delText>
        </w:r>
      </w:del>
    </w:p>
    <w:p w14:paraId="78C4DE90" w14:textId="5556939C" w:rsidR="009C0DB8" w:rsidDel="00343D9B" w:rsidRDefault="009C0DB8" w:rsidP="00A014CE">
      <w:pPr>
        <w:spacing w:line="480" w:lineRule="auto"/>
        <w:ind w:left="1440" w:hanging="720"/>
        <w:rPr>
          <w:del w:id="4004" w:author="Thar Adale" w:date="2020-07-16T19:53:00Z"/>
        </w:rPr>
      </w:pPr>
      <w:del w:id="4005" w:author="Thar Adale" w:date="2020-07-16T19:53:00Z">
        <w:r w:rsidDel="00343D9B">
          <w:delText>d.</w:delText>
        </w:r>
        <w:r w:rsidDel="00343D9B">
          <w:tab/>
          <w:delText>yes, 4 days is more than 72 hours</w:delText>
        </w:r>
      </w:del>
    </w:p>
    <w:p w14:paraId="339B28D5" w14:textId="7314F15A" w:rsidR="009C0DB8" w:rsidDel="00343D9B" w:rsidRDefault="009C0DB8" w:rsidP="00A014CE">
      <w:pPr>
        <w:spacing w:line="480" w:lineRule="auto"/>
        <w:ind w:left="1440" w:hanging="720"/>
        <w:rPr>
          <w:del w:id="4006" w:author="Thar Adale" w:date="2020-07-16T19:53:00Z"/>
        </w:rPr>
      </w:pPr>
      <w:del w:id="4007" w:author="Thar Adale" w:date="2020-07-16T19:53:00Z">
        <w:r w:rsidDel="00343D9B">
          <w:delText>e.</w:delText>
        </w:r>
        <w:r w:rsidDel="00343D9B">
          <w:tab/>
          <w:delText>cerebrovascular infarction, cerebral stenosis, hypertension</w:delText>
        </w:r>
      </w:del>
    </w:p>
    <w:p w14:paraId="627A4A38" w14:textId="7EA67B90" w:rsidR="009C0DB8" w:rsidDel="00343D9B" w:rsidRDefault="009C0DB8" w:rsidP="00A014CE">
      <w:pPr>
        <w:spacing w:line="480" w:lineRule="auto"/>
        <w:ind w:left="1440" w:hanging="720"/>
        <w:rPr>
          <w:del w:id="4008" w:author="Thar Adale" w:date="2020-07-16T19:53:00Z"/>
        </w:rPr>
      </w:pPr>
      <w:del w:id="4009" w:author="Thar Adale" w:date="2020-07-16T19:53:00Z">
        <w:r w:rsidDel="00343D9B">
          <w:delText>f.</w:delText>
        </w:r>
        <w:r w:rsidDel="00343D9B">
          <w:tab/>
          <w:delText>right cerebellar artery</w:delText>
        </w:r>
      </w:del>
    </w:p>
    <w:p w14:paraId="087E3431" w14:textId="35D7E004" w:rsidR="009C0DB8" w:rsidDel="00343D9B" w:rsidRDefault="009C0DB8" w:rsidP="00A014CE">
      <w:pPr>
        <w:spacing w:line="480" w:lineRule="auto"/>
        <w:ind w:left="1440" w:hanging="720"/>
        <w:rPr>
          <w:del w:id="4010" w:author="Thar Adale" w:date="2020-07-16T19:53:00Z"/>
        </w:rPr>
      </w:pPr>
      <w:del w:id="4011" w:author="Thar Adale" w:date="2020-07-16T19:53:00Z">
        <w:r w:rsidDel="00343D9B">
          <w:delText>g.</w:delText>
        </w:r>
        <w:r w:rsidDel="00343D9B">
          <w:tab/>
          <w:delText>persistent migraine</w:delText>
        </w:r>
      </w:del>
    </w:p>
    <w:p w14:paraId="6CA4FA37" w14:textId="22CFF142" w:rsidR="009C0DB8" w:rsidDel="00343D9B" w:rsidRDefault="009C0DB8" w:rsidP="00F75BE0">
      <w:pPr>
        <w:pStyle w:val="Heading2"/>
        <w:rPr>
          <w:del w:id="4012" w:author="Thar Adale" w:date="2020-07-16T19:53:00Z"/>
        </w:rPr>
      </w:pPr>
      <w:del w:id="4013" w:author="Thar Adale" w:date="2020-07-16T19:53:00Z">
        <w:r w:rsidDel="00343D9B">
          <w:delText xml:space="preserve">Exercise </w:delText>
        </w:r>
        <w:r w:rsidR="00F4122A" w:rsidDel="00343D9B">
          <w:delText>16</w:delText>
        </w:r>
        <w:r w:rsidDel="00343D9B">
          <w:delText xml:space="preserve">.3 Assigning </w:delText>
        </w:r>
        <w:r w:rsidR="000A52C2" w:rsidDel="00343D9B">
          <w:delText>Codes for Nervous System Conditions</w:delText>
        </w:r>
        <w:r w:rsidDel="00343D9B">
          <w:delText xml:space="preserve"> </w:delText>
        </w:r>
      </w:del>
    </w:p>
    <w:p w14:paraId="101FF596" w14:textId="63B9D7A7" w:rsidR="009C0DB8" w:rsidDel="00343D9B" w:rsidRDefault="009C0DB8" w:rsidP="00A014CE">
      <w:pPr>
        <w:spacing w:line="480" w:lineRule="auto"/>
        <w:ind w:left="720" w:hanging="720"/>
        <w:rPr>
          <w:del w:id="4014" w:author="Thar Adale" w:date="2020-07-16T19:53:00Z"/>
        </w:rPr>
      </w:pPr>
      <w:del w:id="4015" w:author="Thar Adale" w:date="2020-07-16T19:53:00Z">
        <w:r w:rsidDel="00343D9B">
          <w:delText>1.</w:delText>
        </w:r>
        <w:r w:rsidDel="00343D9B">
          <w:tab/>
        </w:r>
        <w:r w:rsidRPr="00FA796D" w:rsidDel="00343D9B">
          <w:rPr>
            <w:rStyle w:val="Emphasis"/>
          </w:rPr>
          <w:delText>G43.119</w:delText>
        </w:r>
        <w:r w:rsidDel="00343D9B">
          <w:delText xml:space="preserve">  (Migraine, with aura, intractable, without status migrainosus)</w:delText>
        </w:r>
      </w:del>
    </w:p>
    <w:p w14:paraId="351D3AA8" w14:textId="0DFC81EF" w:rsidR="009C0DB8" w:rsidDel="00343D9B" w:rsidRDefault="009C0DB8" w:rsidP="00A014CE">
      <w:pPr>
        <w:spacing w:line="480" w:lineRule="auto"/>
        <w:ind w:left="720" w:hanging="720"/>
        <w:rPr>
          <w:del w:id="4016" w:author="Thar Adale" w:date="2020-07-16T19:53:00Z"/>
        </w:rPr>
      </w:pPr>
      <w:del w:id="4017" w:author="Thar Adale" w:date="2020-07-16T19:53:00Z">
        <w:r w:rsidDel="00343D9B">
          <w:delText>2.</w:delText>
        </w:r>
        <w:r w:rsidDel="00343D9B">
          <w:tab/>
        </w:r>
        <w:r w:rsidRPr="00FA796D" w:rsidDel="00343D9B">
          <w:rPr>
            <w:rStyle w:val="Emphasis"/>
          </w:rPr>
          <w:delText>G40.019</w:delText>
        </w:r>
        <w:r w:rsidDel="00343D9B">
          <w:delText xml:space="preserve">  (Epilepsy, benign childhood with EEG spikes, see Epilepsy, localization related, idiopathic, intractable, without status epilepticus)</w:delText>
        </w:r>
      </w:del>
    </w:p>
    <w:p w14:paraId="3D601D97" w14:textId="17AD21AA" w:rsidR="009C0DB8" w:rsidDel="00343D9B" w:rsidRDefault="009C0DB8" w:rsidP="00A014CE">
      <w:pPr>
        <w:spacing w:line="480" w:lineRule="auto"/>
        <w:ind w:left="720" w:hanging="720"/>
        <w:rPr>
          <w:del w:id="4018" w:author="Thar Adale" w:date="2020-07-16T19:53:00Z"/>
        </w:rPr>
      </w:pPr>
      <w:del w:id="4019" w:author="Thar Adale" w:date="2020-07-16T19:53:00Z">
        <w:r w:rsidDel="00343D9B">
          <w:delText>3.</w:delText>
        </w:r>
        <w:r w:rsidDel="00343D9B">
          <w:tab/>
        </w:r>
        <w:r w:rsidRPr="00FA796D" w:rsidDel="00343D9B">
          <w:rPr>
            <w:rStyle w:val="Emphasis"/>
          </w:rPr>
          <w:delText>G20</w:delText>
        </w:r>
        <w:r w:rsidDel="00343D9B">
          <w:delText xml:space="preserve">  (Parkinsonism)</w:delText>
        </w:r>
      </w:del>
    </w:p>
    <w:p w14:paraId="2B5C0C8A" w14:textId="35B06989" w:rsidR="009C0DB8" w:rsidDel="00343D9B" w:rsidRDefault="009C0DB8" w:rsidP="00F75BE0">
      <w:pPr>
        <w:pStyle w:val="Heading2"/>
        <w:rPr>
          <w:del w:id="4020" w:author="Thar Adale" w:date="2020-07-16T19:53:00Z"/>
        </w:rPr>
      </w:pPr>
      <w:del w:id="4021" w:author="Thar Adale" w:date="2020-07-16T19:53:00Z">
        <w:r w:rsidDel="00343D9B">
          <w:delText xml:space="preserve">Exercise </w:delText>
        </w:r>
        <w:r w:rsidR="00F4122A" w:rsidDel="00343D9B">
          <w:delText>16</w:delText>
        </w:r>
        <w:r w:rsidDel="00343D9B">
          <w:delText xml:space="preserve">.4 Arranging Codes </w:delText>
        </w:r>
        <w:r w:rsidR="000A52C2" w:rsidDel="00343D9B">
          <w:delText>for Nervous System Conditions</w:delText>
        </w:r>
        <w:r w:rsidDel="00343D9B">
          <w:delText xml:space="preserve"> </w:delText>
        </w:r>
      </w:del>
    </w:p>
    <w:p w14:paraId="0559C614" w14:textId="0C9C18F6" w:rsidR="009C0DB8" w:rsidDel="00343D9B" w:rsidRDefault="009C0DB8" w:rsidP="00A014CE">
      <w:pPr>
        <w:spacing w:line="480" w:lineRule="auto"/>
        <w:ind w:left="720" w:hanging="720"/>
        <w:rPr>
          <w:del w:id="4022" w:author="Thar Adale" w:date="2020-07-16T19:53:00Z"/>
        </w:rPr>
      </w:pPr>
      <w:del w:id="4023" w:author="Thar Adale" w:date="2020-07-16T19:53:00Z">
        <w:r w:rsidDel="00343D9B">
          <w:delText>1.</w:delText>
        </w:r>
        <w:r w:rsidDel="00343D9B">
          <w:tab/>
        </w:r>
        <w:r w:rsidRPr="00FA796D" w:rsidDel="00343D9B">
          <w:rPr>
            <w:rStyle w:val="Emphasis"/>
          </w:rPr>
          <w:delText>G89.21</w:delText>
        </w:r>
        <w:r w:rsidDel="00343D9B">
          <w:delText xml:space="preserve">  (Pain, chronic, due to trauma)</w:delText>
        </w:r>
      </w:del>
    </w:p>
    <w:p w14:paraId="6010ACBA" w14:textId="08BC5268" w:rsidR="009C0DB8" w:rsidDel="00343D9B" w:rsidRDefault="009C0DB8" w:rsidP="00A014CE">
      <w:pPr>
        <w:spacing w:line="480" w:lineRule="auto"/>
        <w:ind w:left="1440" w:hanging="720"/>
        <w:rPr>
          <w:del w:id="4024" w:author="Thar Adale" w:date="2020-07-16T19:53:00Z"/>
        </w:rPr>
      </w:pPr>
      <w:del w:id="4025" w:author="Thar Adale" w:date="2020-07-16T19:53:00Z">
        <w:r w:rsidRPr="00FA796D" w:rsidDel="00343D9B">
          <w:rPr>
            <w:rStyle w:val="Emphasis"/>
          </w:rPr>
          <w:delText>M51.26</w:delText>
        </w:r>
        <w:r w:rsidDel="00343D9B">
          <w:delText xml:space="preserve">  (Displacement, intervertebral, lumbar)</w:delText>
        </w:r>
      </w:del>
    </w:p>
    <w:p w14:paraId="7ABF5600" w14:textId="5EDC9FC7" w:rsidR="009C0DB8" w:rsidDel="00343D9B" w:rsidRDefault="009C0DB8" w:rsidP="00A014CE">
      <w:pPr>
        <w:spacing w:line="480" w:lineRule="auto"/>
        <w:ind w:left="720" w:hanging="720"/>
        <w:rPr>
          <w:del w:id="4026" w:author="Thar Adale" w:date="2020-07-16T19:53:00Z"/>
        </w:rPr>
      </w:pPr>
      <w:del w:id="4027" w:author="Thar Adale" w:date="2020-07-16T19:53:00Z">
        <w:r w:rsidDel="00343D9B">
          <w:delText>2.</w:delText>
        </w:r>
        <w:r w:rsidDel="00343D9B">
          <w:tab/>
        </w:r>
        <w:r w:rsidRPr="00FA796D" w:rsidDel="00343D9B">
          <w:rPr>
            <w:rStyle w:val="Emphasis"/>
          </w:rPr>
          <w:delText>E87.1</w:delText>
        </w:r>
        <w:r w:rsidDel="00343D9B">
          <w:delText xml:space="preserve">  (Hyponatremia)</w:delText>
        </w:r>
      </w:del>
    </w:p>
    <w:p w14:paraId="19533690" w14:textId="627F6507" w:rsidR="009C0DB8" w:rsidDel="00343D9B" w:rsidRDefault="009C0DB8" w:rsidP="00A014CE">
      <w:pPr>
        <w:spacing w:line="480" w:lineRule="auto"/>
        <w:ind w:left="1440" w:hanging="720"/>
        <w:rPr>
          <w:del w:id="4028" w:author="Thar Adale" w:date="2020-07-16T19:53:00Z"/>
        </w:rPr>
      </w:pPr>
      <w:del w:id="4029" w:author="Thar Adale" w:date="2020-07-16T19:53:00Z">
        <w:r w:rsidRPr="00FA796D" w:rsidDel="00343D9B">
          <w:rPr>
            <w:rStyle w:val="Emphasis"/>
          </w:rPr>
          <w:delText xml:space="preserve">G30.1 </w:delText>
        </w:r>
        <w:r w:rsidDel="00343D9B">
          <w:delText xml:space="preserve"> (Disease, Alzheimer, late onset, with behavioral disturbance)</w:delText>
        </w:r>
      </w:del>
    </w:p>
    <w:p w14:paraId="2860EFD5" w14:textId="1B86DB0C" w:rsidR="009C0DB8" w:rsidDel="00343D9B" w:rsidRDefault="009C0DB8" w:rsidP="00A014CE">
      <w:pPr>
        <w:spacing w:line="480" w:lineRule="auto"/>
        <w:ind w:left="1440" w:hanging="720"/>
        <w:rPr>
          <w:del w:id="4030" w:author="Thar Adale" w:date="2020-07-16T19:53:00Z"/>
        </w:rPr>
      </w:pPr>
      <w:del w:id="4031" w:author="Thar Adale" w:date="2020-07-16T19:53:00Z">
        <w:r w:rsidRPr="00FA796D" w:rsidDel="00343D9B">
          <w:rPr>
            <w:rStyle w:val="Emphasis"/>
          </w:rPr>
          <w:delText>F02.81</w:delText>
        </w:r>
        <w:r w:rsidDel="00343D9B">
          <w:delText xml:space="preserve">  (</w:delText>
        </w:r>
        <w:r w:rsidR="007B5750" w:rsidDel="00343D9B">
          <w:delText xml:space="preserve">2nd code listed for </w:delText>
        </w:r>
        <w:r w:rsidDel="00343D9B">
          <w:delText>Disease, Alzheimer, late onset, with behavioral disturbance)</w:delText>
        </w:r>
      </w:del>
    </w:p>
    <w:p w14:paraId="29DD76BA" w14:textId="2BB45D7C" w:rsidR="009C0DB8" w:rsidDel="00343D9B" w:rsidRDefault="009C0DB8" w:rsidP="00A014CE">
      <w:pPr>
        <w:spacing w:line="480" w:lineRule="auto"/>
        <w:ind w:left="1440" w:hanging="720"/>
        <w:rPr>
          <w:del w:id="4032" w:author="Thar Adale" w:date="2020-07-16T19:53:00Z"/>
        </w:rPr>
      </w:pPr>
      <w:del w:id="4033" w:author="Thar Adale" w:date="2020-07-16T19:53:00Z">
        <w:r w:rsidRPr="00FA796D" w:rsidDel="00343D9B">
          <w:rPr>
            <w:rStyle w:val="Emphasis"/>
          </w:rPr>
          <w:delText>Z91.83</w:delText>
        </w:r>
        <w:r w:rsidDel="00343D9B">
          <w:delText xml:space="preserve"> </w:delText>
        </w:r>
        <w:r w:rsidR="002451BA" w:rsidDel="00343D9B">
          <w:delText>(</w:delText>
        </w:r>
        <w:r w:rsidDel="00343D9B">
          <w:delText>Wandering, in diseases classified elsewhere</w:delText>
        </w:r>
        <w:r w:rsidR="002451BA" w:rsidDel="00343D9B">
          <w:delText>)</w:delText>
        </w:r>
      </w:del>
    </w:p>
    <w:p w14:paraId="302087D3" w14:textId="79350449" w:rsidR="009C0DB8" w:rsidDel="00343D9B" w:rsidRDefault="009C0DB8" w:rsidP="00A014CE">
      <w:pPr>
        <w:spacing w:line="480" w:lineRule="auto"/>
        <w:ind w:left="1440" w:hanging="720"/>
        <w:rPr>
          <w:del w:id="4034" w:author="Thar Adale" w:date="2020-07-16T19:53:00Z"/>
        </w:rPr>
      </w:pPr>
      <w:del w:id="4035" w:author="Thar Adale" w:date="2020-07-16T19:53:00Z">
        <w:r w:rsidRPr="00FA796D" w:rsidDel="00343D9B">
          <w:rPr>
            <w:rStyle w:val="Emphasis"/>
          </w:rPr>
          <w:delText>R44.3</w:delText>
        </w:r>
        <w:r w:rsidDel="00343D9B">
          <w:delText xml:space="preserve"> </w:delText>
        </w:r>
        <w:r w:rsidR="002451BA" w:rsidDel="00343D9B">
          <w:delText>(</w:delText>
        </w:r>
        <w:r w:rsidDel="00343D9B">
          <w:delText>Hallucinations</w:delText>
        </w:r>
        <w:r w:rsidR="002451BA" w:rsidDel="00343D9B">
          <w:delText>)</w:delText>
        </w:r>
      </w:del>
    </w:p>
    <w:p w14:paraId="6B0783B7" w14:textId="5999ECA9" w:rsidR="009C0DB8" w:rsidDel="00343D9B" w:rsidRDefault="009C0DB8" w:rsidP="00A014CE">
      <w:pPr>
        <w:spacing w:line="480" w:lineRule="auto"/>
        <w:ind w:left="720" w:hanging="720"/>
        <w:rPr>
          <w:del w:id="4036" w:author="Thar Adale" w:date="2020-07-16T19:53:00Z"/>
        </w:rPr>
      </w:pPr>
      <w:del w:id="4037" w:author="Thar Adale" w:date="2020-07-16T19:53:00Z">
        <w:r w:rsidDel="00343D9B">
          <w:delText>3.</w:delText>
        </w:r>
        <w:r w:rsidDel="00343D9B">
          <w:tab/>
        </w:r>
        <w:r w:rsidRPr="00FA796D" w:rsidDel="00343D9B">
          <w:rPr>
            <w:rStyle w:val="Emphasis"/>
          </w:rPr>
          <w:delText>G43.011</w:delText>
        </w:r>
        <w:r w:rsidDel="00343D9B">
          <w:delText xml:space="preserve">  (Migraine, without aura, intractable, with status migrainosus)</w:delText>
        </w:r>
      </w:del>
    </w:p>
    <w:p w14:paraId="1A54EA0F" w14:textId="724A4D64" w:rsidR="009C0DB8" w:rsidDel="00343D9B" w:rsidRDefault="009C0DB8" w:rsidP="00A014CE">
      <w:pPr>
        <w:spacing w:line="480" w:lineRule="auto"/>
        <w:ind w:left="1440" w:hanging="720"/>
        <w:rPr>
          <w:del w:id="4038" w:author="Thar Adale" w:date="2020-07-16T19:53:00Z"/>
        </w:rPr>
      </w:pPr>
      <w:del w:id="4039" w:author="Thar Adale" w:date="2020-07-16T19:53:00Z">
        <w:r w:rsidRPr="00FA796D" w:rsidDel="00343D9B">
          <w:rPr>
            <w:rStyle w:val="Emphasis"/>
          </w:rPr>
          <w:delText>I63.541</w:delText>
        </w:r>
        <w:r w:rsidDel="00343D9B">
          <w:delText xml:space="preserve">  (Infarction, cerebral, due to, stenosis, cerebral arteries, </w:delText>
        </w:r>
        <w:r w:rsidR="007E281F" w:rsidDel="00343D9B">
          <w:delText xml:space="preserve">Tabular: </w:delText>
        </w:r>
        <w:r w:rsidDel="00343D9B">
          <w:delText>right cerebellar artery)</w:delText>
        </w:r>
      </w:del>
    </w:p>
    <w:p w14:paraId="46A40E8D" w14:textId="113580B3" w:rsidR="009C0DB8" w:rsidDel="00343D9B" w:rsidRDefault="009C0DB8" w:rsidP="00A014CE">
      <w:pPr>
        <w:spacing w:line="480" w:lineRule="auto"/>
        <w:ind w:left="1440" w:hanging="720"/>
        <w:rPr>
          <w:del w:id="4040" w:author="Thar Adale" w:date="2020-07-16T19:53:00Z"/>
        </w:rPr>
      </w:pPr>
      <w:del w:id="4041" w:author="Thar Adale" w:date="2020-07-16T19:53:00Z">
        <w:r w:rsidRPr="00FA796D" w:rsidDel="00343D9B">
          <w:rPr>
            <w:rStyle w:val="Emphasis"/>
          </w:rPr>
          <w:delText>I10</w:delText>
        </w:r>
        <w:r w:rsidDel="00343D9B">
          <w:delText xml:space="preserve">  (Hypertension)</w:delText>
        </w:r>
      </w:del>
    </w:p>
    <w:p w14:paraId="1ECF0D8B" w14:textId="1F3424EF" w:rsidR="009C0DB8" w:rsidDel="00343D9B" w:rsidRDefault="009C0DB8" w:rsidP="00F75BE0">
      <w:pPr>
        <w:pStyle w:val="Heading2"/>
        <w:rPr>
          <w:del w:id="4042" w:author="Thar Adale" w:date="2020-07-16T19:53:00Z"/>
        </w:rPr>
      </w:pPr>
      <w:del w:id="4043" w:author="Thar Adale" w:date="2020-07-16T19:53:00Z">
        <w:r w:rsidDel="00343D9B">
          <w:delText xml:space="preserve">Exercise </w:delText>
        </w:r>
        <w:r w:rsidR="00F4122A" w:rsidDel="00343D9B">
          <w:delText>16</w:delText>
        </w:r>
        <w:r w:rsidDel="00343D9B">
          <w:delText>.5 Coding Neoplasms of the Nervous System</w:delText>
        </w:r>
      </w:del>
    </w:p>
    <w:p w14:paraId="08474A91" w14:textId="60A9EBC7" w:rsidR="009C0DB8" w:rsidDel="00343D9B" w:rsidRDefault="009C0DB8" w:rsidP="00A014CE">
      <w:pPr>
        <w:spacing w:line="480" w:lineRule="auto"/>
        <w:ind w:left="720" w:hanging="720"/>
        <w:rPr>
          <w:del w:id="4044" w:author="Thar Adale" w:date="2020-07-16T19:53:00Z"/>
        </w:rPr>
      </w:pPr>
      <w:del w:id="4045" w:author="Thar Adale" w:date="2020-07-16T19:53:00Z">
        <w:r w:rsidDel="00343D9B">
          <w:delText>1.</w:delText>
        </w:r>
        <w:r w:rsidDel="00343D9B">
          <w:tab/>
        </w:r>
        <w:r w:rsidRPr="00FA796D" w:rsidDel="00343D9B">
          <w:rPr>
            <w:rStyle w:val="Emphasis"/>
          </w:rPr>
          <w:delText xml:space="preserve">D33.0 </w:delText>
        </w:r>
        <w:r w:rsidDel="00343D9B">
          <w:delText xml:space="preserve"> (Table of Neoplasms, Hypothalmus, benign)</w:delText>
        </w:r>
      </w:del>
    </w:p>
    <w:p w14:paraId="32045194" w14:textId="6F3144B3" w:rsidR="009C0DB8" w:rsidDel="00343D9B" w:rsidRDefault="009C0DB8" w:rsidP="00A014CE">
      <w:pPr>
        <w:spacing w:line="480" w:lineRule="auto"/>
        <w:ind w:left="720" w:hanging="720"/>
        <w:rPr>
          <w:del w:id="4046" w:author="Thar Adale" w:date="2020-07-16T19:53:00Z"/>
        </w:rPr>
      </w:pPr>
      <w:del w:id="4047" w:author="Thar Adale" w:date="2020-07-16T19:53:00Z">
        <w:r w:rsidDel="00343D9B">
          <w:delText>2.</w:delText>
        </w:r>
        <w:r w:rsidDel="00343D9B">
          <w:tab/>
        </w:r>
        <w:r w:rsidRPr="00FA796D" w:rsidDel="00343D9B">
          <w:rPr>
            <w:rStyle w:val="Emphasis"/>
          </w:rPr>
          <w:delText>G89.22</w:delText>
        </w:r>
        <w:r w:rsidDel="00343D9B">
          <w:delText xml:space="preserve">  (Pain, chronic, due to, post-thoracotomy)</w:delText>
        </w:r>
      </w:del>
    </w:p>
    <w:p w14:paraId="6ABA5761" w14:textId="6B2B2D8A" w:rsidR="009C0DB8" w:rsidDel="00343D9B" w:rsidRDefault="009C0DB8" w:rsidP="00A014CE">
      <w:pPr>
        <w:spacing w:line="480" w:lineRule="auto"/>
        <w:ind w:left="720" w:hanging="720"/>
        <w:rPr>
          <w:del w:id="4048" w:author="Thar Adale" w:date="2020-07-16T19:53:00Z"/>
        </w:rPr>
      </w:pPr>
      <w:del w:id="4049" w:author="Thar Adale" w:date="2020-07-16T19:53:00Z">
        <w:r w:rsidDel="00343D9B">
          <w:tab/>
        </w:r>
        <w:r w:rsidRPr="00FA796D" w:rsidDel="00343D9B">
          <w:rPr>
            <w:rStyle w:val="Emphasis"/>
          </w:rPr>
          <w:delText>C34.91</w:delText>
        </w:r>
        <w:r w:rsidDel="00343D9B">
          <w:delText xml:space="preserve">  (Table of Neoplasms, Lung, primary, right)</w:delText>
        </w:r>
      </w:del>
    </w:p>
    <w:p w14:paraId="09B7226C" w14:textId="4D323EBB" w:rsidR="009C0DB8" w:rsidDel="00343D9B" w:rsidRDefault="009C0DB8" w:rsidP="00A014CE">
      <w:pPr>
        <w:spacing w:line="480" w:lineRule="auto"/>
        <w:ind w:left="720" w:hanging="720"/>
        <w:rPr>
          <w:del w:id="4050" w:author="Thar Adale" w:date="2020-07-16T19:53:00Z"/>
        </w:rPr>
      </w:pPr>
      <w:del w:id="4051" w:author="Thar Adale" w:date="2020-07-16T19:53:00Z">
        <w:r w:rsidDel="00343D9B">
          <w:delText>3.</w:delText>
        </w:r>
        <w:r w:rsidDel="00343D9B">
          <w:tab/>
        </w:r>
        <w:r w:rsidRPr="00FA796D" w:rsidDel="00343D9B">
          <w:rPr>
            <w:rStyle w:val="Emphasis"/>
          </w:rPr>
          <w:delText>G89.3</w:delText>
        </w:r>
        <w:r w:rsidDel="00343D9B">
          <w:delText xml:space="preserve">  (Pain, due to cancer)</w:delText>
        </w:r>
      </w:del>
    </w:p>
    <w:p w14:paraId="51B03837" w14:textId="1D97D9E9" w:rsidR="009C0DB8" w:rsidDel="00343D9B" w:rsidRDefault="009C0DB8" w:rsidP="00A014CE">
      <w:pPr>
        <w:spacing w:line="480" w:lineRule="auto"/>
        <w:ind w:left="1440" w:hanging="720"/>
        <w:rPr>
          <w:del w:id="4052" w:author="Thar Adale" w:date="2020-07-16T19:53:00Z"/>
        </w:rPr>
      </w:pPr>
      <w:del w:id="4053" w:author="Thar Adale" w:date="2020-07-16T19:53:00Z">
        <w:r w:rsidRPr="00FA796D" w:rsidDel="00343D9B">
          <w:rPr>
            <w:rStyle w:val="Emphasis"/>
          </w:rPr>
          <w:delText>C83.30</w:delText>
        </w:r>
        <w:r w:rsidDel="00343D9B">
          <w:delText xml:space="preserve">  (Lymphoma, diffuse large cell, B cell, unspecified) </w:delText>
        </w:r>
      </w:del>
    </w:p>
    <w:p w14:paraId="70696B8C" w14:textId="60F1E40B" w:rsidR="009C0DB8" w:rsidDel="00343D9B" w:rsidRDefault="009C0DB8" w:rsidP="00A014CE">
      <w:pPr>
        <w:spacing w:line="480" w:lineRule="auto"/>
        <w:ind w:left="1440" w:hanging="720"/>
        <w:rPr>
          <w:del w:id="4054" w:author="Thar Adale" w:date="2020-07-16T19:53:00Z"/>
        </w:rPr>
      </w:pPr>
      <w:del w:id="4055" w:author="Thar Adale" w:date="2020-07-16T19:53:00Z">
        <w:r w:rsidRPr="00FA796D" w:rsidDel="00343D9B">
          <w:rPr>
            <w:rStyle w:val="Emphasis"/>
          </w:rPr>
          <w:delText>G55</w:delText>
        </w:r>
        <w:r w:rsidDel="00343D9B">
          <w:delText xml:space="preserve">  (Compression, nerve, root, neoplastic disease)</w:delText>
        </w:r>
      </w:del>
    </w:p>
    <w:p w14:paraId="174FC456" w14:textId="043DAD9B" w:rsidR="009C0DB8" w:rsidDel="00343D9B" w:rsidRDefault="009C0DB8" w:rsidP="00A014CE">
      <w:pPr>
        <w:spacing w:line="480" w:lineRule="auto"/>
        <w:ind w:left="720" w:hanging="720"/>
        <w:rPr>
          <w:del w:id="4056" w:author="Thar Adale" w:date="2020-07-16T19:53:00Z"/>
        </w:rPr>
      </w:pPr>
      <w:del w:id="4057" w:author="Thar Adale" w:date="2020-07-16T19:53:00Z">
        <w:r w:rsidDel="00343D9B">
          <w:delText>4.</w:delText>
        </w:r>
        <w:r w:rsidDel="00343D9B">
          <w:tab/>
        </w:r>
        <w:r w:rsidRPr="00FA796D" w:rsidDel="00343D9B">
          <w:rPr>
            <w:rStyle w:val="Emphasis"/>
          </w:rPr>
          <w:delText xml:space="preserve">C71.6 </w:delText>
        </w:r>
        <w:r w:rsidDel="00343D9B">
          <w:delText xml:space="preserve"> (Table of Neoplasms, Brain, cerebellum. primary malignant)</w:delText>
        </w:r>
      </w:del>
    </w:p>
    <w:p w14:paraId="6A2BCF10" w14:textId="2262C446" w:rsidR="007B5750" w:rsidDel="00343D9B" w:rsidRDefault="00164B72" w:rsidP="00A014CE">
      <w:pPr>
        <w:spacing w:line="480" w:lineRule="auto"/>
        <w:ind w:left="720" w:hanging="720"/>
        <w:rPr>
          <w:del w:id="4058" w:author="Thar Adale" w:date="2020-07-16T19:53:00Z"/>
        </w:rPr>
      </w:pPr>
      <w:del w:id="4059" w:author="Thar Adale" w:date="2020-07-16T19:53:00Z">
        <w:r w:rsidDel="00343D9B">
          <w:rPr>
            <w:rStyle w:val="Emphasis"/>
          </w:rPr>
          <w:tab/>
        </w:r>
        <w:r w:rsidRPr="00FA796D" w:rsidDel="00343D9B">
          <w:rPr>
            <w:rStyle w:val="Emphasis"/>
          </w:rPr>
          <w:delText>Z51.11</w:delText>
        </w:r>
        <w:r w:rsidDel="00343D9B">
          <w:delText xml:space="preserve">  (Encounter, chemotherapy for neoplasm)</w:delText>
        </w:r>
      </w:del>
    </w:p>
    <w:p w14:paraId="2DB37F04" w14:textId="167829FE" w:rsidR="009C0DB8" w:rsidDel="00343D9B" w:rsidRDefault="009C0DB8" w:rsidP="00A014CE">
      <w:pPr>
        <w:spacing w:line="480" w:lineRule="auto"/>
        <w:ind w:left="720" w:hanging="720"/>
        <w:rPr>
          <w:del w:id="4060" w:author="Thar Adale" w:date="2020-07-16T19:53:00Z"/>
        </w:rPr>
      </w:pPr>
      <w:del w:id="4061" w:author="Thar Adale" w:date="2020-07-16T19:53:00Z">
        <w:r w:rsidDel="00343D9B">
          <w:delText>5.</w:delText>
        </w:r>
        <w:r w:rsidDel="00343D9B">
          <w:tab/>
        </w:r>
        <w:r w:rsidRPr="00FA796D" w:rsidDel="00343D9B">
          <w:rPr>
            <w:rStyle w:val="Emphasis"/>
          </w:rPr>
          <w:delText>D64.81</w:delText>
        </w:r>
        <w:r w:rsidDel="00343D9B">
          <w:delText xml:space="preserve">  (Anemia, due to, antineoplastic chemotherapy)</w:delText>
        </w:r>
      </w:del>
    </w:p>
    <w:p w14:paraId="5A1C8D00" w14:textId="25F9D15F" w:rsidR="009C0DB8" w:rsidDel="00343D9B" w:rsidRDefault="009C0DB8" w:rsidP="00A014CE">
      <w:pPr>
        <w:spacing w:line="480" w:lineRule="auto"/>
        <w:ind w:left="1440" w:hanging="720"/>
        <w:rPr>
          <w:del w:id="4062" w:author="Thar Adale" w:date="2020-07-16T19:53:00Z"/>
        </w:rPr>
      </w:pPr>
      <w:del w:id="4063" w:author="Thar Adale" w:date="2020-07-16T19:53:00Z">
        <w:r w:rsidRPr="00FA796D" w:rsidDel="00343D9B">
          <w:rPr>
            <w:rStyle w:val="Emphasis"/>
          </w:rPr>
          <w:delText>T45.1X5A</w:delText>
        </w:r>
        <w:r w:rsidDel="00343D9B">
          <w:delText xml:space="preserve">  (Table of Drugs and Chemicals: Antineoplastic, adverse effect, initial) </w:delText>
        </w:r>
      </w:del>
    </w:p>
    <w:p w14:paraId="145A1CF5" w14:textId="2D7F484E" w:rsidR="009C0DB8" w:rsidDel="00343D9B" w:rsidRDefault="009C0DB8" w:rsidP="00A014CE">
      <w:pPr>
        <w:spacing w:line="480" w:lineRule="auto"/>
        <w:ind w:left="1440" w:hanging="720"/>
        <w:rPr>
          <w:del w:id="4064" w:author="Thar Adale" w:date="2020-07-16T19:53:00Z"/>
        </w:rPr>
      </w:pPr>
      <w:del w:id="4065" w:author="Thar Adale" w:date="2020-07-16T19:53:00Z">
        <w:r w:rsidRPr="00FA796D" w:rsidDel="00343D9B">
          <w:rPr>
            <w:rStyle w:val="Emphasis"/>
          </w:rPr>
          <w:delText>G89.3</w:delText>
        </w:r>
        <w:r w:rsidDel="00343D9B">
          <w:delText xml:space="preserve">  (Pain, due to cancer)</w:delText>
        </w:r>
      </w:del>
    </w:p>
    <w:p w14:paraId="6015A251" w14:textId="198B53F1" w:rsidR="009C0DB8" w:rsidDel="00343D9B" w:rsidRDefault="009C0DB8" w:rsidP="00A014CE">
      <w:pPr>
        <w:spacing w:line="480" w:lineRule="auto"/>
        <w:ind w:left="1440" w:hanging="720"/>
        <w:rPr>
          <w:del w:id="4066" w:author="Thar Adale" w:date="2020-07-16T19:53:00Z"/>
        </w:rPr>
      </w:pPr>
      <w:del w:id="4067" w:author="Thar Adale" w:date="2020-07-16T19:53:00Z">
        <w:r w:rsidRPr="00FA796D" w:rsidDel="00343D9B">
          <w:rPr>
            <w:rStyle w:val="Emphasis"/>
          </w:rPr>
          <w:delText>C56.2</w:delText>
        </w:r>
        <w:r w:rsidDel="00343D9B">
          <w:delText xml:space="preserve">  (Table of Neoplasms, ovary, malignant primary, left)</w:delText>
        </w:r>
      </w:del>
    </w:p>
    <w:p w14:paraId="3900E9EC" w14:textId="043B9B36" w:rsidR="009C0DB8" w:rsidDel="00343D9B" w:rsidRDefault="009C0DB8" w:rsidP="00A014CE">
      <w:pPr>
        <w:spacing w:line="480" w:lineRule="auto"/>
        <w:ind w:left="1440" w:hanging="720"/>
        <w:rPr>
          <w:del w:id="4068" w:author="Thar Adale" w:date="2020-07-16T19:53:00Z"/>
        </w:rPr>
      </w:pPr>
      <w:del w:id="4069" w:author="Thar Adale" w:date="2020-07-16T19:53:00Z">
        <w:r w:rsidRPr="00FA796D" w:rsidDel="00343D9B">
          <w:rPr>
            <w:rStyle w:val="Emphasis"/>
          </w:rPr>
          <w:delText>C79.31</w:delText>
        </w:r>
        <w:r w:rsidDel="00343D9B">
          <w:delText xml:space="preserve">  (Table of Neoplasms, Brain, malignant secondary)</w:delText>
        </w:r>
      </w:del>
    </w:p>
    <w:p w14:paraId="731ADD2C" w14:textId="7EC4DDE6" w:rsidR="009C0DB8" w:rsidDel="00343D9B" w:rsidRDefault="009C0DB8" w:rsidP="00F75BE0">
      <w:pPr>
        <w:pStyle w:val="Heading2"/>
        <w:rPr>
          <w:del w:id="4070" w:author="Thar Adale" w:date="2020-07-16T19:53:00Z"/>
        </w:rPr>
      </w:pPr>
      <w:del w:id="4071" w:author="Thar Adale" w:date="2020-07-16T19:53:00Z">
        <w:r w:rsidDel="00343D9B">
          <w:delText xml:space="preserve">CONCEPT QUIZ </w:delText>
        </w:r>
      </w:del>
    </w:p>
    <w:p w14:paraId="68A3C40A" w14:textId="468549FD" w:rsidR="009C0DB8" w:rsidDel="00343D9B" w:rsidRDefault="009C0DB8" w:rsidP="00F75BE0">
      <w:pPr>
        <w:pStyle w:val="Heading2"/>
        <w:rPr>
          <w:del w:id="4072" w:author="Thar Adale" w:date="2020-07-16T19:53:00Z"/>
        </w:rPr>
      </w:pPr>
      <w:del w:id="4073" w:author="Thar Adale" w:date="2020-07-16T19:53:00Z">
        <w:r w:rsidDel="00343D9B">
          <w:delText>Completion</w:delText>
        </w:r>
      </w:del>
    </w:p>
    <w:p w14:paraId="6DA49291" w14:textId="3F6E7E13" w:rsidR="009C0DB8" w:rsidDel="00343D9B" w:rsidRDefault="009C0DB8" w:rsidP="00A014CE">
      <w:pPr>
        <w:spacing w:line="480" w:lineRule="auto"/>
        <w:ind w:left="720" w:hanging="720"/>
        <w:rPr>
          <w:del w:id="4074" w:author="Thar Adale" w:date="2020-07-16T19:53:00Z"/>
        </w:rPr>
      </w:pPr>
      <w:del w:id="4075" w:author="Thar Adale" w:date="2020-07-16T19:53:00Z">
        <w:r w:rsidDel="00343D9B">
          <w:delText>1.</w:delText>
        </w:r>
        <w:r w:rsidDel="00343D9B">
          <w:tab/>
          <w:delText>CNS</w:delText>
        </w:r>
      </w:del>
    </w:p>
    <w:p w14:paraId="5D97A3D5" w14:textId="23E27E4D" w:rsidR="009C0DB8" w:rsidDel="00343D9B" w:rsidRDefault="009C0DB8" w:rsidP="00A014CE">
      <w:pPr>
        <w:spacing w:line="480" w:lineRule="auto"/>
        <w:ind w:left="720" w:hanging="720"/>
        <w:rPr>
          <w:del w:id="4076" w:author="Thar Adale" w:date="2020-07-16T19:53:00Z"/>
        </w:rPr>
      </w:pPr>
      <w:del w:id="4077" w:author="Thar Adale" w:date="2020-07-16T19:53:00Z">
        <w:r w:rsidDel="00343D9B">
          <w:delText>2.</w:delText>
        </w:r>
        <w:r w:rsidDel="00343D9B">
          <w:tab/>
          <w:delText>encephalitis</w:delText>
        </w:r>
      </w:del>
    </w:p>
    <w:p w14:paraId="1D751698" w14:textId="72B55A5C" w:rsidR="009C0DB8" w:rsidDel="00343D9B" w:rsidRDefault="009C0DB8" w:rsidP="00A014CE">
      <w:pPr>
        <w:spacing w:line="480" w:lineRule="auto"/>
        <w:ind w:left="720" w:hanging="720"/>
        <w:rPr>
          <w:del w:id="4078" w:author="Thar Adale" w:date="2020-07-16T19:53:00Z"/>
        </w:rPr>
      </w:pPr>
      <w:del w:id="4079" w:author="Thar Adale" w:date="2020-07-16T19:53:00Z">
        <w:r w:rsidDel="00343D9B">
          <w:delText>3.</w:delText>
        </w:r>
        <w:r w:rsidDel="00343D9B">
          <w:tab/>
          <w:delText>epilepsy</w:delText>
        </w:r>
      </w:del>
    </w:p>
    <w:p w14:paraId="2FF0947F" w14:textId="054C94BE" w:rsidR="009C0DB8" w:rsidDel="00343D9B" w:rsidRDefault="009C0DB8" w:rsidP="00A014CE">
      <w:pPr>
        <w:spacing w:line="480" w:lineRule="auto"/>
        <w:ind w:left="720" w:hanging="720"/>
        <w:rPr>
          <w:del w:id="4080" w:author="Thar Adale" w:date="2020-07-16T19:53:00Z"/>
        </w:rPr>
      </w:pPr>
      <w:del w:id="4081" w:author="Thar Adale" w:date="2020-07-16T19:53:00Z">
        <w:r w:rsidDel="00343D9B">
          <w:delText>4.</w:delText>
        </w:r>
        <w:r w:rsidDel="00343D9B">
          <w:tab/>
          <w:delText>brain</w:delText>
        </w:r>
      </w:del>
    </w:p>
    <w:p w14:paraId="3B7D865B" w14:textId="32046710" w:rsidR="009C0DB8" w:rsidDel="00343D9B" w:rsidRDefault="009C0DB8" w:rsidP="00A014CE">
      <w:pPr>
        <w:spacing w:line="480" w:lineRule="auto"/>
        <w:ind w:left="720" w:hanging="720"/>
        <w:rPr>
          <w:del w:id="4082" w:author="Thar Adale" w:date="2020-07-16T19:53:00Z"/>
        </w:rPr>
      </w:pPr>
      <w:del w:id="4083" w:author="Thar Adale" w:date="2020-07-16T19:53:00Z">
        <w:r w:rsidDel="00343D9B">
          <w:delText>5.</w:delText>
        </w:r>
        <w:r w:rsidDel="00343D9B">
          <w:tab/>
          <w:delText>PNS</w:delText>
        </w:r>
      </w:del>
    </w:p>
    <w:p w14:paraId="59983011" w14:textId="118C7A37" w:rsidR="009C0DB8" w:rsidDel="00343D9B" w:rsidRDefault="009C0DB8" w:rsidP="00A014CE">
      <w:pPr>
        <w:spacing w:line="480" w:lineRule="auto"/>
        <w:ind w:left="720" w:hanging="720"/>
        <w:rPr>
          <w:del w:id="4084" w:author="Thar Adale" w:date="2020-07-16T19:53:00Z"/>
        </w:rPr>
      </w:pPr>
      <w:del w:id="4085" w:author="Thar Adale" w:date="2020-07-16T19:53:00Z">
        <w:r w:rsidDel="00343D9B">
          <w:delText>6.</w:delText>
        </w:r>
        <w:r w:rsidDel="00343D9B">
          <w:tab/>
          <w:delText>intractable</w:delText>
        </w:r>
      </w:del>
    </w:p>
    <w:p w14:paraId="3E78E24E" w14:textId="103138F0" w:rsidR="009C0DB8" w:rsidDel="00343D9B" w:rsidRDefault="009C0DB8" w:rsidP="00A014CE">
      <w:pPr>
        <w:spacing w:line="480" w:lineRule="auto"/>
        <w:ind w:left="720" w:hanging="720"/>
        <w:rPr>
          <w:del w:id="4086" w:author="Thar Adale" w:date="2020-07-16T19:53:00Z"/>
        </w:rPr>
      </w:pPr>
      <w:del w:id="4087" w:author="Thar Adale" w:date="2020-07-16T19:53:00Z">
        <w:r w:rsidDel="00343D9B">
          <w:delText>7.</w:delText>
        </w:r>
        <w:r w:rsidDel="00343D9B">
          <w:tab/>
          <w:delText>dominance</w:delText>
        </w:r>
      </w:del>
    </w:p>
    <w:p w14:paraId="3E8E93EA" w14:textId="0C8B28B9" w:rsidR="009C0DB8" w:rsidDel="00343D9B" w:rsidRDefault="009C0DB8" w:rsidP="00A014CE">
      <w:pPr>
        <w:spacing w:line="480" w:lineRule="auto"/>
        <w:ind w:left="720" w:hanging="720"/>
        <w:rPr>
          <w:del w:id="4088" w:author="Thar Adale" w:date="2020-07-16T19:53:00Z"/>
        </w:rPr>
      </w:pPr>
      <w:del w:id="4089" w:author="Thar Adale" w:date="2020-07-16T19:53:00Z">
        <w:r w:rsidDel="00343D9B">
          <w:delText>8.</w:delText>
        </w:r>
        <w:r w:rsidDel="00343D9B">
          <w:tab/>
          <w:delText>electroencephalogram</w:delText>
        </w:r>
      </w:del>
    </w:p>
    <w:p w14:paraId="7ECD6014" w14:textId="6777A5EF" w:rsidR="009C0DB8" w:rsidDel="00343D9B" w:rsidRDefault="009C0DB8" w:rsidP="00A014CE">
      <w:pPr>
        <w:spacing w:line="480" w:lineRule="auto"/>
        <w:ind w:left="720" w:hanging="720"/>
        <w:rPr>
          <w:del w:id="4090" w:author="Thar Adale" w:date="2020-07-16T19:53:00Z"/>
        </w:rPr>
      </w:pPr>
      <w:del w:id="4091" w:author="Thar Adale" w:date="2020-07-16T19:53:00Z">
        <w:r w:rsidDel="00343D9B">
          <w:delText>9.</w:delText>
        </w:r>
        <w:r w:rsidDel="00343D9B">
          <w:tab/>
          <w:delText>spina bifida</w:delText>
        </w:r>
      </w:del>
    </w:p>
    <w:p w14:paraId="27EBEAEF" w14:textId="6347499E" w:rsidR="009C0DB8" w:rsidDel="00343D9B" w:rsidRDefault="009C0DB8" w:rsidP="00A014CE">
      <w:pPr>
        <w:spacing w:line="480" w:lineRule="auto"/>
        <w:ind w:left="720" w:hanging="720"/>
        <w:rPr>
          <w:del w:id="4092" w:author="Thar Adale" w:date="2020-07-16T19:53:00Z"/>
        </w:rPr>
      </w:pPr>
      <w:del w:id="4093" w:author="Thar Adale" w:date="2020-07-16T19:53:00Z">
        <w:r w:rsidDel="00343D9B">
          <w:delText>10.</w:delText>
        </w:r>
        <w:r w:rsidDel="00343D9B">
          <w:tab/>
          <w:delText>30</w:delText>
        </w:r>
      </w:del>
    </w:p>
    <w:p w14:paraId="20A09C7B" w14:textId="40E00D23" w:rsidR="009C0DB8" w:rsidDel="00343D9B" w:rsidRDefault="009C0DB8" w:rsidP="00A014CE">
      <w:pPr>
        <w:spacing w:line="480" w:lineRule="auto"/>
        <w:ind w:left="720" w:hanging="720"/>
        <w:rPr>
          <w:del w:id="4094" w:author="Thar Adale" w:date="2020-07-16T19:53:00Z"/>
        </w:rPr>
      </w:pPr>
    </w:p>
    <w:p w14:paraId="4C9FE35D" w14:textId="2C972875" w:rsidR="009C0DB8" w:rsidDel="00343D9B" w:rsidRDefault="009C0DB8" w:rsidP="00F75BE0">
      <w:pPr>
        <w:pStyle w:val="Heading2"/>
        <w:rPr>
          <w:del w:id="4095" w:author="Thar Adale" w:date="2020-07-16T19:53:00Z"/>
        </w:rPr>
      </w:pPr>
      <w:del w:id="4096" w:author="Thar Adale" w:date="2020-07-16T19:53:00Z">
        <w:r w:rsidDel="00343D9B">
          <w:delText>Multiple Choice</w:delText>
        </w:r>
      </w:del>
    </w:p>
    <w:p w14:paraId="2CE247F8" w14:textId="69D7CFCC" w:rsidR="009C0DB8" w:rsidDel="00343D9B" w:rsidRDefault="009C0DB8" w:rsidP="00A014CE">
      <w:pPr>
        <w:spacing w:line="480" w:lineRule="auto"/>
        <w:ind w:left="720" w:hanging="720"/>
        <w:rPr>
          <w:del w:id="4097" w:author="Thar Adale" w:date="2020-07-16T19:53:00Z"/>
        </w:rPr>
      </w:pPr>
      <w:del w:id="4098" w:author="Thar Adale" w:date="2020-07-16T19:53:00Z">
        <w:r w:rsidDel="00343D9B">
          <w:delText>1.</w:delText>
        </w:r>
        <w:r w:rsidDel="00343D9B">
          <w:tab/>
          <w:delText>C</w:delText>
        </w:r>
      </w:del>
    </w:p>
    <w:p w14:paraId="7FEFBF1F" w14:textId="3EF4F3DB" w:rsidR="009C0DB8" w:rsidDel="00343D9B" w:rsidRDefault="009C0DB8" w:rsidP="00A014CE">
      <w:pPr>
        <w:spacing w:line="480" w:lineRule="auto"/>
        <w:ind w:left="720" w:hanging="720"/>
        <w:rPr>
          <w:del w:id="4099" w:author="Thar Adale" w:date="2020-07-16T19:53:00Z"/>
        </w:rPr>
      </w:pPr>
      <w:del w:id="4100" w:author="Thar Adale" w:date="2020-07-16T19:53:00Z">
        <w:r w:rsidDel="00343D9B">
          <w:delText>2.</w:delText>
        </w:r>
        <w:r w:rsidDel="00343D9B">
          <w:tab/>
        </w:r>
        <w:r w:rsidR="00E63A4F" w:rsidDel="00343D9B">
          <w:delText>C</w:delText>
        </w:r>
      </w:del>
    </w:p>
    <w:p w14:paraId="2B83F3C9" w14:textId="5589DC52" w:rsidR="009C0DB8" w:rsidDel="00343D9B" w:rsidRDefault="009C0DB8" w:rsidP="00A014CE">
      <w:pPr>
        <w:spacing w:line="480" w:lineRule="auto"/>
        <w:ind w:left="720" w:hanging="720"/>
        <w:rPr>
          <w:del w:id="4101" w:author="Thar Adale" w:date="2020-07-16T19:53:00Z"/>
        </w:rPr>
      </w:pPr>
      <w:del w:id="4102" w:author="Thar Adale" w:date="2020-07-16T19:53:00Z">
        <w:r w:rsidDel="00343D9B">
          <w:delText>3.</w:delText>
        </w:r>
        <w:r w:rsidDel="00343D9B">
          <w:tab/>
          <w:delText>D</w:delText>
        </w:r>
      </w:del>
    </w:p>
    <w:p w14:paraId="002C32AD" w14:textId="6462ECF4" w:rsidR="009C0DB8" w:rsidDel="00343D9B" w:rsidRDefault="009C0DB8" w:rsidP="00A014CE">
      <w:pPr>
        <w:spacing w:line="480" w:lineRule="auto"/>
        <w:ind w:left="720" w:hanging="720"/>
        <w:rPr>
          <w:del w:id="4103" w:author="Thar Adale" w:date="2020-07-16T19:53:00Z"/>
        </w:rPr>
      </w:pPr>
      <w:del w:id="4104" w:author="Thar Adale" w:date="2020-07-16T19:53:00Z">
        <w:r w:rsidDel="00343D9B">
          <w:delText>4.</w:delText>
        </w:r>
        <w:r w:rsidDel="00343D9B">
          <w:tab/>
        </w:r>
        <w:r w:rsidR="00481DF2" w:rsidDel="00343D9B">
          <w:delText>B</w:delText>
        </w:r>
      </w:del>
    </w:p>
    <w:p w14:paraId="3AA0C35B" w14:textId="04A371C7" w:rsidR="009C0DB8" w:rsidDel="00343D9B" w:rsidRDefault="009C0DB8" w:rsidP="00A014CE">
      <w:pPr>
        <w:spacing w:line="480" w:lineRule="auto"/>
        <w:ind w:left="720" w:hanging="720"/>
        <w:rPr>
          <w:del w:id="4105" w:author="Thar Adale" w:date="2020-07-16T19:53:00Z"/>
        </w:rPr>
      </w:pPr>
      <w:del w:id="4106" w:author="Thar Adale" w:date="2020-07-16T19:53:00Z">
        <w:r w:rsidDel="00343D9B">
          <w:delText>5.</w:delText>
        </w:r>
        <w:r w:rsidDel="00343D9B">
          <w:tab/>
        </w:r>
        <w:r w:rsidR="00312B2E" w:rsidDel="00343D9B">
          <w:delText>D</w:delText>
        </w:r>
      </w:del>
    </w:p>
    <w:p w14:paraId="44734FDA" w14:textId="69012B61" w:rsidR="009C0DB8" w:rsidDel="00343D9B" w:rsidRDefault="009C0DB8" w:rsidP="00A014CE">
      <w:pPr>
        <w:spacing w:line="480" w:lineRule="auto"/>
        <w:ind w:left="720" w:hanging="720"/>
        <w:rPr>
          <w:del w:id="4107" w:author="Thar Adale" w:date="2020-07-16T19:53:00Z"/>
        </w:rPr>
      </w:pPr>
      <w:del w:id="4108" w:author="Thar Adale" w:date="2020-07-16T19:53:00Z">
        <w:r w:rsidDel="00343D9B">
          <w:delText>6.</w:delText>
        </w:r>
        <w:r w:rsidDel="00343D9B">
          <w:tab/>
          <w:delText>C</w:delText>
        </w:r>
      </w:del>
    </w:p>
    <w:p w14:paraId="16CB4599" w14:textId="7D7791F6" w:rsidR="009C0DB8" w:rsidDel="00343D9B" w:rsidRDefault="009C0DB8" w:rsidP="00A014CE">
      <w:pPr>
        <w:spacing w:line="480" w:lineRule="auto"/>
        <w:ind w:left="720" w:hanging="720"/>
        <w:rPr>
          <w:del w:id="4109" w:author="Thar Adale" w:date="2020-07-16T19:53:00Z"/>
        </w:rPr>
      </w:pPr>
      <w:del w:id="4110" w:author="Thar Adale" w:date="2020-07-16T19:53:00Z">
        <w:r w:rsidDel="00343D9B">
          <w:delText>7.</w:delText>
        </w:r>
        <w:r w:rsidDel="00343D9B">
          <w:tab/>
        </w:r>
        <w:r w:rsidR="00312B2E" w:rsidDel="00343D9B">
          <w:delText>D</w:delText>
        </w:r>
      </w:del>
    </w:p>
    <w:p w14:paraId="0F39CB89" w14:textId="5B46916C" w:rsidR="009C0DB8" w:rsidDel="00343D9B" w:rsidRDefault="009C0DB8" w:rsidP="00A014CE">
      <w:pPr>
        <w:spacing w:line="480" w:lineRule="auto"/>
        <w:ind w:left="720" w:hanging="720"/>
        <w:rPr>
          <w:del w:id="4111" w:author="Thar Adale" w:date="2020-07-16T19:53:00Z"/>
        </w:rPr>
      </w:pPr>
      <w:del w:id="4112" w:author="Thar Adale" w:date="2020-07-16T19:53:00Z">
        <w:r w:rsidDel="00343D9B">
          <w:delText>8.</w:delText>
        </w:r>
        <w:r w:rsidDel="00343D9B">
          <w:tab/>
          <w:delText>A</w:delText>
        </w:r>
      </w:del>
    </w:p>
    <w:p w14:paraId="37420F27" w14:textId="38946F7C" w:rsidR="009C0DB8" w:rsidDel="00343D9B" w:rsidRDefault="009C0DB8" w:rsidP="00A014CE">
      <w:pPr>
        <w:spacing w:line="480" w:lineRule="auto"/>
        <w:ind w:left="720" w:hanging="720"/>
        <w:rPr>
          <w:del w:id="4113" w:author="Thar Adale" w:date="2020-07-16T19:53:00Z"/>
        </w:rPr>
      </w:pPr>
      <w:del w:id="4114" w:author="Thar Adale" w:date="2020-07-16T19:53:00Z">
        <w:r w:rsidDel="00343D9B">
          <w:delText>9.</w:delText>
        </w:r>
        <w:r w:rsidDel="00343D9B">
          <w:tab/>
          <w:delText>A</w:delText>
        </w:r>
      </w:del>
    </w:p>
    <w:p w14:paraId="7C4C1079" w14:textId="7446694E" w:rsidR="009C0DB8" w:rsidDel="00343D9B" w:rsidRDefault="009C0DB8" w:rsidP="00A014CE">
      <w:pPr>
        <w:spacing w:line="480" w:lineRule="auto"/>
        <w:ind w:left="720" w:hanging="720"/>
        <w:rPr>
          <w:del w:id="4115" w:author="Thar Adale" w:date="2020-07-16T19:53:00Z"/>
        </w:rPr>
      </w:pPr>
      <w:del w:id="4116" w:author="Thar Adale" w:date="2020-07-16T19:53:00Z">
        <w:r w:rsidDel="00343D9B">
          <w:delText>10.</w:delText>
        </w:r>
        <w:r w:rsidDel="00343D9B">
          <w:tab/>
          <w:delText>B</w:delText>
        </w:r>
      </w:del>
    </w:p>
    <w:p w14:paraId="0D20F2D6" w14:textId="3A042C85" w:rsidR="00F4122A" w:rsidDel="00343D9B" w:rsidRDefault="00F4122A" w:rsidP="00F4122A">
      <w:pPr>
        <w:pStyle w:val="Heading2"/>
        <w:rPr>
          <w:del w:id="4117" w:author="Thar Adale" w:date="2020-07-16T19:53:00Z"/>
        </w:rPr>
      </w:pPr>
      <w:del w:id="4118" w:author="Thar Adale" w:date="2020-07-16T19:53:00Z">
        <w:r w:rsidDel="00343D9B">
          <w:delText>KEEP ON CODING</w:delText>
        </w:r>
      </w:del>
    </w:p>
    <w:p w14:paraId="4410BF67" w14:textId="4C864F8D" w:rsidR="00F4122A" w:rsidDel="00343D9B" w:rsidRDefault="00F4122A" w:rsidP="00F4122A">
      <w:pPr>
        <w:spacing w:line="480" w:lineRule="auto"/>
        <w:ind w:left="720" w:hanging="720"/>
        <w:rPr>
          <w:del w:id="4119" w:author="Thar Adale" w:date="2020-07-16T19:53:00Z"/>
        </w:rPr>
      </w:pPr>
      <w:del w:id="4120" w:author="Thar Adale" w:date="2020-07-16T19:53:00Z">
        <w:r w:rsidDel="00343D9B">
          <w:delText>1.</w:delText>
        </w:r>
        <w:r w:rsidDel="00343D9B">
          <w:tab/>
        </w:r>
        <w:r w:rsidRPr="00FA796D" w:rsidDel="00343D9B">
          <w:rPr>
            <w:rStyle w:val="Emphasis"/>
          </w:rPr>
          <w:delText>G00.1</w:delText>
        </w:r>
        <w:r w:rsidDel="00343D9B">
          <w:delText xml:space="preserve">  (Meningitis, bacterial, pneumococcal)</w:delText>
        </w:r>
      </w:del>
    </w:p>
    <w:p w14:paraId="518BAD15" w14:textId="250F8C12" w:rsidR="00F4122A" w:rsidDel="00343D9B" w:rsidRDefault="00F4122A" w:rsidP="00F4122A">
      <w:pPr>
        <w:spacing w:line="480" w:lineRule="auto"/>
        <w:ind w:left="720" w:hanging="720"/>
        <w:rPr>
          <w:del w:id="4121" w:author="Thar Adale" w:date="2020-07-16T19:53:00Z"/>
        </w:rPr>
      </w:pPr>
      <w:del w:id="4122" w:author="Thar Adale" w:date="2020-07-16T19:53:00Z">
        <w:r w:rsidDel="00343D9B">
          <w:delText>2.</w:delText>
        </w:r>
        <w:r w:rsidDel="00343D9B">
          <w:tab/>
        </w:r>
        <w:r w:rsidRPr="00FA796D" w:rsidDel="00343D9B">
          <w:rPr>
            <w:rStyle w:val="Emphasis"/>
          </w:rPr>
          <w:delText>C79.31</w:delText>
        </w:r>
        <w:r w:rsidDel="00343D9B">
          <w:delText xml:space="preserve">  (Table of Neoplasms, thalamus, malignant secondary)</w:delText>
        </w:r>
      </w:del>
    </w:p>
    <w:p w14:paraId="767BD039" w14:textId="6885D800" w:rsidR="00F4122A" w:rsidDel="00343D9B" w:rsidRDefault="00F4122A" w:rsidP="00F4122A">
      <w:pPr>
        <w:spacing w:line="480" w:lineRule="auto"/>
        <w:ind w:left="720" w:hanging="720"/>
        <w:rPr>
          <w:del w:id="4123" w:author="Thar Adale" w:date="2020-07-16T19:53:00Z"/>
        </w:rPr>
      </w:pPr>
      <w:del w:id="4124" w:author="Thar Adale" w:date="2020-07-16T19:53:00Z">
        <w:r w:rsidDel="00343D9B">
          <w:tab/>
        </w:r>
        <w:r w:rsidRPr="00FA796D" w:rsidDel="00343D9B">
          <w:rPr>
            <w:rStyle w:val="Emphasis"/>
          </w:rPr>
          <w:delText>C50.911</w:delText>
        </w:r>
        <w:r w:rsidDel="00343D9B">
          <w:delText xml:space="preserve">  (Table of Neoplasms, breast, malignant primary, right)</w:delText>
        </w:r>
      </w:del>
    </w:p>
    <w:p w14:paraId="06F0137F" w14:textId="0F7C52F9" w:rsidR="00F4122A" w:rsidDel="00343D9B" w:rsidRDefault="00F4122A" w:rsidP="00F4122A">
      <w:pPr>
        <w:spacing w:line="480" w:lineRule="auto"/>
        <w:ind w:left="720" w:hanging="720"/>
        <w:rPr>
          <w:del w:id="4125" w:author="Thar Adale" w:date="2020-07-16T19:53:00Z"/>
        </w:rPr>
      </w:pPr>
      <w:del w:id="4126" w:author="Thar Adale" w:date="2020-07-16T19:53:00Z">
        <w:r w:rsidDel="00343D9B">
          <w:delText>3.</w:delText>
        </w:r>
        <w:r w:rsidDel="00343D9B">
          <w:tab/>
        </w:r>
        <w:r w:rsidRPr="00FA796D" w:rsidDel="00343D9B">
          <w:rPr>
            <w:rStyle w:val="Emphasis"/>
          </w:rPr>
          <w:delText>G97.48</w:delText>
        </w:r>
        <w:r w:rsidDel="00343D9B">
          <w:delText xml:space="preserve">  (Complication, intraoperative, puncture or </w:delText>
        </w:r>
        <w:r w:rsidRPr="005D7F02" w:rsidDel="00343D9B">
          <w:delText>laceration</w:delText>
        </w:r>
        <w:r w:rsidDel="00343D9B">
          <w:delText>, nervous system, during a nervous system procedure)</w:delText>
        </w:r>
      </w:del>
    </w:p>
    <w:p w14:paraId="43289B1F" w14:textId="3D06B8C9" w:rsidR="00F4122A" w:rsidDel="00343D9B" w:rsidRDefault="00F4122A" w:rsidP="00F4122A">
      <w:pPr>
        <w:spacing w:line="480" w:lineRule="auto"/>
        <w:ind w:left="720" w:hanging="720"/>
        <w:rPr>
          <w:del w:id="4127" w:author="Thar Adale" w:date="2020-07-16T19:53:00Z"/>
        </w:rPr>
      </w:pPr>
      <w:del w:id="4128" w:author="Thar Adale" w:date="2020-07-16T19:53:00Z">
        <w:r w:rsidDel="00343D9B">
          <w:delText>4.</w:delText>
        </w:r>
        <w:r w:rsidDel="00343D9B">
          <w:tab/>
        </w:r>
        <w:r w:rsidRPr="00FA796D" w:rsidDel="00343D9B">
          <w:rPr>
            <w:rStyle w:val="Emphasis"/>
          </w:rPr>
          <w:delText>G31.81</w:delText>
        </w:r>
        <w:r w:rsidDel="00343D9B">
          <w:delText xml:space="preserve">  (Alpers</w:delText>
        </w:r>
        <w:r w:rsidR="009C2D7D" w:rsidDel="00343D9B">
          <w:delText>’</w:delText>
        </w:r>
        <w:r w:rsidDel="00343D9B">
          <w:delText xml:space="preserve"> disease)</w:delText>
        </w:r>
      </w:del>
    </w:p>
    <w:p w14:paraId="07D3BFA5" w14:textId="31BA45DB" w:rsidR="00F4122A" w:rsidDel="00343D9B" w:rsidRDefault="00F4122A" w:rsidP="00F4122A">
      <w:pPr>
        <w:spacing w:line="480" w:lineRule="auto"/>
        <w:ind w:left="720" w:hanging="720"/>
        <w:rPr>
          <w:del w:id="4129" w:author="Thar Adale" w:date="2020-07-16T19:53:00Z"/>
        </w:rPr>
      </w:pPr>
      <w:del w:id="4130" w:author="Thar Adale" w:date="2020-07-16T19:53:00Z">
        <w:r w:rsidDel="00343D9B">
          <w:delText>5.</w:delText>
        </w:r>
        <w:r w:rsidDel="00343D9B">
          <w:tab/>
        </w:r>
        <w:r w:rsidRPr="00FA796D" w:rsidDel="00343D9B">
          <w:rPr>
            <w:rStyle w:val="Emphasis"/>
          </w:rPr>
          <w:delText>G43.109</w:delText>
        </w:r>
        <w:r w:rsidDel="00343D9B">
          <w:delText xml:space="preserve">  (Migraine, with aura)</w:delText>
        </w:r>
      </w:del>
    </w:p>
    <w:p w14:paraId="616BC613" w14:textId="6C6B0542" w:rsidR="00F4122A" w:rsidDel="00343D9B" w:rsidRDefault="00F4122A" w:rsidP="00F4122A">
      <w:pPr>
        <w:spacing w:line="480" w:lineRule="auto"/>
        <w:ind w:left="720" w:hanging="720"/>
        <w:rPr>
          <w:del w:id="4131" w:author="Thar Adale" w:date="2020-07-16T19:53:00Z"/>
        </w:rPr>
      </w:pPr>
      <w:del w:id="4132" w:author="Thar Adale" w:date="2020-07-16T19:53:00Z">
        <w:r w:rsidDel="00343D9B">
          <w:delText>6.</w:delText>
        </w:r>
        <w:r w:rsidDel="00343D9B">
          <w:tab/>
        </w:r>
        <w:r w:rsidRPr="00FA796D" w:rsidDel="00343D9B">
          <w:rPr>
            <w:rStyle w:val="Emphasis"/>
          </w:rPr>
          <w:delText>G25.81</w:delText>
        </w:r>
        <w:r w:rsidDel="00343D9B">
          <w:delText xml:space="preserve">  (Syndrome, restless legs)</w:delText>
        </w:r>
      </w:del>
    </w:p>
    <w:p w14:paraId="7E9ABC63" w14:textId="44E132C8" w:rsidR="00F4122A" w:rsidDel="00343D9B" w:rsidRDefault="00F4122A" w:rsidP="00F4122A">
      <w:pPr>
        <w:spacing w:line="480" w:lineRule="auto"/>
        <w:ind w:left="720" w:hanging="720"/>
        <w:rPr>
          <w:del w:id="4133" w:author="Thar Adale" w:date="2020-07-16T19:53:00Z"/>
        </w:rPr>
      </w:pPr>
      <w:del w:id="4134" w:author="Thar Adale" w:date="2020-07-16T19:53:00Z">
        <w:r w:rsidDel="00343D9B">
          <w:delText>7.</w:delText>
        </w:r>
        <w:r w:rsidDel="00343D9B">
          <w:tab/>
        </w:r>
        <w:r w:rsidRPr="00FA796D" w:rsidDel="00343D9B">
          <w:rPr>
            <w:rStyle w:val="Emphasis"/>
          </w:rPr>
          <w:delText>G21.4</w:delText>
        </w:r>
        <w:r w:rsidDel="00343D9B">
          <w:delText xml:space="preserve">  (Parkinsonism, vascular)</w:delText>
        </w:r>
      </w:del>
    </w:p>
    <w:p w14:paraId="113A1AFA" w14:textId="4A5D6167" w:rsidR="00F4122A" w:rsidDel="00343D9B" w:rsidRDefault="00F4122A" w:rsidP="00F4122A">
      <w:pPr>
        <w:spacing w:line="480" w:lineRule="auto"/>
        <w:ind w:left="720" w:hanging="720"/>
        <w:rPr>
          <w:del w:id="4135" w:author="Thar Adale" w:date="2020-07-16T19:53:00Z"/>
        </w:rPr>
      </w:pPr>
      <w:del w:id="4136" w:author="Thar Adale" w:date="2020-07-16T19:53:00Z">
        <w:r w:rsidDel="00343D9B">
          <w:delText>8.</w:delText>
        </w:r>
        <w:r w:rsidDel="00343D9B">
          <w:tab/>
        </w:r>
        <w:r w:rsidRPr="00FA796D" w:rsidDel="00343D9B">
          <w:rPr>
            <w:rStyle w:val="Emphasis"/>
          </w:rPr>
          <w:delText>G12.21</w:delText>
        </w:r>
        <w:r w:rsidDel="00343D9B">
          <w:delText xml:space="preserve">  (Sclerosis, amyotrophic)</w:delText>
        </w:r>
      </w:del>
    </w:p>
    <w:p w14:paraId="7D29A9C8" w14:textId="4B5526C7" w:rsidR="00F4122A" w:rsidDel="00343D9B" w:rsidRDefault="00F4122A" w:rsidP="00F4122A">
      <w:pPr>
        <w:spacing w:line="480" w:lineRule="auto"/>
        <w:ind w:left="720" w:hanging="720"/>
        <w:rPr>
          <w:del w:id="4137" w:author="Thar Adale" w:date="2020-07-16T19:53:00Z"/>
        </w:rPr>
      </w:pPr>
      <w:del w:id="4138" w:author="Thar Adale" w:date="2020-07-16T19:53:00Z">
        <w:r w:rsidDel="00343D9B">
          <w:delText>9.</w:delText>
        </w:r>
        <w:r w:rsidDel="00343D9B">
          <w:tab/>
        </w:r>
        <w:r w:rsidRPr="00FA796D" w:rsidDel="00343D9B">
          <w:rPr>
            <w:rStyle w:val="Emphasis"/>
          </w:rPr>
          <w:delText xml:space="preserve">G24.5 </w:delText>
        </w:r>
        <w:r w:rsidDel="00343D9B">
          <w:delText xml:space="preserve"> (Blepharospasm)</w:delText>
        </w:r>
      </w:del>
    </w:p>
    <w:p w14:paraId="42634A01" w14:textId="3972697F" w:rsidR="00F4122A" w:rsidDel="00343D9B" w:rsidRDefault="00F4122A" w:rsidP="00F4122A">
      <w:pPr>
        <w:spacing w:line="480" w:lineRule="auto"/>
        <w:ind w:left="720" w:hanging="720"/>
        <w:rPr>
          <w:del w:id="4139" w:author="Thar Adale" w:date="2020-07-16T19:53:00Z"/>
        </w:rPr>
      </w:pPr>
      <w:del w:id="4140" w:author="Thar Adale" w:date="2020-07-16T19:53:00Z">
        <w:r w:rsidDel="00343D9B">
          <w:delText>10.</w:delText>
        </w:r>
        <w:r w:rsidDel="00343D9B">
          <w:tab/>
        </w:r>
        <w:r w:rsidR="00435AE9" w:rsidDel="00343D9B">
          <w:rPr>
            <w:rStyle w:val="Emphasis"/>
          </w:rPr>
          <w:delText>G40.A11</w:delText>
        </w:r>
        <w:r w:rsidDel="00343D9B">
          <w:delText xml:space="preserve">  (Epilepsy, </w:delText>
        </w:r>
        <w:r w:rsidR="00435AE9" w:rsidDel="00343D9B">
          <w:delText>childhood, absence, with status epilepticus</w:delText>
        </w:r>
        <w:r w:rsidDel="00343D9B">
          <w:delText>)</w:delText>
        </w:r>
      </w:del>
    </w:p>
    <w:p w14:paraId="761AD503" w14:textId="102E2B34" w:rsidR="00F4122A" w:rsidDel="00343D9B" w:rsidRDefault="00F4122A" w:rsidP="00F4122A">
      <w:pPr>
        <w:spacing w:line="480" w:lineRule="auto"/>
        <w:ind w:left="720" w:hanging="720"/>
        <w:rPr>
          <w:del w:id="4141" w:author="Thar Adale" w:date="2020-07-16T19:53:00Z"/>
        </w:rPr>
      </w:pPr>
      <w:del w:id="4142" w:author="Thar Adale" w:date="2020-07-16T19:53:00Z">
        <w:r w:rsidDel="00343D9B">
          <w:delText>11.</w:delText>
        </w:r>
        <w:r w:rsidDel="00343D9B">
          <w:tab/>
        </w:r>
        <w:r w:rsidRPr="00FA796D" w:rsidDel="00343D9B">
          <w:rPr>
            <w:rStyle w:val="Emphasis"/>
          </w:rPr>
          <w:delText>G43.839</w:delText>
        </w:r>
        <w:r w:rsidDel="00343D9B">
          <w:delText xml:space="preserve">  (Migraine, menstrual, intractable, without status migrainosus)</w:delText>
        </w:r>
      </w:del>
    </w:p>
    <w:p w14:paraId="7E6ACD52" w14:textId="172E5D4C" w:rsidR="00F4122A" w:rsidDel="00343D9B" w:rsidRDefault="00F4122A" w:rsidP="00F4122A">
      <w:pPr>
        <w:spacing w:line="480" w:lineRule="auto"/>
        <w:ind w:left="720" w:hanging="720"/>
        <w:rPr>
          <w:del w:id="4143" w:author="Thar Adale" w:date="2020-07-16T19:53:00Z"/>
        </w:rPr>
      </w:pPr>
      <w:del w:id="4144" w:author="Thar Adale" w:date="2020-07-16T19:53:00Z">
        <w:r w:rsidDel="00343D9B">
          <w:delText>12.</w:delText>
        </w:r>
        <w:r w:rsidDel="00343D9B">
          <w:tab/>
        </w:r>
        <w:r w:rsidRPr="00FA796D" w:rsidDel="00343D9B">
          <w:rPr>
            <w:rStyle w:val="Emphasis"/>
          </w:rPr>
          <w:delText>G47.411</w:delText>
        </w:r>
        <w:r w:rsidDel="00343D9B">
          <w:delText xml:space="preserve">  (Narcolepsy with cataplexy)</w:delText>
        </w:r>
      </w:del>
    </w:p>
    <w:p w14:paraId="6253BF18" w14:textId="1E9C16F4" w:rsidR="00F4122A" w:rsidDel="00343D9B" w:rsidRDefault="00F4122A" w:rsidP="00F4122A">
      <w:pPr>
        <w:spacing w:line="480" w:lineRule="auto"/>
        <w:ind w:left="720" w:hanging="720"/>
        <w:rPr>
          <w:del w:id="4145" w:author="Thar Adale" w:date="2020-07-16T19:53:00Z"/>
        </w:rPr>
      </w:pPr>
      <w:del w:id="4146" w:author="Thar Adale" w:date="2020-07-16T19:53:00Z">
        <w:r w:rsidDel="00343D9B">
          <w:delText>13.</w:delText>
        </w:r>
        <w:r w:rsidDel="00343D9B">
          <w:tab/>
        </w:r>
        <w:r w:rsidRPr="00FA796D" w:rsidDel="00343D9B">
          <w:rPr>
            <w:rStyle w:val="Emphasis"/>
          </w:rPr>
          <w:delText>G10</w:delText>
        </w:r>
        <w:r w:rsidDel="00343D9B">
          <w:delText xml:space="preserve">  (Huntington’s</w:delText>
        </w:r>
        <w:r w:rsidR="009C2D7D" w:rsidDel="00343D9B">
          <w:delText xml:space="preserve"> disease or chorea</w:delText>
        </w:r>
        <w:r w:rsidDel="00343D9B">
          <w:delText>)</w:delText>
        </w:r>
      </w:del>
    </w:p>
    <w:p w14:paraId="41D6E2BF" w14:textId="1D594049" w:rsidR="00F4122A" w:rsidDel="00343D9B" w:rsidRDefault="00F4122A" w:rsidP="00F4122A">
      <w:pPr>
        <w:spacing w:line="480" w:lineRule="auto"/>
        <w:ind w:left="720" w:hanging="720"/>
        <w:rPr>
          <w:del w:id="4147" w:author="Thar Adale" w:date="2020-07-16T19:53:00Z"/>
        </w:rPr>
      </w:pPr>
      <w:del w:id="4148" w:author="Thar Adale" w:date="2020-07-16T19:53:00Z">
        <w:r w:rsidDel="00343D9B">
          <w:delText>14.</w:delText>
        </w:r>
        <w:r w:rsidDel="00343D9B">
          <w:tab/>
        </w:r>
        <w:r w:rsidRPr="00FA796D" w:rsidDel="00343D9B">
          <w:rPr>
            <w:rStyle w:val="Emphasis"/>
          </w:rPr>
          <w:delText>G97.1</w:delText>
        </w:r>
        <w:r w:rsidDel="00343D9B">
          <w:delText xml:space="preserve">  (Complication, puncture spinal, headache)</w:delText>
        </w:r>
      </w:del>
    </w:p>
    <w:p w14:paraId="6BC589DB" w14:textId="6F04A05A" w:rsidR="00F4122A" w:rsidDel="00343D9B" w:rsidRDefault="00F4122A" w:rsidP="00F4122A">
      <w:pPr>
        <w:spacing w:line="480" w:lineRule="auto"/>
        <w:ind w:left="720" w:hanging="720"/>
        <w:rPr>
          <w:del w:id="4149" w:author="Thar Adale" w:date="2020-07-16T19:53:00Z"/>
        </w:rPr>
      </w:pPr>
      <w:del w:id="4150" w:author="Thar Adale" w:date="2020-07-16T19:53:00Z">
        <w:r w:rsidDel="00343D9B">
          <w:delText>15.</w:delText>
        </w:r>
        <w:r w:rsidDel="00343D9B">
          <w:tab/>
        </w:r>
        <w:r w:rsidRPr="00FA796D" w:rsidDel="00343D9B">
          <w:rPr>
            <w:rStyle w:val="Emphasis"/>
          </w:rPr>
          <w:delText>G80.4</w:delText>
        </w:r>
        <w:r w:rsidDel="00343D9B">
          <w:delText xml:space="preserve">  (Palsy, cerebral, ataxic)</w:delText>
        </w:r>
      </w:del>
    </w:p>
    <w:p w14:paraId="144699E9" w14:textId="3F891EAF" w:rsidR="00F4122A" w:rsidDel="00343D9B" w:rsidRDefault="00F4122A" w:rsidP="00F4122A">
      <w:pPr>
        <w:spacing w:line="480" w:lineRule="auto"/>
        <w:ind w:left="720" w:hanging="720"/>
        <w:rPr>
          <w:del w:id="4151" w:author="Thar Adale" w:date="2020-07-16T19:53:00Z"/>
        </w:rPr>
      </w:pPr>
      <w:del w:id="4152" w:author="Thar Adale" w:date="2020-07-16T19:53:00Z">
        <w:r w:rsidDel="00343D9B">
          <w:delText>16.</w:delText>
        </w:r>
        <w:r w:rsidDel="00343D9B">
          <w:tab/>
        </w:r>
        <w:r w:rsidRPr="00FA796D" w:rsidDel="00343D9B">
          <w:rPr>
            <w:rStyle w:val="Emphasis"/>
          </w:rPr>
          <w:delText>G61.0</w:delText>
        </w:r>
        <w:r w:rsidDel="00343D9B">
          <w:delText xml:space="preserve">  (Syndrome, Guillian-Barré)</w:delText>
        </w:r>
      </w:del>
    </w:p>
    <w:p w14:paraId="738B4327" w14:textId="51BCC566" w:rsidR="00F4122A" w:rsidDel="00343D9B" w:rsidRDefault="00F4122A" w:rsidP="00F4122A">
      <w:pPr>
        <w:spacing w:line="480" w:lineRule="auto"/>
        <w:ind w:left="720" w:hanging="720"/>
        <w:rPr>
          <w:del w:id="4153" w:author="Thar Adale" w:date="2020-07-16T19:53:00Z"/>
        </w:rPr>
      </w:pPr>
      <w:del w:id="4154" w:author="Thar Adale" w:date="2020-07-16T19:53:00Z">
        <w:r w:rsidDel="00343D9B">
          <w:delText>17.</w:delText>
        </w:r>
        <w:r w:rsidDel="00343D9B">
          <w:tab/>
        </w:r>
        <w:r w:rsidRPr="00FA796D" w:rsidDel="00343D9B">
          <w:rPr>
            <w:rStyle w:val="Emphasis"/>
          </w:rPr>
          <w:delText>G70.00</w:delText>
        </w:r>
        <w:r w:rsidDel="00343D9B">
          <w:delText xml:space="preserve">  (Myasthenia, gravis)</w:delText>
        </w:r>
      </w:del>
    </w:p>
    <w:p w14:paraId="409C2242" w14:textId="4DAF6981" w:rsidR="00F4122A" w:rsidDel="00343D9B" w:rsidRDefault="00F4122A" w:rsidP="00F4122A">
      <w:pPr>
        <w:spacing w:line="480" w:lineRule="auto"/>
        <w:ind w:left="720" w:hanging="720"/>
        <w:rPr>
          <w:del w:id="4155" w:author="Thar Adale" w:date="2020-07-16T19:53:00Z"/>
        </w:rPr>
      </w:pPr>
      <w:del w:id="4156" w:author="Thar Adale" w:date="2020-07-16T19:53:00Z">
        <w:r w:rsidDel="00343D9B">
          <w:delText>18.</w:delText>
        </w:r>
        <w:r w:rsidDel="00343D9B">
          <w:tab/>
        </w:r>
        <w:r w:rsidRPr="00FA796D" w:rsidDel="00343D9B">
          <w:rPr>
            <w:rStyle w:val="Emphasis"/>
          </w:rPr>
          <w:delText>G40.911</w:delText>
        </w:r>
        <w:r w:rsidDel="00343D9B">
          <w:delText xml:space="preserve">  (Epilepsy, intractable, with status epilepticus)</w:delText>
        </w:r>
      </w:del>
    </w:p>
    <w:p w14:paraId="40DB17D1" w14:textId="112FB545" w:rsidR="00F4122A" w:rsidDel="00343D9B" w:rsidRDefault="00F4122A" w:rsidP="00F4122A">
      <w:pPr>
        <w:spacing w:line="480" w:lineRule="auto"/>
        <w:ind w:left="720" w:hanging="720"/>
        <w:rPr>
          <w:del w:id="4157" w:author="Thar Adale" w:date="2020-07-16T19:53:00Z"/>
        </w:rPr>
      </w:pPr>
      <w:del w:id="4158" w:author="Thar Adale" w:date="2020-07-16T19:53:00Z">
        <w:r w:rsidDel="00343D9B">
          <w:delText>19.</w:delText>
        </w:r>
        <w:r w:rsidDel="00343D9B">
          <w:tab/>
        </w:r>
        <w:r w:rsidRPr="00FA796D" w:rsidDel="00343D9B">
          <w:rPr>
            <w:rStyle w:val="Emphasis"/>
          </w:rPr>
          <w:delText>G47.31</w:delText>
        </w:r>
        <w:r w:rsidDel="00343D9B">
          <w:delText xml:space="preserve">  (Apnea, sleep, primary central)</w:delText>
        </w:r>
      </w:del>
    </w:p>
    <w:p w14:paraId="302D7E99" w14:textId="44834591" w:rsidR="00F4122A" w:rsidDel="00343D9B" w:rsidRDefault="00F4122A" w:rsidP="00F4122A">
      <w:pPr>
        <w:spacing w:line="480" w:lineRule="auto"/>
        <w:ind w:left="720" w:hanging="720"/>
        <w:rPr>
          <w:del w:id="4159" w:author="Thar Adale" w:date="2020-07-16T19:53:00Z"/>
        </w:rPr>
      </w:pPr>
      <w:del w:id="4160" w:author="Thar Adale" w:date="2020-07-16T19:53:00Z">
        <w:r w:rsidDel="00343D9B">
          <w:delText>20.</w:delText>
        </w:r>
        <w:r w:rsidDel="00343D9B">
          <w:tab/>
        </w:r>
        <w:r w:rsidRPr="00FA796D" w:rsidDel="00343D9B">
          <w:rPr>
            <w:rStyle w:val="Emphasis"/>
          </w:rPr>
          <w:delText>G24.3</w:delText>
        </w:r>
        <w:r w:rsidDel="00343D9B">
          <w:delText xml:space="preserve">  (Torticollis, spasmodic</w:delText>
        </w:r>
      </w:del>
    </w:p>
    <w:p w14:paraId="5C5E8CF8" w14:textId="05535107" w:rsidR="00F4122A" w:rsidDel="00343D9B" w:rsidRDefault="00F4122A" w:rsidP="00F4122A">
      <w:pPr>
        <w:spacing w:line="480" w:lineRule="auto"/>
        <w:ind w:left="720" w:hanging="720"/>
        <w:rPr>
          <w:del w:id="4161" w:author="Thar Adale" w:date="2020-07-16T19:53:00Z"/>
        </w:rPr>
      </w:pPr>
      <w:del w:id="4162" w:author="Thar Adale" w:date="2020-07-16T19:53:00Z">
        <w:r w:rsidDel="00343D9B">
          <w:delText>21.</w:delText>
        </w:r>
        <w:r w:rsidDel="00343D9B">
          <w:tab/>
        </w:r>
        <w:r w:rsidRPr="00FA796D" w:rsidDel="00343D9B">
          <w:rPr>
            <w:rStyle w:val="Emphasis"/>
          </w:rPr>
          <w:delText>G14</w:delText>
        </w:r>
        <w:r w:rsidDel="00343D9B">
          <w:delText xml:space="preserve"> (Syndrome, postpolio)</w:delText>
        </w:r>
      </w:del>
    </w:p>
    <w:p w14:paraId="3252FAAF" w14:textId="75749338" w:rsidR="00F4122A" w:rsidDel="00343D9B" w:rsidRDefault="00F4122A" w:rsidP="00F4122A">
      <w:pPr>
        <w:spacing w:line="480" w:lineRule="auto"/>
        <w:ind w:left="720" w:hanging="720"/>
        <w:rPr>
          <w:del w:id="4163" w:author="Thar Adale" w:date="2020-07-16T19:53:00Z"/>
        </w:rPr>
      </w:pPr>
      <w:del w:id="4164" w:author="Thar Adale" w:date="2020-07-16T19:53:00Z">
        <w:r w:rsidDel="00343D9B">
          <w:delText>22.</w:delText>
        </w:r>
        <w:r w:rsidDel="00343D9B">
          <w:tab/>
        </w:r>
        <w:r w:rsidRPr="00FA796D" w:rsidDel="00343D9B">
          <w:rPr>
            <w:rStyle w:val="Emphasis"/>
          </w:rPr>
          <w:delText>G04.1</w:delText>
        </w:r>
        <w:r w:rsidDel="00343D9B">
          <w:delText xml:space="preserve"> (Paraplegia, spastic, tropical)</w:delText>
        </w:r>
      </w:del>
    </w:p>
    <w:p w14:paraId="3467D754" w14:textId="51E60278" w:rsidR="00F4122A" w:rsidDel="00343D9B" w:rsidRDefault="00F4122A" w:rsidP="00F4122A">
      <w:pPr>
        <w:spacing w:line="480" w:lineRule="auto"/>
        <w:ind w:left="720" w:hanging="720"/>
        <w:rPr>
          <w:del w:id="4165" w:author="Thar Adale" w:date="2020-07-16T19:53:00Z"/>
        </w:rPr>
      </w:pPr>
      <w:del w:id="4166" w:author="Thar Adale" w:date="2020-07-16T19:53:00Z">
        <w:r w:rsidDel="00343D9B">
          <w:delText>23.</w:delText>
        </w:r>
        <w:r w:rsidDel="00343D9B">
          <w:tab/>
        </w:r>
        <w:r w:rsidRPr="00FA796D" w:rsidDel="00343D9B">
          <w:rPr>
            <w:rStyle w:val="Emphasis"/>
          </w:rPr>
          <w:delText>C71.6</w:delText>
        </w:r>
        <w:r w:rsidDel="00343D9B">
          <w:delText xml:space="preserve"> (Medulloblastoma, unspecified site)</w:delText>
        </w:r>
      </w:del>
    </w:p>
    <w:p w14:paraId="0EBC7D7F" w14:textId="602382AF" w:rsidR="00F4122A" w:rsidDel="00343D9B" w:rsidRDefault="00F4122A" w:rsidP="00F4122A">
      <w:pPr>
        <w:spacing w:line="480" w:lineRule="auto"/>
        <w:ind w:left="720" w:hanging="720"/>
        <w:rPr>
          <w:del w:id="4167" w:author="Thar Adale" w:date="2020-07-16T19:53:00Z"/>
        </w:rPr>
      </w:pPr>
      <w:del w:id="4168" w:author="Thar Adale" w:date="2020-07-16T19:53:00Z">
        <w:r w:rsidDel="00343D9B">
          <w:delText>24.</w:delText>
        </w:r>
        <w:r w:rsidDel="00343D9B">
          <w:tab/>
        </w:r>
        <w:r w:rsidRPr="00FA796D" w:rsidDel="00343D9B">
          <w:rPr>
            <w:rStyle w:val="Emphasis"/>
          </w:rPr>
          <w:delText>G30.9, F02.80</w:delText>
        </w:r>
        <w:r w:rsidDel="00343D9B">
          <w:delText xml:space="preserve"> (Disease, Alzheimer’s)</w:delText>
        </w:r>
      </w:del>
    </w:p>
    <w:p w14:paraId="70272BA7" w14:textId="3C0593A6" w:rsidR="00F4122A" w:rsidDel="00343D9B" w:rsidRDefault="00F4122A" w:rsidP="00F4122A">
      <w:pPr>
        <w:spacing w:line="480" w:lineRule="auto"/>
        <w:ind w:left="720" w:hanging="720"/>
        <w:rPr>
          <w:del w:id="4169" w:author="Thar Adale" w:date="2020-07-16T19:53:00Z"/>
        </w:rPr>
      </w:pPr>
      <w:del w:id="4170" w:author="Thar Adale" w:date="2020-07-16T19:53:00Z">
        <w:r w:rsidDel="00343D9B">
          <w:delText>25.</w:delText>
        </w:r>
        <w:r w:rsidDel="00343D9B">
          <w:tab/>
        </w:r>
        <w:r w:rsidRPr="00FA796D" w:rsidDel="00343D9B">
          <w:rPr>
            <w:rStyle w:val="Emphasis"/>
          </w:rPr>
          <w:delText>G44.219</w:delText>
        </w:r>
        <w:r w:rsidDel="00343D9B">
          <w:delText xml:space="preserve"> (Headache, tension, episodic)</w:delText>
        </w:r>
      </w:del>
    </w:p>
    <w:p w14:paraId="29C2A08D" w14:textId="7CE872FF" w:rsidR="009C0DB8" w:rsidDel="00343D9B" w:rsidRDefault="009C0DB8" w:rsidP="00F75BE0">
      <w:pPr>
        <w:pStyle w:val="Heading2"/>
        <w:rPr>
          <w:del w:id="4171" w:author="Thar Adale" w:date="2020-07-16T19:53:00Z"/>
        </w:rPr>
      </w:pPr>
      <w:del w:id="4172" w:author="Thar Adale" w:date="2020-07-16T19:53:00Z">
        <w:r w:rsidDel="00343D9B">
          <w:delText>CODING CHALLENGE</w:delText>
        </w:r>
      </w:del>
    </w:p>
    <w:p w14:paraId="2A9616DE" w14:textId="6F190FFB" w:rsidR="009C0DB8" w:rsidDel="00343D9B" w:rsidRDefault="009C0DB8" w:rsidP="00A014CE">
      <w:pPr>
        <w:spacing w:line="480" w:lineRule="auto"/>
        <w:ind w:left="720" w:hanging="720"/>
        <w:rPr>
          <w:del w:id="4173" w:author="Thar Adale" w:date="2020-07-16T19:53:00Z"/>
        </w:rPr>
      </w:pPr>
      <w:del w:id="4174" w:author="Thar Adale" w:date="2020-07-16T19:53:00Z">
        <w:r w:rsidDel="00343D9B">
          <w:delText>1.</w:delText>
        </w:r>
        <w:r w:rsidDel="00343D9B">
          <w:tab/>
        </w:r>
        <w:r w:rsidRPr="00FA796D" w:rsidDel="00343D9B">
          <w:rPr>
            <w:rStyle w:val="Emphasis"/>
          </w:rPr>
          <w:delText>G00.3</w:delText>
        </w:r>
        <w:r w:rsidDel="00343D9B">
          <w:delText xml:space="preserve">  (Meningitis staphylococcal )</w:delText>
        </w:r>
      </w:del>
    </w:p>
    <w:p w14:paraId="5AF80DBA" w14:textId="4A1F16B0" w:rsidR="009C0DB8" w:rsidDel="00343D9B" w:rsidRDefault="009C0DB8" w:rsidP="00A014CE">
      <w:pPr>
        <w:spacing w:line="480" w:lineRule="auto"/>
        <w:ind w:left="720" w:hanging="720"/>
        <w:rPr>
          <w:del w:id="4175" w:author="Thar Adale" w:date="2020-07-16T19:53:00Z"/>
        </w:rPr>
      </w:pPr>
      <w:del w:id="4176" w:author="Thar Adale" w:date="2020-07-16T19:53:00Z">
        <w:r w:rsidDel="00343D9B">
          <w:tab/>
        </w:r>
        <w:r w:rsidRPr="00FA796D" w:rsidDel="00343D9B">
          <w:rPr>
            <w:rStyle w:val="Emphasis"/>
          </w:rPr>
          <w:delText>B95.61</w:delText>
        </w:r>
        <w:r w:rsidDel="00343D9B">
          <w:delText xml:space="preserve">  (Infection, bacterial, as cause of disease classified elsewhere, staphylococcus, aureus)</w:delText>
        </w:r>
      </w:del>
    </w:p>
    <w:p w14:paraId="7933728E" w14:textId="337BBA44" w:rsidR="009C0DB8" w:rsidDel="00343D9B" w:rsidRDefault="009C0DB8" w:rsidP="00A014CE">
      <w:pPr>
        <w:spacing w:line="480" w:lineRule="auto"/>
        <w:ind w:left="720" w:hanging="720"/>
        <w:rPr>
          <w:del w:id="4177" w:author="Thar Adale" w:date="2020-07-16T19:53:00Z"/>
        </w:rPr>
      </w:pPr>
      <w:del w:id="4178" w:author="Thar Adale" w:date="2020-07-16T19:53:00Z">
        <w:r w:rsidDel="00343D9B">
          <w:delText>2.</w:delText>
        </w:r>
        <w:r w:rsidDel="00343D9B">
          <w:tab/>
        </w:r>
        <w:r w:rsidRPr="00FA796D" w:rsidDel="00343D9B">
          <w:rPr>
            <w:rStyle w:val="Emphasis"/>
          </w:rPr>
          <w:delText>G70.01</w:delText>
        </w:r>
        <w:r w:rsidDel="00343D9B">
          <w:delText xml:space="preserve">  (Myasthenia gravis, crisis)</w:delText>
        </w:r>
      </w:del>
    </w:p>
    <w:p w14:paraId="45BEB78F" w14:textId="6A711FD6" w:rsidR="009C0DB8" w:rsidDel="00343D9B" w:rsidRDefault="009C0DB8" w:rsidP="00A014CE">
      <w:pPr>
        <w:spacing w:line="480" w:lineRule="auto"/>
        <w:ind w:left="1440" w:hanging="720"/>
        <w:rPr>
          <w:del w:id="4179" w:author="Thar Adale" w:date="2020-07-16T19:53:00Z"/>
        </w:rPr>
      </w:pPr>
      <w:del w:id="4180" w:author="Thar Adale" w:date="2020-07-16T19:53:00Z">
        <w:r w:rsidRPr="00FA796D" w:rsidDel="00343D9B">
          <w:rPr>
            <w:rStyle w:val="Emphasis"/>
          </w:rPr>
          <w:delText>G61.81</w:delText>
        </w:r>
        <w:r w:rsidDel="00343D9B">
          <w:delText xml:space="preserve">  (Polyneuropathy,</w:delText>
        </w:r>
        <w:r w:rsidR="007E281F" w:rsidDel="00343D9B">
          <w:delText xml:space="preserve"> </w:delText>
        </w:r>
        <w:r w:rsidR="007E281F" w:rsidRPr="005D7F02" w:rsidDel="00343D9B">
          <w:delText>demyelinating</w:delText>
        </w:r>
        <w:r w:rsidR="007E281F" w:rsidDel="00343D9B">
          <w:delText>,</w:delText>
        </w:r>
        <w:r w:rsidDel="00343D9B">
          <w:delText xml:space="preserve"> chronic inflammatory)</w:delText>
        </w:r>
      </w:del>
    </w:p>
    <w:p w14:paraId="4094BA19" w14:textId="21AE87AF" w:rsidR="009C0DB8" w:rsidDel="00343D9B" w:rsidRDefault="009C0DB8" w:rsidP="00A014CE">
      <w:pPr>
        <w:spacing w:line="480" w:lineRule="auto"/>
        <w:ind w:left="720" w:hanging="720"/>
        <w:rPr>
          <w:del w:id="4181" w:author="Thar Adale" w:date="2020-07-16T19:53:00Z"/>
        </w:rPr>
      </w:pPr>
      <w:del w:id="4182" w:author="Thar Adale" w:date="2020-07-16T19:53:00Z">
        <w:r w:rsidDel="00343D9B">
          <w:delText>3.</w:delText>
        </w:r>
        <w:r w:rsidDel="00343D9B">
          <w:tab/>
        </w:r>
        <w:r w:rsidRPr="00FA796D" w:rsidDel="00343D9B">
          <w:rPr>
            <w:rStyle w:val="Emphasis"/>
          </w:rPr>
          <w:delText>G40.B19</w:delText>
        </w:r>
        <w:r w:rsidDel="00343D9B">
          <w:delText xml:space="preserve">  (Epilepsy, juvenile myoclonic - see Epilepsy, generalized, idiopathic, intractable, without status epilepticus)</w:delText>
        </w:r>
      </w:del>
    </w:p>
    <w:p w14:paraId="24B4200F" w14:textId="5722110A" w:rsidR="009C0DB8" w:rsidDel="00343D9B" w:rsidRDefault="009C0DB8" w:rsidP="00A014CE">
      <w:pPr>
        <w:spacing w:line="480" w:lineRule="auto"/>
        <w:ind w:left="720" w:hanging="720"/>
        <w:rPr>
          <w:del w:id="4183" w:author="Thar Adale" w:date="2020-07-16T19:53:00Z"/>
        </w:rPr>
      </w:pPr>
      <w:del w:id="4184" w:author="Thar Adale" w:date="2020-07-16T19:53:00Z">
        <w:r w:rsidDel="00343D9B">
          <w:delText>4.</w:delText>
        </w:r>
        <w:r w:rsidDel="00343D9B">
          <w:tab/>
        </w:r>
        <w:r w:rsidRPr="00FA796D" w:rsidDel="00343D9B">
          <w:rPr>
            <w:rStyle w:val="Emphasis"/>
          </w:rPr>
          <w:delText>G40.109</w:delText>
        </w:r>
        <w:r w:rsidDel="00343D9B">
          <w:delText xml:space="preserve">  (Seizure, cortical (focal) see Epilepsy, localization-related, symptomatic, with simple partial seizures, not intractable, without status epilepticus)</w:delText>
        </w:r>
      </w:del>
    </w:p>
    <w:p w14:paraId="2D3EA429" w14:textId="231E563C" w:rsidR="009C0DB8" w:rsidDel="00343D9B" w:rsidRDefault="009C0DB8" w:rsidP="00A014CE">
      <w:pPr>
        <w:spacing w:line="480" w:lineRule="auto"/>
        <w:ind w:left="720" w:hanging="720"/>
        <w:rPr>
          <w:del w:id="4185" w:author="Thar Adale" w:date="2020-07-16T19:53:00Z"/>
        </w:rPr>
      </w:pPr>
      <w:del w:id="4186" w:author="Thar Adale" w:date="2020-07-16T19:53:00Z">
        <w:r w:rsidDel="00343D9B">
          <w:delText>5.</w:delText>
        </w:r>
        <w:r w:rsidDel="00343D9B">
          <w:tab/>
        </w:r>
        <w:r w:rsidRPr="00FA796D" w:rsidDel="00343D9B">
          <w:rPr>
            <w:rStyle w:val="Emphasis"/>
          </w:rPr>
          <w:delText>G89.4</w:delText>
        </w:r>
        <w:r w:rsidDel="00343D9B">
          <w:delText xml:space="preserve">  (Syndrome, chronic pain)</w:delText>
        </w:r>
      </w:del>
    </w:p>
    <w:p w14:paraId="572C8206" w14:textId="21A4048B" w:rsidR="009C0DB8" w:rsidDel="00343D9B" w:rsidRDefault="009C0DB8" w:rsidP="00A014CE">
      <w:pPr>
        <w:spacing w:line="480" w:lineRule="auto"/>
        <w:ind w:left="720" w:hanging="720"/>
        <w:rPr>
          <w:del w:id="4187" w:author="Thar Adale" w:date="2020-07-16T19:53:00Z"/>
        </w:rPr>
      </w:pPr>
      <w:del w:id="4188" w:author="Thar Adale" w:date="2020-07-16T19:53:00Z">
        <w:r w:rsidDel="00343D9B">
          <w:tab/>
        </w:r>
        <w:r w:rsidRPr="00FA796D" w:rsidDel="00343D9B">
          <w:rPr>
            <w:rStyle w:val="Emphasis"/>
          </w:rPr>
          <w:delText>E66.3</w:delText>
        </w:r>
        <w:r w:rsidDel="00343D9B">
          <w:delText xml:space="preserve">  (Overweight)</w:delText>
        </w:r>
      </w:del>
    </w:p>
    <w:p w14:paraId="618504CF" w14:textId="5FDC4974" w:rsidR="009C0DB8" w:rsidDel="00343D9B" w:rsidRDefault="009C0DB8" w:rsidP="00A014CE">
      <w:pPr>
        <w:spacing w:line="480" w:lineRule="auto"/>
        <w:ind w:left="720" w:hanging="720"/>
        <w:rPr>
          <w:del w:id="4189" w:author="Thar Adale" w:date="2020-07-16T19:53:00Z"/>
        </w:rPr>
      </w:pPr>
      <w:del w:id="4190" w:author="Thar Adale" w:date="2020-07-16T19:53:00Z">
        <w:r w:rsidDel="00343D9B">
          <w:delText>6.</w:delText>
        </w:r>
        <w:r w:rsidDel="00343D9B">
          <w:tab/>
        </w:r>
        <w:r w:rsidRPr="00FA796D" w:rsidDel="00343D9B">
          <w:rPr>
            <w:rStyle w:val="Emphasis"/>
          </w:rPr>
          <w:delText>G91.2</w:delText>
        </w:r>
        <w:r w:rsidDel="00343D9B">
          <w:delText xml:space="preserve">  (Hydrocephalus, normal pressure)</w:delText>
        </w:r>
      </w:del>
    </w:p>
    <w:p w14:paraId="471650DD" w14:textId="74774381" w:rsidR="009C0DB8" w:rsidDel="00343D9B" w:rsidRDefault="009C0DB8" w:rsidP="00A014CE">
      <w:pPr>
        <w:spacing w:line="480" w:lineRule="auto"/>
        <w:ind w:left="720" w:hanging="720"/>
        <w:rPr>
          <w:del w:id="4191" w:author="Thar Adale" w:date="2020-07-16T19:53:00Z"/>
        </w:rPr>
      </w:pPr>
      <w:del w:id="4192" w:author="Thar Adale" w:date="2020-07-16T19:53:00Z">
        <w:r w:rsidDel="00343D9B">
          <w:delText>7.</w:delText>
        </w:r>
        <w:r w:rsidDel="00343D9B">
          <w:tab/>
        </w:r>
        <w:r w:rsidRPr="00FA796D" w:rsidDel="00343D9B">
          <w:rPr>
            <w:rStyle w:val="Emphasis"/>
          </w:rPr>
          <w:delText>G47.33</w:delText>
        </w:r>
        <w:r w:rsidDel="00343D9B">
          <w:delText xml:space="preserve">  (Apnea, sleep, obstructive)</w:delText>
        </w:r>
      </w:del>
    </w:p>
    <w:p w14:paraId="3E291C0E" w14:textId="4FEDDB66" w:rsidR="009C0DB8" w:rsidDel="00343D9B" w:rsidRDefault="009C0DB8" w:rsidP="00A014CE">
      <w:pPr>
        <w:spacing w:line="480" w:lineRule="auto"/>
        <w:ind w:left="720" w:hanging="720"/>
        <w:rPr>
          <w:del w:id="4193" w:author="Thar Adale" w:date="2020-07-16T19:53:00Z"/>
        </w:rPr>
      </w:pPr>
      <w:del w:id="4194" w:author="Thar Adale" w:date="2020-07-16T19:53:00Z">
        <w:r w:rsidDel="00343D9B">
          <w:tab/>
        </w:r>
        <w:r w:rsidRPr="00FA796D" w:rsidDel="00343D9B">
          <w:rPr>
            <w:rStyle w:val="Emphasis"/>
          </w:rPr>
          <w:delText>E66.09</w:delText>
        </w:r>
        <w:r w:rsidDel="00343D9B">
          <w:delText xml:space="preserve">  (Obesity, nutritional)</w:delText>
        </w:r>
      </w:del>
    </w:p>
    <w:p w14:paraId="4A2622E5" w14:textId="6A8A3821" w:rsidR="009C0DB8" w:rsidDel="00343D9B" w:rsidRDefault="009C0DB8" w:rsidP="00A014CE">
      <w:pPr>
        <w:spacing w:line="480" w:lineRule="auto"/>
        <w:ind w:left="720" w:hanging="720"/>
        <w:rPr>
          <w:del w:id="4195" w:author="Thar Adale" w:date="2020-07-16T19:53:00Z"/>
        </w:rPr>
      </w:pPr>
      <w:del w:id="4196" w:author="Thar Adale" w:date="2020-07-16T19:53:00Z">
        <w:r w:rsidDel="00343D9B">
          <w:tab/>
        </w:r>
        <w:r w:rsidRPr="00FA796D" w:rsidDel="00343D9B">
          <w:rPr>
            <w:rStyle w:val="Emphasis"/>
          </w:rPr>
          <w:delText>Z68.33</w:delText>
        </w:r>
        <w:r w:rsidDel="00343D9B">
          <w:delText xml:space="preserve">  (Body, mass index, adult, 33.0-33.9)</w:delText>
        </w:r>
      </w:del>
    </w:p>
    <w:p w14:paraId="341594EB" w14:textId="365393B8" w:rsidR="009C0DB8" w:rsidDel="00343D9B" w:rsidRDefault="009C0DB8" w:rsidP="00A014CE">
      <w:pPr>
        <w:spacing w:line="480" w:lineRule="auto"/>
        <w:ind w:left="720" w:hanging="720"/>
        <w:rPr>
          <w:del w:id="4197" w:author="Thar Adale" w:date="2020-07-16T19:53:00Z"/>
        </w:rPr>
      </w:pPr>
      <w:del w:id="4198" w:author="Thar Adale" w:date="2020-07-16T19:53:00Z">
        <w:r w:rsidDel="00343D9B">
          <w:delText>8.</w:delText>
        </w:r>
        <w:r w:rsidDel="00343D9B">
          <w:tab/>
        </w:r>
        <w:r w:rsidRPr="00FA796D" w:rsidDel="00343D9B">
          <w:rPr>
            <w:rStyle w:val="Emphasis"/>
          </w:rPr>
          <w:delText>G56.01</w:delText>
        </w:r>
        <w:r w:rsidDel="00343D9B">
          <w:delText xml:space="preserve">  (Syndrome, carpal tunnel, right upper limb)</w:delText>
        </w:r>
      </w:del>
    </w:p>
    <w:p w14:paraId="3AFEBA29" w14:textId="0AF7ED82" w:rsidR="009C0DB8" w:rsidDel="00343D9B" w:rsidRDefault="009C0DB8" w:rsidP="00A014CE">
      <w:pPr>
        <w:spacing w:line="480" w:lineRule="auto"/>
        <w:ind w:left="720" w:hanging="720"/>
        <w:rPr>
          <w:del w:id="4199" w:author="Thar Adale" w:date="2020-07-16T19:53:00Z"/>
        </w:rPr>
      </w:pPr>
      <w:del w:id="4200" w:author="Thar Adale" w:date="2020-07-16T19:53:00Z">
        <w:r w:rsidDel="00343D9B">
          <w:tab/>
        </w:r>
        <w:r w:rsidRPr="00FA796D" w:rsidDel="00343D9B">
          <w:rPr>
            <w:rStyle w:val="Emphasis"/>
          </w:rPr>
          <w:delText>E11.42</w:delText>
        </w:r>
        <w:r w:rsidDel="00343D9B">
          <w:delText xml:space="preserve">  (Diabetes, type 2, with polyneuropathy)</w:delText>
        </w:r>
      </w:del>
    </w:p>
    <w:p w14:paraId="593898F9" w14:textId="61386C37" w:rsidR="009C0DB8" w:rsidDel="00343D9B" w:rsidRDefault="009C0DB8" w:rsidP="00A014CE">
      <w:pPr>
        <w:spacing w:line="480" w:lineRule="auto"/>
        <w:ind w:left="720" w:hanging="720"/>
        <w:rPr>
          <w:del w:id="4201" w:author="Thar Adale" w:date="2020-07-16T19:53:00Z"/>
        </w:rPr>
      </w:pPr>
      <w:del w:id="4202" w:author="Thar Adale" w:date="2020-07-16T19:53:00Z">
        <w:r w:rsidDel="00343D9B">
          <w:delText>9.</w:delText>
        </w:r>
        <w:r w:rsidDel="00343D9B">
          <w:tab/>
        </w:r>
        <w:r w:rsidRPr="00FA796D" w:rsidDel="00343D9B">
          <w:rPr>
            <w:rStyle w:val="Emphasis"/>
          </w:rPr>
          <w:delText>G72.1</w:delText>
        </w:r>
        <w:r w:rsidDel="00343D9B">
          <w:delText xml:space="preserve">  (Myopathy, alcoholic)</w:delText>
        </w:r>
      </w:del>
    </w:p>
    <w:p w14:paraId="6B517FBE" w14:textId="67CCE2AF" w:rsidR="009C0DB8" w:rsidDel="00343D9B" w:rsidRDefault="009C0DB8" w:rsidP="00A014CE">
      <w:pPr>
        <w:spacing w:line="480" w:lineRule="auto"/>
        <w:ind w:left="720" w:hanging="720"/>
        <w:rPr>
          <w:del w:id="4203" w:author="Thar Adale" w:date="2020-07-16T19:53:00Z"/>
        </w:rPr>
      </w:pPr>
      <w:del w:id="4204" w:author="Thar Adale" w:date="2020-07-16T19:53:00Z">
        <w:r w:rsidDel="00343D9B">
          <w:tab/>
        </w:r>
        <w:r w:rsidRPr="00FA796D" w:rsidDel="00343D9B">
          <w:rPr>
            <w:rStyle w:val="Emphasis"/>
          </w:rPr>
          <w:delText>F10.</w:delText>
        </w:r>
        <w:r w:rsidR="00481DF2" w:rsidRPr="00FA796D" w:rsidDel="00343D9B">
          <w:rPr>
            <w:rStyle w:val="Emphasis"/>
          </w:rPr>
          <w:delText>2</w:delText>
        </w:r>
        <w:r w:rsidR="00481DF2" w:rsidDel="00343D9B">
          <w:rPr>
            <w:rStyle w:val="Emphasis"/>
          </w:rPr>
          <w:delText>88</w:delText>
        </w:r>
        <w:r w:rsidR="00481DF2" w:rsidDel="00343D9B">
          <w:delText xml:space="preserve">  </w:delText>
        </w:r>
        <w:r w:rsidDel="00343D9B">
          <w:delText>(Dependence, alcohol</w:delText>
        </w:r>
        <w:r w:rsidR="00481DF2" w:rsidDel="00343D9B">
          <w:delText xml:space="preserve">, </w:delText>
        </w:r>
        <w:r w:rsidR="00362BF6" w:rsidDel="00343D9B">
          <w:delText xml:space="preserve">with, </w:delText>
        </w:r>
        <w:r w:rsidR="00362BF6" w:rsidRPr="00362BF6" w:rsidDel="00343D9B">
          <w:delText>specified disorder NEC</w:delText>
        </w:r>
        <w:r w:rsidDel="00343D9B">
          <w:delText>)</w:delText>
        </w:r>
      </w:del>
    </w:p>
    <w:p w14:paraId="309E7C75" w14:textId="035C66F3" w:rsidR="009C0DB8" w:rsidDel="00343D9B" w:rsidRDefault="009C0DB8" w:rsidP="00A014CE">
      <w:pPr>
        <w:spacing w:line="480" w:lineRule="auto"/>
        <w:ind w:left="720" w:hanging="720"/>
        <w:rPr>
          <w:del w:id="4205" w:author="Thar Adale" w:date="2020-07-16T19:53:00Z"/>
        </w:rPr>
      </w:pPr>
      <w:del w:id="4206" w:author="Thar Adale" w:date="2020-07-16T19:53:00Z">
        <w:r w:rsidDel="00343D9B">
          <w:delText>10.</w:delText>
        </w:r>
        <w:r w:rsidDel="00343D9B">
          <w:tab/>
        </w:r>
        <w:r w:rsidRPr="00FA796D" w:rsidDel="00343D9B">
          <w:rPr>
            <w:rStyle w:val="Emphasis"/>
          </w:rPr>
          <w:delText>G81.94</w:delText>
        </w:r>
        <w:r w:rsidDel="00343D9B">
          <w:delText xml:space="preserve">  (Hemiplegia, left, nondominant)</w:delText>
        </w:r>
      </w:del>
    </w:p>
    <w:p w14:paraId="4B1965A7" w14:textId="76D61D98" w:rsidR="009C0DB8" w:rsidDel="00343D9B" w:rsidRDefault="009C0DB8" w:rsidP="00A014CE">
      <w:pPr>
        <w:spacing w:line="480" w:lineRule="auto"/>
        <w:ind w:left="720" w:hanging="720"/>
        <w:rPr>
          <w:del w:id="4207" w:author="Thar Adale" w:date="2020-07-16T19:53:00Z"/>
        </w:rPr>
      </w:pPr>
      <w:del w:id="4208" w:author="Thar Adale" w:date="2020-07-16T19:53:00Z">
        <w:r w:rsidDel="00343D9B">
          <w:tab/>
        </w:r>
        <w:r w:rsidRPr="00FA796D" w:rsidDel="00343D9B">
          <w:rPr>
            <w:rStyle w:val="Emphasis"/>
          </w:rPr>
          <w:delText>G09</w:delText>
        </w:r>
        <w:r w:rsidDel="00343D9B">
          <w:delText xml:space="preserve">  (Sequelae, infection, pyogenic, intracranial or intraspinal)</w:delText>
        </w:r>
      </w:del>
    </w:p>
    <w:p w14:paraId="285D86A5" w14:textId="0F3A3D18" w:rsidR="00D87173" w:rsidDel="00343D9B" w:rsidRDefault="00D87173" w:rsidP="00A014CE">
      <w:pPr>
        <w:spacing w:line="480" w:lineRule="auto"/>
        <w:contextualSpacing/>
        <w:rPr>
          <w:del w:id="4209" w:author="Thar Adale" w:date="2020-07-16T19:53:00Z"/>
          <w:b/>
        </w:rPr>
      </w:pPr>
    </w:p>
    <w:p w14:paraId="27032CA7" w14:textId="3DFEADDF" w:rsidR="00D87173" w:rsidDel="00343D9B" w:rsidRDefault="00D87173" w:rsidP="00D87173">
      <w:pPr>
        <w:pStyle w:val="Heading1"/>
        <w:rPr>
          <w:del w:id="4210" w:author="Thar Adale" w:date="2020-07-16T19:53:00Z"/>
        </w:rPr>
      </w:pPr>
      <w:del w:id="4211" w:author="Thar Adale" w:date="2020-07-16T19:53:00Z">
        <w:r w:rsidDel="00343D9B">
          <w:delText xml:space="preserve">CHAPTER </w:delText>
        </w:r>
        <w:r w:rsidR="004206EB" w:rsidDel="00343D9B">
          <w:delText>17</w:delText>
        </w:r>
        <w:r w:rsidDel="00343D9B">
          <w:delText>: MENTAL, BEHAVIORAL, AND NEURODEVELOPMENTAL DISORDERS (F01–F99)</w:delText>
        </w:r>
      </w:del>
    </w:p>
    <w:p w14:paraId="3FD4CBCC" w14:textId="1F753DDA" w:rsidR="00D87173" w:rsidRPr="00E1633A" w:rsidDel="00343D9B" w:rsidRDefault="00D87173" w:rsidP="00FA796D">
      <w:pPr>
        <w:keepNext/>
        <w:keepLines/>
        <w:spacing w:line="480" w:lineRule="auto"/>
        <w:outlineLvl w:val="1"/>
        <w:rPr>
          <w:del w:id="4212" w:author="Thar Adale" w:date="2020-07-16T19:53:00Z"/>
          <w:b/>
          <w:bCs/>
          <w:szCs w:val="26"/>
        </w:rPr>
      </w:pPr>
      <w:del w:id="4213" w:author="Thar Adale" w:date="2020-07-16T19:53:00Z">
        <w:r w:rsidRPr="00E1633A" w:rsidDel="00343D9B">
          <w:rPr>
            <w:b/>
            <w:bCs/>
            <w:szCs w:val="26"/>
          </w:rPr>
          <w:delText>CODING PRACTICE</w:delText>
        </w:r>
      </w:del>
    </w:p>
    <w:p w14:paraId="619B35BD" w14:textId="0C26A3D8" w:rsidR="00D87173" w:rsidDel="00343D9B" w:rsidRDefault="00D87173">
      <w:pPr>
        <w:keepNext/>
        <w:keepLines/>
        <w:spacing w:line="480" w:lineRule="auto"/>
        <w:outlineLvl w:val="1"/>
        <w:rPr>
          <w:del w:id="4214" w:author="Thar Adale" w:date="2020-07-16T19:53:00Z"/>
          <w:b/>
          <w:bCs/>
          <w:szCs w:val="26"/>
        </w:rPr>
      </w:pPr>
      <w:del w:id="4215" w:author="Thar Adale" w:date="2020-07-16T19:53:00Z">
        <w:r w:rsidDel="00343D9B">
          <w:rPr>
            <w:b/>
            <w:bCs/>
            <w:szCs w:val="26"/>
          </w:rPr>
          <w:delText xml:space="preserve">Exercise </w:delText>
        </w:r>
        <w:r w:rsidR="004206EB" w:rsidDel="00343D9B">
          <w:rPr>
            <w:b/>
            <w:bCs/>
            <w:szCs w:val="26"/>
          </w:rPr>
          <w:delText>17</w:delText>
        </w:r>
        <w:r w:rsidDel="00343D9B">
          <w:rPr>
            <w:b/>
            <w:bCs/>
            <w:szCs w:val="26"/>
          </w:rPr>
          <w:delText>.1 Psychiatry Refresher</w:delText>
        </w:r>
      </w:del>
    </w:p>
    <w:p w14:paraId="1A696B54" w14:textId="082620F0" w:rsidR="00D87173" w:rsidDel="00343D9B" w:rsidRDefault="00D87173" w:rsidP="00A014CE">
      <w:pPr>
        <w:spacing w:line="480" w:lineRule="auto"/>
        <w:rPr>
          <w:del w:id="4216" w:author="Thar Adale" w:date="2020-07-16T19:53:00Z"/>
        </w:rPr>
      </w:pPr>
      <w:del w:id="4217" w:author="Thar Adale" w:date="2020-07-16T19:53:00Z">
        <w:r w:rsidDel="00343D9B">
          <w:delText>1.</w:delText>
        </w:r>
        <w:r w:rsidDel="00343D9B">
          <w:tab/>
          <w:delText>agora/phobia  fear of the marketplace, F40.00</w:delText>
        </w:r>
      </w:del>
    </w:p>
    <w:p w14:paraId="59473CEC" w14:textId="1E3DC8D9" w:rsidR="00D87173" w:rsidDel="00343D9B" w:rsidRDefault="00D87173" w:rsidP="00A014CE">
      <w:pPr>
        <w:spacing w:line="480" w:lineRule="auto"/>
        <w:rPr>
          <w:del w:id="4218" w:author="Thar Adale" w:date="2020-07-16T19:53:00Z"/>
        </w:rPr>
      </w:pPr>
      <w:del w:id="4219" w:author="Thar Adale" w:date="2020-07-16T19:53:00Z">
        <w:r w:rsidDel="00343D9B">
          <w:delText>2.</w:delText>
        </w:r>
        <w:r w:rsidDel="00343D9B">
          <w:tab/>
          <w:delText>psych/asthenia  lack of strength in the mind (anxiety disorder), F48.8</w:delText>
        </w:r>
      </w:del>
    </w:p>
    <w:p w14:paraId="1CF9078C" w14:textId="486115EF" w:rsidR="00D87173" w:rsidDel="00343D9B" w:rsidRDefault="00D87173" w:rsidP="00A014CE">
      <w:pPr>
        <w:spacing w:line="480" w:lineRule="auto"/>
        <w:rPr>
          <w:del w:id="4220" w:author="Thar Adale" w:date="2020-07-16T19:53:00Z"/>
        </w:rPr>
      </w:pPr>
      <w:del w:id="4221" w:author="Thar Adale" w:date="2020-07-16T19:53:00Z">
        <w:r w:rsidDel="00343D9B">
          <w:delText>3.</w:delText>
        </w:r>
        <w:r w:rsidDel="00343D9B">
          <w:tab/>
          <w:delText>tricho/tillo/mania  preoccupation with pulling hair, F63.3</w:delText>
        </w:r>
      </w:del>
    </w:p>
    <w:p w14:paraId="18A34939" w14:textId="61548438" w:rsidR="00D87173" w:rsidDel="00343D9B" w:rsidRDefault="00D87173" w:rsidP="00A014CE">
      <w:pPr>
        <w:spacing w:line="480" w:lineRule="auto"/>
        <w:rPr>
          <w:del w:id="4222" w:author="Thar Adale" w:date="2020-07-16T19:53:00Z"/>
        </w:rPr>
      </w:pPr>
      <w:del w:id="4223" w:author="Thar Adale" w:date="2020-07-16T19:53:00Z">
        <w:r w:rsidDel="00343D9B">
          <w:delText>4.</w:delText>
        </w:r>
        <w:r w:rsidDel="00343D9B">
          <w:tab/>
          <w:delText>hypo/mania  lesser preoccupation (a state less than full mania), F30.8</w:delText>
        </w:r>
      </w:del>
    </w:p>
    <w:p w14:paraId="4B3CCE7F" w14:textId="536EDC33" w:rsidR="00D87173" w:rsidDel="00343D9B" w:rsidRDefault="00D87173" w:rsidP="00A014CE">
      <w:pPr>
        <w:spacing w:line="480" w:lineRule="auto"/>
        <w:rPr>
          <w:del w:id="4224" w:author="Thar Adale" w:date="2020-07-16T19:53:00Z"/>
        </w:rPr>
      </w:pPr>
      <w:del w:id="4225" w:author="Thar Adale" w:date="2020-07-16T19:53:00Z">
        <w:r w:rsidDel="00343D9B">
          <w:delText>5.</w:delText>
        </w:r>
        <w:r w:rsidDel="00343D9B">
          <w:tab/>
          <w:delText>pedo/philia  attraction toward children, F65.4</w:delText>
        </w:r>
      </w:del>
    </w:p>
    <w:p w14:paraId="76CAC037" w14:textId="7D580B8E" w:rsidR="00D87173" w:rsidDel="00343D9B" w:rsidRDefault="00D87173" w:rsidP="00A014CE">
      <w:pPr>
        <w:spacing w:line="480" w:lineRule="auto"/>
        <w:rPr>
          <w:del w:id="4226" w:author="Thar Adale" w:date="2020-07-16T19:53:00Z"/>
        </w:rPr>
      </w:pPr>
      <w:del w:id="4227" w:author="Thar Adale" w:date="2020-07-16T19:53:00Z">
        <w:r w:rsidDel="00343D9B">
          <w:delText>6.</w:delText>
        </w:r>
        <w:r w:rsidDel="00343D9B">
          <w:tab/>
          <w:delText>hemato/phobia  fear of blood, F40.230</w:delText>
        </w:r>
      </w:del>
    </w:p>
    <w:p w14:paraId="5B3CF544" w14:textId="2B8E0EF6" w:rsidR="00D87173" w:rsidDel="00343D9B" w:rsidRDefault="00D87173" w:rsidP="00A014CE">
      <w:pPr>
        <w:spacing w:line="480" w:lineRule="auto"/>
        <w:rPr>
          <w:del w:id="4228" w:author="Thar Adale" w:date="2020-07-16T19:53:00Z"/>
        </w:rPr>
      </w:pPr>
      <w:del w:id="4229" w:author="Thar Adale" w:date="2020-07-16T19:53:00Z">
        <w:r w:rsidDel="00343D9B">
          <w:delText>7.</w:delText>
        </w:r>
        <w:r w:rsidDel="00343D9B">
          <w:tab/>
          <w:delText>dys/morpho/phobia  fear of abnormal body shape, F45.22</w:delText>
        </w:r>
      </w:del>
    </w:p>
    <w:p w14:paraId="4C9A1223" w14:textId="43EAD07E" w:rsidR="00D87173" w:rsidDel="00343D9B" w:rsidRDefault="00D87173" w:rsidP="00A014CE">
      <w:pPr>
        <w:spacing w:line="480" w:lineRule="auto"/>
        <w:rPr>
          <w:del w:id="4230" w:author="Thar Adale" w:date="2020-07-16T19:53:00Z"/>
        </w:rPr>
      </w:pPr>
      <w:del w:id="4231" w:author="Thar Adale" w:date="2020-07-16T19:53:00Z">
        <w:r w:rsidDel="00343D9B">
          <w:delText>8.</w:delText>
        </w:r>
        <w:r w:rsidDel="00343D9B">
          <w:tab/>
          <w:delText>somn/ambul</w:delText>
        </w:r>
        <w:r w:rsidR="007A4240" w:rsidDel="00343D9B">
          <w:delText>/</w:delText>
        </w:r>
        <w:r w:rsidDel="00343D9B">
          <w:delText>ism  condition of walking during sleep, F51.3</w:delText>
        </w:r>
      </w:del>
    </w:p>
    <w:p w14:paraId="4DB699C9" w14:textId="19672DC1" w:rsidR="00D87173" w:rsidDel="00343D9B" w:rsidRDefault="00D87173" w:rsidP="00A014CE">
      <w:pPr>
        <w:spacing w:line="480" w:lineRule="auto"/>
        <w:rPr>
          <w:del w:id="4232" w:author="Thar Adale" w:date="2020-07-16T19:53:00Z"/>
        </w:rPr>
      </w:pPr>
      <w:del w:id="4233" w:author="Thar Adale" w:date="2020-07-16T19:53:00Z">
        <w:r w:rsidDel="00343D9B">
          <w:delText>9.</w:delText>
        </w:r>
        <w:r w:rsidDel="00343D9B">
          <w:tab/>
          <w:delText>para/philia  attraction near or beside (sexual deviation), F65.9</w:delText>
        </w:r>
      </w:del>
    </w:p>
    <w:p w14:paraId="7136A263" w14:textId="5A3F71B2" w:rsidR="00D87173" w:rsidDel="00343D9B" w:rsidRDefault="00D87173" w:rsidP="00A014CE">
      <w:pPr>
        <w:spacing w:line="480" w:lineRule="auto"/>
        <w:rPr>
          <w:del w:id="4234" w:author="Thar Adale" w:date="2020-07-16T19:53:00Z"/>
        </w:rPr>
      </w:pPr>
      <w:del w:id="4235" w:author="Thar Adale" w:date="2020-07-16T19:53:00Z">
        <w:r w:rsidDel="00343D9B">
          <w:delText>10.</w:delText>
        </w:r>
        <w:r w:rsidDel="00343D9B">
          <w:tab/>
          <w:delText>pseudo/cyesis  false (imagined) pregnancy, F45.8</w:delText>
        </w:r>
      </w:del>
    </w:p>
    <w:p w14:paraId="58009F28" w14:textId="610F2AD5" w:rsidR="00D87173" w:rsidDel="00343D9B" w:rsidRDefault="00D87173">
      <w:pPr>
        <w:keepNext/>
        <w:keepLines/>
        <w:spacing w:line="480" w:lineRule="auto"/>
        <w:outlineLvl w:val="1"/>
        <w:rPr>
          <w:del w:id="4236" w:author="Thar Adale" w:date="2020-07-16T19:53:00Z"/>
          <w:b/>
          <w:bCs/>
          <w:szCs w:val="26"/>
        </w:rPr>
      </w:pPr>
      <w:del w:id="4237" w:author="Thar Adale" w:date="2020-07-16T19:53:00Z">
        <w:r w:rsidDel="00343D9B">
          <w:rPr>
            <w:b/>
            <w:bCs/>
            <w:szCs w:val="26"/>
          </w:rPr>
          <w:delText xml:space="preserve">Exercise </w:delText>
        </w:r>
        <w:r w:rsidR="004206EB" w:rsidDel="00343D9B">
          <w:rPr>
            <w:b/>
            <w:bCs/>
            <w:szCs w:val="26"/>
          </w:rPr>
          <w:delText>17</w:delText>
        </w:r>
        <w:r w:rsidDel="00343D9B">
          <w:rPr>
            <w:b/>
            <w:bCs/>
            <w:szCs w:val="26"/>
          </w:rPr>
          <w:delText>.2 Abstracting Diagnoses for Psychiatry</w:delText>
        </w:r>
      </w:del>
    </w:p>
    <w:p w14:paraId="2AE6B0A7" w14:textId="5FB6DC07" w:rsidR="00D87173" w:rsidDel="00343D9B" w:rsidRDefault="00D87173" w:rsidP="00A014CE">
      <w:pPr>
        <w:spacing w:line="480" w:lineRule="auto"/>
        <w:rPr>
          <w:del w:id="4238" w:author="Thar Adale" w:date="2020-07-16T19:53:00Z"/>
        </w:rPr>
      </w:pPr>
      <w:del w:id="4239" w:author="Thar Adale" w:date="2020-07-16T19:53:00Z">
        <w:r w:rsidDel="00343D9B">
          <w:delText>1.</w:delText>
        </w:r>
        <w:r w:rsidDel="00343D9B">
          <w:tab/>
        </w:r>
      </w:del>
    </w:p>
    <w:p w14:paraId="6F13B874" w14:textId="4BD1B9AF" w:rsidR="00D87173" w:rsidDel="00343D9B" w:rsidRDefault="00D87173" w:rsidP="00A014CE">
      <w:pPr>
        <w:spacing w:line="480" w:lineRule="auto"/>
        <w:ind w:left="720"/>
        <w:rPr>
          <w:del w:id="4240" w:author="Thar Adale" w:date="2020-07-16T19:53:00Z"/>
        </w:rPr>
      </w:pPr>
      <w:del w:id="4241" w:author="Thar Adale" w:date="2020-07-16T19:53:00Z">
        <w:r w:rsidDel="00343D9B">
          <w:delText>a.</w:delText>
        </w:r>
        <w:r w:rsidDel="00343D9B">
          <w:tab/>
          <w:delText>hyperactivity, short attention span, and irritability</w:delText>
        </w:r>
      </w:del>
    </w:p>
    <w:p w14:paraId="62982669" w14:textId="2B8D8318" w:rsidR="00D87173" w:rsidDel="00343D9B" w:rsidRDefault="00D87173" w:rsidP="00A014CE">
      <w:pPr>
        <w:spacing w:line="480" w:lineRule="auto"/>
        <w:ind w:left="720"/>
        <w:rPr>
          <w:del w:id="4242" w:author="Thar Adale" w:date="2020-07-16T19:53:00Z"/>
        </w:rPr>
      </w:pPr>
      <w:del w:id="4243" w:author="Thar Adale" w:date="2020-07-16T19:53:00Z">
        <w:r w:rsidDel="00343D9B">
          <w:delText>b.</w:delText>
        </w:r>
        <w:r w:rsidDel="00343D9B">
          <w:tab/>
          <w:delText>attention deficit hyperactive disorder</w:delText>
        </w:r>
      </w:del>
    </w:p>
    <w:p w14:paraId="0206761F" w14:textId="0F3248FA" w:rsidR="00D87173" w:rsidDel="00343D9B" w:rsidRDefault="00D87173" w:rsidP="00A014CE">
      <w:pPr>
        <w:spacing w:line="480" w:lineRule="auto"/>
        <w:ind w:left="720"/>
        <w:rPr>
          <w:del w:id="4244" w:author="Thar Adale" w:date="2020-07-16T19:53:00Z"/>
        </w:rPr>
      </w:pPr>
      <w:del w:id="4245" w:author="Thar Adale" w:date="2020-07-16T19:53:00Z">
        <w:r w:rsidDel="00343D9B">
          <w:delText>c.</w:delText>
        </w:r>
        <w:r w:rsidDel="00343D9B">
          <w:tab/>
          <w:delText>predominately hyperactive type</w:delText>
        </w:r>
      </w:del>
    </w:p>
    <w:p w14:paraId="4CEE2CEC" w14:textId="330DAC58" w:rsidR="00D87173" w:rsidDel="00343D9B" w:rsidRDefault="00D87173" w:rsidP="00A014CE">
      <w:pPr>
        <w:spacing w:line="480" w:lineRule="auto"/>
        <w:ind w:left="720"/>
        <w:rPr>
          <w:del w:id="4246" w:author="Thar Adale" w:date="2020-07-16T19:53:00Z"/>
        </w:rPr>
      </w:pPr>
      <w:del w:id="4247" w:author="Thar Adale" w:date="2020-07-16T19:53:00Z">
        <w:r w:rsidDel="00343D9B">
          <w:delText>d.</w:delText>
        </w:r>
        <w:r w:rsidDel="00343D9B">
          <w:tab/>
          <w:delText>none, they are due to the main disorder</w:delText>
        </w:r>
      </w:del>
    </w:p>
    <w:p w14:paraId="683E3346" w14:textId="51C0929B" w:rsidR="00D87173" w:rsidDel="00343D9B" w:rsidRDefault="00D87173" w:rsidP="00A014CE">
      <w:pPr>
        <w:spacing w:line="480" w:lineRule="auto"/>
        <w:rPr>
          <w:del w:id="4248" w:author="Thar Adale" w:date="2020-07-16T19:53:00Z"/>
        </w:rPr>
      </w:pPr>
      <w:del w:id="4249" w:author="Thar Adale" w:date="2020-07-16T19:53:00Z">
        <w:r w:rsidDel="00343D9B">
          <w:delText>2.</w:delText>
        </w:r>
        <w:r w:rsidDel="00343D9B">
          <w:tab/>
        </w:r>
      </w:del>
    </w:p>
    <w:p w14:paraId="3541F798" w14:textId="1B958FD1" w:rsidR="00D87173" w:rsidDel="00343D9B" w:rsidRDefault="00D87173" w:rsidP="00A014CE">
      <w:pPr>
        <w:spacing w:line="480" w:lineRule="auto"/>
        <w:ind w:left="720"/>
        <w:rPr>
          <w:del w:id="4250" w:author="Thar Adale" w:date="2020-07-16T19:53:00Z"/>
        </w:rPr>
      </w:pPr>
      <w:del w:id="4251" w:author="Thar Adale" w:date="2020-07-16T19:53:00Z">
        <w:r w:rsidDel="00343D9B">
          <w:delText>a.</w:delText>
        </w:r>
        <w:r w:rsidDel="00343D9B">
          <w:tab/>
          <w:delText>cocaine</w:delText>
        </w:r>
      </w:del>
    </w:p>
    <w:p w14:paraId="3EC46307" w14:textId="484B2868" w:rsidR="00D87173" w:rsidDel="00343D9B" w:rsidRDefault="00D87173" w:rsidP="00A014CE">
      <w:pPr>
        <w:spacing w:line="480" w:lineRule="auto"/>
        <w:ind w:left="720"/>
        <w:rPr>
          <w:del w:id="4252" w:author="Thar Adale" w:date="2020-07-16T19:53:00Z"/>
        </w:rPr>
      </w:pPr>
      <w:del w:id="4253" w:author="Thar Adale" w:date="2020-07-16T19:53:00Z">
        <w:r w:rsidDel="00343D9B">
          <w:delText>b.</w:delText>
        </w:r>
        <w:r w:rsidDel="00343D9B">
          <w:tab/>
          <w:delText>dependence</w:delText>
        </w:r>
      </w:del>
    </w:p>
    <w:p w14:paraId="0F17D119" w14:textId="453DF7C5" w:rsidR="00D87173" w:rsidDel="00343D9B" w:rsidRDefault="00D87173" w:rsidP="00A014CE">
      <w:pPr>
        <w:spacing w:line="480" w:lineRule="auto"/>
        <w:ind w:left="720"/>
        <w:rPr>
          <w:del w:id="4254" w:author="Thar Adale" w:date="2020-07-16T19:53:00Z"/>
        </w:rPr>
      </w:pPr>
      <w:del w:id="4255" w:author="Thar Adale" w:date="2020-07-16T19:53:00Z">
        <w:r w:rsidDel="00343D9B">
          <w:delText>c.</w:delText>
        </w:r>
        <w:r w:rsidDel="00343D9B">
          <w:tab/>
          <w:delText>yes</w:delText>
        </w:r>
      </w:del>
    </w:p>
    <w:p w14:paraId="1FBD5F7C" w14:textId="2869474B" w:rsidR="00D87173" w:rsidDel="00343D9B" w:rsidRDefault="00D87173" w:rsidP="00A014CE">
      <w:pPr>
        <w:spacing w:line="480" w:lineRule="auto"/>
        <w:ind w:left="720"/>
        <w:rPr>
          <w:del w:id="4256" w:author="Thar Adale" w:date="2020-07-16T19:53:00Z"/>
        </w:rPr>
      </w:pPr>
      <w:del w:id="4257" w:author="Thar Adale" w:date="2020-07-16T19:53:00Z">
        <w:r w:rsidDel="00343D9B">
          <w:delText>d.</w:delText>
        </w:r>
        <w:r w:rsidDel="00343D9B">
          <w:tab/>
          <w:delText>no</w:delText>
        </w:r>
      </w:del>
    </w:p>
    <w:p w14:paraId="3F04E2C0" w14:textId="705759CE" w:rsidR="00D87173" w:rsidDel="00343D9B" w:rsidRDefault="00D87173" w:rsidP="00A014CE">
      <w:pPr>
        <w:spacing w:line="480" w:lineRule="auto"/>
        <w:ind w:left="720"/>
        <w:rPr>
          <w:del w:id="4258" w:author="Thar Adale" w:date="2020-07-16T19:53:00Z"/>
        </w:rPr>
      </w:pPr>
      <w:del w:id="4259" w:author="Thar Adale" w:date="2020-07-16T19:53:00Z">
        <w:r w:rsidDel="00343D9B">
          <w:delText>e.</w:delText>
        </w:r>
        <w:r w:rsidDel="00343D9B">
          <w:tab/>
          <w:delText>no</w:delText>
        </w:r>
      </w:del>
    </w:p>
    <w:p w14:paraId="397BBD43" w14:textId="11A22094" w:rsidR="00D87173" w:rsidDel="00343D9B" w:rsidRDefault="00D87173" w:rsidP="00A014CE">
      <w:pPr>
        <w:spacing w:line="480" w:lineRule="auto"/>
        <w:ind w:left="720"/>
        <w:rPr>
          <w:del w:id="4260" w:author="Thar Adale" w:date="2020-07-16T19:53:00Z"/>
        </w:rPr>
      </w:pPr>
      <w:del w:id="4261" w:author="Thar Adale" w:date="2020-07-16T19:53:00Z">
        <w:r w:rsidDel="00343D9B">
          <w:tab/>
          <w:delText>yes, hallucinations delusions</w:delText>
        </w:r>
      </w:del>
    </w:p>
    <w:p w14:paraId="5B188130" w14:textId="0E5AD5F7" w:rsidR="00D87173" w:rsidDel="00343D9B" w:rsidRDefault="00D87173" w:rsidP="00A014CE">
      <w:pPr>
        <w:spacing w:line="480" w:lineRule="auto"/>
        <w:rPr>
          <w:del w:id="4262" w:author="Thar Adale" w:date="2020-07-16T19:53:00Z"/>
        </w:rPr>
      </w:pPr>
      <w:del w:id="4263" w:author="Thar Adale" w:date="2020-07-16T19:53:00Z">
        <w:r w:rsidDel="00343D9B">
          <w:delText>3.</w:delText>
        </w:r>
        <w:r w:rsidDel="00343D9B">
          <w:tab/>
        </w:r>
      </w:del>
    </w:p>
    <w:p w14:paraId="56210413" w14:textId="1E9E06E2" w:rsidR="00D87173" w:rsidDel="00343D9B" w:rsidRDefault="00D87173" w:rsidP="00A014CE">
      <w:pPr>
        <w:spacing w:line="480" w:lineRule="auto"/>
        <w:ind w:left="720"/>
        <w:rPr>
          <w:del w:id="4264" w:author="Thar Adale" w:date="2020-07-16T19:53:00Z"/>
        </w:rPr>
      </w:pPr>
      <w:del w:id="4265" w:author="Thar Adale" w:date="2020-07-16T19:53:00Z">
        <w:r w:rsidDel="00343D9B">
          <w:delText>a.</w:delText>
        </w:r>
        <w:r w:rsidDel="00343D9B">
          <w:tab/>
          <w:delText>medical management, prescription renewal</w:delText>
        </w:r>
      </w:del>
    </w:p>
    <w:p w14:paraId="4BA62D7C" w14:textId="1505AC11" w:rsidR="00D87173" w:rsidDel="00343D9B" w:rsidRDefault="00D87173" w:rsidP="00A014CE">
      <w:pPr>
        <w:spacing w:line="480" w:lineRule="auto"/>
        <w:ind w:left="720"/>
        <w:rPr>
          <w:del w:id="4266" w:author="Thar Adale" w:date="2020-07-16T19:53:00Z"/>
        </w:rPr>
      </w:pPr>
      <w:del w:id="4267" w:author="Thar Adale" w:date="2020-07-16T19:53:00Z">
        <w:r w:rsidDel="00343D9B">
          <w:delText>b.</w:delText>
        </w:r>
        <w:r w:rsidDel="00343D9B">
          <w:tab/>
          <w:delText>schizophrenia</w:delText>
        </w:r>
      </w:del>
    </w:p>
    <w:p w14:paraId="412BCD0E" w14:textId="3ACCCC92" w:rsidR="00D87173" w:rsidDel="00343D9B" w:rsidRDefault="00D87173" w:rsidP="00A014CE">
      <w:pPr>
        <w:spacing w:line="480" w:lineRule="auto"/>
        <w:ind w:left="720"/>
        <w:rPr>
          <w:del w:id="4268" w:author="Thar Adale" w:date="2020-07-16T19:53:00Z"/>
        </w:rPr>
      </w:pPr>
      <w:del w:id="4269" w:author="Thar Adale" w:date="2020-07-16T19:53:00Z">
        <w:r w:rsidDel="00343D9B">
          <w:delText>c.</w:delText>
        </w:r>
        <w:r w:rsidDel="00343D9B">
          <w:tab/>
          <w:delText>paranoid</w:delText>
        </w:r>
      </w:del>
    </w:p>
    <w:p w14:paraId="48667837" w14:textId="2E6337D6" w:rsidR="00D87173" w:rsidDel="00343D9B" w:rsidRDefault="00D87173" w:rsidP="00A014CE">
      <w:pPr>
        <w:spacing w:line="480" w:lineRule="auto"/>
        <w:ind w:left="720"/>
        <w:rPr>
          <w:del w:id="4270" w:author="Thar Adale" w:date="2020-07-16T19:53:00Z"/>
        </w:rPr>
      </w:pPr>
      <w:del w:id="4271" w:author="Thar Adale" w:date="2020-07-16T19:53:00Z">
        <w:r w:rsidDel="00343D9B">
          <w:delText>d.</w:delText>
        </w:r>
        <w:r w:rsidDel="00343D9B">
          <w:tab/>
          <w:delText>no</w:delText>
        </w:r>
      </w:del>
    </w:p>
    <w:p w14:paraId="1E1E9F90" w14:textId="57B86C3E" w:rsidR="00D87173" w:rsidDel="00343D9B" w:rsidRDefault="00D87173" w:rsidP="00A014CE">
      <w:pPr>
        <w:spacing w:line="480" w:lineRule="auto"/>
        <w:rPr>
          <w:del w:id="4272" w:author="Thar Adale" w:date="2020-07-16T19:53:00Z"/>
        </w:rPr>
      </w:pPr>
      <w:del w:id="4273" w:author="Thar Adale" w:date="2020-07-16T19:53:00Z">
        <w:r w:rsidDel="00343D9B">
          <w:delText>4.</w:delText>
        </w:r>
        <w:r w:rsidDel="00343D9B">
          <w:tab/>
        </w:r>
      </w:del>
    </w:p>
    <w:p w14:paraId="17DC1907" w14:textId="6368809A" w:rsidR="00D87173" w:rsidDel="00343D9B" w:rsidRDefault="00D87173" w:rsidP="00A014CE">
      <w:pPr>
        <w:spacing w:line="480" w:lineRule="auto"/>
        <w:ind w:left="720"/>
        <w:rPr>
          <w:del w:id="4274" w:author="Thar Adale" w:date="2020-07-16T19:53:00Z"/>
        </w:rPr>
      </w:pPr>
      <w:del w:id="4275" w:author="Thar Adale" w:date="2020-07-16T19:53:00Z">
        <w:r w:rsidDel="00343D9B">
          <w:delText>a.</w:delText>
        </w:r>
        <w:r w:rsidDel="00343D9B">
          <w:tab/>
          <w:delText>“fussing and worry about his private parts”, “desire to be like his sister”</w:delText>
        </w:r>
      </w:del>
    </w:p>
    <w:p w14:paraId="71B8E07B" w14:textId="00D2BF9C" w:rsidR="00D87173" w:rsidDel="00343D9B" w:rsidRDefault="00D87173" w:rsidP="00A014CE">
      <w:pPr>
        <w:spacing w:line="480" w:lineRule="auto"/>
        <w:ind w:left="720"/>
        <w:rPr>
          <w:del w:id="4276" w:author="Thar Adale" w:date="2020-07-16T19:53:00Z"/>
        </w:rPr>
      </w:pPr>
      <w:del w:id="4277" w:author="Thar Adale" w:date="2020-07-16T19:53:00Z">
        <w:r w:rsidDel="00343D9B">
          <w:delText>b.</w:delText>
        </w:r>
        <w:r w:rsidDel="00343D9B">
          <w:tab/>
          <w:delText>gender identity disorder</w:delText>
        </w:r>
      </w:del>
    </w:p>
    <w:p w14:paraId="5C88BEB3" w14:textId="0D61D859" w:rsidR="00D87173" w:rsidDel="00343D9B" w:rsidRDefault="00D87173" w:rsidP="00A014CE">
      <w:pPr>
        <w:spacing w:line="480" w:lineRule="auto"/>
        <w:ind w:left="720"/>
        <w:rPr>
          <w:del w:id="4278" w:author="Thar Adale" w:date="2020-07-16T19:53:00Z"/>
        </w:rPr>
      </w:pPr>
      <w:del w:id="4279" w:author="Thar Adale" w:date="2020-07-16T19:53:00Z">
        <w:r w:rsidDel="00343D9B">
          <w:delText>c.</w:delText>
        </w:r>
        <w:r w:rsidDel="00343D9B">
          <w:tab/>
          <w:delText>autism</w:delText>
        </w:r>
      </w:del>
    </w:p>
    <w:p w14:paraId="0508C826" w14:textId="35F2D2F0" w:rsidR="00D87173" w:rsidDel="00343D9B" w:rsidRDefault="00D87173" w:rsidP="00A014CE">
      <w:pPr>
        <w:spacing w:line="480" w:lineRule="auto"/>
        <w:ind w:left="720"/>
        <w:rPr>
          <w:del w:id="4280" w:author="Thar Adale" w:date="2020-07-16T19:53:00Z"/>
        </w:rPr>
      </w:pPr>
      <w:del w:id="4281" w:author="Thar Adale" w:date="2020-07-16T19:53:00Z">
        <w:r w:rsidDel="00343D9B">
          <w:delText>d.</w:delText>
        </w:r>
        <w:r w:rsidDel="00343D9B">
          <w:tab/>
          <w:delText>gender identity disorder</w:delText>
        </w:r>
      </w:del>
    </w:p>
    <w:p w14:paraId="3CF31B98" w14:textId="09866CF6" w:rsidR="00D87173" w:rsidDel="00343D9B" w:rsidRDefault="00D87173" w:rsidP="00A014CE">
      <w:pPr>
        <w:spacing w:line="480" w:lineRule="auto"/>
        <w:rPr>
          <w:del w:id="4282" w:author="Thar Adale" w:date="2020-07-16T19:53:00Z"/>
        </w:rPr>
      </w:pPr>
      <w:del w:id="4283" w:author="Thar Adale" w:date="2020-07-16T19:53:00Z">
        <w:r w:rsidDel="00343D9B">
          <w:delText>5.</w:delText>
        </w:r>
        <w:r w:rsidDel="00343D9B">
          <w:tab/>
        </w:r>
      </w:del>
    </w:p>
    <w:p w14:paraId="55765C20" w14:textId="2287DB25" w:rsidR="00D87173" w:rsidDel="00343D9B" w:rsidRDefault="00D87173" w:rsidP="00A014CE">
      <w:pPr>
        <w:spacing w:line="480" w:lineRule="auto"/>
        <w:ind w:left="720"/>
        <w:rPr>
          <w:del w:id="4284" w:author="Thar Adale" w:date="2020-07-16T19:53:00Z"/>
        </w:rPr>
      </w:pPr>
      <w:del w:id="4285" w:author="Thar Adale" w:date="2020-07-16T19:53:00Z">
        <w:r w:rsidDel="00343D9B">
          <w:delText>a.</w:delText>
        </w:r>
        <w:r w:rsidDel="00343D9B">
          <w:tab/>
          <w:delText>gastritis with hemorrhaging</w:delText>
        </w:r>
      </w:del>
    </w:p>
    <w:p w14:paraId="38B92386" w14:textId="76F3A44C" w:rsidR="00D87173" w:rsidDel="00343D9B" w:rsidRDefault="00D87173" w:rsidP="00A014CE">
      <w:pPr>
        <w:spacing w:line="480" w:lineRule="auto"/>
        <w:ind w:left="720"/>
        <w:rPr>
          <w:del w:id="4286" w:author="Thar Adale" w:date="2020-07-16T19:53:00Z"/>
        </w:rPr>
      </w:pPr>
      <w:del w:id="4287" w:author="Thar Adale" w:date="2020-07-16T19:53:00Z">
        <w:r w:rsidDel="00343D9B">
          <w:delText>b.</w:delText>
        </w:r>
        <w:r w:rsidDel="00343D9B">
          <w:tab/>
          <w:delText xml:space="preserve">alcohol </w:delText>
        </w:r>
      </w:del>
    </w:p>
    <w:p w14:paraId="319494BC" w14:textId="2EF7E7E7" w:rsidR="00D87173" w:rsidDel="00343D9B" w:rsidRDefault="00D87173" w:rsidP="00A014CE">
      <w:pPr>
        <w:spacing w:line="480" w:lineRule="auto"/>
        <w:ind w:left="720"/>
        <w:rPr>
          <w:del w:id="4288" w:author="Thar Adale" w:date="2020-07-16T19:53:00Z"/>
        </w:rPr>
      </w:pPr>
      <w:del w:id="4289" w:author="Thar Adale" w:date="2020-07-16T19:53:00Z">
        <w:r w:rsidDel="00343D9B">
          <w:delText>c.</w:delText>
        </w:r>
        <w:r w:rsidDel="00343D9B">
          <w:tab/>
          <w:delText>yes, states it is alcohol-induced</w:delText>
        </w:r>
      </w:del>
    </w:p>
    <w:p w14:paraId="2C1ACDF5" w14:textId="448C91CE" w:rsidR="00D87173" w:rsidDel="00343D9B" w:rsidRDefault="00D87173" w:rsidP="00A014CE">
      <w:pPr>
        <w:spacing w:line="480" w:lineRule="auto"/>
        <w:ind w:left="720"/>
        <w:rPr>
          <w:del w:id="4290" w:author="Thar Adale" w:date="2020-07-16T19:53:00Z"/>
        </w:rPr>
      </w:pPr>
      <w:del w:id="4291" w:author="Thar Adale" w:date="2020-07-16T19:53:00Z">
        <w:r w:rsidDel="00343D9B">
          <w:delText>d.</w:delText>
        </w:r>
        <w:r w:rsidDel="00343D9B">
          <w:tab/>
          <w:delText>dependence</w:delText>
        </w:r>
      </w:del>
    </w:p>
    <w:p w14:paraId="1B5C0BCB" w14:textId="419ADA4F" w:rsidR="00D87173" w:rsidDel="00343D9B" w:rsidRDefault="00D87173" w:rsidP="00A014CE">
      <w:pPr>
        <w:spacing w:line="480" w:lineRule="auto"/>
        <w:ind w:left="720"/>
        <w:rPr>
          <w:del w:id="4292" w:author="Thar Adale" w:date="2020-07-16T19:53:00Z"/>
        </w:rPr>
      </w:pPr>
      <w:del w:id="4293" w:author="Thar Adale" w:date="2020-07-16T19:53:00Z">
        <w:r w:rsidDel="00343D9B">
          <w:delText>e.</w:delText>
        </w:r>
        <w:r w:rsidDel="00343D9B">
          <w:tab/>
          <w:delText>yes</w:delText>
        </w:r>
      </w:del>
    </w:p>
    <w:p w14:paraId="353D31C7" w14:textId="1AE2C13C" w:rsidR="00D87173" w:rsidDel="00343D9B" w:rsidRDefault="00D87173" w:rsidP="00A014CE">
      <w:pPr>
        <w:spacing w:line="480" w:lineRule="auto"/>
        <w:ind w:left="720"/>
        <w:rPr>
          <w:del w:id="4294" w:author="Thar Adale" w:date="2020-07-16T19:53:00Z"/>
        </w:rPr>
      </w:pPr>
      <w:del w:id="4295" w:author="Thar Adale" w:date="2020-07-16T19:53:00Z">
        <w:r w:rsidDel="00343D9B">
          <w:delText>f.</w:delText>
        </w:r>
        <w:r w:rsidDel="00343D9B">
          <w:tab/>
          <w:delText>0.09%, 90 mg per 100 ml</w:delText>
        </w:r>
      </w:del>
    </w:p>
    <w:p w14:paraId="07AB80A1" w14:textId="3117FED3" w:rsidR="00D87173" w:rsidDel="00343D9B" w:rsidRDefault="00D87173" w:rsidP="00A014CE">
      <w:pPr>
        <w:spacing w:line="480" w:lineRule="auto"/>
        <w:ind w:left="720"/>
        <w:rPr>
          <w:del w:id="4296" w:author="Thar Adale" w:date="2020-07-16T19:53:00Z"/>
        </w:rPr>
      </w:pPr>
      <w:del w:id="4297" w:author="Thar Adale" w:date="2020-07-16T19:53:00Z">
        <w:r w:rsidDel="00343D9B">
          <w:delText>g.</w:delText>
        </w:r>
        <w:r w:rsidDel="00343D9B">
          <w:tab/>
          <w:delText>no</w:delText>
        </w:r>
      </w:del>
    </w:p>
    <w:p w14:paraId="59725217" w14:textId="14BEE513" w:rsidR="00D87173" w:rsidDel="00343D9B" w:rsidRDefault="00D87173" w:rsidP="00A014CE">
      <w:pPr>
        <w:spacing w:line="480" w:lineRule="auto"/>
        <w:ind w:left="720"/>
        <w:rPr>
          <w:del w:id="4298" w:author="Thar Adale" w:date="2020-07-16T19:53:00Z"/>
        </w:rPr>
      </w:pPr>
      <w:del w:id="4299" w:author="Thar Adale" w:date="2020-07-16T19:53:00Z">
        <w:r w:rsidDel="00343D9B">
          <w:delText>h.</w:delText>
        </w:r>
        <w:r w:rsidDel="00343D9B">
          <w:tab/>
          <w:delText>cocaine</w:delText>
        </w:r>
      </w:del>
    </w:p>
    <w:p w14:paraId="11C41FA3" w14:textId="52370703" w:rsidR="00D87173" w:rsidDel="00343D9B" w:rsidRDefault="00D87173" w:rsidP="00A014CE">
      <w:pPr>
        <w:spacing w:line="480" w:lineRule="auto"/>
        <w:rPr>
          <w:del w:id="4300" w:author="Thar Adale" w:date="2020-07-16T19:53:00Z"/>
        </w:rPr>
      </w:pPr>
      <w:del w:id="4301" w:author="Thar Adale" w:date="2020-07-16T19:53:00Z">
        <w:r w:rsidDel="00343D9B">
          <w:delText>6.</w:delText>
        </w:r>
        <w:r w:rsidDel="00343D9B">
          <w:tab/>
        </w:r>
      </w:del>
    </w:p>
    <w:p w14:paraId="2BFE7D8B" w14:textId="51F3F15E" w:rsidR="00D87173" w:rsidDel="00343D9B" w:rsidRDefault="00D87173" w:rsidP="00A014CE">
      <w:pPr>
        <w:spacing w:line="480" w:lineRule="auto"/>
        <w:ind w:left="720"/>
        <w:rPr>
          <w:del w:id="4302" w:author="Thar Adale" w:date="2020-07-16T19:53:00Z"/>
        </w:rPr>
      </w:pPr>
      <w:del w:id="4303" w:author="Thar Adale" w:date="2020-07-16T19:53:00Z">
        <w:r w:rsidDel="00343D9B">
          <w:delText>a.</w:delText>
        </w:r>
        <w:r w:rsidDel="00343D9B">
          <w:tab/>
          <w:delText>bipolar</w:delText>
        </w:r>
      </w:del>
    </w:p>
    <w:p w14:paraId="5D23025B" w14:textId="377CDE75" w:rsidR="00D87173" w:rsidDel="00343D9B" w:rsidRDefault="00D87173" w:rsidP="00A014CE">
      <w:pPr>
        <w:spacing w:line="480" w:lineRule="auto"/>
        <w:ind w:left="720"/>
        <w:rPr>
          <w:del w:id="4304" w:author="Thar Adale" w:date="2020-07-16T19:53:00Z"/>
        </w:rPr>
      </w:pPr>
      <w:del w:id="4305" w:author="Thar Adale" w:date="2020-07-16T19:53:00Z">
        <w:r w:rsidDel="00343D9B">
          <w:delText>b.</w:delText>
        </w:r>
        <w:r w:rsidDel="00343D9B">
          <w:tab/>
          <w:delText>depressed</w:delText>
        </w:r>
      </w:del>
    </w:p>
    <w:p w14:paraId="231E3421" w14:textId="59A2F505" w:rsidR="00D87173" w:rsidDel="00343D9B" w:rsidRDefault="00D87173" w:rsidP="00A014CE">
      <w:pPr>
        <w:spacing w:line="480" w:lineRule="auto"/>
        <w:ind w:left="720"/>
        <w:rPr>
          <w:del w:id="4306" w:author="Thar Adale" w:date="2020-07-16T19:53:00Z"/>
        </w:rPr>
      </w:pPr>
      <w:del w:id="4307" w:author="Thar Adale" w:date="2020-07-16T19:53:00Z">
        <w:r w:rsidDel="00343D9B">
          <w:delText>c.</w:delText>
        </w:r>
        <w:r w:rsidDel="00343D9B">
          <w:tab/>
          <w:delText>no</w:delText>
        </w:r>
      </w:del>
    </w:p>
    <w:p w14:paraId="58C28C03" w14:textId="71299379" w:rsidR="00D87173" w:rsidDel="00343D9B" w:rsidRDefault="00D87173" w:rsidP="00A014CE">
      <w:pPr>
        <w:spacing w:line="480" w:lineRule="auto"/>
        <w:ind w:left="720"/>
        <w:rPr>
          <w:del w:id="4308" w:author="Thar Adale" w:date="2020-07-16T19:53:00Z"/>
        </w:rPr>
      </w:pPr>
      <w:del w:id="4309" w:author="Thar Adale" w:date="2020-07-16T19:53:00Z">
        <w:r w:rsidDel="00343D9B">
          <w:delText>d.</w:delText>
        </w:r>
        <w:r w:rsidDel="00343D9B">
          <w:tab/>
          <w:delText>severe</w:delText>
        </w:r>
      </w:del>
    </w:p>
    <w:p w14:paraId="3A822782" w14:textId="4AF04EC8" w:rsidR="00D87173" w:rsidDel="00343D9B" w:rsidRDefault="00D87173" w:rsidP="00A014CE">
      <w:pPr>
        <w:spacing w:line="480" w:lineRule="auto"/>
        <w:ind w:left="720"/>
        <w:rPr>
          <w:del w:id="4310" w:author="Thar Adale" w:date="2020-07-16T19:53:00Z"/>
        </w:rPr>
      </w:pPr>
      <w:del w:id="4311" w:author="Thar Adale" w:date="2020-07-16T19:53:00Z">
        <w:r w:rsidDel="00343D9B">
          <w:delText>e.</w:delText>
        </w:r>
        <w:r w:rsidDel="00343D9B">
          <w:tab/>
          <w:delText>liver cirrhosis with ascites</w:delText>
        </w:r>
      </w:del>
    </w:p>
    <w:p w14:paraId="2E326697" w14:textId="4781FD48" w:rsidR="00D87173" w:rsidDel="00343D9B" w:rsidRDefault="00D87173" w:rsidP="00A014CE">
      <w:pPr>
        <w:spacing w:line="480" w:lineRule="auto"/>
        <w:ind w:left="720"/>
        <w:rPr>
          <w:del w:id="4312" w:author="Thar Adale" w:date="2020-07-16T19:53:00Z"/>
        </w:rPr>
      </w:pPr>
      <w:del w:id="4313" w:author="Thar Adale" w:date="2020-07-16T19:53:00Z">
        <w:r w:rsidDel="00343D9B">
          <w:delText>f.</w:delText>
        </w:r>
        <w:r w:rsidDel="00343D9B">
          <w:tab/>
          <w:delText>alcoholism</w:delText>
        </w:r>
      </w:del>
    </w:p>
    <w:p w14:paraId="5E9689D1" w14:textId="562442D0" w:rsidR="00D87173" w:rsidDel="00343D9B" w:rsidRDefault="00D87173" w:rsidP="00A014CE">
      <w:pPr>
        <w:spacing w:line="480" w:lineRule="auto"/>
        <w:ind w:left="720"/>
        <w:rPr>
          <w:del w:id="4314" w:author="Thar Adale" w:date="2020-07-16T19:53:00Z"/>
        </w:rPr>
      </w:pPr>
      <w:del w:id="4315" w:author="Thar Adale" w:date="2020-07-16T19:53:00Z">
        <w:r w:rsidDel="00343D9B">
          <w:delText>g.</w:delText>
        </w:r>
        <w:r w:rsidDel="00343D9B">
          <w:tab/>
          <w:delText>dependence</w:delText>
        </w:r>
      </w:del>
    </w:p>
    <w:p w14:paraId="50320465" w14:textId="2ACA2468" w:rsidR="00D87173" w:rsidDel="00343D9B" w:rsidRDefault="00D87173" w:rsidP="00A014CE">
      <w:pPr>
        <w:spacing w:line="480" w:lineRule="auto"/>
        <w:ind w:left="720"/>
        <w:rPr>
          <w:del w:id="4316" w:author="Thar Adale" w:date="2020-07-16T19:53:00Z"/>
        </w:rPr>
      </w:pPr>
      <w:del w:id="4317" w:author="Thar Adale" w:date="2020-07-16T19:53:00Z">
        <w:r w:rsidDel="00343D9B">
          <w:delText>h.</w:delText>
        </w:r>
        <w:r w:rsidDel="00343D9B">
          <w:tab/>
          <w:delText>no</w:delText>
        </w:r>
      </w:del>
    </w:p>
    <w:p w14:paraId="29DF7EFE" w14:textId="5C57724A" w:rsidR="00D87173" w:rsidDel="00343D9B" w:rsidRDefault="00D87173" w:rsidP="00A014CE">
      <w:pPr>
        <w:spacing w:line="480" w:lineRule="auto"/>
        <w:ind w:left="720"/>
        <w:rPr>
          <w:del w:id="4318" w:author="Thar Adale" w:date="2020-07-16T19:53:00Z"/>
        </w:rPr>
      </w:pPr>
      <w:del w:id="4319" w:author="Thar Adale" w:date="2020-07-16T19:53:00Z">
        <w:r w:rsidDel="00343D9B">
          <w:delText>i.</w:delText>
        </w:r>
        <w:r w:rsidDel="00343D9B">
          <w:tab/>
          <w:delText>bipolar, depressed</w:delText>
        </w:r>
      </w:del>
    </w:p>
    <w:p w14:paraId="7E17AA1D" w14:textId="0E5EE273" w:rsidR="00D87173" w:rsidDel="00343D9B" w:rsidRDefault="00D87173">
      <w:pPr>
        <w:keepNext/>
        <w:keepLines/>
        <w:spacing w:line="480" w:lineRule="auto"/>
        <w:outlineLvl w:val="1"/>
        <w:rPr>
          <w:del w:id="4320" w:author="Thar Adale" w:date="2020-07-16T19:53:00Z"/>
          <w:b/>
          <w:bCs/>
          <w:szCs w:val="26"/>
        </w:rPr>
      </w:pPr>
      <w:del w:id="4321" w:author="Thar Adale" w:date="2020-07-16T19:53:00Z">
        <w:r w:rsidDel="00343D9B">
          <w:rPr>
            <w:b/>
            <w:bCs/>
            <w:szCs w:val="26"/>
          </w:rPr>
          <w:delText xml:space="preserve">Exercise </w:delText>
        </w:r>
        <w:r w:rsidR="004206EB" w:rsidDel="00343D9B">
          <w:rPr>
            <w:b/>
            <w:bCs/>
            <w:szCs w:val="26"/>
          </w:rPr>
          <w:delText>17</w:delText>
        </w:r>
        <w:r w:rsidDel="00343D9B">
          <w:rPr>
            <w:b/>
            <w:bCs/>
            <w:szCs w:val="26"/>
          </w:rPr>
          <w:delText xml:space="preserve">.3 Assigning </w:delText>
        </w:r>
        <w:r w:rsidR="00445BE9" w:rsidRPr="00445BE9" w:rsidDel="00343D9B">
          <w:rPr>
            <w:b/>
            <w:bCs/>
            <w:szCs w:val="26"/>
          </w:rPr>
          <w:delText xml:space="preserve">Diagnosis </w:delText>
        </w:r>
        <w:r w:rsidDel="00343D9B">
          <w:rPr>
            <w:b/>
            <w:bCs/>
            <w:szCs w:val="26"/>
          </w:rPr>
          <w:delText>Codes for Psychiatry</w:delText>
        </w:r>
      </w:del>
    </w:p>
    <w:p w14:paraId="6CE6248D" w14:textId="306A7D2A" w:rsidR="00D87173" w:rsidDel="00343D9B" w:rsidRDefault="001F64D3" w:rsidP="00237906">
      <w:pPr>
        <w:spacing w:line="480" w:lineRule="auto"/>
        <w:ind w:left="360"/>
        <w:rPr>
          <w:del w:id="4322" w:author="Thar Adale" w:date="2020-07-16T19:53:00Z"/>
        </w:rPr>
      </w:pPr>
      <w:del w:id="4323" w:author="Thar Adale" w:date="2020-07-16T19:53:00Z">
        <w:r w:rsidRPr="00237906" w:rsidDel="00343D9B">
          <w:delText>1.</w:delText>
        </w:r>
        <w:r w:rsidR="009A6605" w:rsidDel="00343D9B">
          <w:rPr>
            <w:rStyle w:val="Emphasis"/>
          </w:rPr>
          <w:delText xml:space="preserve"> </w:delText>
        </w:r>
        <w:r w:rsidR="00D87173" w:rsidRPr="00FA796D" w:rsidDel="00343D9B">
          <w:rPr>
            <w:rStyle w:val="Emphasis"/>
          </w:rPr>
          <w:delText>F90.1</w:delText>
        </w:r>
        <w:r w:rsidR="00D87173" w:rsidDel="00343D9B">
          <w:delText xml:space="preserve">  (Disorder, attention-deficit hyperactivity, hyperactive type)</w:delText>
        </w:r>
      </w:del>
    </w:p>
    <w:p w14:paraId="5415258A" w14:textId="066DFDFF" w:rsidR="00D87173" w:rsidDel="00343D9B" w:rsidRDefault="001F64D3" w:rsidP="00237906">
      <w:pPr>
        <w:spacing w:line="480" w:lineRule="auto"/>
        <w:ind w:left="360"/>
        <w:rPr>
          <w:del w:id="4324" w:author="Thar Adale" w:date="2020-07-16T19:53:00Z"/>
        </w:rPr>
      </w:pPr>
      <w:del w:id="4325" w:author="Thar Adale" w:date="2020-07-16T19:53:00Z">
        <w:r w:rsidRPr="00237906" w:rsidDel="00343D9B">
          <w:delText>2.</w:delText>
        </w:r>
        <w:r w:rsidDel="00343D9B">
          <w:rPr>
            <w:rStyle w:val="Emphasis"/>
          </w:rPr>
          <w:delText xml:space="preserve"> </w:delText>
        </w:r>
        <w:r w:rsidR="00D87173" w:rsidRPr="00FA796D" w:rsidDel="00343D9B">
          <w:rPr>
            <w:rStyle w:val="Emphasis"/>
          </w:rPr>
          <w:delText>F14.250</w:delText>
        </w:r>
        <w:r w:rsidR="00D87173" w:rsidDel="00343D9B">
          <w:delText xml:space="preserve">  (Dependence, drug, cocaine, with, psychosis, delusions)</w:delText>
        </w:r>
      </w:del>
    </w:p>
    <w:p w14:paraId="4A4E03C3" w14:textId="76AF91B9" w:rsidR="00D87173" w:rsidDel="00343D9B" w:rsidRDefault="001F64D3" w:rsidP="00237906">
      <w:pPr>
        <w:spacing w:line="480" w:lineRule="auto"/>
        <w:ind w:left="360"/>
        <w:rPr>
          <w:del w:id="4326" w:author="Thar Adale" w:date="2020-07-16T19:53:00Z"/>
        </w:rPr>
      </w:pPr>
      <w:del w:id="4327" w:author="Thar Adale" w:date="2020-07-16T19:53:00Z">
        <w:r w:rsidRPr="00237906" w:rsidDel="00343D9B">
          <w:delText>3.</w:delText>
        </w:r>
        <w:r w:rsidDel="00343D9B">
          <w:rPr>
            <w:rStyle w:val="Emphasis"/>
          </w:rPr>
          <w:delText xml:space="preserve"> </w:delText>
        </w:r>
        <w:r w:rsidR="00D87173" w:rsidRPr="00FA796D" w:rsidDel="00343D9B">
          <w:rPr>
            <w:rStyle w:val="Emphasis"/>
          </w:rPr>
          <w:delText>Z76.0</w:delText>
        </w:r>
        <w:r w:rsidR="00D87173" w:rsidDel="00343D9B">
          <w:delText xml:space="preserve">  (Issue of, repeat prescription)</w:delText>
        </w:r>
        <w:r w:rsidR="00D87173" w:rsidDel="00343D9B">
          <w:br/>
        </w:r>
        <w:r w:rsidR="00D87173" w:rsidRPr="00FA796D" w:rsidDel="00343D9B">
          <w:rPr>
            <w:rStyle w:val="Emphasis"/>
          </w:rPr>
          <w:delText>F20.0</w:delText>
        </w:r>
        <w:r w:rsidR="00D87173" w:rsidDel="00343D9B">
          <w:delText xml:space="preserve">  (Schizophrenia, paranoid)</w:delText>
        </w:r>
      </w:del>
    </w:p>
    <w:p w14:paraId="2DF32782" w14:textId="0DD22456" w:rsidR="00D87173" w:rsidDel="00343D9B" w:rsidRDefault="00D87173">
      <w:pPr>
        <w:keepNext/>
        <w:keepLines/>
        <w:spacing w:line="480" w:lineRule="auto"/>
        <w:outlineLvl w:val="1"/>
        <w:rPr>
          <w:del w:id="4328" w:author="Thar Adale" w:date="2020-07-16T19:53:00Z"/>
          <w:b/>
          <w:bCs/>
          <w:szCs w:val="26"/>
        </w:rPr>
      </w:pPr>
      <w:del w:id="4329" w:author="Thar Adale" w:date="2020-07-16T19:53:00Z">
        <w:r w:rsidDel="00343D9B">
          <w:rPr>
            <w:b/>
            <w:bCs/>
            <w:szCs w:val="26"/>
          </w:rPr>
          <w:delText xml:space="preserve">Exercise </w:delText>
        </w:r>
        <w:r w:rsidR="004206EB" w:rsidDel="00343D9B">
          <w:rPr>
            <w:b/>
            <w:bCs/>
            <w:szCs w:val="26"/>
          </w:rPr>
          <w:delText>17</w:delText>
        </w:r>
        <w:r w:rsidDel="00343D9B">
          <w:rPr>
            <w:b/>
            <w:bCs/>
            <w:szCs w:val="26"/>
          </w:rPr>
          <w:delText xml:space="preserve">.4 Arranging </w:delText>
        </w:r>
        <w:r w:rsidR="00445BE9" w:rsidRPr="00445BE9" w:rsidDel="00343D9B">
          <w:rPr>
            <w:b/>
            <w:bCs/>
            <w:szCs w:val="26"/>
          </w:rPr>
          <w:delText xml:space="preserve">Diagnosis </w:delText>
        </w:r>
        <w:r w:rsidDel="00343D9B">
          <w:rPr>
            <w:b/>
            <w:bCs/>
            <w:szCs w:val="26"/>
          </w:rPr>
          <w:delText>Codes for Psychiatry</w:delText>
        </w:r>
      </w:del>
    </w:p>
    <w:p w14:paraId="643F6DA2" w14:textId="493F444A" w:rsidR="00D87173" w:rsidDel="00343D9B" w:rsidRDefault="00D87173" w:rsidP="00A014CE">
      <w:pPr>
        <w:spacing w:line="480" w:lineRule="auto"/>
        <w:rPr>
          <w:del w:id="4330" w:author="Thar Adale" w:date="2020-07-16T19:53:00Z"/>
        </w:rPr>
      </w:pPr>
      <w:del w:id="4331" w:author="Thar Adale" w:date="2020-07-16T19:53:00Z">
        <w:r w:rsidDel="00343D9B">
          <w:delText>1.</w:delText>
        </w:r>
        <w:r w:rsidDel="00343D9B">
          <w:tab/>
        </w:r>
        <w:r w:rsidRPr="00FA796D" w:rsidDel="00343D9B">
          <w:rPr>
            <w:rStyle w:val="Emphasis"/>
          </w:rPr>
          <w:delText>F64.2</w:delText>
        </w:r>
        <w:r w:rsidDel="00343D9B">
          <w:delText xml:space="preserve">  (Disorder, gender identity, childhood)</w:delText>
        </w:r>
      </w:del>
    </w:p>
    <w:p w14:paraId="705DBDA9" w14:textId="2D265B24" w:rsidR="00D87173" w:rsidDel="00343D9B" w:rsidRDefault="00D87173" w:rsidP="00A014CE">
      <w:pPr>
        <w:spacing w:line="480" w:lineRule="auto"/>
        <w:ind w:left="720"/>
        <w:rPr>
          <w:del w:id="4332" w:author="Thar Adale" w:date="2020-07-16T19:53:00Z"/>
        </w:rPr>
      </w:pPr>
      <w:del w:id="4333" w:author="Thar Adale" w:date="2020-07-16T19:53:00Z">
        <w:r w:rsidRPr="00FA796D" w:rsidDel="00343D9B">
          <w:rPr>
            <w:rStyle w:val="Emphasis"/>
          </w:rPr>
          <w:delText>F84.0</w:delText>
        </w:r>
        <w:r w:rsidDel="00343D9B">
          <w:delText xml:space="preserve">  (Disorder, autistic)</w:delText>
        </w:r>
      </w:del>
    </w:p>
    <w:p w14:paraId="5741E61E" w14:textId="6115E60E" w:rsidR="00D87173" w:rsidDel="00343D9B" w:rsidRDefault="00D87173" w:rsidP="00A014CE">
      <w:pPr>
        <w:spacing w:line="480" w:lineRule="auto"/>
        <w:rPr>
          <w:del w:id="4334" w:author="Thar Adale" w:date="2020-07-16T19:53:00Z"/>
        </w:rPr>
      </w:pPr>
      <w:del w:id="4335" w:author="Thar Adale" w:date="2020-07-16T19:53:00Z">
        <w:r w:rsidDel="00343D9B">
          <w:delText>2.</w:delText>
        </w:r>
        <w:r w:rsidDel="00343D9B">
          <w:tab/>
        </w:r>
        <w:r w:rsidRPr="00FA796D" w:rsidDel="00343D9B">
          <w:rPr>
            <w:rStyle w:val="Emphasis"/>
          </w:rPr>
          <w:delText>K29.21</w:delText>
        </w:r>
        <w:r w:rsidDel="00343D9B">
          <w:delText xml:space="preserve"> (Gastritis, alcoholic, with bleeding)</w:delText>
        </w:r>
      </w:del>
    </w:p>
    <w:p w14:paraId="1625F221" w14:textId="02CFD4DF" w:rsidR="00D87173" w:rsidDel="00343D9B" w:rsidRDefault="00D87173" w:rsidP="00A014CE">
      <w:pPr>
        <w:spacing w:line="480" w:lineRule="auto"/>
        <w:ind w:left="720"/>
        <w:rPr>
          <w:del w:id="4336" w:author="Thar Adale" w:date="2020-07-16T19:53:00Z"/>
        </w:rPr>
      </w:pPr>
      <w:del w:id="4337" w:author="Thar Adale" w:date="2020-07-16T19:53:00Z">
        <w:r w:rsidRPr="00FA796D" w:rsidDel="00343D9B">
          <w:rPr>
            <w:rStyle w:val="Emphasis"/>
          </w:rPr>
          <w:delText>F10.229</w:delText>
        </w:r>
        <w:r w:rsidDel="00343D9B">
          <w:delText xml:space="preserve"> (Alcohol, intoxication, with dependence)</w:delText>
        </w:r>
      </w:del>
    </w:p>
    <w:p w14:paraId="48C69EAD" w14:textId="1C323D01" w:rsidR="00D87173" w:rsidDel="00343D9B" w:rsidRDefault="00D87173" w:rsidP="00A014CE">
      <w:pPr>
        <w:spacing w:line="480" w:lineRule="auto"/>
        <w:ind w:left="720"/>
        <w:rPr>
          <w:del w:id="4338" w:author="Thar Adale" w:date="2020-07-16T19:53:00Z"/>
        </w:rPr>
      </w:pPr>
      <w:del w:id="4339" w:author="Thar Adale" w:date="2020-07-16T19:53:00Z">
        <w:r w:rsidRPr="00FA796D" w:rsidDel="00343D9B">
          <w:rPr>
            <w:rStyle w:val="Emphasis"/>
          </w:rPr>
          <w:delText>F14.21</w:delText>
        </w:r>
        <w:r w:rsidDel="00343D9B">
          <w:delText xml:space="preserve"> (History, personal, drug dependence, see Dependence, drug, cocaine, in remission)</w:delText>
        </w:r>
      </w:del>
    </w:p>
    <w:p w14:paraId="06C21FA7" w14:textId="17AD9F92" w:rsidR="00D87173" w:rsidDel="00343D9B" w:rsidRDefault="00D87173" w:rsidP="00A014CE">
      <w:pPr>
        <w:spacing w:line="480" w:lineRule="auto"/>
        <w:ind w:left="720"/>
        <w:rPr>
          <w:del w:id="4340" w:author="Thar Adale" w:date="2020-07-16T19:53:00Z"/>
        </w:rPr>
      </w:pPr>
      <w:del w:id="4341" w:author="Thar Adale" w:date="2020-07-16T19:53:00Z">
        <w:r w:rsidDel="00343D9B">
          <w:delText>Index to External Causes:</w:delText>
        </w:r>
      </w:del>
    </w:p>
    <w:p w14:paraId="6045041C" w14:textId="6511B08B" w:rsidR="00D87173" w:rsidDel="00343D9B" w:rsidRDefault="00D87173" w:rsidP="00A014CE">
      <w:pPr>
        <w:spacing w:line="480" w:lineRule="auto"/>
        <w:ind w:left="720"/>
        <w:rPr>
          <w:del w:id="4342" w:author="Thar Adale" w:date="2020-07-16T19:53:00Z"/>
        </w:rPr>
      </w:pPr>
      <w:del w:id="4343" w:author="Thar Adale" w:date="2020-07-16T19:53:00Z">
        <w:r w:rsidRPr="00FA796D" w:rsidDel="00343D9B">
          <w:rPr>
            <w:rStyle w:val="Emphasis"/>
          </w:rPr>
          <w:delText>Y90.4</w:delText>
        </w:r>
        <w:r w:rsidDel="00343D9B">
          <w:delText xml:space="preserve"> (External Cause Index, Blood alcohol level, 80-99 mg/100ml)</w:delText>
        </w:r>
      </w:del>
    </w:p>
    <w:p w14:paraId="52BB9A16" w14:textId="2E595CFA" w:rsidR="00D87173" w:rsidDel="00343D9B" w:rsidRDefault="00D87173" w:rsidP="00A014CE">
      <w:pPr>
        <w:spacing w:line="480" w:lineRule="auto"/>
        <w:rPr>
          <w:del w:id="4344" w:author="Thar Adale" w:date="2020-07-16T19:53:00Z"/>
        </w:rPr>
      </w:pPr>
      <w:del w:id="4345" w:author="Thar Adale" w:date="2020-07-16T19:53:00Z">
        <w:r w:rsidDel="00343D9B">
          <w:delText>3.</w:delText>
        </w:r>
        <w:r w:rsidDel="00343D9B">
          <w:tab/>
        </w:r>
        <w:r w:rsidRPr="00FA796D" w:rsidDel="00343D9B">
          <w:rPr>
            <w:rStyle w:val="Emphasis"/>
          </w:rPr>
          <w:delText>F31.4</w:delText>
        </w:r>
        <w:r w:rsidDel="00343D9B">
          <w:delText xml:space="preserve"> (Disorder, bipolar (I), current episode, severe depression)</w:delText>
        </w:r>
      </w:del>
    </w:p>
    <w:p w14:paraId="021317C3" w14:textId="21D62128" w:rsidR="00D87173" w:rsidDel="00343D9B" w:rsidRDefault="00D87173" w:rsidP="00A014CE">
      <w:pPr>
        <w:spacing w:line="480" w:lineRule="auto"/>
        <w:ind w:left="720"/>
        <w:rPr>
          <w:del w:id="4346" w:author="Thar Adale" w:date="2020-07-16T19:53:00Z"/>
        </w:rPr>
      </w:pPr>
      <w:del w:id="4347" w:author="Thar Adale" w:date="2020-07-16T19:53:00Z">
        <w:r w:rsidRPr="00FA796D" w:rsidDel="00343D9B">
          <w:rPr>
            <w:rStyle w:val="Emphasis"/>
          </w:rPr>
          <w:delText>K70.31</w:delText>
        </w:r>
        <w:r w:rsidDel="00343D9B">
          <w:delText xml:space="preserve"> (Cirrhosis, liver, alcoholic, with ascites)</w:delText>
        </w:r>
      </w:del>
    </w:p>
    <w:p w14:paraId="3183382E" w14:textId="574F39FF" w:rsidR="00D87173" w:rsidDel="00343D9B" w:rsidRDefault="00D87173" w:rsidP="00A014CE">
      <w:pPr>
        <w:spacing w:line="480" w:lineRule="auto"/>
        <w:ind w:left="720"/>
        <w:rPr>
          <w:del w:id="4348" w:author="Thar Adale" w:date="2020-07-16T19:53:00Z"/>
        </w:rPr>
      </w:pPr>
      <w:del w:id="4349" w:author="Thar Adale" w:date="2020-07-16T19:53:00Z">
        <w:r w:rsidRPr="00FA796D" w:rsidDel="00343D9B">
          <w:rPr>
            <w:rStyle w:val="Emphasis"/>
          </w:rPr>
          <w:delText>F10.2</w:delText>
        </w:r>
        <w:r w:rsidR="009A6605" w:rsidDel="00343D9B">
          <w:rPr>
            <w:rStyle w:val="Emphasis"/>
          </w:rPr>
          <w:delText>8</w:delText>
        </w:r>
        <w:r w:rsidR="00DA08DA" w:rsidDel="00343D9B">
          <w:rPr>
            <w:rStyle w:val="Emphasis"/>
          </w:rPr>
          <w:delText>8</w:delText>
        </w:r>
        <w:r w:rsidDel="00343D9B">
          <w:delText xml:space="preserve"> (Dependence, alcohol</w:delText>
        </w:r>
        <w:r w:rsidR="009A6605" w:rsidDel="00343D9B">
          <w:delText xml:space="preserve">, with, </w:delText>
        </w:r>
        <w:r w:rsidR="009A6605" w:rsidRPr="00362BF6" w:rsidDel="00343D9B">
          <w:delText>specified disorder NEC</w:delText>
        </w:r>
        <w:r w:rsidDel="00343D9B">
          <w:delText>)</w:delText>
        </w:r>
      </w:del>
    </w:p>
    <w:p w14:paraId="120F1A3A" w14:textId="23E718E3" w:rsidR="00D87173" w:rsidDel="00343D9B" w:rsidRDefault="00D87173">
      <w:pPr>
        <w:keepNext/>
        <w:keepLines/>
        <w:spacing w:line="480" w:lineRule="auto"/>
        <w:outlineLvl w:val="1"/>
        <w:rPr>
          <w:del w:id="4350" w:author="Thar Adale" w:date="2020-07-16T19:53:00Z"/>
          <w:b/>
          <w:bCs/>
          <w:szCs w:val="26"/>
        </w:rPr>
      </w:pPr>
      <w:del w:id="4351" w:author="Thar Adale" w:date="2020-07-16T19:53:00Z">
        <w:r w:rsidDel="00343D9B">
          <w:rPr>
            <w:b/>
            <w:bCs/>
            <w:szCs w:val="26"/>
          </w:rPr>
          <w:delText xml:space="preserve">CONCEPT QUIZ </w:delText>
        </w:r>
      </w:del>
    </w:p>
    <w:p w14:paraId="686DE18F" w14:textId="24F2435F" w:rsidR="00D87173" w:rsidDel="00343D9B" w:rsidRDefault="00D87173">
      <w:pPr>
        <w:keepNext/>
        <w:keepLines/>
        <w:spacing w:line="480" w:lineRule="auto"/>
        <w:outlineLvl w:val="1"/>
        <w:rPr>
          <w:del w:id="4352" w:author="Thar Adale" w:date="2020-07-16T19:53:00Z"/>
          <w:b/>
          <w:bCs/>
          <w:szCs w:val="26"/>
        </w:rPr>
      </w:pPr>
      <w:del w:id="4353" w:author="Thar Adale" w:date="2020-07-16T19:53:00Z">
        <w:r w:rsidDel="00343D9B">
          <w:rPr>
            <w:b/>
            <w:bCs/>
            <w:szCs w:val="26"/>
          </w:rPr>
          <w:delText>Completion</w:delText>
        </w:r>
      </w:del>
    </w:p>
    <w:p w14:paraId="5A731785" w14:textId="52A0F5DA" w:rsidR="00D87173" w:rsidDel="00343D9B" w:rsidRDefault="00D87173" w:rsidP="00A014CE">
      <w:pPr>
        <w:spacing w:line="480" w:lineRule="auto"/>
        <w:rPr>
          <w:del w:id="4354" w:author="Thar Adale" w:date="2020-07-16T19:53:00Z"/>
        </w:rPr>
      </w:pPr>
      <w:del w:id="4355" w:author="Thar Adale" w:date="2020-07-16T19:53:00Z">
        <w:r w:rsidDel="00343D9B">
          <w:delText>1.</w:delText>
        </w:r>
        <w:r w:rsidDel="00343D9B">
          <w:tab/>
          <w:delText>cognitive</w:delText>
        </w:r>
      </w:del>
    </w:p>
    <w:p w14:paraId="0C5A2ABA" w14:textId="3CB95764" w:rsidR="00D87173" w:rsidDel="00343D9B" w:rsidRDefault="00D87173" w:rsidP="00A014CE">
      <w:pPr>
        <w:spacing w:line="480" w:lineRule="auto"/>
        <w:rPr>
          <w:del w:id="4356" w:author="Thar Adale" w:date="2020-07-16T19:53:00Z"/>
        </w:rPr>
      </w:pPr>
      <w:del w:id="4357" w:author="Thar Adale" w:date="2020-07-16T19:53:00Z">
        <w:r w:rsidDel="00343D9B">
          <w:delText>2.</w:delText>
        </w:r>
        <w:r w:rsidDel="00343D9B">
          <w:tab/>
          <w:delText>sexual</w:delText>
        </w:r>
      </w:del>
    </w:p>
    <w:p w14:paraId="7A25DA23" w14:textId="7FF9A435" w:rsidR="00D87173" w:rsidDel="00343D9B" w:rsidRDefault="00D87173" w:rsidP="00A014CE">
      <w:pPr>
        <w:spacing w:line="480" w:lineRule="auto"/>
        <w:rPr>
          <w:del w:id="4358" w:author="Thar Adale" w:date="2020-07-16T19:53:00Z"/>
        </w:rPr>
      </w:pPr>
      <w:del w:id="4359" w:author="Thar Adale" w:date="2020-07-16T19:53:00Z">
        <w:r w:rsidDel="00343D9B">
          <w:delText>3.</w:delText>
        </w:r>
        <w:r w:rsidDel="00343D9B">
          <w:tab/>
          <w:delText>impulse-control</w:delText>
        </w:r>
      </w:del>
    </w:p>
    <w:p w14:paraId="192E763D" w14:textId="2FE3CA4A" w:rsidR="00D87173" w:rsidDel="00343D9B" w:rsidRDefault="00D87173" w:rsidP="00A014CE">
      <w:pPr>
        <w:spacing w:line="480" w:lineRule="auto"/>
        <w:rPr>
          <w:del w:id="4360" w:author="Thar Adale" w:date="2020-07-16T19:53:00Z"/>
        </w:rPr>
      </w:pPr>
      <w:del w:id="4361" w:author="Thar Adale" w:date="2020-07-16T19:53:00Z">
        <w:r w:rsidDel="00343D9B">
          <w:delText>4.</w:delText>
        </w:r>
        <w:r w:rsidDel="00343D9B">
          <w:tab/>
          <w:delText>mood</w:delText>
        </w:r>
      </w:del>
    </w:p>
    <w:p w14:paraId="267AD003" w14:textId="7C2E781C" w:rsidR="00D87173" w:rsidDel="00343D9B" w:rsidRDefault="00D87173" w:rsidP="00A014CE">
      <w:pPr>
        <w:spacing w:line="480" w:lineRule="auto"/>
        <w:rPr>
          <w:del w:id="4362" w:author="Thar Adale" w:date="2020-07-16T19:53:00Z"/>
        </w:rPr>
      </w:pPr>
      <w:del w:id="4363" w:author="Thar Adale" w:date="2020-07-16T19:53:00Z">
        <w:r w:rsidDel="00343D9B">
          <w:delText>5.</w:delText>
        </w:r>
        <w:r w:rsidDel="00343D9B">
          <w:tab/>
          <w:delText>barbiturate</w:delText>
        </w:r>
      </w:del>
    </w:p>
    <w:p w14:paraId="508AD25D" w14:textId="52FA8C25" w:rsidR="00D87173" w:rsidDel="00343D9B" w:rsidRDefault="00D87173" w:rsidP="00A014CE">
      <w:pPr>
        <w:spacing w:line="480" w:lineRule="auto"/>
        <w:rPr>
          <w:del w:id="4364" w:author="Thar Adale" w:date="2020-07-16T19:53:00Z"/>
        </w:rPr>
      </w:pPr>
      <w:del w:id="4365" w:author="Thar Adale" w:date="2020-07-16T19:53:00Z">
        <w:r w:rsidDel="00343D9B">
          <w:delText>6.</w:delText>
        </w:r>
        <w:r w:rsidDel="00343D9B">
          <w:tab/>
          <w:delText>narcotic</w:delText>
        </w:r>
      </w:del>
    </w:p>
    <w:p w14:paraId="78B51A5D" w14:textId="3F6DDD9D" w:rsidR="00D87173" w:rsidDel="00343D9B" w:rsidRDefault="00D87173" w:rsidP="00A014CE">
      <w:pPr>
        <w:spacing w:line="480" w:lineRule="auto"/>
        <w:rPr>
          <w:del w:id="4366" w:author="Thar Adale" w:date="2020-07-16T19:53:00Z"/>
        </w:rPr>
      </w:pPr>
      <w:del w:id="4367" w:author="Thar Adale" w:date="2020-07-16T19:53:00Z">
        <w:r w:rsidDel="00343D9B">
          <w:delText>7.</w:delText>
        </w:r>
        <w:r w:rsidDel="00343D9B">
          <w:tab/>
          <w:delText>hallucinogen</w:delText>
        </w:r>
      </w:del>
    </w:p>
    <w:p w14:paraId="56C16728" w14:textId="29DD0A60" w:rsidR="00D87173" w:rsidDel="00343D9B" w:rsidRDefault="00D87173" w:rsidP="00A014CE">
      <w:pPr>
        <w:spacing w:line="480" w:lineRule="auto"/>
        <w:rPr>
          <w:del w:id="4368" w:author="Thar Adale" w:date="2020-07-16T19:53:00Z"/>
        </w:rPr>
      </w:pPr>
      <w:del w:id="4369" w:author="Thar Adale" w:date="2020-07-16T19:53:00Z">
        <w:r w:rsidDel="00343D9B">
          <w:delText>8.</w:delText>
        </w:r>
        <w:r w:rsidDel="00343D9B">
          <w:tab/>
          <w:delText>intoxication</w:delText>
        </w:r>
      </w:del>
    </w:p>
    <w:p w14:paraId="549F4FA8" w14:textId="0370E954" w:rsidR="00D87173" w:rsidDel="00343D9B" w:rsidRDefault="00D87173" w:rsidP="00A014CE">
      <w:pPr>
        <w:spacing w:line="480" w:lineRule="auto"/>
        <w:rPr>
          <w:del w:id="4370" w:author="Thar Adale" w:date="2020-07-16T19:53:00Z"/>
        </w:rPr>
      </w:pPr>
      <w:del w:id="4371" w:author="Thar Adale" w:date="2020-07-16T19:53:00Z">
        <w:r w:rsidDel="00343D9B">
          <w:delText>9.</w:delText>
        </w:r>
        <w:r w:rsidDel="00343D9B">
          <w:tab/>
          <w:delText>in remission</w:delText>
        </w:r>
      </w:del>
    </w:p>
    <w:p w14:paraId="7EBFCFF8" w14:textId="1C880511" w:rsidR="00D87173" w:rsidDel="00343D9B" w:rsidRDefault="00D87173" w:rsidP="00A014CE">
      <w:pPr>
        <w:spacing w:line="480" w:lineRule="auto"/>
        <w:rPr>
          <w:del w:id="4372" w:author="Thar Adale" w:date="2020-07-16T19:53:00Z"/>
        </w:rPr>
      </w:pPr>
      <w:del w:id="4373" w:author="Thar Adale" w:date="2020-07-16T19:53:00Z">
        <w:r w:rsidDel="00343D9B">
          <w:delText>10.</w:delText>
        </w:r>
        <w:r w:rsidDel="00343D9B">
          <w:tab/>
          <w:delText>use</w:delText>
        </w:r>
      </w:del>
    </w:p>
    <w:p w14:paraId="1F9A6B89" w14:textId="4247142A" w:rsidR="00D87173" w:rsidDel="00343D9B" w:rsidRDefault="00D87173">
      <w:pPr>
        <w:keepNext/>
        <w:keepLines/>
        <w:spacing w:line="480" w:lineRule="auto"/>
        <w:outlineLvl w:val="1"/>
        <w:rPr>
          <w:del w:id="4374" w:author="Thar Adale" w:date="2020-07-16T19:53:00Z"/>
          <w:b/>
          <w:bCs/>
          <w:szCs w:val="26"/>
        </w:rPr>
      </w:pPr>
      <w:del w:id="4375" w:author="Thar Adale" w:date="2020-07-16T19:53:00Z">
        <w:r w:rsidDel="00343D9B">
          <w:rPr>
            <w:b/>
            <w:bCs/>
            <w:szCs w:val="26"/>
          </w:rPr>
          <w:delText>Multiple Choice</w:delText>
        </w:r>
      </w:del>
    </w:p>
    <w:p w14:paraId="021C25CA" w14:textId="3968E67F" w:rsidR="00D87173" w:rsidDel="00343D9B" w:rsidRDefault="00D87173" w:rsidP="00A014CE">
      <w:pPr>
        <w:spacing w:line="480" w:lineRule="auto"/>
        <w:rPr>
          <w:del w:id="4376" w:author="Thar Adale" w:date="2020-07-16T19:53:00Z"/>
        </w:rPr>
      </w:pPr>
      <w:del w:id="4377" w:author="Thar Adale" w:date="2020-07-16T19:53:00Z">
        <w:r w:rsidDel="00343D9B">
          <w:delText>1.</w:delText>
        </w:r>
        <w:r w:rsidDel="00343D9B">
          <w:tab/>
          <w:delText>B</w:delText>
        </w:r>
      </w:del>
    </w:p>
    <w:p w14:paraId="0CE260A5" w14:textId="4C63C904" w:rsidR="00D87173" w:rsidDel="00343D9B" w:rsidRDefault="00D87173" w:rsidP="00A014CE">
      <w:pPr>
        <w:spacing w:line="480" w:lineRule="auto"/>
        <w:rPr>
          <w:del w:id="4378" w:author="Thar Adale" w:date="2020-07-16T19:53:00Z"/>
        </w:rPr>
      </w:pPr>
      <w:del w:id="4379" w:author="Thar Adale" w:date="2020-07-16T19:53:00Z">
        <w:r w:rsidDel="00343D9B">
          <w:delText>2.</w:delText>
        </w:r>
        <w:r w:rsidDel="00343D9B">
          <w:tab/>
          <w:delText>D</w:delText>
        </w:r>
      </w:del>
    </w:p>
    <w:p w14:paraId="63A25E80" w14:textId="09A5741D" w:rsidR="00D87173" w:rsidDel="00343D9B" w:rsidRDefault="00D87173" w:rsidP="00A014CE">
      <w:pPr>
        <w:spacing w:line="480" w:lineRule="auto"/>
        <w:rPr>
          <w:del w:id="4380" w:author="Thar Adale" w:date="2020-07-16T19:53:00Z"/>
        </w:rPr>
      </w:pPr>
      <w:del w:id="4381" w:author="Thar Adale" w:date="2020-07-16T19:53:00Z">
        <w:r w:rsidDel="00343D9B">
          <w:delText>3.</w:delText>
        </w:r>
        <w:r w:rsidDel="00343D9B">
          <w:tab/>
          <w:delText>C</w:delText>
        </w:r>
      </w:del>
    </w:p>
    <w:p w14:paraId="67104D0C" w14:textId="3D423862" w:rsidR="00D87173" w:rsidDel="00343D9B" w:rsidRDefault="00D87173" w:rsidP="00A014CE">
      <w:pPr>
        <w:spacing w:line="480" w:lineRule="auto"/>
        <w:rPr>
          <w:del w:id="4382" w:author="Thar Adale" w:date="2020-07-16T19:53:00Z"/>
        </w:rPr>
      </w:pPr>
      <w:del w:id="4383" w:author="Thar Adale" w:date="2020-07-16T19:53:00Z">
        <w:r w:rsidDel="00343D9B">
          <w:delText>4.</w:delText>
        </w:r>
        <w:r w:rsidDel="00343D9B">
          <w:tab/>
          <w:delText>A</w:delText>
        </w:r>
      </w:del>
    </w:p>
    <w:p w14:paraId="7768C03D" w14:textId="4EC4BDFB" w:rsidR="00D87173" w:rsidDel="00343D9B" w:rsidRDefault="00D87173" w:rsidP="00A014CE">
      <w:pPr>
        <w:spacing w:line="480" w:lineRule="auto"/>
        <w:rPr>
          <w:del w:id="4384" w:author="Thar Adale" w:date="2020-07-16T19:53:00Z"/>
        </w:rPr>
      </w:pPr>
      <w:del w:id="4385" w:author="Thar Adale" w:date="2020-07-16T19:53:00Z">
        <w:r w:rsidDel="00343D9B">
          <w:delText>5.</w:delText>
        </w:r>
        <w:r w:rsidDel="00343D9B">
          <w:tab/>
          <w:delText>B</w:delText>
        </w:r>
      </w:del>
    </w:p>
    <w:p w14:paraId="08A3E02C" w14:textId="16394A68" w:rsidR="00D87173" w:rsidDel="00343D9B" w:rsidRDefault="00D87173" w:rsidP="00A014CE">
      <w:pPr>
        <w:spacing w:line="480" w:lineRule="auto"/>
        <w:rPr>
          <w:del w:id="4386" w:author="Thar Adale" w:date="2020-07-16T19:53:00Z"/>
        </w:rPr>
      </w:pPr>
      <w:del w:id="4387" w:author="Thar Adale" w:date="2020-07-16T19:53:00Z">
        <w:r w:rsidDel="00343D9B">
          <w:delText>6.</w:delText>
        </w:r>
        <w:r w:rsidDel="00343D9B">
          <w:tab/>
          <w:delText>C</w:delText>
        </w:r>
      </w:del>
    </w:p>
    <w:p w14:paraId="11DB9CC7" w14:textId="1AC7E08D" w:rsidR="00D87173" w:rsidDel="00343D9B" w:rsidRDefault="00D87173" w:rsidP="00A014CE">
      <w:pPr>
        <w:spacing w:line="480" w:lineRule="auto"/>
        <w:rPr>
          <w:del w:id="4388" w:author="Thar Adale" w:date="2020-07-16T19:53:00Z"/>
        </w:rPr>
      </w:pPr>
      <w:del w:id="4389" w:author="Thar Adale" w:date="2020-07-16T19:53:00Z">
        <w:r w:rsidDel="00343D9B">
          <w:delText>7.</w:delText>
        </w:r>
        <w:r w:rsidDel="00343D9B">
          <w:tab/>
          <w:delText>B</w:delText>
        </w:r>
      </w:del>
    </w:p>
    <w:p w14:paraId="311A38E3" w14:textId="327AD13C" w:rsidR="00D87173" w:rsidDel="00343D9B" w:rsidRDefault="00D87173" w:rsidP="00A014CE">
      <w:pPr>
        <w:spacing w:line="480" w:lineRule="auto"/>
        <w:rPr>
          <w:del w:id="4390" w:author="Thar Adale" w:date="2020-07-16T19:53:00Z"/>
        </w:rPr>
      </w:pPr>
      <w:del w:id="4391" w:author="Thar Adale" w:date="2020-07-16T19:53:00Z">
        <w:r w:rsidDel="00343D9B">
          <w:delText>8.</w:delText>
        </w:r>
        <w:r w:rsidDel="00343D9B">
          <w:tab/>
          <w:delText>A</w:delText>
        </w:r>
      </w:del>
    </w:p>
    <w:p w14:paraId="560537F4" w14:textId="6E2C7936" w:rsidR="00D87173" w:rsidDel="00343D9B" w:rsidRDefault="00D87173" w:rsidP="00A014CE">
      <w:pPr>
        <w:spacing w:line="480" w:lineRule="auto"/>
        <w:rPr>
          <w:del w:id="4392" w:author="Thar Adale" w:date="2020-07-16T19:53:00Z"/>
        </w:rPr>
      </w:pPr>
      <w:del w:id="4393" w:author="Thar Adale" w:date="2020-07-16T19:53:00Z">
        <w:r w:rsidDel="00343D9B">
          <w:delText>9.</w:delText>
        </w:r>
        <w:r w:rsidDel="00343D9B">
          <w:tab/>
          <w:delText>D</w:delText>
        </w:r>
      </w:del>
    </w:p>
    <w:p w14:paraId="21405D2A" w14:textId="30EB713A" w:rsidR="00D87173" w:rsidDel="00343D9B" w:rsidRDefault="00D87173" w:rsidP="00A014CE">
      <w:pPr>
        <w:spacing w:line="480" w:lineRule="auto"/>
        <w:rPr>
          <w:del w:id="4394" w:author="Thar Adale" w:date="2020-07-16T19:53:00Z"/>
        </w:rPr>
      </w:pPr>
      <w:del w:id="4395" w:author="Thar Adale" w:date="2020-07-16T19:53:00Z">
        <w:r w:rsidDel="00343D9B">
          <w:delText>10.</w:delText>
        </w:r>
        <w:r w:rsidDel="00343D9B">
          <w:tab/>
          <w:delText>A</w:delText>
        </w:r>
      </w:del>
    </w:p>
    <w:p w14:paraId="3D42DFB6" w14:textId="53637A76" w:rsidR="00D87173" w:rsidDel="00343D9B" w:rsidRDefault="00D87173" w:rsidP="00A014CE">
      <w:pPr>
        <w:spacing w:line="480" w:lineRule="auto"/>
        <w:rPr>
          <w:del w:id="4396" w:author="Thar Adale" w:date="2020-07-16T19:53:00Z"/>
        </w:rPr>
      </w:pPr>
    </w:p>
    <w:p w14:paraId="498D1F96" w14:textId="6FEC48C8" w:rsidR="00D87173" w:rsidDel="00343D9B" w:rsidRDefault="00D87173">
      <w:pPr>
        <w:keepNext/>
        <w:keepLines/>
        <w:spacing w:line="480" w:lineRule="auto"/>
        <w:outlineLvl w:val="1"/>
        <w:rPr>
          <w:del w:id="4397" w:author="Thar Adale" w:date="2020-07-16T19:53:00Z"/>
          <w:b/>
          <w:bCs/>
          <w:szCs w:val="26"/>
        </w:rPr>
      </w:pPr>
      <w:del w:id="4398" w:author="Thar Adale" w:date="2020-07-16T19:53:00Z">
        <w:r w:rsidDel="00343D9B">
          <w:rPr>
            <w:b/>
            <w:bCs/>
            <w:szCs w:val="26"/>
          </w:rPr>
          <w:delText>KEEP ON CODING</w:delText>
        </w:r>
      </w:del>
    </w:p>
    <w:p w14:paraId="4601887F" w14:textId="2B943159" w:rsidR="00D87173" w:rsidDel="00343D9B" w:rsidRDefault="00D87173" w:rsidP="00A014CE">
      <w:pPr>
        <w:spacing w:line="480" w:lineRule="auto"/>
        <w:contextualSpacing/>
        <w:rPr>
          <w:del w:id="4399" w:author="Thar Adale" w:date="2020-07-16T19:53:00Z"/>
        </w:rPr>
      </w:pPr>
      <w:del w:id="4400" w:author="Thar Adale" w:date="2020-07-16T19:53:00Z">
        <w:r w:rsidDel="00343D9B">
          <w:delText>1.</w:delText>
        </w:r>
        <w:r w:rsidDel="00343D9B">
          <w:tab/>
        </w:r>
        <w:r w:rsidRPr="00FA796D" w:rsidDel="00343D9B">
          <w:rPr>
            <w:rStyle w:val="Emphasis"/>
          </w:rPr>
          <w:delText xml:space="preserve">F05  </w:delText>
        </w:r>
        <w:r w:rsidDel="00343D9B">
          <w:delText>(</w:delText>
        </w:r>
        <w:r w:rsidR="006D03ED" w:rsidDel="00343D9B">
          <w:delText xml:space="preserve">Syndrome, brain, acute </w:delText>
        </w:r>
        <w:r w:rsidR="006D03ED" w:rsidRPr="00237906" w:rsidDel="00343D9B">
          <w:rPr>
            <w:i/>
          </w:rPr>
          <w:delText>see</w:delText>
        </w:r>
        <w:r w:rsidR="006D03ED" w:rsidDel="00343D9B">
          <w:delText xml:space="preserve"> </w:delText>
        </w:r>
        <w:r w:rsidDel="00343D9B">
          <w:delText>Delirium, due to, unknown etiology)</w:delText>
        </w:r>
      </w:del>
    </w:p>
    <w:p w14:paraId="43DE4328" w14:textId="6F614E3B" w:rsidR="00D87173" w:rsidDel="00343D9B" w:rsidRDefault="00D87173" w:rsidP="00A014CE">
      <w:pPr>
        <w:spacing w:line="480" w:lineRule="auto"/>
        <w:contextualSpacing/>
        <w:rPr>
          <w:del w:id="4401" w:author="Thar Adale" w:date="2020-07-16T19:53:00Z"/>
        </w:rPr>
      </w:pPr>
      <w:del w:id="4402" w:author="Thar Adale" w:date="2020-07-16T19:53:00Z">
        <w:r w:rsidDel="00343D9B">
          <w:delText>2.</w:delText>
        </w:r>
        <w:r w:rsidDel="00343D9B">
          <w:tab/>
        </w:r>
        <w:r w:rsidRPr="00FA796D" w:rsidDel="00343D9B">
          <w:rPr>
            <w:rStyle w:val="Emphasis"/>
          </w:rPr>
          <w:delText>F20.2</w:delText>
        </w:r>
        <w:r w:rsidDel="00343D9B">
          <w:delText xml:space="preserve">  (Schizophrenia, catatonic)</w:delText>
        </w:r>
      </w:del>
    </w:p>
    <w:p w14:paraId="40C33943" w14:textId="11EFA129" w:rsidR="00D87173" w:rsidDel="00343D9B" w:rsidRDefault="00D87173" w:rsidP="00A014CE">
      <w:pPr>
        <w:spacing w:line="480" w:lineRule="auto"/>
        <w:contextualSpacing/>
        <w:rPr>
          <w:del w:id="4403" w:author="Thar Adale" w:date="2020-07-16T19:53:00Z"/>
        </w:rPr>
      </w:pPr>
      <w:del w:id="4404" w:author="Thar Adale" w:date="2020-07-16T19:53:00Z">
        <w:r w:rsidDel="00343D9B">
          <w:delText>3.</w:delText>
        </w:r>
        <w:r w:rsidDel="00343D9B">
          <w:tab/>
        </w:r>
        <w:r w:rsidRPr="00FA796D" w:rsidDel="00343D9B">
          <w:rPr>
            <w:rStyle w:val="Emphasis"/>
          </w:rPr>
          <w:delText>F98.8</w:delText>
        </w:r>
        <w:r w:rsidDel="00343D9B">
          <w:delText xml:space="preserve">  (Thumb, sucking)</w:delText>
        </w:r>
      </w:del>
    </w:p>
    <w:p w14:paraId="1C78901D" w14:textId="6BA4E421" w:rsidR="00D87173" w:rsidDel="00343D9B" w:rsidRDefault="00D87173" w:rsidP="00A014CE">
      <w:pPr>
        <w:spacing w:line="480" w:lineRule="auto"/>
        <w:contextualSpacing/>
        <w:rPr>
          <w:del w:id="4405" w:author="Thar Adale" w:date="2020-07-16T19:53:00Z"/>
        </w:rPr>
      </w:pPr>
      <w:del w:id="4406" w:author="Thar Adale" w:date="2020-07-16T19:53:00Z">
        <w:r w:rsidDel="00343D9B">
          <w:delText>4.</w:delText>
        </w:r>
        <w:r w:rsidDel="00343D9B">
          <w:tab/>
        </w:r>
        <w:r w:rsidRPr="00FA796D" w:rsidDel="00343D9B">
          <w:rPr>
            <w:rStyle w:val="Emphasis"/>
          </w:rPr>
          <w:delText>F50.2</w:delText>
        </w:r>
        <w:r w:rsidDel="00343D9B">
          <w:delText xml:space="preserve">  (Bulimia)</w:delText>
        </w:r>
      </w:del>
    </w:p>
    <w:p w14:paraId="583D7B08" w14:textId="0F087ABB" w:rsidR="00D87173" w:rsidDel="00343D9B" w:rsidRDefault="00D87173" w:rsidP="00A014CE">
      <w:pPr>
        <w:spacing w:line="480" w:lineRule="auto"/>
        <w:contextualSpacing/>
        <w:rPr>
          <w:del w:id="4407" w:author="Thar Adale" w:date="2020-07-16T19:53:00Z"/>
        </w:rPr>
      </w:pPr>
      <w:del w:id="4408" w:author="Thar Adale" w:date="2020-07-16T19:53:00Z">
        <w:r w:rsidDel="00343D9B">
          <w:delText>5.</w:delText>
        </w:r>
        <w:r w:rsidDel="00343D9B">
          <w:tab/>
        </w:r>
        <w:r w:rsidRPr="00FA796D" w:rsidDel="00343D9B">
          <w:rPr>
            <w:rStyle w:val="Emphasis"/>
          </w:rPr>
          <w:delText>F40.243</w:delText>
        </w:r>
        <w:r w:rsidDel="00343D9B">
          <w:delText xml:space="preserve">  (</w:delText>
        </w:r>
        <w:r w:rsidR="006D03ED" w:rsidDel="00343D9B">
          <w:delText>Fear of—</w:delText>
        </w:r>
        <w:r w:rsidR="006D03ED" w:rsidRPr="00237906" w:rsidDel="00343D9B">
          <w:rPr>
            <w:i/>
          </w:rPr>
          <w:delText>see</w:delText>
        </w:r>
        <w:r w:rsidR="006D03ED" w:rsidDel="00343D9B">
          <w:delText xml:space="preserve"> Phobia. </w:delText>
        </w:r>
        <w:r w:rsidDel="00343D9B">
          <w:delText>Phobia, specific, situational, flying)</w:delText>
        </w:r>
      </w:del>
    </w:p>
    <w:p w14:paraId="49A5BB38" w14:textId="6B119D17" w:rsidR="00D87173" w:rsidDel="00343D9B" w:rsidRDefault="00D87173" w:rsidP="00A014CE">
      <w:pPr>
        <w:spacing w:line="480" w:lineRule="auto"/>
        <w:contextualSpacing/>
        <w:rPr>
          <w:del w:id="4409" w:author="Thar Adale" w:date="2020-07-16T19:53:00Z"/>
        </w:rPr>
      </w:pPr>
      <w:del w:id="4410" w:author="Thar Adale" w:date="2020-07-16T19:53:00Z">
        <w:r w:rsidDel="00343D9B">
          <w:delText>6.</w:delText>
        </w:r>
        <w:r w:rsidDel="00343D9B">
          <w:tab/>
        </w:r>
        <w:r w:rsidRPr="00FA796D" w:rsidDel="00343D9B">
          <w:rPr>
            <w:rStyle w:val="Emphasis"/>
          </w:rPr>
          <w:delText>F17.203</w:delText>
        </w:r>
        <w:r w:rsidDel="00343D9B">
          <w:delText xml:space="preserve">  (Dependence, drug, nicotine, with disorder, withdrawal)</w:delText>
        </w:r>
      </w:del>
    </w:p>
    <w:p w14:paraId="760C40F6" w14:textId="5EB1B4C4" w:rsidR="00D87173" w:rsidDel="00343D9B" w:rsidRDefault="00D87173" w:rsidP="00A014CE">
      <w:pPr>
        <w:spacing w:line="480" w:lineRule="auto"/>
        <w:contextualSpacing/>
        <w:rPr>
          <w:del w:id="4411" w:author="Thar Adale" w:date="2020-07-16T19:53:00Z"/>
        </w:rPr>
      </w:pPr>
      <w:del w:id="4412" w:author="Thar Adale" w:date="2020-07-16T19:53:00Z">
        <w:r w:rsidDel="00343D9B">
          <w:delText>7.</w:delText>
        </w:r>
        <w:r w:rsidDel="00343D9B">
          <w:tab/>
        </w:r>
        <w:r w:rsidRPr="00FA796D" w:rsidDel="00343D9B">
          <w:rPr>
            <w:rStyle w:val="Emphasis"/>
          </w:rPr>
          <w:delText>F10.182</w:delText>
        </w:r>
        <w:r w:rsidDel="00343D9B">
          <w:delText xml:space="preserve">  (Disorder, sleep due to, alcohol, abuse)</w:delText>
        </w:r>
      </w:del>
    </w:p>
    <w:p w14:paraId="4F25139A" w14:textId="6B88DF3A" w:rsidR="00D87173" w:rsidDel="00343D9B" w:rsidRDefault="00D87173" w:rsidP="00A014CE">
      <w:pPr>
        <w:spacing w:line="480" w:lineRule="auto"/>
        <w:contextualSpacing/>
        <w:rPr>
          <w:del w:id="4413" w:author="Thar Adale" w:date="2020-07-16T19:53:00Z"/>
        </w:rPr>
      </w:pPr>
      <w:del w:id="4414" w:author="Thar Adale" w:date="2020-07-16T19:53:00Z">
        <w:r w:rsidDel="00343D9B">
          <w:delText>8.</w:delText>
        </w:r>
        <w:r w:rsidDel="00343D9B">
          <w:tab/>
        </w:r>
        <w:r w:rsidRPr="00FA796D" w:rsidDel="00343D9B">
          <w:rPr>
            <w:rStyle w:val="Emphasis"/>
          </w:rPr>
          <w:delText xml:space="preserve">F31.81 </w:delText>
        </w:r>
        <w:r w:rsidDel="00343D9B">
          <w:delText xml:space="preserve"> (Disorder, bipolar II)</w:delText>
        </w:r>
      </w:del>
    </w:p>
    <w:p w14:paraId="5C6DED0F" w14:textId="6E2C0EBD" w:rsidR="00D87173" w:rsidDel="00343D9B" w:rsidRDefault="00D87173" w:rsidP="00A014CE">
      <w:pPr>
        <w:spacing w:line="480" w:lineRule="auto"/>
        <w:contextualSpacing/>
        <w:rPr>
          <w:del w:id="4415" w:author="Thar Adale" w:date="2020-07-16T19:53:00Z"/>
        </w:rPr>
      </w:pPr>
      <w:del w:id="4416" w:author="Thar Adale" w:date="2020-07-16T19:53:00Z">
        <w:r w:rsidDel="00343D9B">
          <w:delText>9.</w:delText>
        </w:r>
        <w:r w:rsidDel="00343D9B">
          <w:tab/>
        </w:r>
        <w:r w:rsidRPr="00FA796D" w:rsidDel="00343D9B">
          <w:rPr>
            <w:rStyle w:val="Emphasis"/>
          </w:rPr>
          <w:delText>F43.22</w:delText>
        </w:r>
        <w:r w:rsidDel="00343D9B">
          <w:delText xml:space="preserve">  (Disorder, adjustment, with, anxiety)</w:delText>
        </w:r>
      </w:del>
    </w:p>
    <w:p w14:paraId="002C4ACB" w14:textId="6DB8277B" w:rsidR="00D87173" w:rsidDel="00343D9B" w:rsidRDefault="00D87173" w:rsidP="00A014CE">
      <w:pPr>
        <w:spacing w:line="480" w:lineRule="auto"/>
        <w:contextualSpacing/>
        <w:rPr>
          <w:del w:id="4417" w:author="Thar Adale" w:date="2020-07-16T19:53:00Z"/>
        </w:rPr>
      </w:pPr>
      <w:del w:id="4418" w:author="Thar Adale" w:date="2020-07-16T19:53:00Z">
        <w:r w:rsidDel="00343D9B">
          <w:delText>10.</w:delText>
        </w:r>
        <w:r w:rsidDel="00343D9B">
          <w:tab/>
        </w:r>
        <w:r w:rsidRPr="00FA796D" w:rsidDel="00343D9B">
          <w:rPr>
            <w:rStyle w:val="Emphasis"/>
          </w:rPr>
          <w:delText xml:space="preserve">F51.11  </w:delText>
        </w:r>
        <w:r w:rsidDel="00343D9B">
          <w:delText>(Hypersomnia, primary)</w:delText>
        </w:r>
      </w:del>
    </w:p>
    <w:p w14:paraId="3E3E0844" w14:textId="2EEE0AD3" w:rsidR="00D87173" w:rsidDel="00343D9B" w:rsidRDefault="00D87173" w:rsidP="00A014CE">
      <w:pPr>
        <w:spacing w:line="480" w:lineRule="auto"/>
        <w:contextualSpacing/>
        <w:rPr>
          <w:del w:id="4419" w:author="Thar Adale" w:date="2020-07-16T19:53:00Z"/>
        </w:rPr>
      </w:pPr>
      <w:del w:id="4420" w:author="Thar Adale" w:date="2020-07-16T19:53:00Z">
        <w:r w:rsidDel="00343D9B">
          <w:delText>11.</w:delText>
        </w:r>
        <w:r w:rsidDel="00343D9B">
          <w:tab/>
        </w:r>
        <w:r w:rsidRPr="00FA796D" w:rsidDel="00343D9B">
          <w:rPr>
            <w:rStyle w:val="Emphasis"/>
          </w:rPr>
          <w:delText>F65.3</w:delText>
        </w:r>
        <w:r w:rsidDel="00343D9B">
          <w:delText xml:space="preserve">  (Voyeurism)</w:delText>
        </w:r>
      </w:del>
    </w:p>
    <w:p w14:paraId="6CCFED39" w14:textId="312DC8DF" w:rsidR="00D87173" w:rsidDel="00343D9B" w:rsidRDefault="00D87173" w:rsidP="00A014CE">
      <w:pPr>
        <w:spacing w:line="480" w:lineRule="auto"/>
        <w:contextualSpacing/>
        <w:rPr>
          <w:del w:id="4421" w:author="Thar Adale" w:date="2020-07-16T19:53:00Z"/>
        </w:rPr>
      </w:pPr>
      <w:del w:id="4422" w:author="Thar Adale" w:date="2020-07-16T19:53:00Z">
        <w:r w:rsidDel="00343D9B">
          <w:delText>12.</w:delText>
        </w:r>
        <w:r w:rsidDel="00343D9B">
          <w:tab/>
        </w:r>
        <w:r w:rsidRPr="00FA796D" w:rsidDel="00343D9B">
          <w:rPr>
            <w:rStyle w:val="Emphasis"/>
          </w:rPr>
          <w:delText>F84.0</w:delText>
        </w:r>
        <w:r w:rsidDel="00343D9B">
          <w:delText xml:space="preserve">  (Disorder,  autistic)</w:delText>
        </w:r>
      </w:del>
    </w:p>
    <w:p w14:paraId="7FCC87BC" w14:textId="36F693A9" w:rsidR="00D87173" w:rsidDel="00343D9B" w:rsidRDefault="00D87173" w:rsidP="00A014CE">
      <w:pPr>
        <w:spacing w:line="480" w:lineRule="auto"/>
        <w:contextualSpacing/>
        <w:rPr>
          <w:del w:id="4423" w:author="Thar Adale" w:date="2020-07-16T19:53:00Z"/>
        </w:rPr>
      </w:pPr>
      <w:del w:id="4424" w:author="Thar Adale" w:date="2020-07-16T19:53:00Z">
        <w:r w:rsidDel="00343D9B">
          <w:delText>13.</w:delText>
        </w:r>
        <w:r w:rsidDel="00343D9B">
          <w:tab/>
        </w:r>
        <w:r w:rsidRPr="00FA796D" w:rsidDel="00343D9B">
          <w:rPr>
            <w:rStyle w:val="Emphasis"/>
          </w:rPr>
          <w:delText>F73</w:delText>
        </w:r>
        <w:r w:rsidDel="00343D9B">
          <w:delText xml:space="preserve">  (Disability, intellectual, profound</w:delText>
        </w:r>
        <w:r w:rsidR="006D03ED" w:rsidDel="00343D9B">
          <w:delText xml:space="preserve"> (IQ under 20)</w:delText>
        </w:r>
        <w:r w:rsidDel="00343D9B">
          <w:delText>)</w:delText>
        </w:r>
      </w:del>
    </w:p>
    <w:p w14:paraId="64802404" w14:textId="72EF0404" w:rsidR="00D87173" w:rsidDel="00343D9B" w:rsidRDefault="00D87173" w:rsidP="00A014CE">
      <w:pPr>
        <w:spacing w:line="480" w:lineRule="auto"/>
        <w:contextualSpacing/>
        <w:rPr>
          <w:del w:id="4425" w:author="Thar Adale" w:date="2020-07-16T19:53:00Z"/>
        </w:rPr>
      </w:pPr>
      <w:del w:id="4426" w:author="Thar Adale" w:date="2020-07-16T19:53:00Z">
        <w:r w:rsidDel="00343D9B">
          <w:delText>14.</w:delText>
        </w:r>
        <w:r w:rsidDel="00343D9B">
          <w:tab/>
        </w:r>
        <w:r w:rsidRPr="00FA796D" w:rsidDel="00343D9B">
          <w:rPr>
            <w:rStyle w:val="Emphasis"/>
          </w:rPr>
          <w:delText>F98.1</w:delText>
        </w:r>
        <w:r w:rsidDel="00343D9B">
          <w:delText xml:space="preserve">  (Encopresis, psychogenic)</w:delText>
        </w:r>
      </w:del>
    </w:p>
    <w:p w14:paraId="22F29CE0" w14:textId="5669B965" w:rsidR="00D87173" w:rsidDel="00343D9B" w:rsidRDefault="00D87173" w:rsidP="00A014CE">
      <w:pPr>
        <w:spacing w:line="480" w:lineRule="auto"/>
        <w:contextualSpacing/>
        <w:rPr>
          <w:del w:id="4427" w:author="Thar Adale" w:date="2020-07-16T19:53:00Z"/>
        </w:rPr>
      </w:pPr>
      <w:del w:id="4428" w:author="Thar Adale" w:date="2020-07-16T19:53:00Z">
        <w:r w:rsidDel="00343D9B">
          <w:delText>15.</w:delText>
        </w:r>
        <w:r w:rsidDel="00343D9B">
          <w:tab/>
        </w:r>
        <w:r w:rsidRPr="00FA796D" w:rsidDel="00343D9B">
          <w:rPr>
            <w:rStyle w:val="Emphasis"/>
          </w:rPr>
          <w:delText>F63.3</w:delText>
        </w:r>
        <w:r w:rsidDel="00343D9B">
          <w:delText xml:space="preserve">  (Trichotillomania)</w:delText>
        </w:r>
      </w:del>
    </w:p>
    <w:p w14:paraId="5078F4AC" w14:textId="6C612B20" w:rsidR="00D87173" w:rsidDel="00343D9B" w:rsidRDefault="00D87173" w:rsidP="00A014CE">
      <w:pPr>
        <w:spacing w:line="480" w:lineRule="auto"/>
        <w:contextualSpacing/>
        <w:rPr>
          <w:del w:id="4429" w:author="Thar Adale" w:date="2020-07-16T19:53:00Z"/>
        </w:rPr>
      </w:pPr>
      <w:del w:id="4430" w:author="Thar Adale" w:date="2020-07-16T19:53:00Z">
        <w:r w:rsidDel="00343D9B">
          <w:delText>16.</w:delText>
        </w:r>
        <w:r w:rsidDel="00343D9B">
          <w:tab/>
        </w:r>
        <w:r w:rsidRPr="00FA796D" w:rsidDel="00343D9B">
          <w:rPr>
            <w:rStyle w:val="Emphasis"/>
          </w:rPr>
          <w:delText>F55.0</w:delText>
        </w:r>
        <w:r w:rsidDel="00343D9B">
          <w:delText xml:space="preserve">  (Abuse, antacids)</w:delText>
        </w:r>
      </w:del>
    </w:p>
    <w:p w14:paraId="4B4F4645" w14:textId="3B75D3DD" w:rsidR="00D87173" w:rsidDel="00343D9B" w:rsidRDefault="00D87173" w:rsidP="00A014CE">
      <w:pPr>
        <w:spacing w:line="480" w:lineRule="auto"/>
        <w:contextualSpacing/>
        <w:rPr>
          <w:del w:id="4431" w:author="Thar Adale" w:date="2020-07-16T19:53:00Z"/>
        </w:rPr>
      </w:pPr>
      <w:del w:id="4432" w:author="Thar Adale" w:date="2020-07-16T19:53:00Z">
        <w:r w:rsidDel="00343D9B">
          <w:delText>17.</w:delText>
        </w:r>
        <w:r w:rsidDel="00343D9B">
          <w:tab/>
        </w:r>
        <w:r w:rsidRPr="00FA796D" w:rsidDel="00343D9B">
          <w:rPr>
            <w:rStyle w:val="Emphasis"/>
          </w:rPr>
          <w:delText>F44.2</w:delText>
        </w:r>
        <w:r w:rsidDel="00343D9B">
          <w:delText xml:space="preserve">  (Stupor, dissociative)</w:delText>
        </w:r>
      </w:del>
    </w:p>
    <w:p w14:paraId="3B47B276" w14:textId="050BB5FE" w:rsidR="00D87173" w:rsidDel="00343D9B" w:rsidRDefault="00D87173" w:rsidP="00A014CE">
      <w:pPr>
        <w:spacing w:line="480" w:lineRule="auto"/>
        <w:contextualSpacing/>
        <w:rPr>
          <w:del w:id="4433" w:author="Thar Adale" w:date="2020-07-16T19:53:00Z"/>
        </w:rPr>
      </w:pPr>
      <w:del w:id="4434" w:author="Thar Adale" w:date="2020-07-16T19:53:00Z">
        <w:r w:rsidDel="00343D9B">
          <w:delText>18.</w:delText>
        </w:r>
        <w:r w:rsidDel="00343D9B">
          <w:tab/>
        </w:r>
        <w:r w:rsidRPr="00FA796D" w:rsidDel="00343D9B">
          <w:rPr>
            <w:rStyle w:val="Emphasis"/>
          </w:rPr>
          <w:delText>F51.3</w:delText>
        </w:r>
        <w:r w:rsidDel="00343D9B">
          <w:delText xml:space="preserve">  (Sleep, walking)</w:delText>
        </w:r>
      </w:del>
    </w:p>
    <w:p w14:paraId="48963A33" w14:textId="2A668ACF" w:rsidR="00D87173" w:rsidDel="00343D9B" w:rsidRDefault="00D87173" w:rsidP="00A014CE">
      <w:pPr>
        <w:spacing w:line="480" w:lineRule="auto"/>
        <w:contextualSpacing/>
        <w:rPr>
          <w:del w:id="4435" w:author="Thar Adale" w:date="2020-07-16T19:53:00Z"/>
        </w:rPr>
      </w:pPr>
      <w:del w:id="4436" w:author="Thar Adale" w:date="2020-07-16T19:53:00Z">
        <w:r w:rsidDel="00343D9B">
          <w:delText>19.</w:delText>
        </w:r>
        <w:r w:rsidDel="00343D9B">
          <w:tab/>
        </w:r>
        <w:r w:rsidRPr="00FA796D" w:rsidDel="00343D9B">
          <w:rPr>
            <w:rStyle w:val="Emphasis"/>
          </w:rPr>
          <w:delText xml:space="preserve">F94.0 </w:delText>
        </w:r>
        <w:r w:rsidDel="00343D9B">
          <w:delText xml:space="preserve"> (Mutism, selective)</w:delText>
        </w:r>
      </w:del>
    </w:p>
    <w:p w14:paraId="46438E7E" w14:textId="5C9E4575" w:rsidR="00D87173" w:rsidDel="00343D9B" w:rsidRDefault="00D87173" w:rsidP="00A014CE">
      <w:pPr>
        <w:spacing w:line="480" w:lineRule="auto"/>
        <w:contextualSpacing/>
        <w:rPr>
          <w:del w:id="4437" w:author="Thar Adale" w:date="2020-07-16T19:53:00Z"/>
        </w:rPr>
      </w:pPr>
      <w:del w:id="4438" w:author="Thar Adale" w:date="2020-07-16T19:53:00Z">
        <w:r w:rsidDel="00343D9B">
          <w:delText>20.</w:delText>
        </w:r>
        <w:r w:rsidDel="00343D9B">
          <w:tab/>
        </w:r>
        <w:r w:rsidRPr="00FA796D" w:rsidDel="00343D9B">
          <w:rPr>
            <w:rStyle w:val="Emphasis"/>
          </w:rPr>
          <w:delText>F45.8</w:delText>
        </w:r>
        <w:r w:rsidDel="00343D9B">
          <w:delText xml:space="preserve">  (Torticollis, psychogenic)</w:delText>
        </w:r>
      </w:del>
    </w:p>
    <w:p w14:paraId="28BE5B0E" w14:textId="24B2E276" w:rsidR="00D87173" w:rsidDel="00343D9B" w:rsidRDefault="00D87173" w:rsidP="00A014CE">
      <w:pPr>
        <w:spacing w:line="480" w:lineRule="auto"/>
        <w:contextualSpacing/>
        <w:rPr>
          <w:del w:id="4439" w:author="Thar Adale" w:date="2020-07-16T19:53:00Z"/>
        </w:rPr>
      </w:pPr>
      <w:del w:id="4440" w:author="Thar Adale" w:date="2020-07-16T19:53:00Z">
        <w:r w:rsidDel="00343D9B">
          <w:delText>21.</w:delText>
        </w:r>
        <w:r w:rsidDel="00343D9B">
          <w:tab/>
        </w:r>
        <w:r w:rsidRPr="00FA796D" w:rsidDel="00343D9B">
          <w:rPr>
            <w:rStyle w:val="Emphasis"/>
          </w:rPr>
          <w:delText>F34.1</w:delText>
        </w:r>
        <w:r w:rsidDel="00343D9B">
          <w:delText xml:space="preserve">  (Disorder, dysthymic cyclothymic)</w:delText>
        </w:r>
      </w:del>
    </w:p>
    <w:p w14:paraId="29B7F56A" w14:textId="4B34361D" w:rsidR="00D87173" w:rsidDel="00343D9B" w:rsidRDefault="00D87173" w:rsidP="00A014CE">
      <w:pPr>
        <w:spacing w:line="480" w:lineRule="auto"/>
        <w:contextualSpacing/>
        <w:rPr>
          <w:del w:id="4441" w:author="Thar Adale" w:date="2020-07-16T19:53:00Z"/>
        </w:rPr>
      </w:pPr>
      <w:del w:id="4442" w:author="Thar Adale" w:date="2020-07-16T19:53:00Z">
        <w:r w:rsidDel="00343D9B">
          <w:delText>22.</w:delText>
        </w:r>
        <w:r w:rsidDel="00343D9B">
          <w:tab/>
        </w:r>
        <w:r w:rsidRPr="00FA796D" w:rsidDel="00343D9B">
          <w:rPr>
            <w:rStyle w:val="Emphasis"/>
          </w:rPr>
          <w:delText>F45.21</w:delText>
        </w:r>
        <w:r w:rsidDel="00343D9B">
          <w:delText xml:space="preserve">  (Hypochondria)</w:delText>
        </w:r>
      </w:del>
    </w:p>
    <w:p w14:paraId="114EA85F" w14:textId="2B9C7117" w:rsidR="00D87173" w:rsidDel="00343D9B" w:rsidRDefault="00D87173" w:rsidP="00A014CE">
      <w:pPr>
        <w:spacing w:line="480" w:lineRule="auto"/>
        <w:contextualSpacing/>
        <w:rPr>
          <w:del w:id="4443" w:author="Thar Adale" w:date="2020-07-16T19:53:00Z"/>
        </w:rPr>
      </w:pPr>
      <w:del w:id="4444" w:author="Thar Adale" w:date="2020-07-16T19:53:00Z">
        <w:r w:rsidDel="00343D9B">
          <w:delText>23.</w:delText>
        </w:r>
        <w:r w:rsidDel="00343D9B">
          <w:tab/>
        </w:r>
        <w:r w:rsidRPr="00FA796D" w:rsidDel="00343D9B">
          <w:rPr>
            <w:rStyle w:val="Emphasis"/>
          </w:rPr>
          <w:delText>F82</w:delText>
        </w:r>
        <w:r w:rsidDel="00343D9B">
          <w:delText xml:space="preserve">  (Syndrome, clumsiness)</w:delText>
        </w:r>
      </w:del>
    </w:p>
    <w:p w14:paraId="119DF538" w14:textId="67DC48AD" w:rsidR="00D87173" w:rsidDel="00343D9B" w:rsidRDefault="00D87173" w:rsidP="00A014CE">
      <w:pPr>
        <w:spacing w:line="480" w:lineRule="auto"/>
        <w:contextualSpacing/>
        <w:rPr>
          <w:del w:id="4445" w:author="Thar Adale" w:date="2020-07-16T19:53:00Z"/>
        </w:rPr>
      </w:pPr>
      <w:del w:id="4446" w:author="Thar Adale" w:date="2020-07-16T19:53:00Z">
        <w:r w:rsidDel="00343D9B">
          <w:delText>24.</w:delText>
        </w:r>
        <w:r w:rsidDel="00343D9B">
          <w:tab/>
        </w:r>
        <w:r w:rsidRPr="00FA796D" w:rsidDel="00343D9B">
          <w:rPr>
            <w:rStyle w:val="Emphasis"/>
          </w:rPr>
          <w:delText>F</w:delText>
        </w:r>
        <w:r w:rsidR="00375BAC" w:rsidDel="00343D9B">
          <w:rPr>
            <w:rStyle w:val="Emphasis"/>
          </w:rPr>
          <w:delText>17.210</w:delText>
        </w:r>
        <w:r w:rsidDel="00343D9B">
          <w:delText xml:space="preserve">  (</w:delText>
        </w:r>
        <w:r w:rsidR="00375BAC" w:rsidDel="00343D9B">
          <w:delText>see Smok</w:delText>
        </w:r>
        <w:r w:rsidR="00A61084" w:rsidDel="00343D9B">
          <w:delText>er</w:delText>
        </w:r>
        <w:r w:rsidR="00375BAC" w:rsidDel="00343D9B">
          <w:delText xml:space="preserve">, </w:delText>
        </w:r>
        <w:r w:rsidR="00375BAC" w:rsidRPr="00237906" w:rsidDel="00343D9B">
          <w:rPr>
            <w:i/>
          </w:rPr>
          <w:delText>see</w:delText>
        </w:r>
        <w:r w:rsidR="00375BAC" w:rsidDel="00343D9B">
          <w:delText xml:space="preserve"> Dependence, drug, nicotine, </w:delText>
        </w:r>
        <w:r w:rsidR="00A61084" w:rsidDel="00343D9B">
          <w:delText xml:space="preserve">Tabular List: </w:delText>
        </w:r>
        <w:r w:rsidR="00375BAC" w:rsidDel="00343D9B">
          <w:delText>cigarettes</w:delText>
        </w:r>
        <w:r w:rsidDel="00343D9B">
          <w:delText>)</w:delText>
        </w:r>
      </w:del>
    </w:p>
    <w:p w14:paraId="73D51B5D" w14:textId="7E958EF1" w:rsidR="00D87173" w:rsidDel="00343D9B" w:rsidRDefault="00D87173" w:rsidP="00A014CE">
      <w:pPr>
        <w:spacing w:line="480" w:lineRule="auto"/>
        <w:contextualSpacing/>
        <w:rPr>
          <w:del w:id="4447" w:author="Thar Adale" w:date="2020-07-16T19:53:00Z"/>
        </w:rPr>
      </w:pPr>
      <w:del w:id="4448" w:author="Thar Adale" w:date="2020-07-16T19:53:00Z">
        <w:r w:rsidDel="00343D9B">
          <w:delText>25.</w:delText>
        </w:r>
        <w:r w:rsidDel="00343D9B">
          <w:tab/>
        </w:r>
        <w:r w:rsidRPr="00FA796D" w:rsidDel="00343D9B">
          <w:rPr>
            <w:rStyle w:val="Emphasis"/>
          </w:rPr>
          <w:delText>F14.</w:delText>
        </w:r>
        <w:r w:rsidR="00375BAC" w:rsidRPr="00FA796D" w:rsidDel="00343D9B">
          <w:rPr>
            <w:rStyle w:val="Emphasis"/>
          </w:rPr>
          <w:delText>2</w:delText>
        </w:r>
        <w:r w:rsidR="00375BAC" w:rsidDel="00343D9B">
          <w:rPr>
            <w:rStyle w:val="Emphasis"/>
          </w:rPr>
          <w:delText>1</w:delText>
        </w:r>
        <w:r w:rsidR="00375BAC" w:rsidRPr="00FA796D" w:rsidDel="00343D9B">
          <w:rPr>
            <w:rStyle w:val="Emphasis"/>
          </w:rPr>
          <w:delText xml:space="preserve"> </w:delText>
        </w:r>
        <w:r w:rsidR="00375BAC" w:rsidDel="00343D9B">
          <w:delText xml:space="preserve"> </w:delText>
        </w:r>
        <w:r w:rsidDel="00343D9B">
          <w:delText xml:space="preserve">(Dependence, drug, cocaine, </w:delText>
        </w:r>
        <w:r w:rsidR="00375BAC" w:rsidDel="00343D9B">
          <w:delText>in remission</w:delText>
        </w:r>
        <w:r w:rsidDel="00343D9B">
          <w:delText>)</w:delText>
        </w:r>
      </w:del>
    </w:p>
    <w:p w14:paraId="5187BD90" w14:textId="0278688F" w:rsidR="006D03ED" w:rsidDel="00343D9B" w:rsidRDefault="006D03ED" w:rsidP="006D03ED">
      <w:pPr>
        <w:keepNext/>
        <w:keepLines/>
        <w:spacing w:line="480" w:lineRule="auto"/>
        <w:outlineLvl w:val="1"/>
        <w:rPr>
          <w:del w:id="4449" w:author="Thar Adale" w:date="2020-07-16T19:53:00Z"/>
          <w:b/>
          <w:bCs/>
          <w:szCs w:val="26"/>
        </w:rPr>
      </w:pPr>
      <w:del w:id="4450" w:author="Thar Adale" w:date="2020-07-16T19:53:00Z">
        <w:r w:rsidDel="00343D9B">
          <w:rPr>
            <w:b/>
            <w:bCs/>
            <w:szCs w:val="26"/>
          </w:rPr>
          <w:delText>CODING CHALLENGE</w:delText>
        </w:r>
      </w:del>
    </w:p>
    <w:p w14:paraId="5F80240A" w14:textId="77AA483E" w:rsidR="006D03ED" w:rsidDel="00343D9B" w:rsidRDefault="006D03ED" w:rsidP="006D03ED">
      <w:pPr>
        <w:spacing w:line="480" w:lineRule="auto"/>
        <w:rPr>
          <w:del w:id="4451" w:author="Thar Adale" w:date="2020-07-16T19:53:00Z"/>
        </w:rPr>
      </w:pPr>
      <w:del w:id="4452" w:author="Thar Adale" w:date="2020-07-16T19:53:00Z">
        <w:r w:rsidDel="00343D9B">
          <w:delText>1.</w:delText>
        </w:r>
        <w:r w:rsidDel="00343D9B">
          <w:tab/>
        </w:r>
        <w:r w:rsidRPr="00FA796D" w:rsidDel="00343D9B">
          <w:rPr>
            <w:rStyle w:val="Emphasis"/>
          </w:rPr>
          <w:delText>J45.40</w:delText>
        </w:r>
        <w:r w:rsidDel="00343D9B">
          <w:delText xml:space="preserve">  (Asthma, persistent, moderate)</w:delText>
        </w:r>
      </w:del>
    </w:p>
    <w:p w14:paraId="51F36E98" w14:textId="6294EBC0" w:rsidR="006D03ED" w:rsidDel="00343D9B" w:rsidRDefault="006D03ED" w:rsidP="006D03ED">
      <w:pPr>
        <w:spacing w:line="480" w:lineRule="auto"/>
        <w:ind w:left="720"/>
        <w:rPr>
          <w:del w:id="4453" w:author="Thar Adale" w:date="2020-07-16T19:53:00Z"/>
        </w:rPr>
      </w:pPr>
      <w:del w:id="4454" w:author="Thar Adale" w:date="2020-07-16T19:53:00Z">
        <w:r w:rsidRPr="00FA796D" w:rsidDel="00343D9B">
          <w:rPr>
            <w:rStyle w:val="Emphasis"/>
          </w:rPr>
          <w:delText>F54</w:delText>
        </w:r>
        <w:r w:rsidDel="00343D9B">
          <w:delText xml:space="preserve">  (Asthma, psychogenic)</w:delText>
        </w:r>
      </w:del>
    </w:p>
    <w:p w14:paraId="02E6AAB1" w14:textId="1150F0A5" w:rsidR="006D03ED" w:rsidDel="00343D9B" w:rsidRDefault="006D03ED" w:rsidP="006D03ED">
      <w:pPr>
        <w:spacing w:line="480" w:lineRule="auto"/>
        <w:rPr>
          <w:del w:id="4455" w:author="Thar Adale" w:date="2020-07-16T19:53:00Z"/>
        </w:rPr>
      </w:pPr>
      <w:del w:id="4456" w:author="Thar Adale" w:date="2020-07-16T19:53:00Z">
        <w:r w:rsidDel="00343D9B">
          <w:delText>2.</w:delText>
        </w:r>
        <w:r w:rsidDel="00343D9B">
          <w:tab/>
        </w:r>
        <w:r w:rsidRPr="00FA796D" w:rsidDel="00343D9B">
          <w:rPr>
            <w:rStyle w:val="Emphasis"/>
          </w:rPr>
          <w:delText>F43.12</w:delText>
        </w:r>
        <w:r w:rsidDel="00343D9B">
          <w:delText xml:space="preserve">  (Disorder, posttraumatic stress, chronic)</w:delText>
        </w:r>
      </w:del>
    </w:p>
    <w:p w14:paraId="662F0A3C" w14:textId="70EFE52D" w:rsidR="006D03ED" w:rsidDel="00343D9B" w:rsidRDefault="006D03ED" w:rsidP="006D03ED">
      <w:pPr>
        <w:spacing w:line="480" w:lineRule="auto"/>
        <w:rPr>
          <w:del w:id="4457" w:author="Thar Adale" w:date="2020-07-16T19:53:00Z"/>
        </w:rPr>
      </w:pPr>
      <w:del w:id="4458" w:author="Thar Adale" w:date="2020-07-16T19:53:00Z">
        <w:r w:rsidDel="00343D9B">
          <w:delText>3.</w:delText>
        </w:r>
        <w:r w:rsidDel="00343D9B">
          <w:tab/>
        </w:r>
        <w:r w:rsidRPr="00FA796D" w:rsidDel="00343D9B">
          <w:rPr>
            <w:rStyle w:val="Emphasis"/>
          </w:rPr>
          <w:delText>C79.31</w:delText>
        </w:r>
        <w:r w:rsidDel="00343D9B">
          <w:delText xml:space="preserve">  (Table of Neoplasms, brain, secondary malignant)</w:delText>
        </w:r>
      </w:del>
    </w:p>
    <w:p w14:paraId="35A89A02" w14:textId="60DBEB26" w:rsidR="006D03ED" w:rsidDel="00343D9B" w:rsidRDefault="006D03ED" w:rsidP="006D03ED">
      <w:pPr>
        <w:spacing w:line="480" w:lineRule="auto"/>
        <w:ind w:left="720"/>
        <w:rPr>
          <w:del w:id="4459" w:author="Thar Adale" w:date="2020-07-16T19:53:00Z"/>
        </w:rPr>
      </w:pPr>
      <w:del w:id="4460" w:author="Thar Adale" w:date="2020-07-16T19:53:00Z">
        <w:r w:rsidRPr="00FA796D" w:rsidDel="00343D9B">
          <w:rPr>
            <w:rStyle w:val="Emphasis"/>
          </w:rPr>
          <w:delText>C25.9</w:delText>
        </w:r>
        <w:r w:rsidDel="00343D9B">
          <w:delText xml:space="preserve">  (Table of Neoplasms, pancreas, primary malignant)</w:delText>
        </w:r>
      </w:del>
    </w:p>
    <w:p w14:paraId="20291306" w14:textId="2B4A5096" w:rsidR="006D03ED" w:rsidDel="00343D9B" w:rsidRDefault="006D03ED" w:rsidP="006D03ED">
      <w:pPr>
        <w:spacing w:line="480" w:lineRule="auto"/>
        <w:ind w:left="720"/>
        <w:rPr>
          <w:del w:id="4461" w:author="Thar Adale" w:date="2020-07-16T19:53:00Z"/>
        </w:rPr>
      </w:pPr>
      <w:del w:id="4462" w:author="Thar Adale" w:date="2020-07-16T19:53:00Z">
        <w:r w:rsidRPr="00FA796D" w:rsidDel="00343D9B">
          <w:rPr>
            <w:rStyle w:val="Emphasis"/>
          </w:rPr>
          <w:delText>F51.3</w:delText>
        </w:r>
        <w:r w:rsidDel="00343D9B">
          <w:delText xml:space="preserve">  (Sleep, walking)</w:delText>
        </w:r>
      </w:del>
    </w:p>
    <w:p w14:paraId="62CB8DEA" w14:textId="58980FFB" w:rsidR="006D03ED" w:rsidDel="00343D9B" w:rsidRDefault="006D03ED" w:rsidP="006D03ED">
      <w:pPr>
        <w:spacing w:line="480" w:lineRule="auto"/>
        <w:ind w:left="720"/>
        <w:rPr>
          <w:del w:id="4463" w:author="Thar Adale" w:date="2020-07-16T19:53:00Z"/>
        </w:rPr>
      </w:pPr>
      <w:del w:id="4464" w:author="Thar Adale" w:date="2020-07-16T19:53:00Z">
        <w:r w:rsidRPr="00FA796D" w:rsidDel="00343D9B">
          <w:rPr>
            <w:rStyle w:val="Emphasis"/>
          </w:rPr>
          <w:delText>E08.9</w:delText>
        </w:r>
        <w:r w:rsidDel="00343D9B">
          <w:delText xml:space="preserve">  (Diabetes, secondary due to underlying condition)</w:delText>
        </w:r>
      </w:del>
    </w:p>
    <w:p w14:paraId="361047D0" w14:textId="177C156E" w:rsidR="006D03ED" w:rsidDel="00343D9B" w:rsidRDefault="006D03ED" w:rsidP="006D03ED">
      <w:pPr>
        <w:spacing w:line="480" w:lineRule="auto"/>
        <w:ind w:left="720"/>
        <w:rPr>
          <w:del w:id="4465" w:author="Thar Adale" w:date="2020-07-16T19:53:00Z"/>
        </w:rPr>
      </w:pPr>
      <w:del w:id="4466" w:author="Thar Adale" w:date="2020-07-16T19:53:00Z">
        <w:r w:rsidRPr="00FA796D" w:rsidDel="00343D9B">
          <w:rPr>
            <w:rStyle w:val="Emphasis"/>
          </w:rPr>
          <w:delText xml:space="preserve">Z79.4 </w:delText>
        </w:r>
        <w:r w:rsidDel="00343D9B">
          <w:delText xml:space="preserve"> (Long term drug therapy, insulin)</w:delText>
        </w:r>
      </w:del>
    </w:p>
    <w:p w14:paraId="299FCF6E" w14:textId="23FA87E2" w:rsidR="006D03ED" w:rsidDel="00343D9B" w:rsidRDefault="006D03ED" w:rsidP="006D03ED">
      <w:pPr>
        <w:spacing w:line="480" w:lineRule="auto"/>
        <w:rPr>
          <w:del w:id="4467" w:author="Thar Adale" w:date="2020-07-16T19:53:00Z"/>
        </w:rPr>
      </w:pPr>
      <w:del w:id="4468" w:author="Thar Adale" w:date="2020-07-16T19:53:00Z">
        <w:r w:rsidDel="00343D9B">
          <w:delText>4.</w:delText>
        </w:r>
        <w:r w:rsidDel="00343D9B">
          <w:tab/>
        </w:r>
        <w:r w:rsidRPr="00FA796D" w:rsidDel="00343D9B">
          <w:rPr>
            <w:rStyle w:val="Emphasis"/>
          </w:rPr>
          <w:delText>F11.23</w:delText>
        </w:r>
        <w:r w:rsidDel="00343D9B">
          <w:delText xml:space="preserve">  (Dependence, drug, opioid, with withdrawal)5.</w:delText>
        </w:r>
        <w:r w:rsidDel="00343D9B">
          <w:tab/>
        </w:r>
        <w:r w:rsidRPr="00FA796D" w:rsidDel="00343D9B">
          <w:rPr>
            <w:rStyle w:val="Emphasis"/>
          </w:rPr>
          <w:delText>F34.1</w:delText>
        </w:r>
        <w:r w:rsidDel="00343D9B">
          <w:delText xml:space="preserve">  (Depression, anxiety, persistent)</w:delText>
        </w:r>
      </w:del>
    </w:p>
    <w:p w14:paraId="72E572C5" w14:textId="448EA524" w:rsidR="006D03ED" w:rsidDel="00343D9B" w:rsidRDefault="006D03ED" w:rsidP="006D03ED">
      <w:pPr>
        <w:spacing w:line="480" w:lineRule="auto"/>
        <w:ind w:left="720"/>
        <w:rPr>
          <w:del w:id="4469" w:author="Thar Adale" w:date="2020-07-16T19:53:00Z"/>
        </w:rPr>
      </w:pPr>
      <w:del w:id="4470" w:author="Thar Adale" w:date="2020-07-16T19:53:00Z">
        <w:r w:rsidRPr="00FA796D" w:rsidDel="00343D9B">
          <w:rPr>
            <w:rStyle w:val="Emphasis"/>
          </w:rPr>
          <w:delText>R45.851</w:delText>
        </w:r>
        <w:r w:rsidDel="00343D9B">
          <w:delText xml:space="preserve">  (Ideation, suicidal)</w:delText>
        </w:r>
      </w:del>
    </w:p>
    <w:p w14:paraId="6770D82A" w14:textId="238202A7" w:rsidR="006D03ED" w:rsidDel="00343D9B" w:rsidRDefault="006D03ED" w:rsidP="006D03ED">
      <w:pPr>
        <w:spacing w:line="480" w:lineRule="auto"/>
        <w:ind w:left="720"/>
        <w:rPr>
          <w:del w:id="4471" w:author="Thar Adale" w:date="2020-07-16T19:53:00Z"/>
        </w:rPr>
      </w:pPr>
      <w:del w:id="4472" w:author="Thar Adale" w:date="2020-07-16T19:53:00Z">
        <w:r w:rsidRPr="00FA796D" w:rsidDel="00343D9B">
          <w:rPr>
            <w:rStyle w:val="Emphasis"/>
          </w:rPr>
          <w:delText>Z56.0</w:delText>
        </w:r>
        <w:r w:rsidDel="00343D9B">
          <w:delText xml:space="preserve">  (Unemployment, anxiety concerning)</w:delText>
        </w:r>
      </w:del>
    </w:p>
    <w:p w14:paraId="6F21B2F9" w14:textId="41766A22" w:rsidR="006D03ED" w:rsidDel="00343D9B" w:rsidRDefault="006D03ED" w:rsidP="006D03ED">
      <w:pPr>
        <w:spacing w:line="480" w:lineRule="auto"/>
        <w:ind w:left="720" w:hanging="720"/>
        <w:rPr>
          <w:del w:id="4473" w:author="Thar Adale" w:date="2020-07-16T19:53:00Z"/>
        </w:rPr>
      </w:pPr>
      <w:del w:id="4474" w:author="Thar Adale" w:date="2020-07-16T19:53:00Z">
        <w:r w:rsidDel="00343D9B">
          <w:delText>6.</w:delText>
        </w:r>
        <w:r w:rsidDel="00343D9B">
          <w:tab/>
        </w:r>
        <w:r w:rsidRPr="00FA796D" w:rsidDel="00343D9B">
          <w:rPr>
            <w:rStyle w:val="Emphasis"/>
          </w:rPr>
          <w:delText>F31.75</w:delText>
        </w:r>
        <w:r w:rsidDel="00343D9B">
          <w:delText xml:space="preserve">  (Disorder, bipolar (I), in remission, in partial remission, most recent episode,  depressed)</w:delText>
        </w:r>
      </w:del>
    </w:p>
    <w:p w14:paraId="7ADBF3FD" w14:textId="3AF16D6E" w:rsidR="006D03ED" w:rsidDel="00343D9B" w:rsidRDefault="006D03ED" w:rsidP="006D03ED">
      <w:pPr>
        <w:spacing w:line="480" w:lineRule="auto"/>
        <w:rPr>
          <w:del w:id="4475" w:author="Thar Adale" w:date="2020-07-16T19:53:00Z"/>
        </w:rPr>
      </w:pPr>
      <w:del w:id="4476" w:author="Thar Adale" w:date="2020-07-16T19:53:00Z">
        <w:r w:rsidDel="00343D9B">
          <w:delText>7.</w:delText>
        </w:r>
        <w:r w:rsidDel="00343D9B">
          <w:tab/>
        </w:r>
        <w:r w:rsidRPr="00FA796D" w:rsidDel="00343D9B">
          <w:rPr>
            <w:rStyle w:val="Emphasis"/>
          </w:rPr>
          <w:delText>F53</w:delText>
        </w:r>
        <w:r w:rsidR="00F5256A" w:rsidDel="00343D9B">
          <w:rPr>
            <w:rStyle w:val="Emphasis"/>
          </w:rPr>
          <w:delText>.0</w:delText>
        </w:r>
        <w:r w:rsidDel="00343D9B">
          <w:delText xml:space="preserve">  (Depression, postpartum)</w:delText>
        </w:r>
      </w:del>
    </w:p>
    <w:p w14:paraId="632C22B9" w14:textId="79FC14EB" w:rsidR="006D03ED" w:rsidDel="00343D9B" w:rsidRDefault="006D03ED" w:rsidP="006D03ED">
      <w:pPr>
        <w:spacing w:line="480" w:lineRule="auto"/>
        <w:rPr>
          <w:del w:id="4477" w:author="Thar Adale" w:date="2020-07-16T19:53:00Z"/>
        </w:rPr>
      </w:pPr>
      <w:del w:id="4478" w:author="Thar Adale" w:date="2020-07-16T19:53:00Z">
        <w:r w:rsidDel="00343D9B">
          <w:delText>8.</w:delText>
        </w:r>
        <w:r w:rsidDel="00343D9B">
          <w:tab/>
        </w:r>
        <w:r w:rsidRPr="00FA796D" w:rsidDel="00343D9B">
          <w:rPr>
            <w:rStyle w:val="Emphasis"/>
          </w:rPr>
          <w:delText>F81.0</w:delText>
        </w:r>
        <w:r w:rsidDel="00343D9B">
          <w:delText xml:space="preserve">  (Dyslexia, developmental)</w:delText>
        </w:r>
      </w:del>
    </w:p>
    <w:p w14:paraId="2F3D101D" w14:textId="25F485CA" w:rsidR="006D03ED" w:rsidDel="00343D9B" w:rsidRDefault="006D03ED" w:rsidP="006D03ED">
      <w:pPr>
        <w:spacing w:line="480" w:lineRule="auto"/>
        <w:ind w:left="720"/>
        <w:rPr>
          <w:del w:id="4479" w:author="Thar Adale" w:date="2020-07-16T19:53:00Z"/>
        </w:rPr>
      </w:pPr>
      <w:del w:id="4480" w:author="Thar Adale" w:date="2020-07-16T19:53:00Z">
        <w:r w:rsidRPr="00FA796D" w:rsidDel="00343D9B">
          <w:rPr>
            <w:rStyle w:val="Emphasis"/>
          </w:rPr>
          <w:delText>F81.81</w:delText>
        </w:r>
        <w:r w:rsidDel="00343D9B">
          <w:delText xml:space="preserve"> (Disorder, spelling)</w:delText>
        </w:r>
      </w:del>
    </w:p>
    <w:p w14:paraId="549FFA81" w14:textId="5A25732A" w:rsidR="006D03ED" w:rsidDel="00343D9B" w:rsidRDefault="006D03ED" w:rsidP="006D03ED">
      <w:pPr>
        <w:spacing w:line="480" w:lineRule="auto"/>
        <w:rPr>
          <w:del w:id="4481" w:author="Thar Adale" w:date="2020-07-16T19:53:00Z"/>
        </w:rPr>
      </w:pPr>
      <w:del w:id="4482" w:author="Thar Adale" w:date="2020-07-16T19:53:00Z">
        <w:r w:rsidDel="00343D9B">
          <w:delText>9.</w:delText>
        </w:r>
        <w:r w:rsidDel="00343D9B">
          <w:tab/>
        </w:r>
        <w:r w:rsidRPr="00FA796D" w:rsidDel="00343D9B">
          <w:rPr>
            <w:rStyle w:val="Emphasis"/>
          </w:rPr>
          <w:delText>F44.81</w:delText>
        </w:r>
        <w:r w:rsidDel="00343D9B">
          <w:delText xml:space="preserve">  (Personality, multiple)</w:delText>
        </w:r>
      </w:del>
    </w:p>
    <w:p w14:paraId="185A1C21" w14:textId="3DC49CC8" w:rsidR="006D03ED" w:rsidDel="00343D9B" w:rsidRDefault="006D03ED" w:rsidP="006D03ED">
      <w:pPr>
        <w:spacing w:line="480" w:lineRule="auto"/>
        <w:ind w:left="720"/>
        <w:rPr>
          <w:del w:id="4483" w:author="Thar Adale" w:date="2020-07-16T19:53:00Z"/>
        </w:rPr>
      </w:pPr>
      <w:del w:id="4484" w:author="Thar Adale" w:date="2020-07-16T19:53:00Z">
        <w:r w:rsidRPr="00FA796D" w:rsidDel="00343D9B">
          <w:rPr>
            <w:rStyle w:val="Emphasis"/>
          </w:rPr>
          <w:delText>D53.9</w:delText>
        </w:r>
        <w:r w:rsidDel="00343D9B">
          <w:delText xml:space="preserve">  (Anemia, deficiency, nutritional)</w:delText>
        </w:r>
      </w:del>
    </w:p>
    <w:p w14:paraId="53F5DBBA" w14:textId="7FA954DB" w:rsidR="006D03ED" w:rsidDel="00343D9B" w:rsidRDefault="006D03ED" w:rsidP="006D03ED">
      <w:pPr>
        <w:spacing w:line="480" w:lineRule="auto"/>
        <w:ind w:left="720"/>
        <w:rPr>
          <w:del w:id="4485" w:author="Thar Adale" w:date="2020-07-16T19:53:00Z"/>
        </w:rPr>
      </w:pPr>
      <w:del w:id="4486" w:author="Thar Adale" w:date="2020-07-16T19:53:00Z">
        <w:r w:rsidRPr="00FA796D" w:rsidDel="00343D9B">
          <w:rPr>
            <w:rStyle w:val="Emphasis"/>
          </w:rPr>
          <w:delText>F70</w:delText>
        </w:r>
        <w:r w:rsidDel="00343D9B">
          <w:delText xml:space="preserve">  (Disability, intellectual, mild)</w:delText>
        </w:r>
      </w:del>
    </w:p>
    <w:p w14:paraId="19FB6230" w14:textId="46A6BA41" w:rsidR="006D03ED" w:rsidDel="00343D9B" w:rsidRDefault="006D03ED" w:rsidP="006D03ED">
      <w:pPr>
        <w:spacing w:line="480" w:lineRule="auto"/>
        <w:rPr>
          <w:del w:id="4487" w:author="Thar Adale" w:date="2020-07-16T19:53:00Z"/>
        </w:rPr>
      </w:pPr>
      <w:del w:id="4488" w:author="Thar Adale" w:date="2020-07-16T19:53:00Z">
        <w:r w:rsidDel="00343D9B">
          <w:delText>10.</w:delText>
        </w:r>
        <w:r w:rsidDel="00343D9B">
          <w:tab/>
        </w:r>
        <w:r w:rsidRPr="00FA796D" w:rsidDel="00343D9B">
          <w:rPr>
            <w:rStyle w:val="Emphasis"/>
          </w:rPr>
          <w:delText xml:space="preserve">Z71.6 </w:delText>
        </w:r>
        <w:r w:rsidDel="00343D9B">
          <w:delText xml:space="preserve"> (Counseling, tobacco use)</w:delText>
        </w:r>
      </w:del>
    </w:p>
    <w:p w14:paraId="5BF28954" w14:textId="4974CA7B" w:rsidR="006D03ED" w:rsidDel="00343D9B" w:rsidRDefault="006D03ED" w:rsidP="006D03ED">
      <w:pPr>
        <w:spacing w:line="480" w:lineRule="auto"/>
        <w:ind w:left="720"/>
        <w:rPr>
          <w:del w:id="4489" w:author="Thar Adale" w:date="2020-07-16T19:53:00Z"/>
        </w:rPr>
      </w:pPr>
      <w:del w:id="4490" w:author="Thar Adale" w:date="2020-07-16T19:53:00Z">
        <w:r w:rsidRPr="00FA796D" w:rsidDel="00343D9B">
          <w:rPr>
            <w:rStyle w:val="Emphasis"/>
          </w:rPr>
          <w:delText>F17.220</w:delText>
        </w:r>
        <w:r w:rsidDel="00343D9B">
          <w:delText xml:space="preserve">  (Dependence, drug, nicotine, chewing tobacco)</w:delText>
        </w:r>
      </w:del>
    </w:p>
    <w:p w14:paraId="028B36B5" w14:textId="208899D1" w:rsidR="008354F4" w:rsidDel="00343D9B" w:rsidRDefault="008354F4">
      <w:pPr>
        <w:rPr>
          <w:del w:id="4491" w:author="Thar Adale" w:date="2020-07-16T19:53:00Z"/>
        </w:rPr>
      </w:pPr>
    </w:p>
    <w:p w14:paraId="31BE7367" w14:textId="0A27D4D0" w:rsidR="002C6A28" w:rsidDel="00343D9B" w:rsidRDefault="002C6A28" w:rsidP="00E41082">
      <w:pPr>
        <w:pStyle w:val="Heading1"/>
        <w:rPr>
          <w:del w:id="4492" w:author="Thar Adale" w:date="2020-07-16T19:53:00Z"/>
        </w:rPr>
      </w:pPr>
      <w:del w:id="4493" w:author="Thar Adale" w:date="2020-07-16T19:53:00Z">
        <w:r w:rsidDel="00343D9B">
          <w:delText xml:space="preserve">CHAPTER </w:delText>
        </w:r>
        <w:r w:rsidR="00064E1D" w:rsidDel="00343D9B">
          <w:delText>18</w:delText>
        </w:r>
        <w:r w:rsidDel="00343D9B">
          <w:delText>: DISEASES OF THE EYE AND ADNEXA (H00-H59)</w:delText>
        </w:r>
      </w:del>
    </w:p>
    <w:p w14:paraId="725E125B" w14:textId="0C432CE4" w:rsidR="002C6A28" w:rsidRPr="00E1633A" w:rsidDel="00343D9B" w:rsidRDefault="002C6A28" w:rsidP="00FA796D">
      <w:pPr>
        <w:keepNext/>
        <w:keepLines/>
        <w:spacing w:line="480" w:lineRule="auto"/>
        <w:outlineLvl w:val="1"/>
        <w:rPr>
          <w:del w:id="4494" w:author="Thar Adale" w:date="2020-07-16T19:53:00Z"/>
          <w:b/>
          <w:bCs/>
          <w:szCs w:val="26"/>
        </w:rPr>
      </w:pPr>
      <w:del w:id="4495" w:author="Thar Adale" w:date="2020-07-16T19:53:00Z">
        <w:r w:rsidRPr="00E1633A" w:rsidDel="00343D9B">
          <w:rPr>
            <w:b/>
            <w:bCs/>
            <w:szCs w:val="26"/>
          </w:rPr>
          <w:delText>CODING PRACTICE</w:delText>
        </w:r>
      </w:del>
    </w:p>
    <w:p w14:paraId="1DF31908" w14:textId="5263E581" w:rsidR="002C6A28" w:rsidDel="00343D9B" w:rsidRDefault="002C6A28" w:rsidP="00B2019F">
      <w:pPr>
        <w:keepNext/>
        <w:keepLines/>
        <w:spacing w:line="480" w:lineRule="auto"/>
        <w:outlineLvl w:val="1"/>
        <w:rPr>
          <w:del w:id="4496" w:author="Thar Adale" w:date="2020-07-16T19:53:00Z"/>
          <w:b/>
          <w:bCs/>
          <w:szCs w:val="26"/>
        </w:rPr>
      </w:pPr>
      <w:del w:id="4497" w:author="Thar Adale" w:date="2020-07-16T19:53:00Z">
        <w:r w:rsidDel="00343D9B">
          <w:rPr>
            <w:b/>
            <w:bCs/>
            <w:szCs w:val="26"/>
          </w:rPr>
          <w:delText xml:space="preserve">Exercise </w:delText>
        </w:r>
        <w:r w:rsidR="00064E1D" w:rsidDel="00343D9B">
          <w:rPr>
            <w:b/>
            <w:bCs/>
            <w:szCs w:val="26"/>
          </w:rPr>
          <w:delText>18</w:delText>
        </w:r>
        <w:r w:rsidDel="00343D9B">
          <w:rPr>
            <w:b/>
            <w:bCs/>
            <w:szCs w:val="26"/>
          </w:rPr>
          <w:delText>.1 Eye Refresher</w:delText>
        </w:r>
      </w:del>
    </w:p>
    <w:p w14:paraId="12141802" w14:textId="068B80D2" w:rsidR="002C6A28" w:rsidDel="00343D9B" w:rsidRDefault="002C6A28" w:rsidP="00B2019F">
      <w:pPr>
        <w:spacing w:line="480" w:lineRule="auto"/>
        <w:ind w:left="720" w:hanging="360"/>
        <w:rPr>
          <w:del w:id="4498" w:author="Thar Adale" w:date="2020-07-16T19:53:00Z"/>
        </w:rPr>
      </w:pPr>
      <w:del w:id="4499" w:author="Thar Adale" w:date="2020-07-16T19:53:00Z">
        <w:r w:rsidDel="00343D9B">
          <w:delText>1.</w:delText>
        </w:r>
        <w:r w:rsidDel="00343D9B">
          <w:tab/>
          <w:delText>photo/kerat/itis  inflammation of the cornea due to light, H16.131</w:delText>
        </w:r>
      </w:del>
    </w:p>
    <w:p w14:paraId="27E9BEDF" w14:textId="5071E025" w:rsidR="002C6A28" w:rsidDel="00343D9B" w:rsidRDefault="002C6A28" w:rsidP="00B2019F">
      <w:pPr>
        <w:spacing w:line="480" w:lineRule="auto"/>
        <w:ind w:left="720" w:hanging="360"/>
        <w:rPr>
          <w:del w:id="4500" w:author="Thar Adale" w:date="2020-07-16T19:53:00Z"/>
        </w:rPr>
      </w:pPr>
      <w:del w:id="4501" w:author="Thar Adale" w:date="2020-07-16T19:53:00Z">
        <w:r w:rsidDel="00343D9B">
          <w:delText>2.</w:delText>
        </w:r>
        <w:r w:rsidDel="00343D9B">
          <w:tab/>
          <w:delText>retino/blast/oma  neoplasm of embryonic cells in the retina, C69.22</w:delText>
        </w:r>
      </w:del>
    </w:p>
    <w:p w14:paraId="4D4C490D" w14:textId="0A89CA6E" w:rsidR="002C6A28" w:rsidDel="00343D9B" w:rsidRDefault="002C6A28" w:rsidP="00B2019F">
      <w:pPr>
        <w:spacing w:line="480" w:lineRule="auto"/>
        <w:ind w:left="720" w:hanging="360"/>
        <w:rPr>
          <w:del w:id="4502" w:author="Thar Adale" w:date="2020-07-16T19:53:00Z"/>
        </w:rPr>
      </w:pPr>
      <w:del w:id="4503" w:author="Thar Adale" w:date="2020-07-16T19:53:00Z">
        <w:r w:rsidDel="00343D9B">
          <w:delText>3.</w:delText>
        </w:r>
        <w:r w:rsidDel="00343D9B">
          <w:tab/>
          <w:delText>lago/phthalmos  inability of the eye to close, H02.209</w:delText>
        </w:r>
      </w:del>
    </w:p>
    <w:p w14:paraId="029B61FA" w14:textId="0264ABF2" w:rsidR="002C6A28" w:rsidDel="00343D9B" w:rsidRDefault="002C6A28" w:rsidP="00B2019F">
      <w:pPr>
        <w:spacing w:line="480" w:lineRule="auto"/>
        <w:ind w:left="720" w:hanging="360"/>
        <w:rPr>
          <w:del w:id="4504" w:author="Thar Adale" w:date="2020-07-16T19:53:00Z"/>
        </w:rPr>
      </w:pPr>
      <w:del w:id="4505" w:author="Thar Adale" w:date="2020-07-16T19:53:00Z">
        <w:r w:rsidDel="00343D9B">
          <w:delText>4.</w:delText>
        </w:r>
        <w:r w:rsidDel="00343D9B">
          <w:tab/>
          <w:delText>blepharo/ptosis  drooping of the eyelid, H02.403</w:delText>
        </w:r>
      </w:del>
    </w:p>
    <w:p w14:paraId="1E0A56AA" w14:textId="0A14FDC8" w:rsidR="002C6A28" w:rsidDel="00343D9B" w:rsidRDefault="002C6A28" w:rsidP="00B2019F">
      <w:pPr>
        <w:spacing w:line="480" w:lineRule="auto"/>
        <w:ind w:left="720" w:hanging="360"/>
        <w:rPr>
          <w:del w:id="4506" w:author="Thar Adale" w:date="2020-07-16T19:53:00Z"/>
        </w:rPr>
      </w:pPr>
      <w:del w:id="4507" w:author="Thar Adale" w:date="2020-07-16T19:53:00Z">
        <w:r w:rsidDel="00343D9B">
          <w:delText>5.</w:delText>
        </w:r>
        <w:r w:rsidDel="00343D9B">
          <w:tab/>
          <w:delText>dacryo/aden/itis  inflammation of the tear gland, H04.001</w:delText>
        </w:r>
      </w:del>
    </w:p>
    <w:p w14:paraId="0DAB7CFF" w14:textId="69F1C340" w:rsidR="002C6A28" w:rsidDel="00343D9B" w:rsidRDefault="002C6A28" w:rsidP="00B2019F">
      <w:pPr>
        <w:spacing w:line="480" w:lineRule="auto"/>
        <w:ind w:left="720" w:hanging="360"/>
        <w:rPr>
          <w:del w:id="4508" w:author="Thar Adale" w:date="2020-07-16T19:53:00Z"/>
        </w:rPr>
      </w:pPr>
      <w:del w:id="4509" w:author="Thar Adale" w:date="2020-07-16T19:53:00Z">
        <w:r w:rsidDel="00343D9B">
          <w:delText>6.</w:delText>
        </w:r>
        <w:r w:rsidDel="00343D9B">
          <w:tab/>
          <w:delText>kerato/malacia  softening of the cornea, H18.443</w:delText>
        </w:r>
      </w:del>
    </w:p>
    <w:p w14:paraId="06E706D3" w14:textId="73080685" w:rsidR="002C6A28" w:rsidDel="00343D9B" w:rsidRDefault="002C6A28" w:rsidP="00B2019F">
      <w:pPr>
        <w:spacing w:line="480" w:lineRule="auto"/>
        <w:ind w:left="720" w:hanging="360"/>
        <w:rPr>
          <w:del w:id="4510" w:author="Thar Adale" w:date="2020-07-16T19:53:00Z"/>
        </w:rPr>
      </w:pPr>
      <w:del w:id="4511" w:author="Thar Adale" w:date="2020-07-16T19:53:00Z">
        <w:r w:rsidDel="00343D9B">
          <w:delText>7.</w:delText>
        </w:r>
        <w:r w:rsidDel="00343D9B">
          <w:tab/>
          <w:delText>retino/schisis  splitting of the retina, H33.102</w:delText>
        </w:r>
      </w:del>
    </w:p>
    <w:p w14:paraId="67FD8B5D" w14:textId="103476EE" w:rsidR="002C6A28" w:rsidDel="00343D9B" w:rsidRDefault="002C6A28" w:rsidP="00B2019F">
      <w:pPr>
        <w:spacing w:line="480" w:lineRule="auto"/>
        <w:ind w:left="720" w:hanging="360"/>
        <w:rPr>
          <w:del w:id="4512" w:author="Thar Adale" w:date="2020-07-16T19:53:00Z"/>
        </w:rPr>
      </w:pPr>
      <w:del w:id="4513" w:author="Thar Adale" w:date="2020-07-16T19:53:00Z">
        <w:r w:rsidDel="00343D9B">
          <w:delText>8.</w:delText>
        </w:r>
        <w:r w:rsidDel="00343D9B">
          <w:tab/>
          <w:delText>ambly/opia  dimness of vision, H53.003</w:delText>
        </w:r>
      </w:del>
    </w:p>
    <w:p w14:paraId="04D87044" w14:textId="28FBCB0F" w:rsidR="002C6A28" w:rsidDel="00343D9B" w:rsidRDefault="002C6A28" w:rsidP="00B2019F">
      <w:pPr>
        <w:spacing w:line="480" w:lineRule="auto"/>
        <w:ind w:left="720" w:hanging="360"/>
        <w:rPr>
          <w:del w:id="4514" w:author="Thar Adale" w:date="2020-07-16T19:53:00Z"/>
        </w:rPr>
      </w:pPr>
      <w:del w:id="4515" w:author="Thar Adale" w:date="2020-07-16T19:53:00Z">
        <w:r w:rsidDel="00343D9B">
          <w:delText>9.</w:delText>
        </w:r>
        <w:r w:rsidDel="00343D9B">
          <w:tab/>
          <w:delText>irido/cycl/itis  inflammation of the iris and ciliary body, H20.9</w:delText>
        </w:r>
      </w:del>
    </w:p>
    <w:p w14:paraId="7E578F61" w14:textId="4A09172A" w:rsidR="002C6A28" w:rsidDel="00343D9B" w:rsidRDefault="002C6A28" w:rsidP="00B2019F">
      <w:pPr>
        <w:spacing w:line="480" w:lineRule="auto"/>
        <w:ind w:left="720" w:hanging="360"/>
        <w:rPr>
          <w:del w:id="4516" w:author="Thar Adale" w:date="2020-07-16T19:53:00Z"/>
        </w:rPr>
      </w:pPr>
      <w:del w:id="4517" w:author="Thar Adale" w:date="2020-07-16T19:53:00Z">
        <w:r w:rsidDel="00343D9B">
          <w:delText>10.</w:delText>
        </w:r>
        <w:r w:rsidDel="00343D9B">
          <w:tab/>
          <w:delText>a/phakia  lack of a lens, H27.</w:delText>
        </w:r>
        <w:r w:rsidR="00597900" w:rsidDel="00343D9B">
          <w:delText xml:space="preserve">01 </w:delText>
        </w:r>
      </w:del>
    </w:p>
    <w:p w14:paraId="002482AA" w14:textId="3B825361" w:rsidR="002C6A28" w:rsidDel="00343D9B" w:rsidRDefault="002C6A28" w:rsidP="00B2019F">
      <w:pPr>
        <w:keepNext/>
        <w:keepLines/>
        <w:spacing w:line="480" w:lineRule="auto"/>
        <w:outlineLvl w:val="1"/>
        <w:rPr>
          <w:del w:id="4518" w:author="Thar Adale" w:date="2020-07-16T19:53:00Z"/>
          <w:b/>
          <w:bCs/>
          <w:szCs w:val="26"/>
        </w:rPr>
      </w:pPr>
      <w:del w:id="4519" w:author="Thar Adale" w:date="2020-07-16T19:53:00Z">
        <w:r w:rsidDel="00343D9B">
          <w:rPr>
            <w:b/>
            <w:bCs/>
            <w:szCs w:val="26"/>
          </w:rPr>
          <w:delText xml:space="preserve">Exercise  </w:delText>
        </w:r>
        <w:r w:rsidR="00064E1D" w:rsidDel="00343D9B">
          <w:rPr>
            <w:b/>
            <w:bCs/>
            <w:szCs w:val="26"/>
          </w:rPr>
          <w:delText>18</w:delText>
        </w:r>
        <w:r w:rsidDel="00343D9B">
          <w:rPr>
            <w:b/>
            <w:bCs/>
            <w:szCs w:val="26"/>
          </w:rPr>
          <w:delText xml:space="preserve">.2 Abstracting for </w:delText>
        </w:r>
        <w:r w:rsidR="00627EC3" w:rsidRPr="00627EC3" w:rsidDel="00343D9B">
          <w:rPr>
            <w:b/>
            <w:bCs/>
            <w:szCs w:val="26"/>
          </w:rPr>
          <w:delText>Eye Conditions</w:delText>
        </w:r>
        <w:r w:rsidDel="00343D9B">
          <w:rPr>
            <w:b/>
            <w:bCs/>
            <w:szCs w:val="26"/>
          </w:rPr>
          <w:delText xml:space="preserve"> </w:delText>
        </w:r>
      </w:del>
    </w:p>
    <w:p w14:paraId="13B56224" w14:textId="625A726B" w:rsidR="002C6A28" w:rsidDel="00343D9B" w:rsidRDefault="002C6A28" w:rsidP="00B2019F">
      <w:pPr>
        <w:spacing w:line="480" w:lineRule="auto"/>
        <w:ind w:left="720" w:hanging="360"/>
        <w:rPr>
          <w:del w:id="4520" w:author="Thar Adale" w:date="2020-07-16T19:53:00Z"/>
        </w:rPr>
      </w:pPr>
      <w:del w:id="4521" w:author="Thar Adale" w:date="2020-07-16T19:53:00Z">
        <w:r w:rsidDel="00343D9B">
          <w:delText>1.</w:delText>
        </w:r>
        <w:r w:rsidDel="00343D9B">
          <w:tab/>
        </w:r>
      </w:del>
    </w:p>
    <w:p w14:paraId="3082C344" w14:textId="4E95CECD" w:rsidR="002C6A28" w:rsidDel="00343D9B" w:rsidRDefault="002C6A28" w:rsidP="00B2019F">
      <w:pPr>
        <w:spacing w:line="480" w:lineRule="auto"/>
        <w:ind w:left="1080" w:hanging="360"/>
        <w:rPr>
          <w:del w:id="4522" w:author="Thar Adale" w:date="2020-07-16T19:53:00Z"/>
        </w:rPr>
      </w:pPr>
      <w:del w:id="4523" w:author="Thar Adale" w:date="2020-07-16T19:53:00Z">
        <w:r w:rsidDel="00343D9B">
          <w:delText>a.</w:delText>
        </w:r>
        <w:r w:rsidDel="00343D9B">
          <w:tab/>
          <w:delText>use ultrasonic vibrations to liquefy the lens and suck it out, followed by implanting an artificial lens</w:delText>
        </w:r>
      </w:del>
    </w:p>
    <w:p w14:paraId="2389D4CA" w14:textId="71D48525" w:rsidR="002C6A28" w:rsidDel="00343D9B" w:rsidRDefault="002C6A28" w:rsidP="00B2019F">
      <w:pPr>
        <w:spacing w:line="480" w:lineRule="auto"/>
        <w:ind w:left="1080" w:hanging="360"/>
        <w:rPr>
          <w:del w:id="4524" w:author="Thar Adale" w:date="2020-07-16T19:53:00Z"/>
        </w:rPr>
      </w:pPr>
      <w:del w:id="4525" w:author="Thar Adale" w:date="2020-07-16T19:53:00Z">
        <w:r w:rsidDel="00343D9B">
          <w:delText>b.</w:delText>
        </w:r>
        <w:r w:rsidDel="00343D9B">
          <w:tab/>
          <w:delText>cataract</w:delText>
        </w:r>
      </w:del>
    </w:p>
    <w:p w14:paraId="79B50134" w14:textId="2EFF60D1" w:rsidR="002C6A28" w:rsidDel="00343D9B" w:rsidRDefault="002C6A28" w:rsidP="00B2019F">
      <w:pPr>
        <w:spacing w:line="480" w:lineRule="auto"/>
        <w:ind w:left="1080" w:hanging="360"/>
        <w:rPr>
          <w:del w:id="4526" w:author="Thar Adale" w:date="2020-07-16T19:53:00Z"/>
        </w:rPr>
      </w:pPr>
      <w:del w:id="4527" w:author="Thar Adale" w:date="2020-07-16T19:53:00Z">
        <w:r w:rsidDel="00343D9B">
          <w:delText>c.</w:delText>
        </w:r>
        <w:r w:rsidDel="00343D9B">
          <w:tab/>
          <w:delText>age related, nuclear</w:delText>
        </w:r>
      </w:del>
    </w:p>
    <w:p w14:paraId="2FFC0E18" w14:textId="152047BD" w:rsidR="002C6A28" w:rsidDel="00343D9B" w:rsidRDefault="002C6A28" w:rsidP="00B2019F">
      <w:pPr>
        <w:spacing w:line="480" w:lineRule="auto"/>
        <w:ind w:left="1080" w:hanging="360"/>
        <w:rPr>
          <w:del w:id="4528" w:author="Thar Adale" w:date="2020-07-16T19:53:00Z"/>
        </w:rPr>
      </w:pPr>
      <w:del w:id="4529" w:author="Thar Adale" w:date="2020-07-16T19:53:00Z">
        <w:r w:rsidDel="00343D9B">
          <w:delText>d.</w:delText>
        </w:r>
        <w:r w:rsidDel="00343D9B">
          <w:tab/>
          <w:delText>left</w:delText>
        </w:r>
      </w:del>
    </w:p>
    <w:p w14:paraId="73B57F44" w14:textId="74DD9F18" w:rsidR="002C6A28" w:rsidDel="00343D9B" w:rsidRDefault="002C6A28" w:rsidP="00B2019F">
      <w:pPr>
        <w:spacing w:line="480" w:lineRule="auto"/>
        <w:ind w:left="720" w:hanging="360"/>
        <w:rPr>
          <w:del w:id="4530" w:author="Thar Adale" w:date="2020-07-16T19:53:00Z"/>
        </w:rPr>
      </w:pPr>
      <w:del w:id="4531" w:author="Thar Adale" w:date="2020-07-16T19:53:00Z">
        <w:r w:rsidDel="00343D9B">
          <w:delText>2.</w:delText>
        </w:r>
        <w:r w:rsidDel="00343D9B">
          <w:tab/>
        </w:r>
      </w:del>
    </w:p>
    <w:p w14:paraId="14E037A9" w14:textId="65FA47BA" w:rsidR="002C6A28" w:rsidDel="00343D9B" w:rsidRDefault="002C6A28" w:rsidP="00B2019F">
      <w:pPr>
        <w:spacing w:line="480" w:lineRule="auto"/>
        <w:ind w:left="1080" w:hanging="360"/>
        <w:rPr>
          <w:del w:id="4532" w:author="Thar Adale" w:date="2020-07-16T19:53:00Z"/>
        </w:rPr>
      </w:pPr>
      <w:del w:id="4533" w:author="Thar Adale" w:date="2020-07-16T19:53:00Z">
        <w:r w:rsidDel="00343D9B">
          <w:delText>a.</w:delText>
        </w:r>
        <w:r w:rsidDel="00343D9B">
          <w:tab/>
          <w:delText>eye injections</w:delText>
        </w:r>
      </w:del>
    </w:p>
    <w:p w14:paraId="78C40DDB" w14:textId="55C33C62" w:rsidR="002C6A28" w:rsidDel="00343D9B" w:rsidRDefault="002C6A28" w:rsidP="00B2019F">
      <w:pPr>
        <w:spacing w:line="480" w:lineRule="auto"/>
        <w:ind w:left="1080" w:hanging="360"/>
        <w:rPr>
          <w:del w:id="4534" w:author="Thar Adale" w:date="2020-07-16T19:53:00Z"/>
        </w:rPr>
      </w:pPr>
      <w:del w:id="4535" w:author="Thar Adale" w:date="2020-07-16T19:53:00Z">
        <w:r w:rsidDel="00343D9B">
          <w:delText>b.</w:delText>
        </w:r>
        <w:r w:rsidDel="00343D9B">
          <w:tab/>
          <w:delText>macular degeneration</w:delText>
        </w:r>
      </w:del>
    </w:p>
    <w:p w14:paraId="145484FF" w14:textId="4AC8022B" w:rsidR="002C6A28" w:rsidDel="00343D9B" w:rsidRDefault="002C6A28" w:rsidP="00B2019F">
      <w:pPr>
        <w:spacing w:line="480" w:lineRule="auto"/>
        <w:ind w:left="1080" w:hanging="360"/>
        <w:rPr>
          <w:del w:id="4536" w:author="Thar Adale" w:date="2020-07-16T19:53:00Z"/>
        </w:rPr>
      </w:pPr>
      <w:del w:id="4537" w:author="Thar Adale" w:date="2020-07-16T19:53:00Z">
        <w:r w:rsidDel="00343D9B">
          <w:delText>c.</w:delText>
        </w:r>
        <w:r w:rsidDel="00343D9B">
          <w:tab/>
          <w:delText>wet</w:delText>
        </w:r>
      </w:del>
    </w:p>
    <w:p w14:paraId="097ED6A0" w14:textId="2B7EA049" w:rsidR="002C6A28" w:rsidDel="00343D9B" w:rsidRDefault="002C6A28" w:rsidP="00B2019F">
      <w:pPr>
        <w:spacing w:line="480" w:lineRule="auto"/>
        <w:ind w:left="1080" w:hanging="360"/>
        <w:rPr>
          <w:del w:id="4538" w:author="Thar Adale" w:date="2020-07-16T19:53:00Z"/>
        </w:rPr>
      </w:pPr>
      <w:del w:id="4539" w:author="Thar Adale" w:date="2020-07-16T19:53:00Z">
        <w:r w:rsidDel="00343D9B">
          <w:delText>d.</w:delText>
        </w:r>
        <w:r w:rsidDel="00343D9B">
          <w:tab/>
          <w:delText>bilateral</w:delText>
        </w:r>
      </w:del>
    </w:p>
    <w:p w14:paraId="61FC5D23" w14:textId="78DFCFC9" w:rsidR="002C6A28" w:rsidDel="00343D9B" w:rsidRDefault="002C6A28" w:rsidP="00B2019F">
      <w:pPr>
        <w:spacing w:line="480" w:lineRule="auto"/>
        <w:ind w:left="720" w:hanging="360"/>
        <w:rPr>
          <w:del w:id="4540" w:author="Thar Adale" w:date="2020-07-16T19:53:00Z"/>
        </w:rPr>
      </w:pPr>
      <w:del w:id="4541" w:author="Thar Adale" w:date="2020-07-16T19:53:00Z">
        <w:r w:rsidDel="00343D9B">
          <w:delText>3.</w:delText>
        </w:r>
        <w:r w:rsidDel="00343D9B">
          <w:tab/>
        </w:r>
      </w:del>
    </w:p>
    <w:p w14:paraId="298DFD94" w14:textId="7575DFFC" w:rsidR="002C6A28" w:rsidDel="00343D9B" w:rsidRDefault="002C6A28" w:rsidP="00B2019F">
      <w:pPr>
        <w:spacing w:line="480" w:lineRule="auto"/>
        <w:ind w:left="1080" w:hanging="360"/>
        <w:rPr>
          <w:del w:id="4542" w:author="Thar Adale" w:date="2020-07-16T19:53:00Z"/>
        </w:rPr>
      </w:pPr>
      <w:del w:id="4543" w:author="Thar Adale" w:date="2020-07-16T19:53:00Z">
        <w:r w:rsidDel="00343D9B">
          <w:delText>a.</w:delText>
        </w:r>
        <w:r w:rsidDel="00343D9B">
          <w:tab/>
          <w:delText>blepharitis</w:delText>
        </w:r>
      </w:del>
    </w:p>
    <w:p w14:paraId="4745E5E4" w14:textId="47A5BEE3" w:rsidR="002C6A28" w:rsidDel="00343D9B" w:rsidRDefault="002C6A28" w:rsidP="00B2019F">
      <w:pPr>
        <w:spacing w:line="480" w:lineRule="auto"/>
        <w:ind w:left="1080" w:hanging="360"/>
        <w:rPr>
          <w:del w:id="4544" w:author="Thar Adale" w:date="2020-07-16T19:53:00Z"/>
        </w:rPr>
      </w:pPr>
      <w:del w:id="4545" w:author="Thar Adale" w:date="2020-07-16T19:53:00Z">
        <w:r w:rsidDel="00343D9B">
          <w:delText>b.</w:delText>
        </w:r>
        <w:r w:rsidDel="00343D9B">
          <w:tab/>
          <w:delText>nonulcerative</w:delText>
        </w:r>
      </w:del>
    </w:p>
    <w:p w14:paraId="5F912E79" w14:textId="4EB52A71" w:rsidR="002C6A28" w:rsidDel="00343D9B" w:rsidRDefault="002C6A28" w:rsidP="00B2019F">
      <w:pPr>
        <w:spacing w:line="480" w:lineRule="auto"/>
        <w:ind w:left="1080" w:hanging="360"/>
        <w:rPr>
          <w:del w:id="4546" w:author="Thar Adale" w:date="2020-07-16T19:53:00Z"/>
        </w:rPr>
      </w:pPr>
      <w:del w:id="4547" w:author="Thar Adale" w:date="2020-07-16T19:53:00Z">
        <w:r w:rsidDel="00343D9B">
          <w:delText>c.</w:delText>
        </w:r>
        <w:r w:rsidDel="00343D9B">
          <w:tab/>
          <w:delText>bilateral</w:delText>
        </w:r>
      </w:del>
    </w:p>
    <w:p w14:paraId="5FB0BF35" w14:textId="42B72116" w:rsidR="002C6A28" w:rsidDel="00343D9B" w:rsidRDefault="002C6A28" w:rsidP="00B2019F">
      <w:pPr>
        <w:spacing w:line="480" w:lineRule="auto"/>
        <w:ind w:left="1080" w:hanging="360"/>
        <w:rPr>
          <w:del w:id="4548" w:author="Thar Adale" w:date="2020-07-16T19:53:00Z"/>
        </w:rPr>
      </w:pPr>
      <w:del w:id="4549" w:author="Thar Adale" w:date="2020-07-16T19:53:00Z">
        <w:r w:rsidDel="00343D9B">
          <w:delText>d.</w:delText>
        </w:r>
        <w:r w:rsidDel="00343D9B">
          <w:tab/>
          <w:delText>upper, upper</w:delText>
        </w:r>
      </w:del>
    </w:p>
    <w:p w14:paraId="1AA439A2" w14:textId="0A774E00" w:rsidR="002C6A28" w:rsidDel="00343D9B" w:rsidRDefault="002C6A28" w:rsidP="00B2019F">
      <w:pPr>
        <w:spacing w:line="480" w:lineRule="auto"/>
        <w:ind w:left="720" w:hanging="360"/>
        <w:rPr>
          <w:del w:id="4550" w:author="Thar Adale" w:date="2020-07-16T19:53:00Z"/>
        </w:rPr>
      </w:pPr>
      <w:del w:id="4551" w:author="Thar Adale" w:date="2020-07-16T19:53:00Z">
        <w:r w:rsidDel="00343D9B">
          <w:delText>4.</w:delText>
        </w:r>
        <w:r w:rsidDel="00343D9B">
          <w:tab/>
        </w:r>
      </w:del>
    </w:p>
    <w:p w14:paraId="2943CC7A" w14:textId="52423FF4" w:rsidR="002C6A28" w:rsidDel="00343D9B" w:rsidRDefault="002C6A28" w:rsidP="00B2019F">
      <w:pPr>
        <w:spacing w:line="480" w:lineRule="auto"/>
        <w:ind w:left="1080" w:hanging="360"/>
        <w:rPr>
          <w:del w:id="4552" w:author="Thar Adale" w:date="2020-07-16T19:53:00Z"/>
        </w:rPr>
      </w:pPr>
      <w:del w:id="4553" w:author="Thar Adale" w:date="2020-07-16T19:53:00Z">
        <w:r w:rsidDel="00343D9B">
          <w:delText>a.</w:delText>
        </w:r>
        <w:r w:rsidDel="00343D9B">
          <w:tab/>
          <w:delText>routine eye exam</w:delText>
        </w:r>
      </w:del>
    </w:p>
    <w:p w14:paraId="290828E2" w14:textId="5285EBA5" w:rsidR="002C6A28" w:rsidDel="00343D9B" w:rsidRDefault="002C6A28" w:rsidP="00B2019F">
      <w:pPr>
        <w:spacing w:line="480" w:lineRule="auto"/>
        <w:ind w:left="1080" w:hanging="360"/>
        <w:rPr>
          <w:del w:id="4554" w:author="Thar Adale" w:date="2020-07-16T19:53:00Z"/>
        </w:rPr>
      </w:pPr>
      <w:del w:id="4555" w:author="Thar Adale" w:date="2020-07-16T19:53:00Z">
        <w:r w:rsidDel="00343D9B">
          <w:delText>b.</w:delText>
        </w:r>
        <w:r w:rsidDel="00343D9B">
          <w:tab/>
          <w:delText>yes</w:delText>
        </w:r>
      </w:del>
    </w:p>
    <w:p w14:paraId="3915214C" w14:textId="0DBD0C80" w:rsidR="002C6A28" w:rsidDel="00343D9B" w:rsidRDefault="002C6A28" w:rsidP="00B2019F">
      <w:pPr>
        <w:spacing w:line="480" w:lineRule="auto"/>
        <w:ind w:left="1080" w:hanging="360"/>
        <w:rPr>
          <w:del w:id="4556" w:author="Thar Adale" w:date="2020-07-16T19:53:00Z"/>
        </w:rPr>
      </w:pPr>
      <w:del w:id="4557" w:author="Thar Adale" w:date="2020-07-16T19:53:00Z">
        <w:r w:rsidDel="00343D9B">
          <w:delText>c.</w:delText>
        </w:r>
        <w:r w:rsidDel="00343D9B">
          <w:tab/>
          <w:delText>retinopathy</w:delText>
        </w:r>
      </w:del>
    </w:p>
    <w:p w14:paraId="7AAB271D" w14:textId="7FED77B2" w:rsidR="002C6A28" w:rsidDel="00343D9B" w:rsidRDefault="002C6A28" w:rsidP="00B2019F">
      <w:pPr>
        <w:spacing w:line="480" w:lineRule="auto"/>
        <w:ind w:left="1080" w:hanging="360"/>
        <w:rPr>
          <w:del w:id="4558" w:author="Thar Adale" w:date="2020-07-16T19:53:00Z"/>
        </w:rPr>
      </w:pPr>
      <w:del w:id="4559" w:author="Thar Adale" w:date="2020-07-16T19:53:00Z">
        <w:r w:rsidDel="00343D9B">
          <w:delText>d.</w:delText>
        </w:r>
        <w:r w:rsidDel="00343D9B">
          <w:tab/>
          <w:delText>nonproliferative</w:delText>
        </w:r>
      </w:del>
    </w:p>
    <w:p w14:paraId="130880D1" w14:textId="6841B7D3" w:rsidR="002C6A28" w:rsidDel="00343D9B" w:rsidRDefault="002C6A28" w:rsidP="00B2019F">
      <w:pPr>
        <w:spacing w:line="480" w:lineRule="auto"/>
        <w:ind w:left="1080" w:hanging="360"/>
        <w:rPr>
          <w:del w:id="4560" w:author="Thar Adale" w:date="2020-07-16T19:53:00Z"/>
        </w:rPr>
      </w:pPr>
      <w:del w:id="4561" w:author="Thar Adale" w:date="2020-07-16T19:53:00Z">
        <w:r w:rsidDel="00343D9B">
          <w:delText>e.</w:delText>
        </w:r>
        <w:r w:rsidDel="00343D9B">
          <w:tab/>
          <w:delText>moderate</w:delText>
        </w:r>
      </w:del>
    </w:p>
    <w:p w14:paraId="4842A060" w14:textId="7E0FCBD4" w:rsidR="002C6A28" w:rsidDel="00343D9B" w:rsidRDefault="002C6A28" w:rsidP="00B2019F">
      <w:pPr>
        <w:spacing w:line="480" w:lineRule="auto"/>
        <w:ind w:left="1080" w:hanging="360"/>
        <w:rPr>
          <w:del w:id="4562" w:author="Thar Adale" w:date="2020-07-16T19:53:00Z"/>
        </w:rPr>
      </w:pPr>
      <w:del w:id="4563" w:author="Thar Adale" w:date="2020-07-16T19:53:00Z">
        <w:r w:rsidDel="00343D9B">
          <w:delText>f.</w:delText>
        </w:r>
        <w:r w:rsidDel="00343D9B">
          <w:tab/>
          <w:delText>no</w:delText>
        </w:r>
      </w:del>
    </w:p>
    <w:p w14:paraId="3F0F6388" w14:textId="36FED420" w:rsidR="002C6A28" w:rsidDel="00343D9B" w:rsidRDefault="002C6A28" w:rsidP="00B2019F">
      <w:pPr>
        <w:spacing w:line="480" w:lineRule="auto"/>
        <w:ind w:left="1080" w:hanging="360"/>
        <w:rPr>
          <w:del w:id="4564" w:author="Thar Adale" w:date="2020-07-16T19:53:00Z"/>
        </w:rPr>
      </w:pPr>
      <w:del w:id="4565" w:author="Thar Adale" w:date="2020-07-16T19:53:00Z">
        <w:r w:rsidDel="00343D9B">
          <w:delText>g.</w:delText>
        </w:r>
        <w:r w:rsidDel="00343D9B">
          <w:tab/>
          <w:delText>diabetes</w:delText>
        </w:r>
      </w:del>
    </w:p>
    <w:p w14:paraId="4C6A3E62" w14:textId="097344DE" w:rsidR="002C6A28" w:rsidDel="00343D9B" w:rsidRDefault="002C6A28" w:rsidP="00B2019F">
      <w:pPr>
        <w:spacing w:line="480" w:lineRule="auto"/>
        <w:ind w:left="1080" w:hanging="360"/>
        <w:rPr>
          <w:del w:id="4566" w:author="Thar Adale" w:date="2020-07-16T19:53:00Z"/>
        </w:rPr>
      </w:pPr>
      <w:del w:id="4567" w:author="Thar Adale" w:date="2020-07-16T19:53:00Z">
        <w:r w:rsidDel="00343D9B">
          <w:delText>h.</w:delText>
        </w:r>
        <w:r w:rsidDel="00343D9B">
          <w:tab/>
          <w:delText>type 2</w:delText>
        </w:r>
      </w:del>
    </w:p>
    <w:p w14:paraId="22E8179C" w14:textId="0CAE0BCB" w:rsidR="002C6A28" w:rsidDel="00343D9B" w:rsidRDefault="002C6A28" w:rsidP="00B2019F">
      <w:pPr>
        <w:spacing w:line="480" w:lineRule="auto"/>
        <w:ind w:left="720" w:hanging="360"/>
        <w:rPr>
          <w:del w:id="4568" w:author="Thar Adale" w:date="2020-07-16T19:53:00Z"/>
        </w:rPr>
      </w:pPr>
      <w:del w:id="4569" w:author="Thar Adale" w:date="2020-07-16T19:53:00Z">
        <w:r w:rsidDel="00343D9B">
          <w:delText>5.</w:delText>
        </w:r>
        <w:r w:rsidDel="00343D9B">
          <w:tab/>
        </w:r>
      </w:del>
    </w:p>
    <w:p w14:paraId="3CDE85A0" w14:textId="0A21CB3C" w:rsidR="002C6A28" w:rsidDel="00343D9B" w:rsidRDefault="002C6A28" w:rsidP="00B2019F">
      <w:pPr>
        <w:spacing w:line="480" w:lineRule="auto"/>
        <w:ind w:left="1080" w:hanging="360"/>
        <w:rPr>
          <w:del w:id="4570" w:author="Thar Adale" w:date="2020-07-16T19:53:00Z"/>
        </w:rPr>
      </w:pPr>
      <w:del w:id="4571" w:author="Thar Adale" w:date="2020-07-16T19:53:00Z">
        <w:r w:rsidDel="00343D9B">
          <w:delText>a.</w:delText>
        </w:r>
        <w:r w:rsidDel="00343D9B">
          <w:tab/>
          <w:delText>anterior uveitis</w:delText>
        </w:r>
      </w:del>
    </w:p>
    <w:p w14:paraId="3FB92FAE" w14:textId="05446F03" w:rsidR="002C6A28" w:rsidDel="00343D9B" w:rsidRDefault="002C6A28" w:rsidP="00B2019F">
      <w:pPr>
        <w:spacing w:line="480" w:lineRule="auto"/>
        <w:ind w:left="1080" w:hanging="360"/>
        <w:rPr>
          <w:del w:id="4572" w:author="Thar Adale" w:date="2020-07-16T19:53:00Z"/>
        </w:rPr>
      </w:pPr>
      <w:del w:id="4573" w:author="Thar Adale" w:date="2020-07-16T19:53:00Z">
        <w:r w:rsidDel="00343D9B">
          <w:delText>b.</w:delText>
        </w:r>
        <w:r w:rsidDel="00343D9B">
          <w:tab/>
          <w:delText>bilateral</w:delText>
        </w:r>
      </w:del>
    </w:p>
    <w:p w14:paraId="3E66F6E9" w14:textId="5D639407" w:rsidR="002C6A28" w:rsidDel="00343D9B" w:rsidRDefault="002C6A28" w:rsidP="00B2019F">
      <w:pPr>
        <w:spacing w:line="480" w:lineRule="auto"/>
        <w:ind w:left="1080" w:hanging="360"/>
        <w:rPr>
          <w:del w:id="4574" w:author="Thar Adale" w:date="2020-07-16T19:53:00Z"/>
        </w:rPr>
      </w:pPr>
      <w:del w:id="4575" w:author="Thar Adale" w:date="2020-07-16T19:53:00Z">
        <w:r w:rsidDel="00343D9B">
          <w:delText>c.</w:delText>
        </w:r>
        <w:r w:rsidDel="00343D9B">
          <w:tab/>
          <w:delText>cataract</w:delText>
        </w:r>
      </w:del>
    </w:p>
    <w:p w14:paraId="0F1B142D" w14:textId="424F2851" w:rsidR="002C6A28" w:rsidDel="00343D9B" w:rsidRDefault="002C6A28" w:rsidP="00B2019F">
      <w:pPr>
        <w:spacing w:line="480" w:lineRule="auto"/>
        <w:ind w:left="1080" w:hanging="360"/>
        <w:rPr>
          <w:del w:id="4576" w:author="Thar Adale" w:date="2020-07-16T19:53:00Z"/>
        </w:rPr>
      </w:pPr>
      <w:del w:id="4577" w:author="Thar Adale" w:date="2020-07-16T19:53:00Z">
        <w:r w:rsidDel="00343D9B">
          <w:delText>d.</w:delText>
        </w:r>
        <w:r w:rsidDel="00343D9B">
          <w:tab/>
          <w:delText>neovascularization</w:delText>
        </w:r>
      </w:del>
    </w:p>
    <w:p w14:paraId="1CE1B96C" w14:textId="026CE79C" w:rsidR="002C6A28" w:rsidDel="00343D9B" w:rsidRDefault="002C6A28" w:rsidP="00B2019F">
      <w:pPr>
        <w:spacing w:line="480" w:lineRule="auto"/>
        <w:ind w:left="1080" w:hanging="360"/>
        <w:rPr>
          <w:del w:id="4578" w:author="Thar Adale" w:date="2020-07-16T19:53:00Z"/>
        </w:rPr>
      </w:pPr>
      <w:del w:id="4579" w:author="Thar Adale" w:date="2020-07-16T19:53:00Z">
        <w:r w:rsidDel="00343D9B">
          <w:delText>e.</w:delText>
        </w:r>
        <w:r w:rsidDel="00343D9B">
          <w:tab/>
          <w:delText>left</w:delText>
        </w:r>
      </w:del>
    </w:p>
    <w:p w14:paraId="1A932B1F" w14:textId="7A6E5840" w:rsidR="002C6A28" w:rsidDel="00343D9B" w:rsidRDefault="002C6A28" w:rsidP="00B2019F">
      <w:pPr>
        <w:spacing w:line="480" w:lineRule="auto"/>
        <w:ind w:left="1080" w:hanging="360"/>
        <w:rPr>
          <w:del w:id="4580" w:author="Thar Adale" w:date="2020-07-16T19:53:00Z"/>
        </w:rPr>
      </w:pPr>
      <w:del w:id="4581" w:author="Thar Adale" w:date="2020-07-16T19:53:00Z">
        <w:r w:rsidDel="00343D9B">
          <w:delText>f.</w:delText>
        </w:r>
        <w:r w:rsidDel="00343D9B">
          <w:tab/>
          <w:delText>yes</w:delText>
        </w:r>
      </w:del>
    </w:p>
    <w:p w14:paraId="1AE9F14C" w14:textId="0B07D619" w:rsidR="002C6A28" w:rsidDel="00343D9B" w:rsidRDefault="002C6A28" w:rsidP="00B2019F">
      <w:pPr>
        <w:spacing w:line="480" w:lineRule="auto"/>
        <w:ind w:left="1080" w:hanging="360"/>
        <w:rPr>
          <w:del w:id="4582" w:author="Thar Adale" w:date="2020-07-16T19:53:00Z"/>
        </w:rPr>
      </w:pPr>
      <w:del w:id="4583" w:author="Thar Adale" w:date="2020-07-16T19:53:00Z">
        <w:r w:rsidDel="00343D9B">
          <w:delText>g.</w:delText>
        </w:r>
        <w:r w:rsidDel="00343D9B">
          <w:tab/>
          <w:delText>arthritis</w:delText>
        </w:r>
      </w:del>
    </w:p>
    <w:p w14:paraId="1BDAAA75" w14:textId="7B59B485" w:rsidR="002C6A28" w:rsidDel="00343D9B" w:rsidRDefault="002C6A28" w:rsidP="00B2019F">
      <w:pPr>
        <w:spacing w:line="480" w:lineRule="auto"/>
        <w:ind w:left="1080" w:hanging="360"/>
        <w:rPr>
          <w:del w:id="4584" w:author="Thar Adale" w:date="2020-07-16T19:53:00Z"/>
        </w:rPr>
      </w:pPr>
      <w:del w:id="4585" w:author="Thar Adale" w:date="2020-07-16T19:53:00Z">
        <w:r w:rsidDel="00343D9B">
          <w:delText>h.</w:delText>
        </w:r>
        <w:r w:rsidDel="00343D9B">
          <w:tab/>
          <w:delText xml:space="preserve">rheumatoid, juvenile </w:delText>
        </w:r>
      </w:del>
    </w:p>
    <w:p w14:paraId="2ECA06AC" w14:textId="3A83B5A1" w:rsidR="002C6A28" w:rsidDel="00343D9B" w:rsidRDefault="002C6A28" w:rsidP="00B2019F">
      <w:pPr>
        <w:spacing w:line="480" w:lineRule="auto"/>
        <w:ind w:left="720" w:hanging="360"/>
        <w:rPr>
          <w:del w:id="4586" w:author="Thar Adale" w:date="2020-07-16T19:53:00Z"/>
        </w:rPr>
      </w:pPr>
      <w:del w:id="4587" w:author="Thar Adale" w:date="2020-07-16T19:53:00Z">
        <w:r w:rsidDel="00343D9B">
          <w:delText>6.</w:delText>
        </w:r>
        <w:r w:rsidDel="00343D9B">
          <w:tab/>
        </w:r>
      </w:del>
    </w:p>
    <w:p w14:paraId="176EC8DB" w14:textId="2ED0AA20" w:rsidR="002C6A28" w:rsidDel="00343D9B" w:rsidRDefault="002C6A28" w:rsidP="00B2019F">
      <w:pPr>
        <w:spacing w:line="480" w:lineRule="auto"/>
        <w:ind w:left="1080" w:hanging="360"/>
        <w:rPr>
          <w:del w:id="4588" w:author="Thar Adale" w:date="2020-07-16T19:53:00Z"/>
        </w:rPr>
      </w:pPr>
      <w:del w:id="4589" w:author="Thar Adale" w:date="2020-07-16T19:53:00Z">
        <w:r w:rsidDel="00343D9B">
          <w:delText>a.</w:delText>
        </w:r>
        <w:r w:rsidDel="00343D9B">
          <w:tab/>
          <w:delText>difficulty seeing, gritty feeling in eyes, ocular hyperemia</w:delText>
        </w:r>
      </w:del>
    </w:p>
    <w:p w14:paraId="101C4145" w14:textId="352928B9" w:rsidR="002C6A28" w:rsidDel="00343D9B" w:rsidRDefault="002C6A28" w:rsidP="00B2019F">
      <w:pPr>
        <w:spacing w:line="480" w:lineRule="auto"/>
        <w:ind w:left="1080" w:hanging="360"/>
        <w:rPr>
          <w:del w:id="4590" w:author="Thar Adale" w:date="2020-07-16T19:53:00Z"/>
        </w:rPr>
      </w:pPr>
      <w:del w:id="4591" w:author="Thar Adale" w:date="2020-07-16T19:53:00Z">
        <w:r w:rsidDel="00343D9B">
          <w:delText>b.</w:delText>
        </w:r>
        <w:r w:rsidDel="00343D9B">
          <w:tab/>
          <w:delText>corneal deposits and conjunctival deposits</w:delText>
        </w:r>
      </w:del>
    </w:p>
    <w:p w14:paraId="2700A106" w14:textId="72CA7751" w:rsidR="002C6A28" w:rsidDel="00343D9B" w:rsidRDefault="002C6A28" w:rsidP="00B2019F">
      <w:pPr>
        <w:spacing w:line="480" w:lineRule="auto"/>
        <w:ind w:left="1080" w:hanging="360"/>
        <w:rPr>
          <w:del w:id="4592" w:author="Thar Adale" w:date="2020-07-16T19:53:00Z"/>
        </w:rPr>
      </w:pPr>
      <w:del w:id="4593" w:author="Thar Adale" w:date="2020-07-16T19:53:00Z">
        <w:r w:rsidDel="00343D9B">
          <w:delText>c.</w:delText>
        </w:r>
        <w:r w:rsidDel="00343D9B">
          <w:tab/>
          <w:delText>bilateral</w:delText>
        </w:r>
      </w:del>
    </w:p>
    <w:p w14:paraId="5E2E3C6B" w14:textId="12F4B0AF" w:rsidR="002C6A28" w:rsidDel="00343D9B" w:rsidRDefault="002C6A28" w:rsidP="00B2019F">
      <w:pPr>
        <w:spacing w:line="480" w:lineRule="auto"/>
        <w:ind w:left="1080" w:hanging="360"/>
        <w:rPr>
          <w:del w:id="4594" w:author="Thar Adale" w:date="2020-07-16T19:53:00Z"/>
        </w:rPr>
      </w:pPr>
      <w:del w:id="4595" w:author="Thar Adale" w:date="2020-07-16T19:53:00Z">
        <w:r w:rsidDel="00343D9B">
          <w:delText>d.</w:delText>
        </w:r>
        <w:r w:rsidDel="00343D9B">
          <w:tab/>
          <w:delText>yes</w:delText>
        </w:r>
      </w:del>
    </w:p>
    <w:p w14:paraId="2ED0BB86" w14:textId="17832C7E" w:rsidR="002C6A28" w:rsidDel="00343D9B" w:rsidRDefault="002C6A28" w:rsidP="00B2019F">
      <w:pPr>
        <w:spacing w:line="480" w:lineRule="auto"/>
        <w:ind w:left="1080" w:hanging="360"/>
        <w:rPr>
          <w:del w:id="4596" w:author="Thar Adale" w:date="2020-07-16T19:53:00Z"/>
        </w:rPr>
      </w:pPr>
      <w:del w:id="4597" w:author="Thar Adale" w:date="2020-07-16T19:53:00Z">
        <w:r w:rsidDel="00343D9B">
          <w:delText>e.</w:delText>
        </w:r>
        <w:r w:rsidDel="00343D9B">
          <w:tab/>
          <w:delText>renal failure, stage 5</w:delText>
        </w:r>
      </w:del>
    </w:p>
    <w:p w14:paraId="18B6D7AD" w14:textId="4882E646" w:rsidR="002C6A28" w:rsidDel="00343D9B" w:rsidRDefault="002C6A28" w:rsidP="00B2019F">
      <w:pPr>
        <w:spacing w:line="480" w:lineRule="auto"/>
        <w:ind w:left="1080" w:hanging="360"/>
        <w:rPr>
          <w:del w:id="4598" w:author="Thar Adale" w:date="2020-07-16T19:53:00Z"/>
        </w:rPr>
      </w:pPr>
      <w:del w:id="4599" w:author="Thar Adale" w:date="2020-07-16T19:53:00Z">
        <w:r w:rsidDel="00343D9B">
          <w:delText>f.</w:delText>
        </w:r>
        <w:r w:rsidDel="00343D9B">
          <w:tab/>
          <w:delText>dialysis</w:delText>
        </w:r>
      </w:del>
    </w:p>
    <w:p w14:paraId="397CD314" w14:textId="6F9D9359" w:rsidR="002C6A28" w:rsidDel="00343D9B" w:rsidRDefault="002C6A28" w:rsidP="00B2019F">
      <w:pPr>
        <w:keepNext/>
        <w:keepLines/>
        <w:spacing w:line="480" w:lineRule="auto"/>
        <w:outlineLvl w:val="1"/>
        <w:rPr>
          <w:del w:id="4600" w:author="Thar Adale" w:date="2020-07-16T19:53:00Z"/>
          <w:b/>
          <w:bCs/>
          <w:szCs w:val="26"/>
        </w:rPr>
      </w:pPr>
      <w:del w:id="4601" w:author="Thar Adale" w:date="2020-07-16T19:53:00Z">
        <w:r w:rsidDel="00343D9B">
          <w:rPr>
            <w:b/>
            <w:bCs/>
            <w:szCs w:val="26"/>
          </w:rPr>
          <w:delText xml:space="preserve">Exercise </w:delText>
        </w:r>
        <w:r w:rsidR="00064E1D" w:rsidDel="00343D9B">
          <w:rPr>
            <w:b/>
            <w:bCs/>
            <w:szCs w:val="26"/>
          </w:rPr>
          <w:delText>18</w:delText>
        </w:r>
        <w:r w:rsidDel="00343D9B">
          <w:rPr>
            <w:b/>
            <w:bCs/>
            <w:szCs w:val="26"/>
          </w:rPr>
          <w:delText xml:space="preserve">.3 Assigning Codes </w:delText>
        </w:r>
        <w:r w:rsidR="003772F2" w:rsidRPr="003772F2" w:rsidDel="00343D9B">
          <w:rPr>
            <w:b/>
            <w:bCs/>
            <w:szCs w:val="26"/>
          </w:rPr>
          <w:delText>for Eye Conditions</w:delText>
        </w:r>
        <w:r w:rsidDel="00343D9B">
          <w:rPr>
            <w:b/>
            <w:bCs/>
            <w:szCs w:val="26"/>
          </w:rPr>
          <w:delText xml:space="preserve"> </w:delText>
        </w:r>
      </w:del>
    </w:p>
    <w:p w14:paraId="04BA67D5" w14:textId="0C24FF21" w:rsidR="002C6A28" w:rsidDel="00343D9B" w:rsidRDefault="002C6A28" w:rsidP="00B2019F">
      <w:pPr>
        <w:spacing w:line="480" w:lineRule="auto"/>
        <w:ind w:left="720" w:hanging="360"/>
        <w:rPr>
          <w:del w:id="4602" w:author="Thar Adale" w:date="2020-07-16T19:53:00Z"/>
        </w:rPr>
      </w:pPr>
      <w:del w:id="4603" w:author="Thar Adale" w:date="2020-07-16T19:53:00Z">
        <w:r w:rsidDel="00343D9B">
          <w:delText>1.</w:delText>
        </w:r>
        <w:r w:rsidDel="00343D9B">
          <w:tab/>
        </w:r>
        <w:r w:rsidRPr="00FA796D" w:rsidDel="00343D9B">
          <w:rPr>
            <w:rStyle w:val="Emphasis"/>
          </w:rPr>
          <w:delText>H25.12</w:delText>
        </w:r>
        <w:r w:rsidDel="00343D9B">
          <w:delText xml:space="preserve">  (Cataract, senile, nuclear, </w:delText>
        </w:r>
        <w:r w:rsidR="00597900" w:rsidDel="00343D9B">
          <w:delText xml:space="preserve">Tabular: </w:delText>
        </w:r>
        <w:r w:rsidDel="00343D9B">
          <w:delText>left</w:delText>
        </w:r>
        <w:r w:rsidR="00597900" w:rsidDel="00343D9B">
          <w:delText xml:space="preserve"> eye</w:delText>
        </w:r>
        <w:r w:rsidDel="00343D9B">
          <w:delText>)</w:delText>
        </w:r>
      </w:del>
    </w:p>
    <w:p w14:paraId="7E2E0761" w14:textId="3102B687" w:rsidR="002C6A28" w:rsidDel="00343D9B" w:rsidRDefault="002C6A28" w:rsidP="00B2019F">
      <w:pPr>
        <w:spacing w:line="480" w:lineRule="auto"/>
        <w:ind w:left="720" w:hanging="360"/>
        <w:rPr>
          <w:del w:id="4604" w:author="Thar Adale" w:date="2020-07-16T19:53:00Z"/>
        </w:rPr>
      </w:pPr>
      <w:del w:id="4605" w:author="Thar Adale" w:date="2020-07-16T19:53:00Z">
        <w:r w:rsidDel="00343D9B">
          <w:delText>2.</w:delText>
        </w:r>
        <w:r w:rsidDel="00343D9B">
          <w:tab/>
        </w:r>
        <w:r w:rsidRPr="00FA796D" w:rsidDel="00343D9B">
          <w:rPr>
            <w:rStyle w:val="Emphasis"/>
          </w:rPr>
          <w:delText>H35.32</w:delText>
        </w:r>
        <w:r w:rsidR="00597900" w:rsidRPr="00FA796D" w:rsidDel="00343D9B">
          <w:rPr>
            <w:rStyle w:val="Emphasis"/>
          </w:rPr>
          <w:delText>32</w:delText>
        </w:r>
        <w:r w:rsidRPr="00BB55E8" w:rsidDel="00343D9B">
          <w:delText xml:space="preserve">  (</w:delText>
        </w:r>
        <w:r w:rsidDel="00343D9B">
          <w:delText>Degeneration, macula, exudative</w:delText>
        </w:r>
        <w:r w:rsidR="00597900" w:rsidDel="00343D9B">
          <w:delText>, Tabular: bilateral, stage 2</w:delText>
        </w:r>
        <w:r w:rsidDel="00343D9B">
          <w:delText>)</w:delText>
        </w:r>
      </w:del>
    </w:p>
    <w:p w14:paraId="46DE0C80" w14:textId="4F411161" w:rsidR="002C6A28" w:rsidDel="00343D9B" w:rsidRDefault="002C6A28" w:rsidP="00B2019F">
      <w:pPr>
        <w:spacing w:line="480" w:lineRule="auto"/>
        <w:ind w:left="720" w:hanging="360"/>
        <w:rPr>
          <w:del w:id="4606" w:author="Thar Adale" w:date="2020-07-16T19:53:00Z"/>
        </w:rPr>
      </w:pPr>
      <w:del w:id="4607" w:author="Thar Adale" w:date="2020-07-16T19:53:00Z">
        <w:r w:rsidDel="00343D9B">
          <w:delText>3.</w:delText>
        </w:r>
        <w:r w:rsidDel="00343D9B">
          <w:tab/>
          <w:delText>Either code can be sequenced first</w:delText>
        </w:r>
        <w:r w:rsidR="00BB55E8" w:rsidDel="00343D9B">
          <w:delText>:</w:delText>
        </w:r>
        <w:r w:rsidDel="00343D9B">
          <w:br/>
        </w:r>
        <w:r w:rsidRPr="00FA796D" w:rsidDel="00343D9B">
          <w:rPr>
            <w:rStyle w:val="Emphasis"/>
          </w:rPr>
          <w:delText>H01.004</w:delText>
        </w:r>
        <w:r w:rsidDel="00343D9B">
          <w:delText xml:space="preserve">  (Blepharitis, left, upper)</w:delText>
        </w:r>
        <w:r w:rsidDel="00343D9B">
          <w:br/>
        </w:r>
        <w:r w:rsidRPr="00FA796D" w:rsidDel="00343D9B">
          <w:rPr>
            <w:rStyle w:val="Emphasis"/>
          </w:rPr>
          <w:delText>H01.001</w:delText>
        </w:r>
        <w:r w:rsidDel="00343D9B">
          <w:delText xml:space="preserve">  (Blepharitis, right, upper)</w:delText>
        </w:r>
      </w:del>
    </w:p>
    <w:p w14:paraId="4F925281" w14:textId="3D6F3291" w:rsidR="002C6A28" w:rsidDel="00343D9B" w:rsidRDefault="002C6A28" w:rsidP="00B2019F">
      <w:pPr>
        <w:keepNext/>
        <w:keepLines/>
        <w:spacing w:line="480" w:lineRule="auto"/>
        <w:outlineLvl w:val="1"/>
        <w:rPr>
          <w:del w:id="4608" w:author="Thar Adale" w:date="2020-07-16T19:53:00Z"/>
          <w:b/>
          <w:bCs/>
          <w:szCs w:val="26"/>
        </w:rPr>
      </w:pPr>
      <w:del w:id="4609" w:author="Thar Adale" w:date="2020-07-16T19:53:00Z">
        <w:r w:rsidDel="00343D9B">
          <w:rPr>
            <w:b/>
            <w:bCs/>
            <w:szCs w:val="26"/>
          </w:rPr>
          <w:delText xml:space="preserve">Exercise </w:delText>
        </w:r>
        <w:r w:rsidR="00064E1D" w:rsidDel="00343D9B">
          <w:rPr>
            <w:b/>
            <w:bCs/>
            <w:szCs w:val="26"/>
          </w:rPr>
          <w:delText>18</w:delText>
        </w:r>
        <w:r w:rsidDel="00343D9B">
          <w:rPr>
            <w:b/>
            <w:bCs/>
            <w:szCs w:val="26"/>
          </w:rPr>
          <w:delText xml:space="preserve">.4 Arranging Codes for </w:delText>
        </w:r>
        <w:r w:rsidR="003772F2" w:rsidRPr="003772F2" w:rsidDel="00343D9B">
          <w:rPr>
            <w:b/>
            <w:bCs/>
            <w:szCs w:val="26"/>
          </w:rPr>
          <w:delText>Eye Conditions</w:delText>
        </w:r>
        <w:r w:rsidDel="00343D9B">
          <w:rPr>
            <w:b/>
            <w:bCs/>
            <w:szCs w:val="26"/>
          </w:rPr>
          <w:delText xml:space="preserve"> </w:delText>
        </w:r>
      </w:del>
    </w:p>
    <w:p w14:paraId="3B740E0F" w14:textId="07E0F4A5" w:rsidR="002C6A28" w:rsidDel="00343D9B" w:rsidRDefault="002C6A28" w:rsidP="00B2019F">
      <w:pPr>
        <w:spacing w:line="480" w:lineRule="auto"/>
        <w:ind w:left="720" w:hanging="360"/>
        <w:rPr>
          <w:del w:id="4610" w:author="Thar Adale" w:date="2020-07-16T19:53:00Z"/>
        </w:rPr>
      </w:pPr>
      <w:del w:id="4611" w:author="Thar Adale" w:date="2020-07-16T19:53:00Z">
        <w:r w:rsidDel="00343D9B">
          <w:delText>1.</w:delText>
        </w:r>
        <w:r w:rsidDel="00343D9B">
          <w:tab/>
        </w:r>
        <w:r w:rsidRPr="00FA796D" w:rsidDel="00343D9B">
          <w:rPr>
            <w:rStyle w:val="Emphasis"/>
          </w:rPr>
          <w:delText>Z01.01</w:delText>
        </w:r>
        <w:r w:rsidDel="00343D9B">
          <w:delText xml:space="preserve">  (Examination, eye, with abnormal findings)</w:delText>
        </w:r>
        <w:r w:rsidDel="00343D9B">
          <w:br/>
        </w:r>
        <w:r w:rsidRPr="00FA796D" w:rsidDel="00343D9B">
          <w:rPr>
            <w:rStyle w:val="Emphasis"/>
          </w:rPr>
          <w:delText>E11.339</w:delText>
        </w:r>
        <w:r w:rsidR="00597900" w:rsidRPr="00FA796D" w:rsidDel="00343D9B">
          <w:rPr>
            <w:rStyle w:val="Emphasis"/>
          </w:rPr>
          <w:delText>3</w:delText>
        </w:r>
        <w:r w:rsidDel="00343D9B">
          <w:delText xml:space="preserve">  (Diabetes, type 2, with retinopathy, nonproliferative, moderate</w:delText>
        </w:r>
        <w:r w:rsidR="00597900" w:rsidDel="00343D9B">
          <w:delText>, Tabular: bilateral</w:delText>
        </w:r>
        <w:r w:rsidDel="00343D9B">
          <w:delText>)</w:delText>
        </w:r>
      </w:del>
    </w:p>
    <w:p w14:paraId="6E4C1E34" w14:textId="74A525D2" w:rsidR="002C6A28" w:rsidDel="00343D9B" w:rsidRDefault="002C6A28" w:rsidP="00B2019F">
      <w:pPr>
        <w:spacing w:line="480" w:lineRule="auto"/>
        <w:ind w:left="720" w:hanging="360"/>
        <w:rPr>
          <w:del w:id="4612" w:author="Thar Adale" w:date="2020-07-16T19:53:00Z"/>
        </w:rPr>
      </w:pPr>
      <w:del w:id="4613" w:author="Thar Adale" w:date="2020-07-16T19:53:00Z">
        <w:r w:rsidDel="00343D9B">
          <w:delText>2.</w:delText>
        </w:r>
        <w:r w:rsidDel="00343D9B">
          <w:tab/>
        </w:r>
        <w:r w:rsidRPr="00FA796D" w:rsidDel="00343D9B">
          <w:rPr>
            <w:rStyle w:val="Emphasis"/>
          </w:rPr>
          <w:delText>H20.9</w:delText>
        </w:r>
        <w:r w:rsidDel="00343D9B">
          <w:delText xml:space="preserve">  (Uveitis (anterior) see Iridocyclitis (default unspecified code))</w:delText>
        </w:r>
        <w:r w:rsidDel="00343D9B">
          <w:br/>
        </w:r>
        <w:r w:rsidRPr="00FA796D" w:rsidDel="00343D9B">
          <w:rPr>
            <w:rStyle w:val="Emphasis"/>
          </w:rPr>
          <w:delText>H26.212</w:delText>
        </w:r>
        <w:r w:rsidDel="00343D9B">
          <w:delText xml:space="preserve">  (Cataract, with neovascularization, </w:delText>
        </w:r>
        <w:r w:rsidR="00597900" w:rsidDel="00343D9B">
          <w:rPr>
            <w:color w:val="FF0000"/>
          </w:rPr>
          <w:delText xml:space="preserve"> </w:delText>
        </w:r>
        <w:r w:rsidDel="00343D9B">
          <w:delText>left</w:delText>
        </w:r>
        <w:r w:rsidR="00597900" w:rsidDel="00343D9B">
          <w:delText xml:space="preserve"> eye</w:delText>
        </w:r>
        <w:r w:rsidDel="00343D9B">
          <w:delText>)</w:delText>
        </w:r>
        <w:r w:rsidDel="00343D9B">
          <w:br/>
        </w:r>
        <w:r w:rsidRPr="00FA796D" w:rsidDel="00343D9B">
          <w:rPr>
            <w:rStyle w:val="Emphasis"/>
          </w:rPr>
          <w:delText>M08.00</w:delText>
        </w:r>
        <w:r w:rsidDel="00343D9B">
          <w:delText xml:space="preserve">  (Arthritis, rheumatoid, juvenile)</w:delText>
        </w:r>
      </w:del>
    </w:p>
    <w:p w14:paraId="792F990A" w14:textId="0C986B81" w:rsidR="002C6A28" w:rsidDel="00343D9B" w:rsidRDefault="002C6A28" w:rsidP="00B2019F">
      <w:pPr>
        <w:spacing w:line="480" w:lineRule="auto"/>
        <w:ind w:left="720" w:hanging="360"/>
        <w:rPr>
          <w:del w:id="4614" w:author="Thar Adale" w:date="2020-07-16T19:53:00Z"/>
        </w:rPr>
      </w:pPr>
      <w:del w:id="4615" w:author="Thar Adale" w:date="2020-07-16T19:53:00Z">
        <w:r w:rsidDel="00343D9B">
          <w:delText>3.</w:delText>
        </w:r>
        <w:r w:rsidDel="00343D9B">
          <w:tab/>
        </w:r>
        <w:r w:rsidRPr="00FA796D" w:rsidDel="00343D9B">
          <w:rPr>
            <w:rStyle w:val="Emphasis"/>
          </w:rPr>
          <w:delText>H18.003</w:delText>
        </w:r>
        <w:r w:rsidDel="00343D9B">
          <w:delText xml:space="preserve">  (Deposit, cornea, </w:delText>
        </w:r>
        <w:r w:rsidR="00597900" w:rsidRPr="00FA796D" w:rsidDel="00343D9B">
          <w:delText>Tabular:</w:delText>
        </w:r>
        <w:r w:rsidR="00597900" w:rsidDel="00343D9B">
          <w:rPr>
            <w:color w:val="FF0000"/>
          </w:rPr>
          <w:delText xml:space="preserve"> </w:delText>
        </w:r>
        <w:r w:rsidDel="00343D9B">
          <w:delText>bilateral)</w:delText>
        </w:r>
        <w:r w:rsidDel="00343D9B">
          <w:br/>
        </w:r>
        <w:r w:rsidRPr="00FA796D" w:rsidDel="00343D9B">
          <w:rPr>
            <w:rStyle w:val="Emphasis"/>
          </w:rPr>
          <w:delText xml:space="preserve">H11.113  </w:delText>
        </w:r>
        <w:r w:rsidDel="00343D9B">
          <w:delText xml:space="preserve">(Deposit, conjunctiva, </w:delText>
        </w:r>
        <w:r w:rsidR="00597900" w:rsidRPr="00FA796D" w:rsidDel="00343D9B">
          <w:delText xml:space="preserve">Tabular: </w:delText>
        </w:r>
        <w:r w:rsidDel="00343D9B">
          <w:delText>bilateral)</w:delText>
        </w:r>
        <w:r w:rsidDel="00343D9B">
          <w:br/>
        </w:r>
        <w:r w:rsidRPr="00FA796D" w:rsidDel="00343D9B">
          <w:rPr>
            <w:rStyle w:val="Emphasis"/>
          </w:rPr>
          <w:delText xml:space="preserve">N18.6 </w:delText>
        </w:r>
        <w:r w:rsidDel="00343D9B">
          <w:delText xml:space="preserve"> (Disease, </w:delText>
        </w:r>
        <w:r w:rsidR="003E18FB" w:rsidDel="00343D9B">
          <w:delText>renal, end stage</w:delText>
        </w:r>
        <w:r w:rsidDel="00343D9B">
          <w:delText>)</w:delText>
        </w:r>
        <w:r w:rsidDel="00343D9B">
          <w:br/>
        </w:r>
        <w:r w:rsidRPr="00FA796D" w:rsidDel="00343D9B">
          <w:rPr>
            <w:rStyle w:val="Emphasis"/>
          </w:rPr>
          <w:delText xml:space="preserve">Z99.2 </w:delText>
        </w:r>
        <w:r w:rsidDel="00343D9B">
          <w:delText xml:space="preserve"> (Status, hemodialysis) </w:delText>
        </w:r>
      </w:del>
    </w:p>
    <w:p w14:paraId="320F010E" w14:textId="209E5CEE" w:rsidR="002C6A28" w:rsidDel="00343D9B" w:rsidRDefault="002C6A28" w:rsidP="00B2019F">
      <w:pPr>
        <w:keepNext/>
        <w:keepLines/>
        <w:spacing w:line="480" w:lineRule="auto"/>
        <w:outlineLvl w:val="1"/>
        <w:rPr>
          <w:del w:id="4616" w:author="Thar Adale" w:date="2020-07-16T19:53:00Z"/>
          <w:b/>
          <w:bCs/>
          <w:szCs w:val="26"/>
        </w:rPr>
      </w:pPr>
      <w:del w:id="4617" w:author="Thar Adale" w:date="2020-07-16T19:53:00Z">
        <w:r w:rsidDel="00343D9B">
          <w:rPr>
            <w:b/>
            <w:bCs/>
            <w:szCs w:val="26"/>
          </w:rPr>
          <w:delText xml:space="preserve">Exercise </w:delText>
        </w:r>
        <w:r w:rsidR="00064E1D" w:rsidDel="00343D9B">
          <w:rPr>
            <w:b/>
            <w:bCs/>
            <w:szCs w:val="26"/>
          </w:rPr>
          <w:delText>18</w:delText>
        </w:r>
        <w:r w:rsidDel="00343D9B">
          <w:rPr>
            <w:b/>
            <w:bCs/>
            <w:szCs w:val="26"/>
          </w:rPr>
          <w:delText xml:space="preserve">.5 Coding Neoplasms of the Eye </w:delText>
        </w:r>
      </w:del>
    </w:p>
    <w:p w14:paraId="04A849A3" w14:textId="05811584" w:rsidR="002C6A28" w:rsidDel="00343D9B" w:rsidRDefault="002C6A28" w:rsidP="00B2019F">
      <w:pPr>
        <w:spacing w:line="480" w:lineRule="auto"/>
        <w:ind w:left="720" w:hanging="360"/>
        <w:rPr>
          <w:del w:id="4618" w:author="Thar Adale" w:date="2020-07-16T19:53:00Z"/>
        </w:rPr>
      </w:pPr>
      <w:del w:id="4619" w:author="Thar Adale" w:date="2020-07-16T19:53:00Z">
        <w:r w:rsidDel="00343D9B">
          <w:delText>1.</w:delText>
        </w:r>
        <w:r w:rsidDel="00343D9B">
          <w:tab/>
        </w:r>
        <w:r w:rsidRPr="00FA796D" w:rsidDel="00343D9B">
          <w:rPr>
            <w:rStyle w:val="Emphasis"/>
          </w:rPr>
          <w:delText>C69.21</w:delText>
        </w:r>
        <w:r w:rsidDel="00343D9B">
          <w:delText xml:space="preserve">  (Retinoblastoma, </w:delText>
        </w:r>
        <w:r w:rsidR="00597900" w:rsidRPr="00FA796D" w:rsidDel="00343D9B">
          <w:delText xml:space="preserve">Tabular: </w:delText>
        </w:r>
        <w:r w:rsidDel="00343D9B">
          <w:delText>right</w:delText>
        </w:r>
        <w:r w:rsidR="00597900" w:rsidDel="00343D9B">
          <w:delText xml:space="preserve"> eye</w:delText>
        </w:r>
        <w:r w:rsidDel="00343D9B">
          <w:delText>)</w:delText>
        </w:r>
      </w:del>
    </w:p>
    <w:p w14:paraId="471D93A2" w14:textId="28BAD8E0" w:rsidR="002C6A28" w:rsidDel="00343D9B" w:rsidRDefault="002C6A28" w:rsidP="00B2019F">
      <w:pPr>
        <w:spacing w:line="480" w:lineRule="auto"/>
        <w:ind w:left="720" w:hanging="360"/>
        <w:rPr>
          <w:del w:id="4620" w:author="Thar Adale" w:date="2020-07-16T19:53:00Z"/>
        </w:rPr>
      </w:pPr>
      <w:del w:id="4621" w:author="Thar Adale" w:date="2020-07-16T19:53:00Z">
        <w:r w:rsidDel="00343D9B">
          <w:delText>2.</w:delText>
        </w:r>
        <w:r w:rsidDel="00343D9B">
          <w:tab/>
        </w:r>
        <w:r w:rsidRPr="00FA796D" w:rsidDel="00343D9B">
          <w:rPr>
            <w:rStyle w:val="Emphasis"/>
          </w:rPr>
          <w:delText>D31.42</w:delText>
        </w:r>
        <w:r w:rsidDel="00343D9B">
          <w:delText xml:space="preserve">  (Melanocytoma, eyeball, </w:delText>
        </w:r>
        <w:r w:rsidR="00597900" w:rsidRPr="00FA796D" w:rsidDel="00343D9B">
          <w:delText>Tabular:</w:delText>
        </w:r>
        <w:r w:rsidR="00597900" w:rsidDel="00343D9B">
          <w:rPr>
            <w:color w:val="FF0000"/>
          </w:rPr>
          <w:delText xml:space="preserve"> </w:delText>
        </w:r>
        <w:r w:rsidDel="00343D9B">
          <w:delText>left</w:delText>
        </w:r>
        <w:r w:rsidR="00597900" w:rsidDel="00343D9B">
          <w:delText xml:space="preserve"> eye</w:delText>
        </w:r>
        <w:r w:rsidDel="00343D9B">
          <w:delText>)</w:delText>
        </w:r>
        <w:r w:rsidDel="00343D9B">
          <w:br/>
        </w:r>
        <w:r w:rsidRPr="00FA796D" w:rsidDel="00343D9B">
          <w:rPr>
            <w:rStyle w:val="Emphasis"/>
          </w:rPr>
          <w:delText>H40.52X0</w:delText>
        </w:r>
        <w:r w:rsidDel="00343D9B">
          <w:delText xml:space="preserve">  (Glaucoma, secondary, left, stage unspecified)</w:delText>
        </w:r>
      </w:del>
    </w:p>
    <w:p w14:paraId="54B58824" w14:textId="5279DAAE" w:rsidR="002C6A28" w:rsidDel="00343D9B" w:rsidRDefault="002C6A28" w:rsidP="00B2019F">
      <w:pPr>
        <w:spacing w:line="480" w:lineRule="auto"/>
        <w:ind w:left="720" w:hanging="360"/>
        <w:rPr>
          <w:del w:id="4622" w:author="Thar Adale" w:date="2020-07-16T19:53:00Z"/>
        </w:rPr>
      </w:pPr>
      <w:del w:id="4623" w:author="Thar Adale" w:date="2020-07-16T19:53:00Z">
        <w:r w:rsidDel="00343D9B">
          <w:delText>3.</w:delText>
        </w:r>
        <w:r w:rsidDel="00343D9B">
          <w:tab/>
        </w:r>
        <w:r w:rsidRPr="00FA796D" w:rsidDel="00343D9B">
          <w:rPr>
            <w:rStyle w:val="Emphasis"/>
          </w:rPr>
          <w:delText>C79.49</w:delText>
        </w:r>
        <w:r w:rsidDel="00343D9B">
          <w:delText xml:space="preserve">  (Table of Neoplasms, choroid, malignant secondary)</w:delText>
        </w:r>
        <w:r w:rsidDel="00343D9B">
          <w:br/>
        </w:r>
        <w:r w:rsidRPr="00FA796D" w:rsidDel="00343D9B">
          <w:rPr>
            <w:rStyle w:val="Emphasis"/>
          </w:rPr>
          <w:delText>Z85.3</w:delText>
        </w:r>
        <w:r w:rsidDel="00343D9B">
          <w:delText xml:space="preserve">  (History, personal, malignant neoplasm, breast)</w:delText>
        </w:r>
        <w:r w:rsidDel="00343D9B">
          <w:br/>
        </w:r>
        <w:r w:rsidRPr="00FA796D" w:rsidDel="00343D9B">
          <w:rPr>
            <w:rStyle w:val="Emphasis"/>
          </w:rPr>
          <w:delText>Z90.11</w:delText>
        </w:r>
        <w:r w:rsidDel="00343D9B">
          <w:delText xml:space="preserve">  (Status, mastectomy, </w:delText>
        </w:r>
        <w:r w:rsidR="00597900" w:rsidRPr="00FA796D" w:rsidDel="00343D9B">
          <w:delText xml:space="preserve">Tabular: </w:delText>
        </w:r>
        <w:r w:rsidRPr="00BB55E8" w:rsidDel="00343D9B">
          <w:delText>r</w:delText>
        </w:r>
        <w:r w:rsidDel="00343D9B">
          <w:delText>ight</w:delText>
        </w:r>
        <w:r w:rsidR="00597900" w:rsidDel="00343D9B">
          <w:delText xml:space="preserve"> breast and nipple</w:delText>
        </w:r>
        <w:r w:rsidDel="00343D9B">
          <w:delText>)</w:delText>
        </w:r>
      </w:del>
    </w:p>
    <w:p w14:paraId="5334A232" w14:textId="51386C27" w:rsidR="002C6A28" w:rsidDel="00343D9B" w:rsidRDefault="002C6A28" w:rsidP="00B2019F">
      <w:pPr>
        <w:spacing w:line="480" w:lineRule="auto"/>
        <w:ind w:left="720" w:hanging="360"/>
        <w:rPr>
          <w:del w:id="4624" w:author="Thar Adale" w:date="2020-07-16T19:53:00Z"/>
        </w:rPr>
      </w:pPr>
      <w:del w:id="4625" w:author="Thar Adale" w:date="2020-07-16T19:53:00Z">
        <w:r w:rsidDel="00343D9B">
          <w:delText>4.</w:delText>
        </w:r>
        <w:r w:rsidDel="00343D9B">
          <w:tab/>
        </w:r>
        <w:r w:rsidRPr="00FA796D" w:rsidDel="00343D9B">
          <w:rPr>
            <w:rStyle w:val="Emphasis"/>
          </w:rPr>
          <w:delText>C44.112</w:delText>
        </w:r>
        <w:r w:rsidDel="00343D9B">
          <w:delText xml:space="preserve">  (Table of Neoplasms, eyelid, </w:delText>
        </w:r>
        <w:r w:rsidR="00597900" w:rsidRPr="00FA796D" w:rsidDel="00343D9B">
          <w:delText xml:space="preserve">Tabular: </w:delText>
        </w:r>
        <w:r w:rsidRPr="00BB55E8" w:rsidDel="00343D9B">
          <w:delText>r</w:delText>
        </w:r>
        <w:r w:rsidDel="00343D9B">
          <w:delText>ight</w:delText>
        </w:r>
        <w:r w:rsidR="00597900" w:rsidDel="00343D9B">
          <w:delText xml:space="preserve"> eye</w:delText>
        </w:r>
        <w:r w:rsidDel="00343D9B">
          <w:delText>)</w:delText>
        </w:r>
      </w:del>
    </w:p>
    <w:p w14:paraId="253F3F31" w14:textId="13F584B7" w:rsidR="002C6A28" w:rsidDel="00343D9B" w:rsidRDefault="002C6A28" w:rsidP="00B2019F">
      <w:pPr>
        <w:spacing w:line="480" w:lineRule="auto"/>
        <w:ind w:left="720" w:hanging="360"/>
        <w:rPr>
          <w:del w:id="4626" w:author="Thar Adale" w:date="2020-07-16T19:53:00Z"/>
        </w:rPr>
      </w:pPr>
      <w:del w:id="4627" w:author="Thar Adale" w:date="2020-07-16T19:53:00Z">
        <w:r w:rsidDel="00343D9B">
          <w:delText>5.</w:delText>
        </w:r>
        <w:r w:rsidDel="00343D9B">
          <w:tab/>
        </w:r>
        <w:r w:rsidRPr="00FA796D" w:rsidDel="00343D9B">
          <w:rPr>
            <w:rStyle w:val="Emphasis"/>
          </w:rPr>
          <w:delText>C88.4</w:delText>
        </w:r>
        <w:r w:rsidDel="00343D9B">
          <w:delText xml:space="preserve">  (Lymphoma, mucosa associated lymphoid tissue)</w:delText>
        </w:r>
      </w:del>
    </w:p>
    <w:p w14:paraId="06680B47" w14:textId="4CF123C4" w:rsidR="002C6A28" w:rsidDel="00343D9B" w:rsidRDefault="002C6A28" w:rsidP="00B2019F">
      <w:pPr>
        <w:spacing w:line="480" w:lineRule="auto"/>
        <w:rPr>
          <w:del w:id="4628" w:author="Thar Adale" w:date="2020-07-16T19:53:00Z"/>
        </w:rPr>
      </w:pPr>
    </w:p>
    <w:p w14:paraId="6085596A" w14:textId="4D669C5A" w:rsidR="002C6A28" w:rsidDel="00343D9B" w:rsidRDefault="002C6A28" w:rsidP="00B2019F">
      <w:pPr>
        <w:keepNext/>
        <w:keepLines/>
        <w:spacing w:line="480" w:lineRule="auto"/>
        <w:outlineLvl w:val="1"/>
        <w:rPr>
          <w:del w:id="4629" w:author="Thar Adale" w:date="2020-07-16T19:53:00Z"/>
          <w:b/>
          <w:bCs/>
          <w:szCs w:val="26"/>
        </w:rPr>
      </w:pPr>
      <w:del w:id="4630" w:author="Thar Adale" w:date="2020-07-16T19:53:00Z">
        <w:r w:rsidDel="00343D9B">
          <w:rPr>
            <w:b/>
            <w:bCs/>
            <w:szCs w:val="26"/>
          </w:rPr>
          <w:delText>CONCEPT QUIZ</w:delText>
        </w:r>
      </w:del>
    </w:p>
    <w:p w14:paraId="76C4214E" w14:textId="4943FBA5" w:rsidR="002C6A28" w:rsidDel="00343D9B" w:rsidRDefault="002C6A28" w:rsidP="00B2019F">
      <w:pPr>
        <w:keepNext/>
        <w:keepLines/>
        <w:spacing w:line="480" w:lineRule="auto"/>
        <w:outlineLvl w:val="1"/>
        <w:rPr>
          <w:del w:id="4631" w:author="Thar Adale" w:date="2020-07-16T19:53:00Z"/>
          <w:b/>
          <w:bCs/>
          <w:szCs w:val="26"/>
        </w:rPr>
      </w:pPr>
      <w:del w:id="4632" w:author="Thar Adale" w:date="2020-07-16T19:53:00Z">
        <w:r w:rsidDel="00343D9B">
          <w:rPr>
            <w:b/>
            <w:bCs/>
            <w:szCs w:val="26"/>
          </w:rPr>
          <w:delText>Completion</w:delText>
        </w:r>
      </w:del>
    </w:p>
    <w:p w14:paraId="5D3E9975" w14:textId="089FB554" w:rsidR="002C6A28" w:rsidDel="00343D9B" w:rsidRDefault="002C6A28" w:rsidP="00B2019F">
      <w:pPr>
        <w:spacing w:line="480" w:lineRule="auto"/>
        <w:ind w:left="720" w:hanging="360"/>
        <w:rPr>
          <w:del w:id="4633" w:author="Thar Adale" w:date="2020-07-16T19:53:00Z"/>
        </w:rPr>
      </w:pPr>
      <w:del w:id="4634" w:author="Thar Adale" w:date="2020-07-16T19:53:00Z">
        <w:r w:rsidDel="00343D9B">
          <w:delText>1.</w:delText>
        </w:r>
        <w:r w:rsidDel="00343D9B">
          <w:tab/>
          <w:delText>adnexa</w:delText>
        </w:r>
      </w:del>
    </w:p>
    <w:p w14:paraId="4591FB8A" w14:textId="7046A106" w:rsidR="002C6A28" w:rsidDel="00343D9B" w:rsidRDefault="002C6A28" w:rsidP="00B2019F">
      <w:pPr>
        <w:spacing w:line="480" w:lineRule="auto"/>
        <w:ind w:left="720" w:hanging="360"/>
        <w:rPr>
          <w:del w:id="4635" w:author="Thar Adale" w:date="2020-07-16T19:53:00Z"/>
        </w:rPr>
      </w:pPr>
      <w:del w:id="4636" w:author="Thar Adale" w:date="2020-07-16T19:53:00Z">
        <w:r w:rsidDel="00343D9B">
          <w:delText>2.</w:delText>
        </w:r>
        <w:r w:rsidDel="00343D9B">
          <w:tab/>
          <w:delText>chalazion</w:delText>
        </w:r>
      </w:del>
    </w:p>
    <w:p w14:paraId="0C6BB567" w14:textId="6A867961" w:rsidR="002C6A28" w:rsidDel="00343D9B" w:rsidRDefault="002C6A28" w:rsidP="00B2019F">
      <w:pPr>
        <w:spacing w:line="480" w:lineRule="auto"/>
        <w:ind w:left="720" w:hanging="360"/>
        <w:rPr>
          <w:del w:id="4637" w:author="Thar Adale" w:date="2020-07-16T19:53:00Z"/>
        </w:rPr>
      </w:pPr>
      <w:del w:id="4638" w:author="Thar Adale" w:date="2020-07-16T19:53:00Z">
        <w:r w:rsidDel="00343D9B">
          <w:delText>3.</w:delText>
        </w:r>
        <w:r w:rsidDel="00343D9B">
          <w:tab/>
          <w:delText>vitreous body</w:delText>
        </w:r>
      </w:del>
    </w:p>
    <w:p w14:paraId="1B1AE2D9" w14:textId="3C89A4C9" w:rsidR="002C6A28" w:rsidDel="00343D9B" w:rsidRDefault="002C6A28" w:rsidP="00B2019F">
      <w:pPr>
        <w:spacing w:line="480" w:lineRule="auto"/>
        <w:ind w:left="720" w:hanging="360"/>
        <w:rPr>
          <w:del w:id="4639" w:author="Thar Adale" w:date="2020-07-16T19:53:00Z"/>
        </w:rPr>
      </w:pPr>
      <w:del w:id="4640" w:author="Thar Adale" w:date="2020-07-16T19:53:00Z">
        <w:r w:rsidDel="00343D9B">
          <w:delText>4.</w:delText>
        </w:r>
        <w:r w:rsidDel="00343D9B">
          <w:tab/>
          <w:delText>diabetic retinopathy</w:delText>
        </w:r>
      </w:del>
    </w:p>
    <w:p w14:paraId="717D5BAC" w14:textId="592AAED9" w:rsidR="002C6A28" w:rsidDel="00343D9B" w:rsidRDefault="002C6A28" w:rsidP="00B2019F">
      <w:pPr>
        <w:spacing w:line="480" w:lineRule="auto"/>
        <w:ind w:left="720" w:hanging="360"/>
        <w:rPr>
          <w:del w:id="4641" w:author="Thar Adale" w:date="2020-07-16T19:53:00Z"/>
        </w:rPr>
      </w:pPr>
      <w:del w:id="4642" w:author="Thar Adale" w:date="2020-07-16T19:53:00Z">
        <w:r w:rsidDel="00343D9B">
          <w:delText>5.</w:delText>
        </w:r>
        <w:r w:rsidDel="00343D9B">
          <w:tab/>
          <w:delText>uvea</w:delText>
        </w:r>
      </w:del>
    </w:p>
    <w:p w14:paraId="7132C234" w14:textId="0F06EB38" w:rsidR="002C6A28" w:rsidDel="00343D9B" w:rsidRDefault="002C6A28" w:rsidP="00B2019F">
      <w:pPr>
        <w:spacing w:line="480" w:lineRule="auto"/>
        <w:ind w:left="720" w:hanging="360"/>
        <w:rPr>
          <w:del w:id="4643" w:author="Thar Adale" w:date="2020-07-16T19:53:00Z"/>
        </w:rPr>
      </w:pPr>
      <w:del w:id="4644" w:author="Thar Adale" w:date="2020-07-16T19:53:00Z">
        <w:r w:rsidDel="00343D9B">
          <w:delText>6.</w:delText>
        </w:r>
        <w:r w:rsidDel="00343D9B">
          <w:tab/>
          <w:delText>macular degeneration</w:delText>
        </w:r>
      </w:del>
    </w:p>
    <w:p w14:paraId="4351344F" w14:textId="4FB18D85" w:rsidR="002C6A28" w:rsidDel="00343D9B" w:rsidRDefault="002C6A28" w:rsidP="00B2019F">
      <w:pPr>
        <w:spacing w:line="480" w:lineRule="auto"/>
        <w:ind w:left="720" w:hanging="360"/>
        <w:rPr>
          <w:del w:id="4645" w:author="Thar Adale" w:date="2020-07-16T19:53:00Z"/>
        </w:rPr>
      </w:pPr>
      <w:del w:id="4646" w:author="Thar Adale" w:date="2020-07-16T19:53:00Z">
        <w:r w:rsidDel="00343D9B">
          <w:delText>7.</w:delText>
        </w:r>
        <w:r w:rsidDel="00343D9B">
          <w:tab/>
          <w:delText>hordeolum</w:delText>
        </w:r>
      </w:del>
    </w:p>
    <w:p w14:paraId="1D509870" w14:textId="31AA24FC" w:rsidR="002C6A28" w:rsidDel="00343D9B" w:rsidRDefault="002C6A28" w:rsidP="00B2019F">
      <w:pPr>
        <w:spacing w:line="480" w:lineRule="auto"/>
        <w:ind w:left="720" w:hanging="360"/>
        <w:rPr>
          <w:del w:id="4647" w:author="Thar Adale" w:date="2020-07-16T19:53:00Z"/>
        </w:rPr>
      </w:pPr>
      <w:del w:id="4648" w:author="Thar Adale" w:date="2020-07-16T19:53:00Z">
        <w:r w:rsidDel="00343D9B">
          <w:delText>8.</w:delText>
        </w:r>
        <w:r w:rsidDel="00343D9B">
          <w:tab/>
          <w:delText>orbital cavity</w:delText>
        </w:r>
      </w:del>
    </w:p>
    <w:p w14:paraId="37F4BD15" w14:textId="748CF070" w:rsidR="002C6A28" w:rsidDel="00343D9B" w:rsidRDefault="002C6A28" w:rsidP="00B2019F">
      <w:pPr>
        <w:spacing w:line="480" w:lineRule="auto"/>
        <w:ind w:left="720" w:hanging="360"/>
        <w:rPr>
          <w:del w:id="4649" w:author="Thar Adale" w:date="2020-07-16T19:53:00Z"/>
        </w:rPr>
      </w:pPr>
      <w:del w:id="4650" w:author="Thar Adale" w:date="2020-07-16T19:53:00Z">
        <w:r w:rsidDel="00343D9B">
          <w:delText>9.</w:delText>
        </w:r>
        <w:r w:rsidDel="00343D9B">
          <w:tab/>
          <w:delText>conjunctivitis</w:delText>
        </w:r>
      </w:del>
    </w:p>
    <w:p w14:paraId="4306918A" w14:textId="0104AF18" w:rsidR="002C6A28" w:rsidDel="00343D9B" w:rsidRDefault="002C6A28" w:rsidP="00B2019F">
      <w:pPr>
        <w:spacing w:line="480" w:lineRule="auto"/>
        <w:ind w:left="720" w:hanging="360"/>
        <w:rPr>
          <w:del w:id="4651" w:author="Thar Adale" w:date="2020-07-16T19:53:00Z"/>
        </w:rPr>
      </w:pPr>
      <w:del w:id="4652" w:author="Thar Adale" w:date="2020-07-16T19:53:00Z">
        <w:r w:rsidDel="00343D9B">
          <w:delText>10.</w:delText>
        </w:r>
        <w:r w:rsidDel="00343D9B">
          <w:tab/>
          <w:delText>keratitis</w:delText>
        </w:r>
      </w:del>
    </w:p>
    <w:p w14:paraId="6E0A3CD6" w14:textId="2C9E848E" w:rsidR="002C6A28" w:rsidDel="00343D9B" w:rsidRDefault="002C6A28" w:rsidP="00B2019F">
      <w:pPr>
        <w:keepNext/>
        <w:keepLines/>
        <w:spacing w:line="480" w:lineRule="auto"/>
        <w:outlineLvl w:val="1"/>
        <w:rPr>
          <w:del w:id="4653" w:author="Thar Adale" w:date="2020-07-16T19:53:00Z"/>
          <w:b/>
          <w:bCs/>
          <w:szCs w:val="26"/>
        </w:rPr>
      </w:pPr>
      <w:del w:id="4654" w:author="Thar Adale" w:date="2020-07-16T19:53:00Z">
        <w:r w:rsidDel="00343D9B">
          <w:rPr>
            <w:b/>
            <w:bCs/>
            <w:szCs w:val="26"/>
          </w:rPr>
          <w:delText>Multiple Choice</w:delText>
        </w:r>
      </w:del>
    </w:p>
    <w:p w14:paraId="19CCD88D" w14:textId="1359F7F3" w:rsidR="002C6A28" w:rsidDel="00343D9B" w:rsidRDefault="002C6A28" w:rsidP="00B2019F">
      <w:pPr>
        <w:spacing w:line="480" w:lineRule="auto"/>
        <w:ind w:left="720" w:hanging="360"/>
        <w:rPr>
          <w:del w:id="4655" w:author="Thar Adale" w:date="2020-07-16T19:53:00Z"/>
        </w:rPr>
      </w:pPr>
      <w:del w:id="4656" w:author="Thar Adale" w:date="2020-07-16T19:53:00Z">
        <w:r w:rsidDel="00343D9B">
          <w:delText>1.</w:delText>
        </w:r>
        <w:r w:rsidDel="00343D9B">
          <w:tab/>
          <w:delText>D</w:delText>
        </w:r>
      </w:del>
    </w:p>
    <w:p w14:paraId="629C67F8" w14:textId="2D92072C" w:rsidR="002C6A28" w:rsidDel="00343D9B" w:rsidRDefault="002C6A28" w:rsidP="00B2019F">
      <w:pPr>
        <w:spacing w:line="480" w:lineRule="auto"/>
        <w:ind w:left="720" w:hanging="360"/>
        <w:rPr>
          <w:del w:id="4657" w:author="Thar Adale" w:date="2020-07-16T19:53:00Z"/>
        </w:rPr>
      </w:pPr>
      <w:del w:id="4658" w:author="Thar Adale" w:date="2020-07-16T19:53:00Z">
        <w:r w:rsidDel="00343D9B">
          <w:delText>2.</w:delText>
        </w:r>
        <w:r w:rsidDel="00343D9B">
          <w:tab/>
          <w:delText>C</w:delText>
        </w:r>
      </w:del>
    </w:p>
    <w:p w14:paraId="254D91A0" w14:textId="22FA8628" w:rsidR="002C6A28" w:rsidDel="00343D9B" w:rsidRDefault="002C6A28" w:rsidP="00B2019F">
      <w:pPr>
        <w:spacing w:line="480" w:lineRule="auto"/>
        <w:ind w:left="720" w:hanging="360"/>
        <w:rPr>
          <w:del w:id="4659" w:author="Thar Adale" w:date="2020-07-16T19:53:00Z"/>
        </w:rPr>
      </w:pPr>
      <w:del w:id="4660" w:author="Thar Adale" w:date="2020-07-16T19:53:00Z">
        <w:r w:rsidDel="00343D9B">
          <w:delText>3.</w:delText>
        </w:r>
        <w:r w:rsidDel="00343D9B">
          <w:tab/>
          <w:delText>A</w:delText>
        </w:r>
      </w:del>
    </w:p>
    <w:p w14:paraId="2BD87C9F" w14:textId="1DC53450" w:rsidR="002C6A28" w:rsidDel="00343D9B" w:rsidRDefault="002C6A28" w:rsidP="00B2019F">
      <w:pPr>
        <w:spacing w:line="480" w:lineRule="auto"/>
        <w:ind w:left="720" w:hanging="360"/>
        <w:rPr>
          <w:del w:id="4661" w:author="Thar Adale" w:date="2020-07-16T19:53:00Z"/>
        </w:rPr>
      </w:pPr>
      <w:del w:id="4662" w:author="Thar Adale" w:date="2020-07-16T19:53:00Z">
        <w:r w:rsidDel="00343D9B">
          <w:delText>4.</w:delText>
        </w:r>
        <w:r w:rsidDel="00343D9B">
          <w:tab/>
          <w:delText>C</w:delText>
        </w:r>
      </w:del>
    </w:p>
    <w:p w14:paraId="2B319CE8" w14:textId="63F41B74" w:rsidR="002C6A28" w:rsidDel="00343D9B" w:rsidRDefault="002C6A28" w:rsidP="00B2019F">
      <w:pPr>
        <w:spacing w:line="480" w:lineRule="auto"/>
        <w:ind w:left="720" w:hanging="360"/>
        <w:rPr>
          <w:del w:id="4663" w:author="Thar Adale" w:date="2020-07-16T19:53:00Z"/>
        </w:rPr>
      </w:pPr>
      <w:del w:id="4664" w:author="Thar Adale" w:date="2020-07-16T19:53:00Z">
        <w:r w:rsidDel="00343D9B">
          <w:delText>5.</w:delText>
        </w:r>
        <w:r w:rsidDel="00343D9B">
          <w:tab/>
          <w:delText>B</w:delText>
        </w:r>
      </w:del>
    </w:p>
    <w:p w14:paraId="295D2C27" w14:textId="4C3FB18F" w:rsidR="002C6A28" w:rsidDel="00343D9B" w:rsidRDefault="002C6A28" w:rsidP="00B2019F">
      <w:pPr>
        <w:spacing w:line="480" w:lineRule="auto"/>
        <w:ind w:left="720" w:hanging="360"/>
        <w:rPr>
          <w:del w:id="4665" w:author="Thar Adale" w:date="2020-07-16T19:53:00Z"/>
        </w:rPr>
      </w:pPr>
      <w:del w:id="4666" w:author="Thar Adale" w:date="2020-07-16T19:53:00Z">
        <w:r w:rsidDel="00343D9B">
          <w:delText>6.</w:delText>
        </w:r>
        <w:r w:rsidDel="00343D9B">
          <w:tab/>
          <w:delText>A</w:delText>
        </w:r>
      </w:del>
    </w:p>
    <w:p w14:paraId="76738CA9" w14:textId="7FCC5B92" w:rsidR="002C6A28" w:rsidDel="00343D9B" w:rsidRDefault="002C6A28" w:rsidP="00B2019F">
      <w:pPr>
        <w:spacing w:line="480" w:lineRule="auto"/>
        <w:ind w:left="720" w:hanging="360"/>
        <w:rPr>
          <w:del w:id="4667" w:author="Thar Adale" w:date="2020-07-16T19:53:00Z"/>
        </w:rPr>
      </w:pPr>
      <w:del w:id="4668" w:author="Thar Adale" w:date="2020-07-16T19:53:00Z">
        <w:r w:rsidDel="00343D9B">
          <w:delText>7.</w:delText>
        </w:r>
        <w:r w:rsidDel="00343D9B">
          <w:tab/>
          <w:delText>D</w:delText>
        </w:r>
      </w:del>
    </w:p>
    <w:p w14:paraId="49E82DF3" w14:textId="3C71B2CF" w:rsidR="002C6A28" w:rsidDel="00343D9B" w:rsidRDefault="002C6A28" w:rsidP="00B2019F">
      <w:pPr>
        <w:spacing w:line="480" w:lineRule="auto"/>
        <w:ind w:left="720" w:hanging="360"/>
        <w:rPr>
          <w:del w:id="4669" w:author="Thar Adale" w:date="2020-07-16T19:53:00Z"/>
        </w:rPr>
      </w:pPr>
      <w:del w:id="4670" w:author="Thar Adale" w:date="2020-07-16T19:53:00Z">
        <w:r w:rsidDel="00343D9B">
          <w:delText>8.</w:delText>
        </w:r>
        <w:r w:rsidDel="00343D9B">
          <w:tab/>
          <w:delText>C</w:delText>
        </w:r>
      </w:del>
    </w:p>
    <w:p w14:paraId="6B37952C" w14:textId="7043FFA1" w:rsidR="002C6A28" w:rsidDel="00343D9B" w:rsidRDefault="002C6A28" w:rsidP="00B2019F">
      <w:pPr>
        <w:spacing w:line="480" w:lineRule="auto"/>
        <w:ind w:left="720" w:hanging="360"/>
        <w:rPr>
          <w:del w:id="4671" w:author="Thar Adale" w:date="2020-07-16T19:53:00Z"/>
        </w:rPr>
      </w:pPr>
      <w:del w:id="4672" w:author="Thar Adale" w:date="2020-07-16T19:53:00Z">
        <w:r w:rsidDel="00343D9B">
          <w:delText>9.</w:delText>
        </w:r>
        <w:r w:rsidDel="00343D9B">
          <w:tab/>
          <w:delText>A</w:delText>
        </w:r>
      </w:del>
    </w:p>
    <w:p w14:paraId="4E62A747" w14:textId="12D0DD39" w:rsidR="002C6A28" w:rsidDel="00343D9B" w:rsidRDefault="002C6A28" w:rsidP="00B2019F">
      <w:pPr>
        <w:spacing w:line="480" w:lineRule="auto"/>
        <w:ind w:left="720" w:hanging="360"/>
        <w:rPr>
          <w:del w:id="4673" w:author="Thar Adale" w:date="2020-07-16T19:53:00Z"/>
        </w:rPr>
      </w:pPr>
      <w:del w:id="4674" w:author="Thar Adale" w:date="2020-07-16T19:53:00Z">
        <w:r w:rsidDel="00343D9B">
          <w:delText>10.</w:delText>
        </w:r>
        <w:r w:rsidDel="00343D9B">
          <w:tab/>
          <w:delText>C</w:delText>
        </w:r>
      </w:del>
    </w:p>
    <w:p w14:paraId="39B83705" w14:textId="7581E39B" w:rsidR="004206EB" w:rsidDel="00343D9B" w:rsidRDefault="004206EB" w:rsidP="004206EB">
      <w:pPr>
        <w:keepNext/>
        <w:keepLines/>
        <w:spacing w:line="480" w:lineRule="auto"/>
        <w:outlineLvl w:val="1"/>
        <w:rPr>
          <w:del w:id="4675" w:author="Thar Adale" w:date="2020-07-16T19:53:00Z"/>
          <w:b/>
          <w:bCs/>
          <w:szCs w:val="26"/>
        </w:rPr>
      </w:pPr>
      <w:del w:id="4676" w:author="Thar Adale" w:date="2020-07-16T19:53:00Z">
        <w:r w:rsidDel="00343D9B">
          <w:rPr>
            <w:b/>
            <w:bCs/>
            <w:szCs w:val="26"/>
          </w:rPr>
          <w:delText>KEEP ON CODING</w:delText>
        </w:r>
      </w:del>
    </w:p>
    <w:p w14:paraId="6B2387B1" w14:textId="6FCA72EA" w:rsidR="004206EB" w:rsidDel="00343D9B" w:rsidRDefault="004206EB" w:rsidP="004206EB">
      <w:pPr>
        <w:spacing w:line="480" w:lineRule="auto"/>
        <w:ind w:left="720" w:hanging="360"/>
        <w:rPr>
          <w:del w:id="4677" w:author="Thar Adale" w:date="2020-07-16T19:53:00Z"/>
        </w:rPr>
      </w:pPr>
      <w:del w:id="4678" w:author="Thar Adale" w:date="2020-07-16T19:53:00Z">
        <w:r w:rsidDel="00343D9B">
          <w:delText>1.</w:delText>
        </w:r>
        <w:r w:rsidDel="00343D9B">
          <w:tab/>
        </w:r>
        <w:r w:rsidRPr="00FA796D" w:rsidDel="00343D9B">
          <w:rPr>
            <w:rStyle w:val="Emphasis"/>
          </w:rPr>
          <w:delText>H00.031</w:delText>
        </w:r>
        <w:r w:rsidDel="00343D9B">
          <w:delText xml:space="preserve">  (Abscess, eyelid, Tabular: right upper</w:delText>
        </w:r>
        <w:r w:rsidRPr="0096211A" w:rsidDel="00343D9B">
          <w:delText xml:space="preserve"> </w:delText>
        </w:r>
        <w:r w:rsidDel="00343D9B">
          <w:delText>eyelid)</w:delText>
        </w:r>
        <w:r w:rsidDel="00343D9B">
          <w:br/>
        </w:r>
        <w:r w:rsidRPr="00FA796D" w:rsidDel="00343D9B">
          <w:rPr>
            <w:rStyle w:val="Emphasis"/>
          </w:rPr>
          <w:delText>H00.034</w:delText>
        </w:r>
        <w:r w:rsidDel="00343D9B">
          <w:delText xml:space="preserve">  (Abscess, eyelid, Tabular: left upper</w:delText>
        </w:r>
        <w:r w:rsidRPr="0096211A" w:rsidDel="00343D9B">
          <w:delText xml:space="preserve"> </w:delText>
        </w:r>
        <w:r w:rsidDel="00343D9B">
          <w:delText>eyelid)</w:delText>
        </w:r>
      </w:del>
    </w:p>
    <w:p w14:paraId="4D197913" w14:textId="774A3D78" w:rsidR="004206EB" w:rsidDel="00343D9B" w:rsidRDefault="004206EB" w:rsidP="004206EB">
      <w:pPr>
        <w:spacing w:line="480" w:lineRule="auto"/>
        <w:ind w:left="720" w:hanging="360"/>
        <w:rPr>
          <w:del w:id="4679" w:author="Thar Adale" w:date="2020-07-16T19:53:00Z"/>
        </w:rPr>
      </w:pPr>
      <w:del w:id="4680" w:author="Thar Adale" w:date="2020-07-16T19:53:00Z">
        <w:r w:rsidDel="00343D9B">
          <w:delText>2.</w:delText>
        </w:r>
        <w:r w:rsidDel="00343D9B">
          <w:tab/>
        </w:r>
        <w:r w:rsidRPr="00FA796D" w:rsidDel="00343D9B">
          <w:rPr>
            <w:rStyle w:val="Emphasis"/>
          </w:rPr>
          <w:delText xml:space="preserve">H10.13 </w:delText>
        </w:r>
        <w:r w:rsidDel="00343D9B">
          <w:delText xml:space="preserve"> (Conjunctivitis, acute, atopic, Tabular: bilateral)</w:delText>
        </w:r>
      </w:del>
    </w:p>
    <w:p w14:paraId="6546BDC5" w14:textId="37385DD1" w:rsidR="004206EB" w:rsidDel="00343D9B" w:rsidRDefault="004206EB" w:rsidP="004206EB">
      <w:pPr>
        <w:spacing w:line="480" w:lineRule="auto"/>
        <w:ind w:left="720" w:hanging="360"/>
        <w:rPr>
          <w:del w:id="4681" w:author="Thar Adale" w:date="2020-07-16T19:53:00Z"/>
        </w:rPr>
      </w:pPr>
      <w:del w:id="4682" w:author="Thar Adale" w:date="2020-07-16T19:53:00Z">
        <w:r w:rsidDel="00343D9B">
          <w:delText>3.</w:delText>
        </w:r>
        <w:r w:rsidDel="00343D9B">
          <w:tab/>
        </w:r>
        <w:r w:rsidRPr="00FA796D" w:rsidDel="00343D9B">
          <w:rPr>
            <w:rStyle w:val="Emphasis"/>
          </w:rPr>
          <w:delText xml:space="preserve">H18.042 </w:delText>
        </w:r>
        <w:r w:rsidDel="00343D9B">
          <w:delText xml:space="preserve"> (Kayser-Fleischer ring,</w:delText>
        </w:r>
        <w:r w:rsidRPr="0096211A" w:rsidDel="00343D9B">
          <w:delText xml:space="preserve"> </w:delText>
        </w:r>
        <w:r w:rsidDel="00343D9B">
          <w:delText>Tabular: left eye)</w:delText>
        </w:r>
      </w:del>
    </w:p>
    <w:p w14:paraId="65EB0FAC" w14:textId="3E3E201C" w:rsidR="004206EB" w:rsidDel="00343D9B" w:rsidRDefault="004206EB" w:rsidP="004206EB">
      <w:pPr>
        <w:spacing w:line="480" w:lineRule="auto"/>
        <w:ind w:left="720" w:hanging="360"/>
        <w:rPr>
          <w:del w:id="4683" w:author="Thar Adale" w:date="2020-07-16T19:53:00Z"/>
        </w:rPr>
      </w:pPr>
      <w:del w:id="4684" w:author="Thar Adale" w:date="2020-07-16T19:53:00Z">
        <w:r w:rsidDel="00343D9B">
          <w:delText>4.</w:delText>
        </w:r>
        <w:r w:rsidDel="00343D9B">
          <w:tab/>
        </w:r>
        <w:r w:rsidRPr="00FA796D" w:rsidDel="00343D9B">
          <w:rPr>
            <w:rStyle w:val="Emphasis"/>
          </w:rPr>
          <w:delText>H18.611</w:delText>
        </w:r>
        <w:r w:rsidDel="00343D9B">
          <w:delText xml:space="preserve">  (Keratoconus, stable, Tabular: right eye)</w:delText>
        </w:r>
      </w:del>
    </w:p>
    <w:p w14:paraId="05C522EA" w14:textId="690E6AB0" w:rsidR="004206EB" w:rsidDel="00343D9B" w:rsidRDefault="004206EB" w:rsidP="004206EB">
      <w:pPr>
        <w:spacing w:line="480" w:lineRule="auto"/>
        <w:ind w:left="720" w:hanging="360"/>
        <w:rPr>
          <w:del w:id="4685" w:author="Thar Adale" w:date="2020-07-16T19:53:00Z"/>
          <w:lang w:val="pt-BR"/>
        </w:rPr>
      </w:pPr>
      <w:del w:id="4686" w:author="Thar Adale" w:date="2020-07-16T19:53:00Z">
        <w:r w:rsidDel="00343D9B">
          <w:rPr>
            <w:lang w:val="pt-BR"/>
          </w:rPr>
          <w:delText>5.</w:delText>
        </w:r>
        <w:r w:rsidDel="00343D9B">
          <w:rPr>
            <w:lang w:val="pt-BR"/>
          </w:rPr>
          <w:tab/>
        </w:r>
        <w:r w:rsidRPr="00FA796D" w:rsidDel="00343D9B">
          <w:rPr>
            <w:rStyle w:val="Emphasis"/>
          </w:rPr>
          <w:delText xml:space="preserve">H25.033 </w:delText>
        </w:r>
        <w:r w:rsidDel="00343D9B">
          <w:rPr>
            <w:lang w:val="pt-BR"/>
          </w:rPr>
          <w:delText xml:space="preserve"> (Cataract, senile, subcapsular polar, </w:delText>
        </w:r>
        <w:r w:rsidDel="00343D9B">
          <w:delText xml:space="preserve">Tabular: </w:delText>
        </w:r>
        <w:r w:rsidDel="00343D9B">
          <w:rPr>
            <w:lang w:val="pt-BR"/>
          </w:rPr>
          <w:delText>bilateral)</w:delText>
        </w:r>
      </w:del>
    </w:p>
    <w:p w14:paraId="76D90DEC" w14:textId="34CFB46C" w:rsidR="004206EB" w:rsidDel="00343D9B" w:rsidRDefault="004206EB" w:rsidP="004206EB">
      <w:pPr>
        <w:spacing w:line="480" w:lineRule="auto"/>
        <w:ind w:left="720" w:hanging="360"/>
        <w:rPr>
          <w:del w:id="4687" w:author="Thar Adale" w:date="2020-07-16T19:53:00Z"/>
        </w:rPr>
      </w:pPr>
      <w:del w:id="4688" w:author="Thar Adale" w:date="2020-07-16T19:53:00Z">
        <w:r w:rsidDel="00343D9B">
          <w:delText>6.</w:delText>
        </w:r>
        <w:r w:rsidDel="00343D9B">
          <w:tab/>
        </w:r>
        <w:r w:rsidRPr="00FA796D" w:rsidDel="00343D9B">
          <w:rPr>
            <w:rStyle w:val="Emphasis"/>
          </w:rPr>
          <w:delText>H35.121</w:delText>
        </w:r>
        <w:r w:rsidDel="00343D9B">
          <w:delText xml:space="preserve">  (Retinopathy, of prematurity, stage 1, Tabular: right eye)</w:delText>
        </w:r>
      </w:del>
    </w:p>
    <w:p w14:paraId="7FF8094C" w14:textId="0546AB48" w:rsidR="004206EB" w:rsidDel="00343D9B" w:rsidRDefault="004206EB" w:rsidP="004206EB">
      <w:pPr>
        <w:spacing w:line="480" w:lineRule="auto"/>
        <w:ind w:left="720" w:hanging="360"/>
        <w:rPr>
          <w:del w:id="4689" w:author="Thar Adale" w:date="2020-07-16T19:53:00Z"/>
        </w:rPr>
      </w:pPr>
      <w:del w:id="4690" w:author="Thar Adale" w:date="2020-07-16T19:53:00Z">
        <w:r w:rsidDel="00343D9B">
          <w:delText>7.</w:delText>
        </w:r>
        <w:r w:rsidDel="00343D9B">
          <w:tab/>
        </w:r>
        <w:r w:rsidRPr="00FA796D" w:rsidDel="00343D9B">
          <w:rPr>
            <w:rStyle w:val="Emphasis"/>
          </w:rPr>
          <w:delText>H40.1290</w:delText>
        </w:r>
        <w:r w:rsidDel="00343D9B">
          <w:delText xml:space="preserve">  (Glaucoma, open angle, low-tension, Tabular: unspecified eye, stage unspecified)</w:delText>
        </w:r>
      </w:del>
    </w:p>
    <w:p w14:paraId="69899E78" w14:textId="6DAFB7AE" w:rsidR="004206EB" w:rsidDel="00343D9B" w:rsidRDefault="004206EB" w:rsidP="004206EB">
      <w:pPr>
        <w:spacing w:line="480" w:lineRule="auto"/>
        <w:ind w:left="720" w:hanging="360"/>
        <w:rPr>
          <w:del w:id="4691" w:author="Thar Adale" w:date="2020-07-16T19:53:00Z"/>
        </w:rPr>
      </w:pPr>
      <w:del w:id="4692" w:author="Thar Adale" w:date="2020-07-16T19:53:00Z">
        <w:r w:rsidDel="00343D9B">
          <w:delText>8.</w:delText>
        </w:r>
        <w:r w:rsidDel="00343D9B">
          <w:tab/>
        </w:r>
        <w:r w:rsidRPr="00FA796D" w:rsidDel="00343D9B">
          <w:rPr>
            <w:rStyle w:val="Emphasis"/>
          </w:rPr>
          <w:delText xml:space="preserve">C69.31  </w:delText>
        </w:r>
        <w:r w:rsidDel="00343D9B">
          <w:delText>(Table of Neoplasms, choroid, malignant primary,</w:delText>
        </w:r>
        <w:r w:rsidRPr="0096211A" w:rsidDel="00343D9B">
          <w:delText xml:space="preserve"> </w:delText>
        </w:r>
        <w:r w:rsidDel="00343D9B">
          <w:delText>Tabular:  right eye)</w:delText>
        </w:r>
      </w:del>
    </w:p>
    <w:p w14:paraId="5F915728" w14:textId="41968F9E" w:rsidR="004206EB" w:rsidDel="00343D9B" w:rsidRDefault="004206EB" w:rsidP="004206EB">
      <w:pPr>
        <w:spacing w:line="480" w:lineRule="auto"/>
        <w:ind w:left="720" w:hanging="360"/>
        <w:rPr>
          <w:del w:id="4693" w:author="Thar Adale" w:date="2020-07-16T19:53:00Z"/>
        </w:rPr>
      </w:pPr>
      <w:del w:id="4694" w:author="Thar Adale" w:date="2020-07-16T19:53:00Z">
        <w:r w:rsidDel="00343D9B">
          <w:delText>9.</w:delText>
        </w:r>
        <w:r w:rsidDel="00343D9B">
          <w:tab/>
        </w:r>
        <w:r w:rsidRPr="00FA796D" w:rsidDel="00343D9B">
          <w:rPr>
            <w:rStyle w:val="Emphasis"/>
          </w:rPr>
          <w:delText>H47.032</w:delText>
        </w:r>
        <w:r w:rsidDel="00343D9B">
          <w:delText xml:space="preserve">  (Hypoplasia, optic nerve, Tabular: left eye)</w:delText>
        </w:r>
      </w:del>
    </w:p>
    <w:p w14:paraId="65C97325" w14:textId="3CC7266C" w:rsidR="004206EB" w:rsidDel="00343D9B" w:rsidRDefault="004206EB" w:rsidP="004206EB">
      <w:pPr>
        <w:spacing w:line="480" w:lineRule="auto"/>
        <w:ind w:left="720" w:hanging="360"/>
        <w:rPr>
          <w:del w:id="4695" w:author="Thar Adale" w:date="2020-07-16T19:53:00Z"/>
        </w:rPr>
      </w:pPr>
      <w:del w:id="4696" w:author="Thar Adale" w:date="2020-07-16T19:53:00Z">
        <w:r w:rsidDel="00343D9B">
          <w:delText>10.</w:delText>
        </w:r>
        <w:r w:rsidRPr="00FA796D" w:rsidDel="00343D9B">
          <w:rPr>
            <w:rStyle w:val="Emphasis"/>
          </w:rPr>
          <w:tab/>
          <w:delText>H50.21</w:delText>
        </w:r>
        <w:r w:rsidDel="00343D9B">
          <w:delText xml:space="preserve">  (Strabismus, vertical, Tabular: right eye)</w:delText>
        </w:r>
      </w:del>
    </w:p>
    <w:p w14:paraId="7C533591" w14:textId="7A106769" w:rsidR="004206EB" w:rsidDel="00343D9B" w:rsidRDefault="004206EB" w:rsidP="004206EB">
      <w:pPr>
        <w:spacing w:line="480" w:lineRule="auto"/>
        <w:ind w:left="720" w:hanging="360"/>
        <w:rPr>
          <w:del w:id="4697" w:author="Thar Adale" w:date="2020-07-16T19:53:00Z"/>
        </w:rPr>
      </w:pPr>
      <w:del w:id="4698" w:author="Thar Adale" w:date="2020-07-16T19:53:00Z">
        <w:r w:rsidDel="00343D9B">
          <w:delText>11.</w:delText>
        </w:r>
        <w:r w:rsidDel="00343D9B">
          <w:tab/>
        </w:r>
        <w:r w:rsidRPr="00FA796D" w:rsidDel="00343D9B">
          <w:rPr>
            <w:rStyle w:val="Emphasis"/>
          </w:rPr>
          <w:delText xml:space="preserve">H02.822  </w:delText>
        </w:r>
        <w:r w:rsidDel="00343D9B">
          <w:delText>(Cyst, eyelid, right, lower)</w:delText>
        </w:r>
      </w:del>
    </w:p>
    <w:p w14:paraId="1F3B07CB" w14:textId="6D002C8D" w:rsidR="004206EB" w:rsidDel="00343D9B" w:rsidRDefault="004206EB" w:rsidP="004206EB">
      <w:pPr>
        <w:spacing w:line="480" w:lineRule="auto"/>
        <w:ind w:left="720" w:hanging="360"/>
        <w:rPr>
          <w:del w:id="4699" w:author="Thar Adale" w:date="2020-07-16T19:53:00Z"/>
        </w:rPr>
      </w:pPr>
      <w:del w:id="4700" w:author="Thar Adale" w:date="2020-07-16T19:53:00Z">
        <w:r w:rsidDel="00343D9B">
          <w:delText>12.</w:delText>
        </w:r>
        <w:r w:rsidDel="00343D9B">
          <w:tab/>
        </w:r>
        <w:r w:rsidRPr="00FA796D" w:rsidDel="00343D9B">
          <w:rPr>
            <w:rStyle w:val="Emphasis"/>
          </w:rPr>
          <w:delText>H54.2</w:delText>
        </w:r>
        <w:r w:rsidDel="00343D9B">
          <w:delText xml:space="preserve">  (Low, vision, Tabular: both eyes)</w:delText>
        </w:r>
      </w:del>
    </w:p>
    <w:p w14:paraId="36A6C400" w14:textId="03DEF9A6" w:rsidR="004206EB" w:rsidDel="00343D9B" w:rsidRDefault="004206EB" w:rsidP="004206EB">
      <w:pPr>
        <w:spacing w:line="480" w:lineRule="auto"/>
        <w:ind w:left="720" w:hanging="360"/>
        <w:rPr>
          <w:del w:id="4701" w:author="Thar Adale" w:date="2020-07-16T19:53:00Z"/>
        </w:rPr>
      </w:pPr>
      <w:del w:id="4702" w:author="Thar Adale" w:date="2020-07-16T19:53:00Z">
        <w:r w:rsidDel="00343D9B">
          <w:delText>13.</w:delText>
        </w:r>
        <w:r w:rsidDel="00343D9B">
          <w:tab/>
        </w:r>
        <w:r w:rsidRPr="00FA796D" w:rsidDel="00343D9B">
          <w:rPr>
            <w:rStyle w:val="Emphasis"/>
          </w:rPr>
          <w:delText xml:space="preserve">H59.032 </w:delText>
        </w:r>
        <w:r w:rsidDel="00343D9B">
          <w:delText xml:space="preserve"> (Complication, postprocedural, following cataract surgery,</w:delText>
        </w:r>
        <w:r w:rsidRPr="0096211A" w:rsidDel="00343D9B">
          <w:delText xml:space="preserve"> </w:delText>
        </w:r>
        <w:r w:rsidDel="00343D9B">
          <w:delText>Tabular: left eye)</w:delText>
        </w:r>
      </w:del>
    </w:p>
    <w:p w14:paraId="36B9F1E4" w14:textId="4ACAB625" w:rsidR="004206EB" w:rsidDel="00343D9B" w:rsidRDefault="004206EB" w:rsidP="004206EB">
      <w:pPr>
        <w:spacing w:line="480" w:lineRule="auto"/>
        <w:ind w:left="720" w:hanging="360"/>
        <w:rPr>
          <w:del w:id="4703" w:author="Thar Adale" w:date="2020-07-16T19:53:00Z"/>
        </w:rPr>
      </w:pPr>
      <w:del w:id="4704" w:author="Thar Adale" w:date="2020-07-16T19:53:00Z">
        <w:r w:rsidDel="00343D9B">
          <w:delText>14.</w:delText>
        </w:r>
        <w:r w:rsidDel="00343D9B">
          <w:tab/>
        </w:r>
        <w:r w:rsidRPr="00FA796D" w:rsidDel="00343D9B">
          <w:rPr>
            <w:rStyle w:val="Emphasis"/>
          </w:rPr>
          <w:delText xml:space="preserve">H51.11 </w:delText>
        </w:r>
        <w:r w:rsidDel="00343D9B">
          <w:delText xml:space="preserve"> (Insufficiency, convergence)</w:delText>
        </w:r>
      </w:del>
    </w:p>
    <w:p w14:paraId="16819305" w14:textId="0A4F5DCC" w:rsidR="004206EB" w:rsidDel="00343D9B" w:rsidRDefault="004206EB" w:rsidP="004206EB">
      <w:pPr>
        <w:spacing w:line="480" w:lineRule="auto"/>
        <w:ind w:left="720" w:hanging="360"/>
        <w:rPr>
          <w:del w:id="4705" w:author="Thar Adale" w:date="2020-07-16T19:53:00Z"/>
        </w:rPr>
      </w:pPr>
      <w:del w:id="4706" w:author="Thar Adale" w:date="2020-07-16T19:53:00Z">
        <w:r w:rsidDel="00343D9B">
          <w:delText>15.</w:delText>
        </w:r>
        <w:r w:rsidDel="00343D9B">
          <w:tab/>
        </w:r>
        <w:r w:rsidRPr="00FA796D" w:rsidDel="00343D9B">
          <w:rPr>
            <w:rStyle w:val="Emphasis"/>
          </w:rPr>
          <w:delText>H04.213</w:delText>
        </w:r>
        <w:r w:rsidDel="00343D9B">
          <w:delText xml:space="preserve">  (Epiphora, due to, excess lacrimation, Tabular: bilateral)</w:delText>
        </w:r>
      </w:del>
    </w:p>
    <w:p w14:paraId="03F1DC78" w14:textId="14A084C6" w:rsidR="004206EB" w:rsidDel="00343D9B" w:rsidRDefault="004206EB" w:rsidP="004206EB">
      <w:pPr>
        <w:spacing w:line="480" w:lineRule="auto"/>
        <w:ind w:left="720" w:hanging="360"/>
        <w:rPr>
          <w:del w:id="4707" w:author="Thar Adale" w:date="2020-07-16T19:53:00Z"/>
        </w:rPr>
      </w:pPr>
      <w:del w:id="4708" w:author="Thar Adale" w:date="2020-07-16T19:53:00Z">
        <w:r w:rsidDel="00343D9B">
          <w:delText>16.</w:delText>
        </w:r>
        <w:r w:rsidRPr="00FA796D" w:rsidDel="00343D9B">
          <w:rPr>
            <w:rStyle w:val="Emphasis"/>
          </w:rPr>
          <w:tab/>
          <w:delText>H49.41</w:delText>
        </w:r>
        <w:r w:rsidDel="00343D9B">
          <w:delText xml:space="preserve">  (Ophthalmoplegia, external, progressive, Tabular:  right eye)</w:delText>
        </w:r>
      </w:del>
    </w:p>
    <w:p w14:paraId="70A39D2A" w14:textId="59128473" w:rsidR="004206EB" w:rsidDel="00343D9B" w:rsidRDefault="004206EB" w:rsidP="004206EB">
      <w:pPr>
        <w:spacing w:line="480" w:lineRule="auto"/>
        <w:ind w:left="720" w:hanging="360"/>
        <w:rPr>
          <w:del w:id="4709" w:author="Thar Adale" w:date="2020-07-16T19:53:00Z"/>
        </w:rPr>
      </w:pPr>
      <w:del w:id="4710" w:author="Thar Adale" w:date="2020-07-16T19:53:00Z">
        <w:r w:rsidDel="00343D9B">
          <w:delText>17.</w:delText>
        </w:r>
        <w:r w:rsidDel="00343D9B">
          <w:tab/>
        </w:r>
        <w:r w:rsidRPr="00FA796D" w:rsidDel="00343D9B">
          <w:rPr>
            <w:rStyle w:val="Emphasis"/>
          </w:rPr>
          <w:delText>H33.312</w:delText>
        </w:r>
        <w:r w:rsidDel="00343D9B">
          <w:delText xml:space="preserve">  (Break, retina, horseshoe, tear, Tabular: left eye)</w:delText>
        </w:r>
      </w:del>
    </w:p>
    <w:p w14:paraId="4FD14F97" w14:textId="2D19E16C" w:rsidR="004206EB" w:rsidDel="00343D9B" w:rsidRDefault="004206EB" w:rsidP="004206EB">
      <w:pPr>
        <w:spacing w:line="480" w:lineRule="auto"/>
        <w:ind w:left="720" w:hanging="360"/>
        <w:rPr>
          <w:del w:id="4711" w:author="Thar Adale" w:date="2020-07-16T19:53:00Z"/>
        </w:rPr>
      </w:pPr>
      <w:del w:id="4712" w:author="Thar Adale" w:date="2020-07-16T19:53:00Z">
        <w:r w:rsidDel="00343D9B">
          <w:delText>18.</w:delText>
        </w:r>
        <w:r w:rsidDel="00343D9B">
          <w:tab/>
        </w:r>
        <w:r w:rsidRPr="00FA796D" w:rsidDel="00343D9B">
          <w:rPr>
            <w:rStyle w:val="Emphasis"/>
          </w:rPr>
          <w:delText xml:space="preserve">H30.813 </w:delText>
        </w:r>
        <w:r w:rsidDel="00343D9B">
          <w:delText xml:space="preserve"> (Disease, Harada’s, Tabular: bilateral eye)</w:delText>
        </w:r>
      </w:del>
    </w:p>
    <w:p w14:paraId="2BE72D19" w14:textId="355980CF" w:rsidR="004206EB" w:rsidDel="00343D9B" w:rsidRDefault="004206EB" w:rsidP="004206EB">
      <w:pPr>
        <w:spacing w:line="480" w:lineRule="auto"/>
        <w:ind w:left="720" w:hanging="360"/>
        <w:rPr>
          <w:del w:id="4713" w:author="Thar Adale" w:date="2020-07-16T19:53:00Z"/>
        </w:rPr>
      </w:pPr>
      <w:del w:id="4714" w:author="Thar Adale" w:date="2020-07-16T19:53:00Z">
        <w:r w:rsidDel="00343D9B">
          <w:delText>19.</w:delText>
        </w:r>
        <w:r w:rsidDel="00343D9B">
          <w:tab/>
        </w:r>
        <w:r w:rsidRPr="00FA796D" w:rsidDel="00343D9B">
          <w:rPr>
            <w:rStyle w:val="Emphasis"/>
          </w:rPr>
          <w:delText>H25.011</w:delText>
        </w:r>
        <w:r w:rsidDel="00343D9B">
          <w:delText xml:space="preserve">  (Cataract, senile, cortical,</w:delText>
        </w:r>
        <w:r w:rsidRPr="000F2795" w:rsidDel="00343D9B">
          <w:delText xml:space="preserve"> </w:delText>
        </w:r>
        <w:r w:rsidDel="00343D9B">
          <w:delText>Tabular: right eye)</w:delText>
        </w:r>
      </w:del>
    </w:p>
    <w:p w14:paraId="5EB9D85E" w14:textId="38660E5F" w:rsidR="004206EB" w:rsidDel="00343D9B" w:rsidRDefault="004206EB" w:rsidP="004206EB">
      <w:pPr>
        <w:spacing w:line="480" w:lineRule="auto"/>
        <w:ind w:left="720" w:hanging="360"/>
        <w:rPr>
          <w:del w:id="4715" w:author="Thar Adale" w:date="2020-07-16T19:53:00Z"/>
        </w:rPr>
      </w:pPr>
      <w:del w:id="4716" w:author="Thar Adale" w:date="2020-07-16T19:53:00Z">
        <w:r w:rsidDel="00343D9B">
          <w:delText>20.</w:delText>
        </w:r>
        <w:r w:rsidDel="00343D9B">
          <w:tab/>
        </w:r>
        <w:r w:rsidRPr="00FA796D" w:rsidDel="00343D9B">
          <w:rPr>
            <w:rStyle w:val="Emphasis"/>
          </w:rPr>
          <w:delText>H15.83</w:delText>
        </w:r>
        <w:r w:rsidR="00B94612" w:rsidDel="00343D9B">
          <w:rPr>
            <w:rStyle w:val="Emphasis"/>
          </w:rPr>
          <w:delText>3</w:delText>
        </w:r>
        <w:r w:rsidDel="00343D9B">
          <w:delText xml:space="preserve">  (Staphyloma, posticum, Tabular:  </w:delText>
        </w:r>
        <w:r w:rsidR="00B94612" w:rsidDel="00343D9B">
          <w:delText xml:space="preserve"> bilateral</w:delText>
        </w:r>
        <w:r w:rsidDel="00343D9B">
          <w:delText>)</w:delText>
        </w:r>
      </w:del>
    </w:p>
    <w:p w14:paraId="1AAE8882" w14:textId="39B14580" w:rsidR="004206EB" w:rsidDel="00343D9B" w:rsidRDefault="004206EB" w:rsidP="004206EB">
      <w:pPr>
        <w:spacing w:line="480" w:lineRule="auto"/>
        <w:ind w:left="720" w:hanging="360"/>
        <w:rPr>
          <w:del w:id="4717" w:author="Thar Adale" w:date="2020-07-16T19:53:00Z"/>
        </w:rPr>
      </w:pPr>
      <w:del w:id="4718" w:author="Thar Adale" w:date="2020-07-16T19:53:00Z">
        <w:r w:rsidDel="00343D9B">
          <w:delText>21.</w:delText>
        </w:r>
        <w:r w:rsidDel="00343D9B">
          <w:tab/>
        </w:r>
        <w:r w:rsidRPr="00FA796D" w:rsidDel="00343D9B">
          <w:rPr>
            <w:rStyle w:val="Emphasis"/>
          </w:rPr>
          <w:delText>H05.112</w:delText>
        </w:r>
        <w:r w:rsidDel="00343D9B">
          <w:delText xml:space="preserve">  (</w:delText>
        </w:r>
        <w:r w:rsidRPr="00B15329" w:rsidDel="00343D9B">
          <w:delText>Pseudotumor, orbital</w:delText>
        </w:r>
        <w:r w:rsidDel="00343D9B">
          <w:delText>, Tabular: left eye)</w:delText>
        </w:r>
      </w:del>
    </w:p>
    <w:p w14:paraId="34B7AE75" w14:textId="21DF3793" w:rsidR="004206EB" w:rsidDel="00343D9B" w:rsidRDefault="004206EB" w:rsidP="004206EB">
      <w:pPr>
        <w:spacing w:line="480" w:lineRule="auto"/>
        <w:ind w:left="720" w:hanging="360"/>
        <w:rPr>
          <w:del w:id="4719" w:author="Thar Adale" w:date="2020-07-16T19:53:00Z"/>
        </w:rPr>
      </w:pPr>
      <w:del w:id="4720" w:author="Thar Adale" w:date="2020-07-16T19:53:00Z">
        <w:r w:rsidDel="00343D9B">
          <w:delText>22.</w:delText>
        </w:r>
        <w:r w:rsidDel="00343D9B">
          <w:tab/>
        </w:r>
        <w:r w:rsidRPr="00FA796D" w:rsidDel="00343D9B">
          <w:rPr>
            <w:rStyle w:val="Emphasis"/>
          </w:rPr>
          <w:delText>H02.403</w:delText>
        </w:r>
        <w:r w:rsidDel="00343D9B">
          <w:delText xml:space="preserve">  (Blepharoptosis, Tabular: bilateral)</w:delText>
        </w:r>
      </w:del>
    </w:p>
    <w:p w14:paraId="05AC8012" w14:textId="49C4A61F" w:rsidR="004206EB" w:rsidDel="00343D9B" w:rsidRDefault="004206EB" w:rsidP="004206EB">
      <w:pPr>
        <w:spacing w:line="480" w:lineRule="auto"/>
        <w:ind w:left="720" w:hanging="360"/>
        <w:rPr>
          <w:del w:id="4721" w:author="Thar Adale" w:date="2020-07-16T19:53:00Z"/>
        </w:rPr>
      </w:pPr>
      <w:del w:id="4722" w:author="Thar Adale" w:date="2020-07-16T19:53:00Z">
        <w:r w:rsidDel="00343D9B">
          <w:delText>23.</w:delText>
        </w:r>
        <w:r w:rsidDel="00343D9B">
          <w:tab/>
        </w:r>
        <w:r w:rsidRPr="00FA796D" w:rsidDel="00343D9B">
          <w:rPr>
            <w:rStyle w:val="Emphasis"/>
          </w:rPr>
          <w:delText>H53.2</w:delText>
        </w:r>
        <w:r w:rsidDel="00343D9B">
          <w:delText xml:space="preserve">  (Diplopia)</w:delText>
        </w:r>
      </w:del>
    </w:p>
    <w:p w14:paraId="45B9E38B" w14:textId="59C981CA" w:rsidR="004206EB" w:rsidDel="00343D9B" w:rsidRDefault="004206EB" w:rsidP="004206EB">
      <w:pPr>
        <w:spacing w:line="480" w:lineRule="auto"/>
        <w:ind w:left="720" w:hanging="360"/>
        <w:rPr>
          <w:del w:id="4723" w:author="Thar Adale" w:date="2020-07-16T19:53:00Z"/>
        </w:rPr>
      </w:pPr>
      <w:del w:id="4724" w:author="Thar Adale" w:date="2020-07-16T19:53:00Z">
        <w:r w:rsidDel="00343D9B">
          <w:delText>24.</w:delText>
        </w:r>
        <w:r w:rsidDel="00343D9B">
          <w:tab/>
        </w:r>
        <w:r w:rsidRPr="00FA796D" w:rsidDel="00343D9B">
          <w:rPr>
            <w:rStyle w:val="Emphasis"/>
          </w:rPr>
          <w:delText>H16.412</w:delText>
        </w:r>
        <w:r w:rsidDel="00343D9B">
          <w:delText xml:space="preserve">  (Ghost, vessels, Tabular: left eye)</w:delText>
        </w:r>
      </w:del>
    </w:p>
    <w:p w14:paraId="075B1D66" w14:textId="7DDB505C" w:rsidR="004206EB" w:rsidDel="00343D9B" w:rsidRDefault="004206EB" w:rsidP="004206EB">
      <w:pPr>
        <w:spacing w:line="480" w:lineRule="auto"/>
        <w:ind w:left="720" w:hanging="360"/>
        <w:rPr>
          <w:del w:id="4725" w:author="Thar Adale" w:date="2020-07-16T19:53:00Z"/>
        </w:rPr>
      </w:pPr>
      <w:del w:id="4726" w:author="Thar Adale" w:date="2020-07-16T19:53:00Z">
        <w:r w:rsidDel="00343D9B">
          <w:delText>25.</w:delText>
        </w:r>
        <w:r w:rsidRPr="00FA796D" w:rsidDel="00343D9B">
          <w:rPr>
            <w:rStyle w:val="Emphasis"/>
          </w:rPr>
          <w:tab/>
          <w:delText xml:space="preserve">H59.42 </w:delText>
        </w:r>
        <w:r w:rsidDel="00343D9B">
          <w:delText xml:space="preserve"> (Bleb, inflamed, stage 2)</w:delText>
        </w:r>
      </w:del>
    </w:p>
    <w:p w14:paraId="4D83739F" w14:textId="5950BCF0" w:rsidR="002C6A28" w:rsidDel="00343D9B" w:rsidRDefault="002C6A28" w:rsidP="00B2019F">
      <w:pPr>
        <w:keepNext/>
        <w:keepLines/>
        <w:spacing w:line="480" w:lineRule="auto"/>
        <w:outlineLvl w:val="1"/>
        <w:rPr>
          <w:del w:id="4727" w:author="Thar Adale" w:date="2020-07-16T19:53:00Z"/>
          <w:b/>
          <w:bCs/>
          <w:szCs w:val="26"/>
        </w:rPr>
      </w:pPr>
      <w:del w:id="4728" w:author="Thar Adale" w:date="2020-07-16T19:53:00Z">
        <w:r w:rsidDel="00343D9B">
          <w:rPr>
            <w:b/>
            <w:bCs/>
            <w:szCs w:val="26"/>
          </w:rPr>
          <w:delText>CODING CHALLENGE</w:delText>
        </w:r>
      </w:del>
    </w:p>
    <w:p w14:paraId="46F782FD" w14:textId="56D7D874" w:rsidR="002C6A28" w:rsidDel="00343D9B" w:rsidRDefault="002C6A28" w:rsidP="00B2019F">
      <w:pPr>
        <w:spacing w:line="480" w:lineRule="auto"/>
        <w:ind w:left="720" w:hanging="360"/>
        <w:rPr>
          <w:del w:id="4729" w:author="Thar Adale" w:date="2020-07-16T19:53:00Z"/>
        </w:rPr>
      </w:pPr>
      <w:del w:id="4730" w:author="Thar Adale" w:date="2020-07-16T19:53:00Z">
        <w:r w:rsidDel="00343D9B">
          <w:delText>1.</w:delText>
        </w:r>
        <w:r w:rsidDel="00343D9B">
          <w:tab/>
        </w:r>
        <w:r w:rsidRPr="00FA796D" w:rsidDel="00343D9B">
          <w:rPr>
            <w:rStyle w:val="Emphasis"/>
          </w:rPr>
          <w:delText>Z01.01</w:delText>
        </w:r>
        <w:r w:rsidDel="00343D9B">
          <w:delText xml:space="preserve">  (Examination, eye, with abnormal findings)</w:delText>
        </w:r>
        <w:r w:rsidDel="00343D9B">
          <w:br/>
        </w:r>
        <w:r w:rsidRPr="00FA796D" w:rsidDel="00343D9B">
          <w:rPr>
            <w:rStyle w:val="Emphasis"/>
          </w:rPr>
          <w:delText>H55.02</w:delText>
        </w:r>
        <w:r w:rsidDel="00343D9B">
          <w:delText xml:space="preserve">  (Nystagmus, latent)</w:delText>
        </w:r>
      </w:del>
    </w:p>
    <w:p w14:paraId="2068F0CA" w14:textId="7EBEA90C" w:rsidR="002C6A28" w:rsidDel="00343D9B" w:rsidRDefault="002C6A28" w:rsidP="00B2019F">
      <w:pPr>
        <w:spacing w:line="480" w:lineRule="auto"/>
        <w:ind w:left="720" w:hanging="360"/>
        <w:rPr>
          <w:del w:id="4731" w:author="Thar Adale" w:date="2020-07-16T19:53:00Z"/>
        </w:rPr>
      </w:pPr>
      <w:del w:id="4732" w:author="Thar Adale" w:date="2020-07-16T19:53:00Z">
        <w:r w:rsidDel="00343D9B">
          <w:delText>2.</w:delText>
        </w:r>
        <w:r w:rsidDel="00343D9B">
          <w:tab/>
        </w:r>
        <w:r w:rsidRPr="00FA796D" w:rsidDel="00343D9B">
          <w:rPr>
            <w:rStyle w:val="Emphasis"/>
          </w:rPr>
          <w:delText>H33.011</w:delText>
        </w:r>
        <w:r w:rsidDel="00343D9B">
          <w:delText xml:space="preserve">  (Detachment, retina, with </w:delText>
        </w:r>
        <w:r w:rsidR="00597900" w:rsidRPr="00A14764" w:rsidDel="00343D9B">
          <w:delText xml:space="preserve">retinal break, </w:delText>
        </w:r>
        <w:r w:rsidDel="00343D9B">
          <w:delText xml:space="preserve">single, </w:delText>
        </w:r>
        <w:r w:rsidR="008C23B8" w:rsidDel="00343D9B">
          <w:delText>Tabular:</w:delText>
        </w:r>
        <w:r w:rsidR="00597900" w:rsidDel="00343D9B">
          <w:delText xml:space="preserve"> </w:delText>
        </w:r>
        <w:r w:rsidDel="00343D9B">
          <w:delText>right</w:delText>
        </w:r>
        <w:r w:rsidR="00597900" w:rsidDel="00343D9B">
          <w:delText xml:space="preserve"> eye</w:delText>
        </w:r>
        <w:r w:rsidDel="00343D9B">
          <w:delText>)</w:delText>
        </w:r>
      </w:del>
    </w:p>
    <w:p w14:paraId="74EA36CB" w14:textId="74849CA2" w:rsidR="002C6A28" w:rsidDel="00343D9B" w:rsidRDefault="002C6A28" w:rsidP="00B2019F">
      <w:pPr>
        <w:spacing w:line="480" w:lineRule="auto"/>
        <w:ind w:left="720" w:hanging="360"/>
        <w:rPr>
          <w:del w:id="4733" w:author="Thar Adale" w:date="2020-07-16T19:53:00Z"/>
        </w:rPr>
      </w:pPr>
      <w:del w:id="4734" w:author="Thar Adale" w:date="2020-07-16T19:53:00Z">
        <w:r w:rsidDel="00343D9B">
          <w:delText>3.</w:delText>
        </w:r>
        <w:r w:rsidDel="00343D9B">
          <w:tab/>
        </w:r>
        <w:r w:rsidRPr="00FA796D" w:rsidDel="00343D9B">
          <w:rPr>
            <w:rStyle w:val="Emphasis"/>
          </w:rPr>
          <w:delText>H16.041</w:delText>
        </w:r>
        <w:r w:rsidDel="00343D9B">
          <w:delText xml:space="preserve">  (Ulcer, cornea, marginal, </w:delText>
        </w:r>
        <w:r w:rsidR="00597900" w:rsidDel="00343D9B">
          <w:delText xml:space="preserve">Tabular: </w:delText>
        </w:r>
        <w:r w:rsidDel="00343D9B">
          <w:delText>right</w:delText>
        </w:r>
        <w:r w:rsidR="00597900" w:rsidRPr="00597900" w:rsidDel="00343D9B">
          <w:delText xml:space="preserve"> </w:delText>
        </w:r>
        <w:r w:rsidR="00597900" w:rsidDel="00343D9B">
          <w:delText>eye</w:delText>
        </w:r>
        <w:r w:rsidDel="00343D9B">
          <w:delText>)</w:delText>
        </w:r>
        <w:r w:rsidDel="00343D9B">
          <w:br/>
        </w:r>
        <w:r w:rsidRPr="00FA796D" w:rsidDel="00343D9B">
          <w:rPr>
            <w:rStyle w:val="Emphasis"/>
          </w:rPr>
          <w:delText>H04.123</w:delText>
        </w:r>
        <w:r w:rsidDel="00343D9B">
          <w:delText xml:space="preserve">  (Syndrome, dry eye, </w:delText>
        </w:r>
        <w:r w:rsidR="00597900" w:rsidDel="00343D9B">
          <w:delText xml:space="preserve">Tabular: </w:delText>
        </w:r>
        <w:r w:rsidDel="00343D9B">
          <w:delText>bilateral)</w:delText>
        </w:r>
      </w:del>
    </w:p>
    <w:p w14:paraId="5844F98A" w14:textId="24CE9033" w:rsidR="002C6A28" w:rsidDel="00343D9B" w:rsidRDefault="002C6A28" w:rsidP="00B2019F">
      <w:pPr>
        <w:spacing w:line="480" w:lineRule="auto"/>
        <w:ind w:left="720" w:hanging="360"/>
        <w:rPr>
          <w:del w:id="4735" w:author="Thar Adale" w:date="2020-07-16T19:53:00Z"/>
        </w:rPr>
      </w:pPr>
      <w:del w:id="4736" w:author="Thar Adale" w:date="2020-07-16T19:53:00Z">
        <w:r w:rsidDel="00343D9B">
          <w:delText>4.</w:delText>
        </w:r>
        <w:r w:rsidDel="00343D9B">
          <w:tab/>
        </w:r>
        <w:r w:rsidRPr="00FA796D" w:rsidDel="00343D9B">
          <w:rPr>
            <w:rStyle w:val="Emphasis"/>
          </w:rPr>
          <w:delText>H11.063</w:delText>
        </w:r>
        <w:r w:rsidDel="00343D9B">
          <w:delText xml:space="preserve">  (Pterygium recurrent, </w:delText>
        </w:r>
        <w:r w:rsidR="00597900" w:rsidDel="00343D9B">
          <w:delText xml:space="preserve">Tabular: </w:delText>
        </w:r>
        <w:r w:rsidDel="00343D9B">
          <w:delText>bilateral)</w:delText>
        </w:r>
      </w:del>
    </w:p>
    <w:p w14:paraId="6925FD45" w14:textId="38CFC2F0" w:rsidR="002C6A28" w:rsidDel="00343D9B" w:rsidRDefault="002C6A28" w:rsidP="00B2019F">
      <w:pPr>
        <w:spacing w:line="480" w:lineRule="auto"/>
        <w:ind w:left="720" w:hanging="360"/>
        <w:rPr>
          <w:del w:id="4737" w:author="Thar Adale" w:date="2020-07-16T19:53:00Z"/>
        </w:rPr>
      </w:pPr>
      <w:del w:id="4738" w:author="Thar Adale" w:date="2020-07-16T19:53:00Z">
        <w:r w:rsidDel="00343D9B">
          <w:delText>5.</w:delText>
        </w:r>
        <w:r w:rsidDel="00343D9B">
          <w:tab/>
        </w:r>
        <w:r w:rsidRPr="00FA796D" w:rsidDel="00343D9B">
          <w:rPr>
            <w:rStyle w:val="Emphasis"/>
          </w:rPr>
          <w:delText>H26.052</w:delText>
        </w:r>
        <w:r w:rsidDel="00343D9B">
          <w:rPr>
            <w:lang w:val="pt-BR"/>
          </w:rPr>
          <w:delText xml:space="preserve">  (Cataract, presenile, subcapsular, posterior , </w:delText>
        </w:r>
        <w:r w:rsidR="00597900" w:rsidDel="00343D9B">
          <w:delText xml:space="preserve">Tabular: </w:delText>
        </w:r>
        <w:r w:rsidDel="00343D9B">
          <w:rPr>
            <w:lang w:val="pt-BR"/>
          </w:rPr>
          <w:delText>left</w:delText>
        </w:r>
        <w:r w:rsidR="00597900" w:rsidRPr="00597900" w:rsidDel="00343D9B">
          <w:delText xml:space="preserve"> </w:delText>
        </w:r>
        <w:r w:rsidR="00597900" w:rsidDel="00343D9B">
          <w:delText>eye</w:delText>
        </w:r>
        <w:r w:rsidDel="00343D9B">
          <w:rPr>
            <w:lang w:val="pt-BR"/>
          </w:rPr>
          <w:delText xml:space="preserve">) </w:delText>
        </w:r>
        <w:r w:rsidDel="00343D9B">
          <w:rPr>
            <w:lang w:val="pt-BR"/>
          </w:rPr>
          <w:br/>
        </w:r>
        <w:r w:rsidRPr="00FA796D" w:rsidDel="00343D9B">
          <w:rPr>
            <w:rStyle w:val="Emphasis"/>
          </w:rPr>
          <w:delText>E75.5</w:delText>
        </w:r>
        <w:r w:rsidDel="00343D9B">
          <w:delText xml:space="preserve">  (Xanthomatosis, cerebrotendinous)</w:delText>
        </w:r>
      </w:del>
    </w:p>
    <w:p w14:paraId="71722D9C" w14:textId="6D117B28" w:rsidR="002C6A28" w:rsidDel="00343D9B" w:rsidRDefault="002C6A28" w:rsidP="00B2019F">
      <w:pPr>
        <w:spacing w:line="480" w:lineRule="auto"/>
        <w:ind w:left="720" w:hanging="360"/>
        <w:rPr>
          <w:del w:id="4739" w:author="Thar Adale" w:date="2020-07-16T19:53:00Z"/>
        </w:rPr>
      </w:pPr>
      <w:del w:id="4740" w:author="Thar Adale" w:date="2020-07-16T19:53:00Z">
        <w:r w:rsidDel="00343D9B">
          <w:delText>6.</w:delText>
        </w:r>
        <w:r w:rsidDel="00343D9B">
          <w:tab/>
        </w:r>
        <w:r w:rsidRPr="00FA796D" w:rsidDel="00343D9B">
          <w:rPr>
            <w:rStyle w:val="Emphasis"/>
          </w:rPr>
          <w:delText>H34.12</w:delText>
        </w:r>
        <w:r w:rsidDel="00343D9B">
          <w:delText xml:space="preserve">  (Occlusion, artery, retinal, central, </w:delText>
        </w:r>
        <w:r w:rsidR="00597900" w:rsidDel="00343D9B">
          <w:delText xml:space="preserve">Tabular: </w:delText>
        </w:r>
        <w:r w:rsidDel="00343D9B">
          <w:delText>left</w:delText>
        </w:r>
        <w:r w:rsidR="00597900" w:rsidRPr="00597900" w:rsidDel="00343D9B">
          <w:delText xml:space="preserve"> </w:delText>
        </w:r>
        <w:r w:rsidR="00597900" w:rsidDel="00343D9B">
          <w:delText>eye</w:delText>
        </w:r>
        <w:r w:rsidDel="00343D9B">
          <w:delText xml:space="preserve">) </w:delText>
        </w:r>
        <w:r w:rsidDel="00343D9B">
          <w:br/>
        </w:r>
        <w:r w:rsidRPr="00FA796D" w:rsidDel="00343D9B">
          <w:rPr>
            <w:rStyle w:val="Emphasis"/>
          </w:rPr>
          <w:delText>I10</w:delText>
        </w:r>
        <w:r w:rsidDel="00343D9B">
          <w:delText xml:space="preserve">  (Hypertension)</w:delText>
        </w:r>
        <w:r w:rsidDel="00343D9B">
          <w:br/>
        </w:r>
        <w:r w:rsidRPr="00FA796D" w:rsidDel="00343D9B">
          <w:rPr>
            <w:rStyle w:val="Emphasis"/>
          </w:rPr>
          <w:delText xml:space="preserve">I25.9 </w:delText>
        </w:r>
        <w:r w:rsidDel="00343D9B">
          <w:delText xml:space="preserve"> (Disease, </w:delText>
        </w:r>
        <w:r w:rsidR="00B94612" w:rsidDel="00343D9B">
          <w:delText xml:space="preserve">coronary artery, </w:delText>
        </w:r>
        <w:r w:rsidR="00B94612" w:rsidRPr="00237906" w:rsidDel="00343D9B">
          <w:rPr>
            <w:i/>
          </w:rPr>
          <w:delText>see</w:delText>
        </w:r>
        <w:r w:rsidR="00B94612" w:rsidDel="00343D9B">
          <w:delText xml:space="preserve"> Disease, </w:delText>
        </w:r>
        <w:r w:rsidDel="00343D9B">
          <w:delText>heart, ischemic)</w:delText>
        </w:r>
      </w:del>
    </w:p>
    <w:p w14:paraId="444CA8F1" w14:textId="74D934A1" w:rsidR="002C6A28" w:rsidDel="00343D9B" w:rsidRDefault="002C6A28" w:rsidP="00B2019F">
      <w:pPr>
        <w:spacing w:line="480" w:lineRule="auto"/>
        <w:ind w:left="720" w:hanging="360"/>
        <w:rPr>
          <w:del w:id="4741" w:author="Thar Adale" w:date="2020-07-16T19:53:00Z"/>
        </w:rPr>
      </w:pPr>
      <w:del w:id="4742" w:author="Thar Adale" w:date="2020-07-16T19:53:00Z">
        <w:r w:rsidDel="00343D9B">
          <w:delText>7.</w:delText>
        </w:r>
        <w:r w:rsidDel="00343D9B">
          <w:tab/>
        </w:r>
        <w:r w:rsidRPr="00FA796D" w:rsidDel="00343D9B">
          <w:rPr>
            <w:rStyle w:val="Emphasis"/>
          </w:rPr>
          <w:delText xml:space="preserve">H53.52 </w:delText>
        </w:r>
        <w:r w:rsidDel="00343D9B">
          <w:delText xml:space="preserve"> (Deficiency, color vision)</w:delText>
        </w:r>
      </w:del>
    </w:p>
    <w:p w14:paraId="4BF9F559" w14:textId="0256D1C4" w:rsidR="002C6A28" w:rsidDel="00343D9B" w:rsidRDefault="002C6A28" w:rsidP="00B2019F">
      <w:pPr>
        <w:spacing w:line="480" w:lineRule="auto"/>
        <w:ind w:left="720" w:hanging="360"/>
        <w:rPr>
          <w:del w:id="4743" w:author="Thar Adale" w:date="2020-07-16T19:53:00Z"/>
          <w:lang w:val="pt-BR"/>
        </w:rPr>
      </w:pPr>
      <w:del w:id="4744" w:author="Thar Adale" w:date="2020-07-16T19:53:00Z">
        <w:r w:rsidDel="00343D9B">
          <w:rPr>
            <w:lang w:val="pt-BR"/>
          </w:rPr>
          <w:delText>8.</w:delText>
        </w:r>
        <w:r w:rsidDel="00343D9B">
          <w:rPr>
            <w:lang w:val="pt-BR"/>
          </w:rPr>
          <w:tab/>
        </w:r>
        <w:r w:rsidRPr="00FA796D" w:rsidDel="00343D9B">
          <w:rPr>
            <w:rStyle w:val="Emphasis"/>
          </w:rPr>
          <w:delText>H18.223</w:delText>
        </w:r>
        <w:r w:rsidDel="00343D9B">
          <w:rPr>
            <w:lang w:val="pt-BR"/>
          </w:rPr>
          <w:delText xml:space="preserve">  (Edema, cornea, idiopathic, </w:delText>
        </w:r>
        <w:r w:rsidR="00597900" w:rsidDel="00343D9B">
          <w:delText xml:space="preserve">Tabular: </w:delText>
        </w:r>
        <w:r w:rsidDel="00343D9B">
          <w:rPr>
            <w:lang w:val="pt-BR"/>
          </w:rPr>
          <w:delText>bilateral)</w:delText>
        </w:r>
      </w:del>
    </w:p>
    <w:p w14:paraId="4F464254" w14:textId="2F5FA18C" w:rsidR="002C6A28" w:rsidDel="00343D9B" w:rsidRDefault="002C6A28" w:rsidP="00B2019F">
      <w:pPr>
        <w:spacing w:line="480" w:lineRule="auto"/>
        <w:ind w:left="720" w:hanging="360"/>
        <w:rPr>
          <w:del w:id="4745" w:author="Thar Adale" w:date="2020-07-16T19:53:00Z"/>
        </w:rPr>
      </w:pPr>
      <w:del w:id="4746" w:author="Thar Adale" w:date="2020-07-16T19:53:00Z">
        <w:r w:rsidDel="00343D9B">
          <w:delText>9.</w:delText>
        </w:r>
        <w:r w:rsidDel="00343D9B">
          <w:tab/>
        </w:r>
        <w:r w:rsidRPr="00237906" w:rsidDel="00343D9B">
          <w:rPr>
            <w:rStyle w:val="Emphasis"/>
          </w:rPr>
          <w:delText>H00.</w:delText>
        </w:r>
        <w:r w:rsidR="00597900" w:rsidRPr="00237906" w:rsidDel="00343D9B">
          <w:rPr>
            <w:rStyle w:val="Emphasis"/>
          </w:rPr>
          <w:delText>12</w:delText>
        </w:r>
        <w:r w:rsidR="00597900" w:rsidDel="00343D9B">
          <w:delText xml:space="preserve">  </w:delText>
        </w:r>
        <w:r w:rsidDel="00343D9B">
          <w:delText xml:space="preserve">(Chalazion, </w:delText>
        </w:r>
        <w:r w:rsidR="00597900" w:rsidDel="00343D9B">
          <w:delText>right</w:delText>
        </w:r>
        <w:r w:rsidR="0096211A" w:rsidDel="00343D9B">
          <w:delText>,</w:delText>
        </w:r>
        <w:r w:rsidR="00597900" w:rsidDel="00343D9B">
          <w:delText xml:space="preserve"> lower</w:delText>
        </w:r>
        <w:r w:rsidDel="00343D9B">
          <w:delText>)</w:delText>
        </w:r>
      </w:del>
    </w:p>
    <w:p w14:paraId="556B790A" w14:textId="47EF7E1D" w:rsidR="002C6A28" w:rsidDel="00343D9B" w:rsidRDefault="002C6A28" w:rsidP="00B2019F">
      <w:pPr>
        <w:spacing w:line="480" w:lineRule="auto"/>
        <w:ind w:left="720" w:hanging="360"/>
        <w:rPr>
          <w:del w:id="4747" w:author="Thar Adale" w:date="2020-07-16T19:53:00Z"/>
        </w:rPr>
      </w:pPr>
      <w:del w:id="4748" w:author="Thar Adale" w:date="2020-07-16T19:53:00Z">
        <w:r w:rsidDel="00343D9B">
          <w:delText>10.</w:delText>
        </w:r>
        <w:r w:rsidDel="00343D9B">
          <w:tab/>
        </w:r>
        <w:r w:rsidRPr="00237906" w:rsidDel="00343D9B">
          <w:rPr>
            <w:rStyle w:val="Emphasis"/>
          </w:rPr>
          <w:delText>H10.45</w:delText>
        </w:r>
        <w:r w:rsidDel="00343D9B">
          <w:delText xml:space="preserve">  (Conjunctivitis, chronic, allergic)</w:delText>
        </w:r>
        <w:r w:rsidDel="00343D9B">
          <w:br/>
        </w:r>
        <w:r w:rsidRPr="00FA796D" w:rsidDel="00343D9B">
          <w:rPr>
            <w:rStyle w:val="Emphasis"/>
          </w:rPr>
          <w:delText>H00.011</w:delText>
        </w:r>
        <w:r w:rsidDel="00343D9B">
          <w:delText xml:space="preserve">  (Stye, </w:delText>
        </w:r>
        <w:r w:rsidR="0096211A" w:rsidDel="00343D9B">
          <w:rPr>
            <w:i/>
          </w:rPr>
          <w:delText>S</w:delText>
        </w:r>
        <w:r w:rsidRPr="00FA796D" w:rsidDel="00343D9B">
          <w:rPr>
            <w:i/>
          </w:rPr>
          <w:delText>ee</w:delText>
        </w:r>
        <w:r w:rsidDel="00343D9B">
          <w:delText xml:space="preserve"> Hordeolum, </w:delText>
        </w:r>
        <w:r w:rsidR="0096211A" w:rsidDel="00343D9B">
          <w:delText>right</w:delText>
        </w:r>
        <w:r w:rsidDel="00343D9B">
          <w:delText>, upper)</w:delText>
        </w:r>
      </w:del>
    </w:p>
    <w:p w14:paraId="170F5D63" w14:textId="49C60CAE" w:rsidR="00223FB6" w:rsidDel="00343D9B" w:rsidRDefault="00223FB6" w:rsidP="00FA796D">
      <w:pPr>
        <w:pStyle w:val="nostyle"/>
        <w:rPr>
          <w:del w:id="4749" w:author="Thar Adale" w:date="2020-07-16T19:53:00Z"/>
        </w:rPr>
      </w:pPr>
    </w:p>
    <w:p w14:paraId="437E4FE5" w14:textId="4226B212" w:rsidR="009846E1" w:rsidDel="00343D9B" w:rsidRDefault="009846E1" w:rsidP="009846E1">
      <w:pPr>
        <w:pStyle w:val="Heading1"/>
        <w:rPr>
          <w:del w:id="4750" w:author="Thar Adale" w:date="2020-07-16T19:53:00Z"/>
        </w:rPr>
      </w:pPr>
      <w:del w:id="4751" w:author="Thar Adale" w:date="2020-07-16T19:53:00Z">
        <w:r w:rsidDel="00343D9B">
          <w:delText xml:space="preserve">CHAPTER </w:delText>
        </w:r>
        <w:r w:rsidR="000F5AEA" w:rsidDel="00343D9B">
          <w:delText>19</w:delText>
        </w:r>
        <w:r w:rsidDel="00343D9B">
          <w:delText>: DISEASES OF THE EAR AND MASTOID PROCESS (H60-H95)</w:delText>
        </w:r>
      </w:del>
    </w:p>
    <w:p w14:paraId="5FCBCF1E" w14:textId="0ECDB37B" w:rsidR="009846E1" w:rsidRPr="00E1633A" w:rsidDel="00343D9B" w:rsidRDefault="009846E1" w:rsidP="005979C2">
      <w:pPr>
        <w:spacing w:line="480" w:lineRule="auto"/>
        <w:rPr>
          <w:del w:id="4752" w:author="Thar Adale" w:date="2020-07-16T19:53:00Z"/>
          <w:b/>
          <w:bCs/>
          <w:szCs w:val="26"/>
        </w:rPr>
      </w:pPr>
      <w:del w:id="4753" w:author="Thar Adale" w:date="2020-07-16T19:53:00Z">
        <w:r w:rsidRPr="00E1633A" w:rsidDel="00343D9B">
          <w:rPr>
            <w:b/>
            <w:bCs/>
            <w:szCs w:val="26"/>
          </w:rPr>
          <w:delText>CODING PRACTICE</w:delText>
        </w:r>
      </w:del>
    </w:p>
    <w:p w14:paraId="28D5A451" w14:textId="21F482E1" w:rsidR="009846E1" w:rsidDel="00343D9B" w:rsidRDefault="009846E1" w:rsidP="00B2019F">
      <w:pPr>
        <w:keepNext/>
        <w:keepLines/>
        <w:spacing w:line="480" w:lineRule="auto"/>
        <w:outlineLvl w:val="1"/>
        <w:rPr>
          <w:del w:id="4754" w:author="Thar Adale" w:date="2020-07-16T19:53:00Z"/>
          <w:b/>
          <w:bCs/>
          <w:szCs w:val="26"/>
        </w:rPr>
      </w:pPr>
      <w:del w:id="4755" w:author="Thar Adale" w:date="2020-07-16T19:53:00Z">
        <w:r w:rsidDel="00343D9B">
          <w:rPr>
            <w:b/>
            <w:bCs/>
            <w:szCs w:val="26"/>
          </w:rPr>
          <w:delText xml:space="preserve">Exercise </w:delText>
        </w:r>
        <w:r w:rsidR="000F5AEA" w:rsidDel="00343D9B">
          <w:rPr>
            <w:b/>
            <w:bCs/>
            <w:szCs w:val="26"/>
          </w:rPr>
          <w:delText>19</w:delText>
        </w:r>
        <w:r w:rsidDel="00343D9B">
          <w:rPr>
            <w:b/>
            <w:bCs/>
            <w:szCs w:val="26"/>
          </w:rPr>
          <w:delText>.1 Ear Refresher</w:delText>
        </w:r>
      </w:del>
    </w:p>
    <w:p w14:paraId="270D78EA" w14:textId="09CF82F1" w:rsidR="009846E1" w:rsidDel="00343D9B" w:rsidRDefault="009846E1" w:rsidP="00B2019F">
      <w:pPr>
        <w:spacing w:line="480" w:lineRule="auto"/>
        <w:ind w:left="720" w:hanging="360"/>
        <w:rPr>
          <w:del w:id="4756" w:author="Thar Adale" w:date="2020-07-16T19:53:00Z"/>
        </w:rPr>
      </w:pPr>
      <w:del w:id="4757" w:author="Thar Adale" w:date="2020-07-16T19:53:00Z">
        <w:r w:rsidDel="00343D9B">
          <w:delText>1.</w:delText>
        </w:r>
        <w:r w:rsidDel="00343D9B">
          <w:tab/>
          <w:delText>labyrinth/itis  inflammation of the labyrinth, H83.03</w:delText>
        </w:r>
      </w:del>
    </w:p>
    <w:p w14:paraId="4AE47968" w14:textId="00F4CD07" w:rsidR="009846E1" w:rsidDel="00343D9B" w:rsidRDefault="009846E1" w:rsidP="00B2019F">
      <w:pPr>
        <w:spacing w:line="480" w:lineRule="auto"/>
        <w:ind w:left="720" w:hanging="360"/>
        <w:rPr>
          <w:del w:id="4758" w:author="Thar Adale" w:date="2020-07-16T19:53:00Z"/>
        </w:rPr>
      </w:pPr>
      <w:del w:id="4759" w:author="Thar Adale" w:date="2020-07-16T19:53:00Z">
        <w:r w:rsidDel="00343D9B">
          <w:delText>2.</w:delText>
        </w:r>
        <w:r w:rsidDel="00343D9B">
          <w:tab/>
          <w:delText>oto/</w:delText>
        </w:r>
        <w:r w:rsidR="001E6CCC" w:rsidDel="00343D9B">
          <w:delText>sclero</w:delText>
        </w:r>
        <w:r w:rsidDel="00343D9B">
          <w:delText>/sis  hardening in the ear, H80.91</w:delText>
        </w:r>
      </w:del>
    </w:p>
    <w:p w14:paraId="3A1260CD" w14:textId="663D1BF5" w:rsidR="009846E1" w:rsidDel="00343D9B" w:rsidRDefault="009846E1" w:rsidP="00B2019F">
      <w:pPr>
        <w:spacing w:line="480" w:lineRule="auto"/>
        <w:ind w:left="720" w:hanging="360"/>
        <w:rPr>
          <w:del w:id="4760" w:author="Thar Adale" w:date="2020-07-16T19:53:00Z"/>
        </w:rPr>
      </w:pPr>
      <w:del w:id="4761" w:author="Thar Adale" w:date="2020-07-16T19:53:00Z">
        <w:r w:rsidDel="00343D9B">
          <w:delText>3.</w:delText>
        </w:r>
        <w:r w:rsidDel="00343D9B">
          <w:tab/>
          <w:delText>cholesteat/oma  mass of fat (cholesterol, cells), H71.92</w:delText>
        </w:r>
      </w:del>
    </w:p>
    <w:p w14:paraId="6E186007" w14:textId="60270B40" w:rsidR="009846E1" w:rsidDel="00343D9B" w:rsidRDefault="009846E1" w:rsidP="00B2019F">
      <w:pPr>
        <w:spacing w:line="480" w:lineRule="auto"/>
        <w:ind w:left="720" w:hanging="360"/>
        <w:rPr>
          <w:del w:id="4762" w:author="Thar Adale" w:date="2020-07-16T19:53:00Z"/>
        </w:rPr>
      </w:pPr>
      <w:del w:id="4763" w:author="Thar Adale" w:date="2020-07-16T19:53:00Z">
        <w:r w:rsidDel="00343D9B">
          <w:delText>4.</w:delText>
        </w:r>
        <w:r w:rsidDel="00343D9B">
          <w:tab/>
          <w:delText>mastoid/itis  inflammation of the mastoid process, H70.90</w:delText>
        </w:r>
      </w:del>
    </w:p>
    <w:p w14:paraId="3828D84A" w14:textId="5044F730" w:rsidR="009846E1" w:rsidDel="00343D9B" w:rsidRDefault="009846E1" w:rsidP="00B2019F">
      <w:pPr>
        <w:spacing w:line="480" w:lineRule="auto"/>
        <w:ind w:left="720" w:hanging="360"/>
        <w:rPr>
          <w:del w:id="4764" w:author="Thar Adale" w:date="2020-07-16T19:53:00Z"/>
        </w:rPr>
      </w:pPr>
      <w:del w:id="4765" w:author="Thar Adale" w:date="2020-07-16T19:53:00Z">
        <w:r w:rsidDel="00343D9B">
          <w:delText>5.</w:delText>
        </w:r>
        <w:r w:rsidDel="00343D9B">
          <w:tab/>
          <w:delText>presby/cusis  old (age) hearing, H91.13</w:delText>
        </w:r>
      </w:del>
    </w:p>
    <w:p w14:paraId="11FE7084" w14:textId="0BDBADC4" w:rsidR="009846E1" w:rsidDel="00343D9B" w:rsidRDefault="009846E1" w:rsidP="00B2019F">
      <w:pPr>
        <w:spacing w:line="480" w:lineRule="auto"/>
        <w:ind w:left="720" w:hanging="360"/>
        <w:rPr>
          <w:del w:id="4766" w:author="Thar Adale" w:date="2020-07-16T19:53:00Z"/>
        </w:rPr>
      </w:pPr>
      <w:del w:id="4767" w:author="Thar Adale" w:date="2020-07-16T19:53:00Z">
        <w:r w:rsidDel="00343D9B">
          <w:delText>6.</w:delText>
        </w:r>
        <w:r w:rsidDel="00343D9B">
          <w:tab/>
          <w:delText>oto/lith  stone in the ear, H81.8X2</w:delText>
        </w:r>
      </w:del>
    </w:p>
    <w:p w14:paraId="692F456D" w14:textId="4A3F4915" w:rsidR="009846E1" w:rsidDel="00343D9B" w:rsidRDefault="009846E1" w:rsidP="00B2019F">
      <w:pPr>
        <w:spacing w:line="480" w:lineRule="auto"/>
        <w:ind w:left="720" w:hanging="360"/>
        <w:rPr>
          <w:del w:id="4768" w:author="Thar Adale" w:date="2020-07-16T19:53:00Z"/>
        </w:rPr>
      </w:pPr>
      <w:del w:id="4769" w:author="Thar Adale" w:date="2020-07-16T19:53:00Z">
        <w:r w:rsidDel="00343D9B">
          <w:delText>7.</w:delText>
        </w:r>
        <w:r w:rsidDel="00343D9B">
          <w:tab/>
          <w:delText>oto/rrhagia  bleeding from the ear, H92.22</w:delText>
        </w:r>
      </w:del>
    </w:p>
    <w:p w14:paraId="55875FC1" w14:textId="4E58EEF7" w:rsidR="009846E1" w:rsidDel="00343D9B" w:rsidRDefault="009846E1" w:rsidP="00B2019F">
      <w:pPr>
        <w:spacing w:line="480" w:lineRule="auto"/>
        <w:ind w:left="720" w:hanging="360"/>
        <w:rPr>
          <w:del w:id="4770" w:author="Thar Adale" w:date="2020-07-16T19:53:00Z"/>
        </w:rPr>
      </w:pPr>
      <w:del w:id="4771" w:author="Thar Adale" w:date="2020-07-16T19:53:00Z">
        <w:r w:rsidDel="00343D9B">
          <w:delText>8.</w:delText>
        </w:r>
        <w:r w:rsidDel="00343D9B">
          <w:tab/>
          <w:delText>oto/rrhea  discharge from the ear, H92.10</w:delText>
        </w:r>
      </w:del>
    </w:p>
    <w:p w14:paraId="4571644D" w14:textId="65621504" w:rsidR="009846E1" w:rsidDel="00343D9B" w:rsidRDefault="009846E1" w:rsidP="00B2019F">
      <w:pPr>
        <w:spacing w:line="480" w:lineRule="auto"/>
        <w:ind w:left="720" w:hanging="360"/>
        <w:rPr>
          <w:del w:id="4772" w:author="Thar Adale" w:date="2020-07-16T19:53:00Z"/>
        </w:rPr>
      </w:pPr>
      <w:del w:id="4773" w:author="Thar Adale" w:date="2020-07-16T19:53:00Z">
        <w:r w:rsidDel="00343D9B">
          <w:delText>9.</w:delText>
        </w:r>
        <w:r w:rsidDel="00343D9B">
          <w:tab/>
          <w:delText xml:space="preserve">mastoid/algia  pain in the mastoid bone, </w:delText>
        </w:r>
        <w:r w:rsidRPr="00216C54" w:rsidDel="00343D9B">
          <w:delText>H92.02</w:delText>
        </w:r>
      </w:del>
    </w:p>
    <w:p w14:paraId="2A21BB1C" w14:textId="1F7E912B" w:rsidR="009846E1" w:rsidDel="00343D9B" w:rsidRDefault="009846E1" w:rsidP="00B2019F">
      <w:pPr>
        <w:spacing w:line="480" w:lineRule="auto"/>
        <w:ind w:left="720" w:hanging="360"/>
        <w:rPr>
          <w:del w:id="4774" w:author="Thar Adale" w:date="2020-07-16T19:53:00Z"/>
        </w:rPr>
      </w:pPr>
      <w:del w:id="4775" w:author="Thar Adale" w:date="2020-07-16T19:53:00Z">
        <w:r w:rsidDel="00343D9B">
          <w:delText>10.</w:delText>
        </w:r>
        <w:r w:rsidDel="00343D9B">
          <w:tab/>
          <w:delText>tympano/scler/osis  hardening of the eardrum, H74.03</w:delText>
        </w:r>
      </w:del>
    </w:p>
    <w:p w14:paraId="6B13F28B" w14:textId="2B01D8FC" w:rsidR="009846E1" w:rsidDel="00343D9B" w:rsidRDefault="009846E1" w:rsidP="00B2019F">
      <w:pPr>
        <w:keepNext/>
        <w:keepLines/>
        <w:spacing w:line="480" w:lineRule="auto"/>
        <w:outlineLvl w:val="1"/>
        <w:rPr>
          <w:del w:id="4776" w:author="Thar Adale" w:date="2020-07-16T19:53:00Z"/>
          <w:b/>
          <w:bCs/>
          <w:szCs w:val="26"/>
        </w:rPr>
      </w:pPr>
      <w:del w:id="4777" w:author="Thar Adale" w:date="2020-07-16T19:53:00Z">
        <w:r w:rsidDel="00343D9B">
          <w:rPr>
            <w:b/>
            <w:bCs/>
            <w:szCs w:val="26"/>
          </w:rPr>
          <w:delText xml:space="preserve">Exercise </w:delText>
        </w:r>
        <w:r w:rsidR="000F5AEA" w:rsidDel="00343D9B">
          <w:rPr>
            <w:b/>
            <w:bCs/>
            <w:szCs w:val="26"/>
          </w:rPr>
          <w:delText>19</w:delText>
        </w:r>
        <w:r w:rsidDel="00343D9B">
          <w:rPr>
            <w:b/>
            <w:bCs/>
            <w:szCs w:val="26"/>
          </w:rPr>
          <w:delText xml:space="preserve">.2 Abstracting </w:delText>
        </w:r>
        <w:r w:rsidR="00B14B6F" w:rsidRPr="00B14B6F" w:rsidDel="00343D9B">
          <w:rPr>
            <w:b/>
            <w:bCs/>
            <w:szCs w:val="26"/>
          </w:rPr>
          <w:delText>for Ear Conditions</w:delText>
        </w:r>
        <w:r w:rsidDel="00343D9B">
          <w:rPr>
            <w:b/>
            <w:bCs/>
            <w:szCs w:val="26"/>
          </w:rPr>
          <w:delText xml:space="preserve"> </w:delText>
        </w:r>
      </w:del>
    </w:p>
    <w:p w14:paraId="774CA25F" w14:textId="444E5369" w:rsidR="009846E1" w:rsidDel="00343D9B" w:rsidRDefault="009846E1" w:rsidP="00B2019F">
      <w:pPr>
        <w:spacing w:line="480" w:lineRule="auto"/>
        <w:ind w:left="720" w:hanging="360"/>
        <w:rPr>
          <w:del w:id="4778" w:author="Thar Adale" w:date="2020-07-16T19:53:00Z"/>
        </w:rPr>
      </w:pPr>
      <w:del w:id="4779" w:author="Thar Adale" w:date="2020-07-16T19:53:00Z">
        <w:r w:rsidDel="00343D9B">
          <w:delText>1.</w:delText>
        </w:r>
        <w:r w:rsidDel="00343D9B">
          <w:tab/>
        </w:r>
      </w:del>
    </w:p>
    <w:p w14:paraId="51FE1BA9" w14:textId="153C63E4" w:rsidR="009846E1" w:rsidDel="00343D9B" w:rsidRDefault="009846E1" w:rsidP="00B2019F">
      <w:pPr>
        <w:spacing w:line="480" w:lineRule="auto"/>
        <w:ind w:left="1080" w:hanging="360"/>
        <w:rPr>
          <w:del w:id="4780" w:author="Thar Adale" w:date="2020-07-16T19:53:00Z"/>
        </w:rPr>
      </w:pPr>
      <w:del w:id="4781" w:author="Thar Adale" w:date="2020-07-16T19:53:00Z">
        <w:r w:rsidDel="00343D9B">
          <w:delText>a.</w:delText>
        </w:r>
        <w:r w:rsidDel="00343D9B">
          <w:tab/>
          <w:delText>repair of the eardrum</w:delText>
        </w:r>
      </w:del>
    </w:p>
    <w:p w14:paraId="1C77F3B2" w14:textId="114E6396" w:rsidR="009846E1" w:rsidDel="00343D9B" w:rsidRDefault="009846E1" w:rsidP="00B2019F">
      <w:pPr>
        <w:spacing w:line="480" w:lineRule="auto"/>
        <w:ind w:left="1080" w:hanging="360"/>
        <w:rPr>
          <w:del w:id="4782" w:author="Thar Adale" w:date="2020-07-16T19:53:00Z"/>
        </w:rPr>
      </w:pPr>
      <w:del w:id="4783" w:author="Thar Adale" w:date="2020-07-16T19:53:00Z">
        <w:r w:rsidDel="00343D9B">
          <w:delText>b.</w:delText>
        </w:r>
        <w:r w:rsidDel="00343D9B">
          <w:tab/>
          <w:delText>otitis media</w:delText>
        </w:r>
      </w:del>
    </w:p>
    <w:p w14:paraId="40CCAA36" w14:textId="01A07766" w:rsidR="009846E1" w:rsidDel="00343D9B" w:rsidRDefault="009846E1" w:rsidP="00B2019F">
      <w:pPr>
        <w:spacing w:line="480" w:lineRule="auto"/>
        <w:ind w:left="1080" w:hanging="360"/>
        <w:rPr>
          <w:del w:id="4784" w:author="Thar Adale" w:date="2020-07-16T19:53:00Z"/>
        </w:rPr>
      </w:pPr>
      <w:del w:id="4785" w:author="Thar Adale" w:date="2020-07-16T19:53:00Z">
        <w:r w:rsidDel="00343D9B">
          <w:delText>c.</w:delText>
        </w:r>
        <w:r w:rsidDel="00343D9B">
          <w:tab/>
          <w:delText>nonsuppurative (serous)</w:delText>
        </w:r>
      </w:del>
    </w:p>
    <w:p w14:paraId="06AABC74" w14:textId="256C387C" w:rsidR="009846E1" w:rsidDel="00343D9B" w:rsidRDefault="009846E1" w:rsidP="00B2019F">
      <w:pPr>
        <w:spacing w:line="480" w:lineRule="auto"/>
        <w:ind w:left="1080" w:hanging="360"/>
        <w:rPr>
          <w:del w:id="4786" w:author="Thar Adale" w:date="2020-07-16T19:53:00Z"/>
        </w:rPr>
      </w:pPr>
      <w:del w:id="4787" w:author="Thar Adale" w:date="2020-07-16T19:53:00Z">
        <w:r w:rsidDel="00343D9B">
          <w:delText>d.</w:delText>
        </w:r>
        <w:r w:rsidDel="00343D9B">
          <w:tab/>
          <w:delText>bilateral</w:delText>
        </w:r>
      </w:del>
    </w:p>
    <w:p w14:paraId="5F0C51A8" w14:textId="2B7EF143" w:rsidR="009846E1" w:rsidDel="00343D9B" w:rsidRDefault="009846E1" w:rsidP="00B2019F">
      <w:pPr>
        <w:spacing w:line="480" w:lineRule="auto"/>
        <w:ind w:left="1080" w:hanging="360"/>
        <w:rPr>
          <w:del w:id="4788" w:author="Thar Adale" w:date="2020-07-16T19:53:00Z"/>
        </w:rPr>
      </w:pPr>
      <w:del w:id="4789" w:author="Thar Adale" w:date="2020-07-16T19:53:00Z">
        <w:r w:rsidDel="00343D9B">
          <w:delText>e.</w:delText>
        </w:r>
        <w:r w:rsidDel="00343D9B">
          <w:tab/>
          <w:delText>chronic</w:delText>
        </w:r>
      </w:del>
    </w:p>
    <w:p w14:paraId="76A5779D" w14:textId="049B717C" w:rsidR="009846E1" w:rsidDel="00343D9B" w:rsidRDefault="009846E1" w:rsidP="00B2019F">
      <w:pPr>
        <w:spacing w:line="480" w:lineRule="auto"/>
        <w:ind w:left="720" w:hanging="360"/>
        <w:rPr>
          <w:del w:id="4790" w:author="Thar Adale" w:date="2020-07-16T19:53:00Z"/>
        </w:rPr>
      </w:pPr>
      <w:del w:id="4791" w:author="Thar Adale" w:date="2020-07-16T19:53:00Z">
        <w:r w:rsidDel="00343D9B">
          <w:delText>2.</w:delText>
        </w:r>
        <w:r w:rsidDel="00343D9B">
          <w:tab/>
        </w:r>
      </w:del>
    </w:p>
    <w:p w14:paraId="44EABD38" w14:textId="47E93B66" w:rsidR="009846E1" w:rsidDel="00343D9B" w:rsidRDefault="009846E1" w:rsidP="00B2019F">
      <w:pPr>
        <w:spacing w:line="480" w:lineRule="auto"/>
        <w:ind w:left="1080" w:hanging="360"/>
        <w:rPr>
          <w:del w:id="4792" w:author="Thar Adale" w:date="2020-07-16T19:53:00Z"/>
        </w:rPr>
      </w:pPr>
      <w:del w:id="4793" w:author="Thar Adale" w:date="2020-07-16T19:53:00Z">
        <w:r w:rsidDel="00343D9B">
          <w:delText>a.</w:delText>
        </w:r>
        <w:r w:rsidDel="00343D9B">
          <w:tab/>
          <w:delText>severe nausea, vomiting, sweating, vertigo</w:delText>
        </w:r>
      </w:del>
    </w:p>
    <w:p w14:paraId="7C69D87E" w14:textId="4B0E07CA" w:rsidR="009846E1" w:rsidDel="00343D9B" w:rsidRDefault="009846E1" w:rsidP="00B2019F">
      <w:pPr>
        <w:spacing w:line="480" w:lineRule="auto"/>
        <w:ind w:left="1080" w:hanging="360"/>
        <w:rPr>
          <w:del w:id="4794" w:author="Thar Adale" w:date="2020-07-16T19:53:00Z"/>
        </w:rPr>
      </w:pPr>
      <w:del w:id="4795" w:author="Thar Adale" w:date="2020-07-16T19:53:00Z">
        <w:r w:rsidDel="00343D9B">
          <w:delText>b.</w:delText>
        </w:r>
        <w:r w:rsidDel="00343D9B">
          <w:tab/>
          <w:delText xml:space="preserve">no, they are due to Meniere’s </w:delText>
        </w:r>
      </w:del>
    </w:p>
    <w:p w14:paraId="03A36119" w14:textId="61BC078F" w:rsidR="009846E1" w:rsidDel="00343D9B" w:rsidRDefault="009846E1" w:rsidP="00B2019F">
      <w:pPr>
        <w:spacing w:line="480" w:lineRule="auto"/>
        <w:ind w:left="1080" w:hanging="360"/>
        <w:rPr>
          <w:del w:id="4796" w:author="Thar Adale" w:date="2020-07-16T19:53:00Z"/>
        </w:rPr>
      </w:pPr>
      <w:del w:id="4797" w:author="Thar Adale" w:date="2020-07-16T19:53:00Z">
        <w:r w:rsidDel="00343D9B">
          <w:delText>c.</w:delText>
        </w:r>
        <w:r w:rsidDel="00343D9B">
          <w:tab/>
          <w:delText>Meniere’s</w:delText>
        </w:r>
      </w:del>
    </w:p>
    <w:p w14:paraId="2DD0B15C" w14:textId="5781B830" w:rsidR="009846E1" w:rsidDel="00343D9B" w:rsidRDefault="009846E1" w:rsidP="00B2019F">
      <w:pPr>
        <w:spacing w:line="480" w:lineRule="auto"/>
        <w:ind w:left="1080" w:hanging="360"/>
        <w:rPr>
          <w:del w:id="4798" w:author="Thar Adale" w:date="2020-07-16T19:53:00Z"/>
        </w:rPr>
      </w:pPr>
      <w:del w:id="4799" w:author="Thar Adale" w:date="2020-07-16T19:53:00Z">
        <w:r w:rsidDel="00343D9B">
          <w:delText>d.</w:delText>
        </w:r>
        <w:r w:rsidDel="00343D9B">
          <w:tab/>
          <w:delText>left</w:delText>
        </w:r>
      </w:del>
    </w:p>
    <w:p w14:paraId="3A30CF85" w14:textId="2CF2299F" w:rsidR="009846E1" w:rsidDel="00343D9B" w:rsidRDefault="009846E1" w:rsidP="00B2019F">
      <w:pPr>
        <w:spacing w:line="480" w:lineRule="auto"/>
        <w:ind w:left="720" w:hanging="360"/>
        <w:rPr>
          <w:del w:id="4800" w:author="Thar Adale" w:date="2020-07-16T19:53:00Z"/>
        </w:rPr>
      </w:pPr>
      <w:del w:id="4801" w:author="Thar Adale" w:date="2020-07-16T19:53:00Z">
        <w:r w:rsidDel="00343D9B">
          <w:delText>3.</w:delText>
        </w:r>
        <w:r w:rsidDel="00343D9B">
          <w:tab/>
        </w:r>
      </w:del>
    </w:p>
    <w:p w14:paraId="7D95E486" w14:textId="68A4EEC7" w:rsidR="009846E1" w:rsidDel="00343D9B" w:rsidRDefault="009846E1" w:rsidP="00B2019F">
      <w:pPr>
        <w:spacing w:line="480" w:lineRule="auto"/>
        <w:ind w:left="1080" w:hanging="360"/>
        <w:rPr>
          <w:del w:id="4802" w:author="Thar Adale" w:date="2020-07-16T19:53:00Z"/>
        </w:rPr>
      </w:pPr>
      <w:del w:id="4803" w:author="Thar Adale" w:date="2020-07-16T19:53:00Z">
        <w:r w:rsidDel="00343D9B">
          <w:delText>a.</w:delText>
        </w:r>
        <w:r w:rsidDel="00343D9B">
          <w:tab/>
          <w:delText xml:space="preserve">ringing, buzzing, difficulty hearing </w:delText>
        </w:r>
      </w:del>
    </w:p>
    <w:p w14:paraId="7A6CE642" w14:textId="53096D94" w:rsidR="009846E1" w:rsidDel="00343D9B" w:rsidRDefault="009846E1" w:rsidP="00B2019F">
      <w:pPr>
        <w:spacing w:line="480" w:lineRule="auto"/>
        <w:ind w:left="1080" w:hanging="360"/>
        <w:rPr>
          <w:del w:id="4804" w:author="Thar Adale" w:date="2020-07-16T19:53:00Z"/>
        </w:rPr>
      </w:pPr>
      <w:del w:id="4805" w:author="Thar Adale" w:date="2020-07-16T19:53:00Z">
        <w:r w:rsidDel="00343D9B">
          <w:delText>b.</w:delText>
        </w:r>
        <w:r w:rsidDel="00343D9B">
          <w:tab/>
          <w:delText>no, they are integral to tinnitus</w:delText>
        </w:r>
      </w:del>
    </w:p>
    <w:p w14:paraId="3ECA5C4D" w14:textId="236B5BA2" w:rsidR="009846E1" w:rsidDel="00343D9B" w:rsidRDefault="009846E1" w:rsidP="00B2019F">
      <w:pPr>
        <w:spacing w:line="480" w:lineRule="auto"/>
        <w:ind w:left="1080" w:hanging="360"/>
        <w:rPr>
          <w:del w:id="4806" w:author="Thar Adale" w:date="2020-07-16T19:53:00Z"/>
        </w:rPr>
      </w:pPr>
      <w:del w:id="4807" w:author="Thar Adale" w:date="2020-07-16T19:53:00Z">
        <w:r w:rsidDel="00343D9B">
          <w:delText>c.</w:delText>
        </w:r>
        <w:r w:rsidDel="00343D9B">
          <w:tab/>
          <w:delText>objective tinnitus, observable by the physician</w:delText>
        </w:r>
      </w:del>
    </w:p>
    <w:p w14:paraId="7443C638" w14:textId="6B098E17" w:rsidR="009846E1" w:rsidDel="00343D9B" w:rsidRDefault="009846E1" w:rsidP="00B2019F">
      <w:pPr>
        <w:spacing w:line="480" w:lineRule="auto"/>
        <w:ind w:left="1080" w:hanging="360"/>
        <w:rPr>
          <w:del w:id="4808" w:author="Thar Adale" w:date="2020-07-16T19:53:00Z"/>
        </w:rPr>
      </w:pPr>
      <w:del w:id="4809" w:author="Thar Adale" w:date="2020-07-16T19:53:00Z">
        <w:r w:rsidDel="00343D9B">
          <w:delText>d.</w:delText>
        </w:r>
        <w:r w:rsidDel="00343D9B">
          <w:tab/>
          <w:delText>right</w:delText>
        </w:r>
      </w:del>
    </w:p>
    <w:p w14:paraId="671840C9" w14:textId="69DFD8F8" w:rsidR="009846E1" w:rsidDel="00343D9B" w:rsidRDefault="009846E1" w:rsidP="00B2019F">
      <w:pPr>
        <w:spacing w:line="480" w:lineRule="auto"/>
        <w:ind w:left="720" w:hanging="360"/>
        <w:rPr>
          <w:del w:id="4810" w:author="Thar Adale" w:date="2020-07-16T19:53:00Z"/>
        </w:rPr>
      </w:pPr>
      <w:del w:id="4811" w:author="Thar Adale" w:date="2020-07-16T19:53:00Z">
        <w:r w:rsidDel="00343D9B">
          <w:delText>4.</w:delText>
        </w:r>
        <w:r w:rsidDel="00343D9B">
          <w:tab/>
        </w:r>
      </w:del>
    </w:p>
    <w:p w14:paraId="287A5555" w14:textId="77B24734" w:rsidR="009846E1" w:rsidDel="00343D9B" w:rsidRDefault="009846E1" w:rsidP="00B2019F">
      <w:pPr>
        <w:spacing w:line="480" w:lineRule="auto"/>
        <w:ind w:left="1080" w:hanging="360"/>
        <w:rPr>
          <w:del w:id="4812" w:author="Thar Adale" w:date="2020-07-16T19:53:00Z"/>
        </w:rPr>
      </w:pPr>
      <w:del w:id="4813" w:author="Thar Adale" w:date="2020-07-16T19:53:00Z">
        <w:r w:rsidDel="00343D9B">
          <w:delText>a.</w:delText>
        </w:r>
        <w:r w:rsidDel="00343D9B">
          <w:tab/>
          <w:delText>making an incision in the stapes bone</w:delText>
        </w:r>
      </w:del>
    </w:p>
    <w:p w14:paraId="78287072" w14:textId="1958D193" w:rsidR="009846E1" w:rsidDel="00343D9B" w:rsidRDefault="009846E1" w:rsidP="00B2019F">
      <w:pPr>
        <w:spacing w:line="480" w:lineRule="auto"/>
        <w:ind w:left="1080" w:hanging="360"/>
        <w:rPr>
          <w:del w:id="4814" w:author="Thar Adale" w:date="2020-07-16T19:53:00Z"/>
        </w:rPr>
      </w:pPr>
      <w:del w:id="4815" w:author="Thar Adale" w:date="2020-07-16T19:53:00Z">
        <w:r w:rsidDel="00343D9B">
          <w:delText>b.</w:delText>
        </w:r>
        <w:r w:rsidDel="00343D9B">
          <w:tab/>
          <w:delText>conductive</w:delText>
        </w:r>
      </w:del>
    </w:p>
    <w:p w14:paraId="426ECC0F" w14:textId="09FAABAD" w:rsidR="009846E1" w:rsidDel="00343D9B" w:rsidRDefault="009846E1" w:rsidP="00B2019F">
      <w:pPr>
        <w:spacing w:line="480" w:lineRule="auto"/>
        <w:ind w:left="1080" w:hanging="360"/>
        <w:rPr>
          <w:del w:id="4816" w:author="Thar Adale" w:date="2020-07-16T19:53:00Z"/>
        </w:rPr>
      </w:pPr>
      <w:del w:id="4817" w:author="Thar Adale" w:date="2020-07-16T19:53:00Z">
        <w:r w:rsidDel="00343D9B">
          <w:delText>c.</w:delText>
        </w:r>
        <w:r w:rsidDel="00343D9B">
          <w:tab/>
          <w:delText>bilateral</w:delText>
        </w:r>
      </w:del>
    </w:p>
    <w:p w14:paraId="2F974506" w14:textId="2FD0DABD" w:rsidR="009846E1" w:rsidDel="00343D9B" w:rsidRDefault="009846E1" w:rsidP="00B2019F">
      <w:pPr>
        <w:spacing w:line="480" w:lineRule="auto"/>
        <w:ind w:left="1080" w:hanging="360"/>
        <w:rPr>
          <w:del w:id="4818" w:author="Thar Adale" w:date="2020-07-16T19:53:00Z"/>
        </w:rPr>
      </w:pPr>
      <w:del w:id="4819" w:author="Thar Adale" w:date="2020-07-16T19:53:00Z">
        <w:r w:rsidDel="00343D9B">
          <w:delText>d.</w:delText>
        </w:r>
        <w:r w:rsidDel="00343D9B">
          <w:tab/>
          <w:delText>growth of spongy bone in the inner ear</w:delText>
        </w:r>
      </w:del>
    </w:p>
    <w:p w14:paraId="593FCE65" w14:textId="62E48564" w:rsidR="009846E1" w:rsidDel="00343D9B" w:rsidRDefault="009846E1" w:rsidP="00B2019F">
      <w:pPr>
        <w:spacing w:line="480" w:lineRule="auto"/>
        <w:ind w:left="1080" w:hanging="360"/>
        <w:rPr>
          <w:del w:id="4820" w:author="Thar Adale" w:date="2020-07-16T19:53:00Z"/>
        </w:rPr>
      </w:pPr>
      <w:del w:id="4821" w:author="Thar Adale" w:date="2020-07-16T19:53:00Z">
        <w:r w:rsidDel="00343D9B">
          <w:delText>e.</w:delText>
        </w:r>
        <w:r w:rsidDel="00343D9B">
          <w:tab/>
          <w:delText>nonobliterative</w:delText>
        </w:r>
      </w:del>
    </w:p>
    <w:p w14:paraId="7FDDE303" w14:textId="2D32670D" w:rsidR="009846E1" w:rsidDel="00343D9B" w:rsidRDefault="009846E1" w:rsidP="00B2019F">
      <w:pPr>
        <w:spacing w:line="480" w:lineRule="auto"/>
        <w:ind w:left="1080" w:hanging="360"/>
        <w:rPr>
          <w:del w:id="4822" w:author="Thar Adale" w:date="2020-07-16T19:53:00Z"/>
        </w:rPr>
      </w:pPr>
      <w:del w:id="4823" w:author="Thar Adale" w:date="2020-07-16T19:53:00Z">
        <w:r w:rsidDel="00343D9B">
          <w:delText>f.</w:delText>
        </w:r>
        <w:r w:rsidDel="00343D9B">
          <w:tab/>
          <w:delText>the stapes at the oval window</w:delText>
        </w:r>
      </w:del>
    </w:p>
    <w:p w14:paraId="7E5AE09F" w14:textId="2D45E28A" w:rsidR="009846E1" w:rsidDel="00343D9B" w:rsidRDefault="009846E1" w:rsidP="00B2019F">
      <w:pPr>
        <w:spacing w:line="480" w:lineRule="auto"/>
        <w:ind w:left="1080" w:hanging="360"/>
        <w:rPr>
          <w:del w:id="4824" w:author="Thar Adale" w:date="2020-07-16T19:53:00Z"/>
        </w:rPr>
      </w:pPr>
      <w:del w:id="4825" w:author="Thar Adale" w:date="2020-07-16T19:53:00Z">
        <w:r w:rsidDel="00343D9B">
          <w:delText>g.</w:delText>
        </w:r>
        <w:r w:rsidDel="00343D9B">
          <w:tab/>
          <w:delText>bilateral</w:delText>
        </w:r>
      </w:del>
    </w:p>
    <w:p w14:paraId="7F6841BF" w14:textId="2DFB1A7B" w:rsidR="009846E1" w:rsidDel="00343D9B" w:rsidRDefault="009846E1" w:rsidP="00B2019F">
      <w:pPr>
        <w:spacing w:line="480" w:lineRule="auto"/>
        <w:ind w:left="720" w:hanging="360"/>
        <w:rPr>
          <w:del w:id="4826" w:author="Thar Adale" w:date="2020-07-16T19:53:00Z"/>
        </w:rPr>
      </w:pPr>
      <w:del w:id="4827" w:author="Thar Adale" w:date="2020-07-16T19:53:00Z">
        <w:r w:rsidDel="00343D9B">
          <w:delText>5.</w:delText>
        </w:r>
        <w:r w:rsidDel="00343D9B">
          <w:tab/>
        </w:r>
      </w:del>
    </w:p>
    <w:p w14:paraId="5DAF44AE" w14:textId="7D33F097" w:rsidR="009846E1" w:rsidDel="00343D9B" w:rsidRDefault="009846E1" w:rsidP="00B2019F">
      <w:pPr>
        <w:spacing w:line="480" w:lineRule="auto"/>
        <w:ind w:left="1080" w:hanging="360"/>
        <w:rPr>
          <w:del w:id="4828" w:author="Thar Adale" w:date="2020-07-16T19:53:00Z"/>
        </w:rPr>
      </w:pPr>
      <w:del w:id="4829" w:author="Thar Adale" w:date="2020-07-16T19:53:00Z">
        <w:r w:rsidDel="00343D9B">
          <w:delText>a.</w:delText>
        </w:r>
        <w:r w:rsidDel="00343D9B">
          <w:tab/>
          <w:delText>left earache, fever, head congestion</w:delText>
        </w:r>
      </w:del>
    </w:p>
    <w:p w14:paraId="27EAB0A3" w14:textId="743D5C75" w:rsidR="009846E1" w:rsidDel="00343D9B" w:rsidRDefault="009846E1" w:rsidP="00B2019F">
      <w:pPr>
        <w:spacing w:line="480" w:lineRule="auto"/>
        <w:ind w:left="1080" w:hanging="360"/>
        <w:rPr>
          <w:del w:id="4830" w:author="Thar Adale" w:date="2020-07-16T19:53:00Z"/>
        </w:rPr>
      </w:pPr>
      <w:del w:id="4831" w:author="Thar Adale" w:date="2020-07-16T19:53:00Z">
        <w:r w:rsidDel="00343D9B">
          <w:delText>b.</w:delText>
        </w:r>
        <w:r w:rsidDel="00343D9B">
          <w:tab/>
          <w:delText>otitis media</w:delText>
        </w:r>
      </w:del>
    </w:p>
    <w:p w14:paraId="7187267E" w14:textId="2E8C2356" w:rsidR="009846E1" w:rsidDel="00343D9B" w:rsidRDefault="009846E1" w:rsidP="00B2019F">
      <w:pPr>
        <w:spacing w:line="480" w:lineRule="auto"/>
        <w:ind w:left="1080" w:hanging="360"/>
        <w:rPr>
          <w:del w:id="4832" w:author="Thar Adale" w:date="2020-07-16T19:53:00Z"/>
        </w:rPr>
      </w:pPr>
      <w:del w:id="4833" w:author="Thar Adale" w:date="2020-07-16T19:53:00Z">
        <w:r w:rsidDel="00343D9B">
          <w:delText>c.</w:delText>
        </w:r>
        <w:r w:rsidDel="00343D9B">
          <w:tab/>
          <w:delText>suppurative</w:delText>
        </w:r>
      </w:del>
    </w:p>
    <w:p w14:paraId="68DCA256" w14:textId="650E1306" w:rsidR="009846E1" w:rsidDel="00343D9B" w:rsidRDefault="009846E1" w:rsidP="00B2019F">
      <w:pPr>
        <w:spacing w:line="480" w:lineRule="auto"/>
        <w:ind w:left="1080" w:hanging="360"/>
        <w:rPr>
          <w:del w:id="4834" w:author="Thar Adale" w:date="2020-07-16T19:53:00Z"/>
        </w:rPr>
      </w:pPr>
      <w:del w:id="4835" w:author="Thar Adale" w:date="2020-07-16T19:53:00Z">
        <w:r w:rsidDel="00343D9B">
          <w:delText>d.</w:delText>
        </w:r>
        <w:r w:rsidDel="00343D9B">
          <w:tab/>
          <w:delText>acute</w:delText>
        </w:r>
      </w:del>
    </w:p>
    <w:p w14:paraId="734CB31A" w14:textId="6346F4FC" w:rsidR="009846E1" w:rsidDel="00343D9B" w:rsidRDefault="009846E1" w:rsidP="00B2019F">
      <w:pPr>
        <w:spacing w:line="480" w:lineRule="auto"/>
        <w:ind w:left="1080" w:hanging="360"/>
        <w:rPr>
          <w:del w:id="4836" w:author="Thar Adale" w:date="2020-07-16T19:53:00Z"/>
        </w:rPr>
      </w:pPr>
      <w:del w:id="4837" w:author="Thar Adale" w:date="2020-07-16T19:53:00Z">
        <w:r w:rsidDel="00343D9B">
          <w:delText>e.</w:delText>
        </w:r>
        <w:r w:rsidDel="00343D9B">
          <w:tab/>
          <w:delText>yes</w:delText>
        </w:r>
      </w:del>
    </w:p>
    <w:p w14:paraId="607FE1EE" w14:textId="65019275" w:rsidR="009846E1" w:rsidDel="00343D9B" w:rsidRDefault="009846E1" w:rsidP="00B2019F">
      <w:pPr>
        <w:spacing w:line="480" w:lineRule="auto"/>
        <w:ind w:left="1080" w:hanging="360"/>
        <w:rPr>
          <w:del w:id="4838" w:author="Thar Adale" w:date="2020-07-16T19:53:00Z"/>
        </w:rPr>
      </w:pPr>
      <w:del w:id="4839" w:author="Thar Adale" w:date="2020-07-16T19:53:00Z">
        <w:r w:rsidDel="00343D9B">
          <w:delText>f.</w:delText>
        </w:r>
        <w:r w:rsidDel="00343D9B">
          <w:tab/>
          <w:delText>earache, fever because it is suppurative and antibiotics were prescribed</w:delText>
        </w:r>
      </w:del>
    </w:p>
    <w:p w14:paraId="250B6079" w14:textId="5E7B6935" w:rsidR="009846E1" w:rsidDel="00343D9B" w:rsidRDefault="009846E1" w:rsidP="00B2019F">
      <w:pPr>
        <w:spacing w:line="480" w:lineRule="auto"/>
        <w:ind w:left="1080" w:hanging="360"/>
        <w:rPr>
          <w:del w:id="4840" w:author="Thar Adale" w:date="2020-07-16T19:53:00Z"/>
        </w:rPr>
      </w:pPr>
      <w:del w:id="4841" w:author="Thar Adale" w:date="2020-07-16T19:53:00Z">
        <w:r w:rsidDel="00343D9B">
          <w:delText>g.</w:delText>
        </w:r>
        <w:r w:rsidDel="00343D9B">
          <w:tab/>
          <w:delText>left</w:delText>
        </w:r>
      </w:del>
    </w:p>
    <w:p w14:paraId="4080C2D8" w14:textId="2A41995C" w:rsidR="009846E1" w:rsidDel="00343D9B" w:rsidRDefault="009846E1" w:rsidP="00B2019F">
      <w:pPr>
        <w:spacing w:line="480" w:lineRule="auto"/>
        <w:ind w:left="1080" w:hanging="360"/>
        <w:rPr>
          <w:del w:id="4842" w:author="Thar Adale" w:date="2020-07-16T19:53:00Z"/>
        </w:rPr>
      </w:pPr>
      <w:del w:id="4843" w:author="Thar Adale" w:date="2020-07-16T19:53:00Z">
        <w:r w:rsidDel="00343D9B">
          <w:delText>h.</w:delText>
        </w:r>
        <w:r w:rsidDel="00343D9B">
          <w:tab/>
          <w:delText>sinusitis</w:delText>
        </w:r>
      </w:del>
    </w:p>
    <w:p w14:paraId="26BFBDD9" w14:textId="7567B53E" w:rsidR="009846E1" w:rsidDel="00343D9B" w:rsidRDefault="009846E1" w:rsidP="00B2019F">
      <w:pPr>
        <w:spacing w:line="480" w:lineRule="auto"/>
        <w:ind w:left="1080" w:hanging="360"/>
        <w:rPr>
          <w:del w:id="4844" w:author="Thar Adale" w:date="2020-07-16T19:53:00Z"/>
        </w:rPr>
      </w:pPr>
      <w:del w:id="4845" w:author="Thar Adale" w:date="2020-07-16T19:53:00Z">
        <w:r w:rsidDel="00343D9B">
          <w:delText>i.</w:delText>
        </w:r>
        <w:r w:rsidDel="00343D9B">
          <w:tab/>
          <w:delText>acute</w:delText>
        </w:r>
      </w:del>
    </w:p>
    <w:p w14:paraId="24E2FE75" w14:textId="0782FBFB" w:rsidR="009846E1" w:rsidDel="00343D9B" w:rsidRDefault="009846E1" w:rsidP="00B2019F">
      <w:pPr>
        <w:spacing w:line="480" w:lineRule="auto"/>
        <w:ind w:left="1080" w:hanging="360"/>
        <w:rPr>
          <w:del w:id="4846" w:author="Thar Adale" w:date="2020-07-16T19:53:00Z"/>
        </w:rPr>
      </w:pPr>
      <w:del w:id="4847" w:author="Thar Adale" w:date="2020-07-16T19:53:00Z">
        <w:r w:rsidDel="00343D9B">
          <w:delText>j.</w:delText>
        </w:r>
        <w:r w:rsidDel="00343D9B">
          <w:tab/>
          <w:delText>yes</w:delText>
        </w:r>
      </w:del>
    </w:p>
    <w:p w14:paraId="33489310" w14:textId="4FE105AE" w:rsidR="009846E1" w:rsidDel="00343D9B" w:rsidRDefault="009846E1" w:rsidP="00B2019F">
      <w:pPr>
        <w:spacing w:line="480" w:lineRule="auto"/>
        <w:ind w:left="1080" w:hanging="360"/>
        <w:rPr>
          <w:del w:id="4848" w:author="Thar Adale" w:date="2020-07-16T19:53:00Z"/>
        </w:rPr>
      </w:pPr>
      <w:del w:id="4849" w:author="Thar Adale" w:date="2020-07-16T19:53:00Z">
        <w:r w:rsidDel="00343D9B">
          <w:delText>k.</w:delText>
        </w:r>
        <w:r w:rsidDel="00343D9B">
          <w:tab/>
          <w:delText>head congestion, possibly fever</w:delText>
        </w:r>
      </w:del>
    </w:p>
    <w:p w14:paraId="023EAE60" w14:textId="56200377" w:rsidR="009846E1" w:rsidDel="00343D9B" w:rsidRDefault="009846E1" w:rsidP="00B2019F">
      <w:pPr>
        <w:spacing w:line="480" w:lineRule="auto"/>
        <w:ind w:left="1080" w:hanging="360"/>
        <w:rPr>
          <w:del w:id="4850" w:author="Thar Adale" w:date="2020-07-16T19:53:00Z"/>
        </w:rPr>
      </w:pPr>
      <w:del w:id="4851" w:author="Thar Adale" w:date="2020-07-16T19:53:00Z">
        <w:r w:rsidDel="00343D9B">
          <w:delText>l.</w:delText>
        </w:r>
        <w:r w:rsidDel="00343D9B">
          <w:tab/>
          <w:delText>otitis media, because it is an infection</w:delText>
        </w:r>
      </w:del>
    </w:p>
    <w:p w14:paraId="39B43905" w14:textId="054B66E4" w:rsidR="009846E1" w:rsidDel="00343D9B" w:rsidRDefault="009846E1" w:rsidP="00B2019F">
      <w:pPr>
        <w:spacing w:line="480" w:lineRule="auto"/>
        <w:ind w:left="720"/>
        <w:rPr>
          <w:del w:id="4852" w:author="Thar Adale" w:date="2020-07-16T19:53:00Z"/>
        </w:rPr>
      </w:pPr>
      <w:del w:id="4853" w:author="Thar Adale" w:date="2020-07-16T19:53:00Z">
        <w:r w:rsidDel="00343D9B">
          <w:delText>m. yes, mother smokes cigarettes in the house</w:delText>
        </w:r>
      </w:del>
    </w:p>
    <w:p w14:paraId="51FC4BBC" w14:textId="5C971DE1" w:rsidR="009846E1" w:rsidDel="00343D9B" w:rsidRDefault="009846E1" w:rsidP="00B2019F">
      <w:pPr>
        <w:spacing w:line="480" w:lineRule="auto"/>
        <w:ind w:left="720" w:hanging="360"/>
        <w:rPr>
          <w:del w:id="4854" w:author="Thar Adale" w:date="2020-07-16T19:53:00Z"/>
        </w:rPr>
      </w:pPr>
      <w:del w:id="4855" w:author="Thar Adale" w:date="2020-07-16T19:53:00Z">
        <w:r w:rsidDel="00343D9B">
          <w:delText>6.</w:delText>
        </w:r>
        <w:r w:rsidDel="00343D9B">
          <w:tab/>
        </w:r>
      </w:del>
    </w:p>
    <w:p w14:paraId="56F250C0" w14:textId="49F31953" w:rsidR="009846E1" w:rsidDel="00343D9B" w:rsidRDefault="009846E1" w:rsidP="00B2019F">
      <w:pPr>
        <w:spacing w:line="480" w:lineRule="auto"/>
        <w:ind w:left="1080" w:hanging="360"/>
        <w:rPr>
          <w:del w:id="4856" w:author="Thar Adale" w:date="2020-07-16T19:53:00Z"/>
        </w:rPr>
      </w:pPr>
      <w:del w:id="4857" w:author="Thar Adale" w:date="2020-07-16T19:53:00Z">
        <w:r w:rsidDel="00343D9B">
          <w:delText>a.</w:delText>
        </w:r>
        <w:r w:rsidDel="00343D9B">
          <w:tab/>
          <w:delText>dizziness, nausea, headache, low back pain</w:delText>
        </w:r>
      </w:del>
    </w:p>
    <w:p w14:paraId="2910AD58" w14:textId="67A8441F" w:rsidR="009846E1" w:rsidDel="00343D9B" w:rsidRDefault="009846E1" w:rsidP="00B2019F">
      <w:pPr>
        <w:spacing w:line="480" w:lineRule="auto"/>
        <w:ind w:left="1080" w:hanging="360"/>
        <w:rPr>
          <w:del w:id="4858" w:author="Thar Adale" w:date="2020-07-16T19:53:00Z"/>
        </w:rPr>
      </w:pPr>
      <w:del w:id="4859" w:author="Thar Adale" w:date="2020-07-16T19:53:00Z">
        <w:r w:rsidDel="00343D9B">
          <w:delText>b.</w:delText>
        </w:r>
        <w:r w:rsidDel="00343D9B">
          <w:tab/>
          <w:delText>inflammation of the labyrinth in the inner ear</w:delText>
        </w:r>
      </w:del>
    </w:p>
    <w:p w14:paraId="7FD6C967" w14:textId="63ED4EBA" w:rsidR="009846E1" w:rsidDel="00343D9B" w:rsidRDefault="009846E1" w:rsidP="00B2019F">
      <w:pPr>
        <w:spacing w:line="480" w:lineRule="auto"/>
        <w:ind w:left="1080" w:hanging="360"/>
        <w:rPr>
          <w:del w:id="4860" w:author="Thar Adale" w:date="2020-07-16T19:53:00Z"/>
        </w:rPr>
      </w:pPr>
      <w:del w:id="4861" w:author="Thar Adale" w:date="2020-07-16T19:53:00Z">
        <w:r w:rsidDel="00343D9B">
          <w:delText>c.</w:delText>
        </w:r>
        <w:r w:rsidDel="00343D9B">
          <w:tab/>
          <w:delText>right</w:delText>
        </w:r>
      </w:del>
    </w:p>
    <w:p w14:paraId="6DF97CB6" w14:textId="797B99D5" w:rsidR="009846E1" w:rsidDel="00343D9B" w:rsidRDefault="009846E1" w:rsidP="00B2019F">
      <w:pPr>
        <w:spacing w:line="480" w:lineRule="auto"/>
        <w:ind w:left="1080" w:hanging="360"/>
        <w:rPr>
          <w:del w:id="4862" w:author="Thar Adale" w:date="2020-07-16T19:53:00Z"/>
        </w:rPr>
      </w:pPr>
      <w:del w:id="4863" w:author="Thar Adale" w:date="2020-07-16T19:53:00Z">
        <w:r w:rsidDel="00343D9B">
          <w:delText>d.</w:delText>
        </w:r>
        <w:r w:rsidDel="00343D9B">
          <w:tab/>
          <w:delText>dizziness, nausea, headache</w:delText>
        </w:r>
      </w:del>
    </w:p>
    <w:p w14:paraId="17323B8B" w14:textId="6CBE783D" w:rsidR="009846E1" w:rsidDel="00343D9B" w:rsidRDefault="009846E1" w:rsidP="00B2019F">
      <w:pPr>
        <w:spacing w:line="480" w:lineRule="auto"/>
        <w:ind w:left="1080" w:hanging="360"/>
        <w:rPr>
          <w:del w:id="4864" w:author="Thar Adale" w:date="2020-07-16T19:53:00Z"/>
        </w:rPr>
      </w:pPr>
      <w:del w:id="4865" w:author="Thar Adale" w:date="2020-07-16T19:53:00Z">
        <w:r w:rsidDel="00343D9B">
          <w:delText>e.</w:delText>
        </w:r>
        <w:r w:rsidDel="00343D9B">
          <w:tab/>
          <w:delText>low back pain; yes, physical therapy is ordered for it</w:delText>
        </w:r>
      </w:del>
    </w:p>
    <w:p w14:paraId="7D230CD9" w14:textId="520889B4" w:rsidR="009846E1" w:rsidDel="00343D9B" w:rsidRDefault="009846E1" w:rsidP="00B2019F">
      <w:pPr>
        <w:keepNext/>
        <w:keepLines/>
        <w:spacing w:line="480" w:lineRule="auto"/>
        <w:outlineLvl w:val="1"/>
        <w:rPr>
          <w:del w:id="4866" w:author="Thar Adale" w:date="2020-07-16T19:53:00Z"/>
          <w:b/>
          <w:bCs/>
          <w:szCs w:val="26"/>
        </w:rPr>
      </w:pPr>
      <w:del w:id="4867" w:author="Thar Adale" w:date="2020-07-16T19:53:00Z">
        <w:r w:rsidDel="00343D9B">
          <w:rPr>
            <w:b/>
            <w:bCs/>
            <w:szCs w:val="26"/>
          </w:rPr>
          <w:delText xml:space="preserve">Exercise </w:delText>
        </w:r>
        <w:r w:rsidR="000F5AEA" w:rsidDel="00343D9B">
          <w:rPr>
            <w:b/>
            <w:bCs/>
            <w:szCs w:val="26"/>
          </w:rPr>
          <w:delText>19</w:delText>
        </w:r>
        <w:r w:rsidDel="00343D9B">
          <w:rPr>
            <w:b/>
            <w:bCs/>
            <w:szCs w:val="26"/>
          </w:rPr>
          <w:delText xml:space="preserve">.3 Assigning Codes </w:delText>
        </w:r>
        <w:r w:rsidR="00B14B6F" w:rsidRPr="00B14B6F" w:rsidDel="00343D9B">
          <w:rPr>
            <w:b/>
            <w:bCs/>
            <w:szCs w:val="26"/>
          </w:rPr>
          <w:delText>for Ear Conditions</w:delText>
        </w:r>
        <w:r w:rsidDel="00343D9B">
          <w:rPr>
            <w:b/>
            <w:bCs/>
            <w:szCs w:val="26"/>
          </w:rPr>
          <w:delText xml:space="preserve"> </w:delText>
        </w:r>
      </w:del>
    </w:p>
    <w:p w14:paraId="44B0DA5E" w14:textId="6C02E5D6" w:rsidR="009846E1" w:rsidDel="00343D9B" w:rsidRDefault="009846E1" w:rsidP="00B2019F">
      <w:pPr>
        <w:spacing w:line="480" w:lineRule="auto"/>
        <w:ind w:left="720" w:hanging="360"/>
        <w:rPr>
          <w:del w:id="4868" w:author="Thar Adale" w:date="2020-07-16T19:53:00Z"/>
        </w:rPr>
      </w:pPr>
      <w:del w:id="4869" w:author="Thar Adale" w:date="2020-07-16T19:53:00Z">
        <w:r w:rsidDel="00343D9B">
          <w:delText>1.</w:delText>
        </w:r>
        <w:r w:rsidDel="00343D9B">
          <w:tab/>
        </w:r>
        <w:r w:rsidRPr="00FA796D" w:rsidDel="00343D9B">
          <w:rPr>
            <w:rStyle w:val="Emphasis"/>
          </w:rPr>
          <w:delText>H65.23</w:delText>
        </w:r>
        <w:r w:rsidDel="00343D9B">
          <w:delText xml:space="preserve">  (Otitis, media, nonsuppurative, chronic, serous, bilateral)</w:delText>
        </w:r>
      </w:del>
    </w:p>
    <w:p w14:paraId="4FB6139A" w14:textId="157B5EDE" w:rsidR="009846E1" w:rsidDel="00343D9B" w:rsidRDefault="009846E1" w:rsidP="00B2019F">
      <w:pPr>
        <w:spacing w:line="480" w:lineRule="auto"/>
        <w:ind w:left="720" w:hanging="360"/>
        <w:rPr>
          <w:del w:id="4870" w:author="Thar Adale" w:date="2020-07-16T19:53:00Z"/>
        </w:rPr>
      </w:pPr>
      <w:del w:id="4871" w:author="Thar Adale" w:date="2020-07-16T19:53:00Z">
        <w:r w:rsidDel="00343D9B">
          <w:delText>2.</w:delText>
        </w:r>
        <w:r w:rsidDel="00343D9B">
          <w:tab/>
        </w:r>
        <w:r w:rsidRPr="00FA796D" w:rsidDel="00343D9B">
          <w:rPr>
            <w:rStyle w:val="Emphasis"/>
          </w:rPr>
          <w:delText>H81.02</w:delText>
        </w:r>
        <w:r w:rsidDel="00343D9B">
          <w:delText xml:space="preserve">  (Meniere’s disease, left)</w:delText>
        </w:r>
      </w:del>
    </w:p>
    <w:p w14:paraId="171AD16A" w14:textId="3219A914" w:rsidR="009846E1" w:rsidDel="00343D9B" w:rsidRDefault="009846E1" w:rsidP="00B2019F">
      <w:pPr>
        <w:spacing w:line="480" w:lineRule="auto"/>
        <w:ind w:left="720" w:hanging="360"/>
        <w:rPr>
          <w:del w:id="4872" w:author="Thar Adale" w:date="2020-07-16T19:53:00Z"/>
        </w:rPr>
      </w:pPr>
      <w:del w:id="4873" w:author="Thar Adale" w:date="2020-07-16T19:53:00Z">
        <w:r w:rsidDel="00343D9B">
          <w:delText>3.</w:delText>
        </w:r>
        <w:r w:rsidDel="00343D9B">
          <w:tab/>
        </w:r>
        <w:r w:rsidRPr="00FA796D" w:rsidDel="00343D9B">
          <w:rPr>
            <w:rStyle w:val="Emphasis"/>
          </w:rPr>
          <w:delText>H93.11</w:delText>
        </w:r>
        <w:r w:rsidDel="00343D9B">
          <w:delText xml:space="preserve">  (Tinnitus, </w:delText>
        </w:r>
        <w:r w:rsidR="001E6CCC" w:rsidDel="00343D9B">
          <w:delText>Tabular:</w:delText>
        </w:r>
        <w:r w:rsidDel="00343D9B">
          <w:delText xml:space="preserve"> right)</w:delText>
        </w:r>
      </w:del>
    </w:p>
    <w:p w14:paraId="7AE09A82" w14:textId="1F1C428A" w:rsidR="009846E1" w:rsidDel="00343D9B" w:rsidRDefault="009846E1" w:rsidP="00B2019F">
      <w:pPr>
        <w:keepNext/>
        <w:keepLines/>
        <w:spacing w:line="480" w:lineRule="auto"/>
        <w:outlineLvl w:val="1"/>
        <w:rPr>
          <w:del w:id="4874" w:author="Thar Adale" w:date="2020-07-16T19:53:00Z"/>
          <w:b/>
          <w:bCs/>
          <w:szCs w:val="26"/>
        </w:rPr>
      </w:pPr>
      <w:del w:id="4875" w:author="Thar Adale" w:date="2020-07-16T19:53:00Z">
        <w:r w:rsidDel="00343D9B">
          <w:rPr>
            <w:b/>
            <w:bCs/>
            <w:szCs w:val="26"/>
          </w:rPr>
          <w:delText xml:space="preserve">Exercise </w:delText>
        </w:r>
        <w:r w:rsidR="000F5AEA" w:rsidDel="00343D9B">
          <w:rPr>
            <w:b/>
            <w:bCs/>
            <w:szCs w:val="26"/>
          </w:rPr>
          <w:delText>19</w:delText>
        </w:r>
        <w:r w:rsidDel="00343D9B">
          <w:rPr>
            <w:b/>
            <w:bCs/>
            <w:szCs w:val="26"/>
          </w:rPr>
          <w:delText xml:space="preserve">.4 Arranging Codes </w:delText>
        </w:r>
        <w:r w:rsidR="00B14B6F" w:rsidRPr="00B14B6F" w:rsidDel="00343D9B">
          <w:rPr>
            <w:b/>
            <w:bCs/>
            <w:szCs w:val="26"/>
          </w:rPr>
          <w:delText>for Ear Conditions</w:delText>
        </w:r>
        <w:r w:rsidDel="00343D9B">
          <w:rPr>
            <w:b/>
            <w:bCs/>
            <w:szCs w:val="26"/>
          </w:rPr>
          <w:delText xml:space="preserve"> </w:delText>
        </w:r>
      </w:del>
    </w:p>
    <w:p w14:paraId="1594669D" w14:textId="5BF4F9C6" w:rsidR="009846E1" w:rsidDel="00343D9B" w:rsidRDefault="009846E1" w:rsidP="00B2019F">
      <w:pPr>
        <w:spacing w:line="480" w:lineRule="auto"/>
        <w:ind w:left="720" w:hanging="360"/>
        <w:rPr>
          <w:del w:id="4876" w:author="Thar Adale" w:date="2020-07-16T19:53:00Z"/>
        </w:rPr>
      </w:pPr>
      <w:del w:id="4877" w:author="Thar Adale" w:date="2020-07-16T19:53:00Z">
        <w:r w:rsidDel="00343D9B">
          <w:delText>1.</w:delText>
        </w:r>
        <w:r w:rsidDel="00343D9B">
          <w:tab/>
        </w:r>
        <w:r w:rsidRPr="00FA796D" w:rsidDel="00343D9B">
          <w:rPr>
            <w:rStyle w:val="Emphasis"/>
          </w:rPr>
          <w:delText>H80.03</w:delText>
        </w:r>
        <w:r w:rsidDel="00343D9B">
          <w:delText xml:space="preserve">  (Otosclerosis</w:delText>
        </w:r>
        <w:r w:rsidR="001E6CCC" w:rsidDel="00343D9B">
          <w:delText>,</w:delText>
        </w:r>
        <w:r w:rsidDel="00343D9B">
          <w:delText xml:space="preserve"> involving oval window, nonobliterative, </w:delText>
        </w:r>
        <w:r w:rsidR="001E6CCC" w:rsidDel="00343D9B">
          <w:delText xml:space="preserve">Tabular: </w:delText>
        </w:r>
        <w:r w:rsidDel="00343D9B">
          <w:delText>bilateral)</w:delText>
        </w:r>
        <w:r w:rsidDel="00343D9B">
          <w:br/>
        </w:r>
        <w:r w:rsidRPr="00FA796D" w:rsidDel="00343D9B">
          <w:rPr>
            <w:rStyle w:val="Emphasis"/>
          </w:rPr>
          <w:delText>H90.0</w:delText>
        </w:r>
        <w:r w:rsidDel="00343D9B">
          <w:delText xml:space="preserve">  (Deafness, conductive, </w:delText>
        </w:r>
        <w:r w:rsidR="001E6CCC" w:rsidDel="00343D9B">
          <w:delText xml:space="preserve">Tabular: </w:delText>
        </w:r>
        <w:r w:rsidDel="00343D9B">
          <w:delText>bilateral)</w:delText>
        </w:r>
      </w:del>
    </w:p>
    <w:p w14:paraId="79315266" w14:textId="60F13D68" w:rsidR="009846E1" w:rsidDel="00343D9B" w:rsidRDefault="009846E1" w:rsidP="00B2019F">
      <w:pPr>
        <w:spacing w:line="480" w:lineRule="auto"/>
        <w:ind w:left="720" w:hanging="360"/>
        <w:rPr>
          <w:del w:id="4878" w:author="Thar Adale" w:date="2020-07-16T19:53:00Z"/>
        </w:rPr>
      </w:pPr>
      <w:del w:id="4879" w:author="Thar Adale" w:date="2020-07-16T19:53:00Z">
        <w:r w:rsidDel="00343D9B">
          <w:delText>2.</w:delText>
        </w:r>
        <w:r w:rsidDel="00343D9B">
          <w:tab/>
        </w:r>
        <w:r w:rsidRPr="00FA796D" w:rsidDel="00343D9B">
          <w:rPr>
            <w:rStyle w:val="Emphasis"/>
          </w:rPr>
          <w:delText>H66.005</w:delText>
        </w:r>
        <w:r w:rsidDel="00343D9B">
          <w:delText xml:space="preserve">  (Otitis, media, suppurative, acute, recurrent, </w:delText>
        </w:r>
        <w:r w:rsidR="001E6CCC" w:rsidDel="00343D9B">
          <w:delText xml:space="preserve">Tabular: </w:delText>
        </w:r>
        <w:r w:rsidDel="00343D9B">
          <w:delText>left</w:delText>
        </w:r>
        <w:r w:rsidR="001E6CCC" w:rsidDel="00343D9B">
          <w:delText xml:space="preserve"> ear</w:delText>
        </w:r>
        <w:r w:rsidDel="00343D9B">
          <w:delText>)</w:delText>
        </w:r>
        <w:r w:rsidDel="00343D9B">
          <w:br/>
        </w:r>
        <w:r w:rsidRPr="00FA796D" w:rsidDel="00343D9B">
          <w:rPr>
            <w:rStyle w:val="Emphasis"/>
          </w:rPr>
          <w:delText>J01.91</w:delText>
        </w:r>
        <w:r w:rsidDel="00343D9B">
          <w:delText xml:space="preserve">  (Sinusitis, acute, recurrent)</w:delText>
        </w:r>
        <w:r w:rsidDel="00343D9B">
          <w:br/>
        </w:r>
        <w:r w:rsidRPr="00FA796D" w:rsidDel="00343D9B">
          <w:rPr>
            <w:rStyle w:val="Emphasis"/>
          </w:rPr>
          <w:delText>Z77.22</w:delText>
        </w:r>
        <w:r w:rsidDel="00343D9B">
          <w:delText xml:space="preserve">  (Exposure, environmental tobacco smoke)</w:delText>
        </w:r>
      </w:del>
    </w:p>
    <w:p w14:paraId="74330A30" w14:textId="205C465D" w:rsidR="009846E1" w:rsidDel="00343D9B" w:rsidRDefault="009846E1" w:rsidP="00B2019F">
      <w:pPr>
        <w:spacing w:line="480" w:lineRule="auto"/>
        <w:ind w:left="720" w:hanging="360"/>
        <w:rPr>
          <w:del w:id="4880" w:author="Thar Adale" w:date="2020-07-16T19:53:00Z"/>
        </w:rPr>
      </w:pPr>
      <w:del w:id="4881" w:author="Thar Adale" w:date="2020-07-16T19:53:00Z">
        <w:r w:rsidDel="00343D9B">
          <w:delText>3.</w:delText>
        </w:r>
        <w:r w:rsidDel="00343D9B">
          <w:tab/>
        </w:r>
        <w:r w:rsidRPr="00FA796D" w:rsidDel="00343D9B">
          <w:rPr>
            <w:rStyle w:val="Emphasis"/>
          </w:rPr>
          <w:delText>H83.01</w:delText>
        </w:r>
        <w:r w:rsidDel="00343D9B">
          <w:delText xml:space="preserve">  (Labyrinthitis, </w:delText>
        </w:r>
        <w:r w:rsidR="001E6CCC" w:rsidDel="00343D9B">
          <w:delText xml:space="preserve">Tabular: </w:delText>
        </w:r>
        <w:r w:rsidDel="00343D9B">
          <w:delText>right</w:delText>
        </w:r>
        <w:r w:rsidR="001E6CCC" w:rsidDel="00343D9B">
          <w:delText xml:space="preserve"> ear</w:delText>
        </w:r>
        <w:r w:rsidDel="00343D9B">
          <w:delText>)</w:delText>
        </w:r>
        <w:r w:rsidDel="00343D9B">
          <w:br/>
        </w:r>
        <w:r w:rsidRPr="00FA796D" w:rsidDel="00343D9B">
          <w:rPr>
            <w:rStyle w:val="Emphasis"/>
          </w:rPr>
          <w:delText>M54.5</w:delText>
        </w:r>
        <w:r w:rsidDel="00343D9B">
          <w:delText xml:space="preserve">  (Pain, low back)</w:delText>
        </w:r>
      </w:del>
    </w:p>
    <w:p w14:paraId="651ACC72" w14:textId="2DC8BE77" w:rsidR="009846E1" w:rsidDel="00343D9B" w:rsidRDefault="009846E1" w:rsidP="00B2019F">
      <w:pPr>
        <w:keepNext/>
        <w:keepLines/>
        <w:spacing w:line="480" w:lineRule="auto"/>
        <w:outlineLvl w:val="1"/>
        <w:rPr>
          <w:del w:id="4882" w:author="Thar Adale" w:date="2020-07-16T19:53:00Z"/>
          <w:b/>
          <w:bCs/>
          <w:szCs w:val="26"/>
        </w:rPr>
      </w:pPr>
      <w:del w:id="4883" w:author="Thar Adale" w:date="2020-07-16T19:53:00Z">
        <w:r w:rsidDel="00343D9B">
          <w:rPr>
            <w:b/>
            <w:bCs/>
            <w:szCs w:val="26"/>
          </w:rPr>
          <w:delText>CONCEPT QUIZ</w:delText>
        </w:r>
      </w:del>
    </w:p>
    <w:p w14:paraId="502218BD" w14:textId="6A09FC9E" w:rsidR="009846E1" w:rsidDel="00343D9B" w:rsidRDefault="009846E1" w:rsidP="00B2019F">
      <w:pPr>
        <w:keepNext/>
        <w:keepLines/>
        <w:spacing w:line="480" w:lineRule="auto"/>
        <w:outlineLvl w:val="1"/>
        <w:rPr>
          <w:del w:id="4884" w:author="Thar Adale" w:date="2020-07-16T19:53:00Z"/>
          <w:b/>
          <w:bCs/>
          <w:szCs w:val="26"/>
        </w:rPr>
      </w:pPr>
      <w:del w:id="4885" w:author="Thar Adale" w:date="2020-07-16T19:53:00Z">
        <w:r w:rsidDel="00343D9B">
          <w:rPr>
            <w:b/>
            <w:bCs/>
            <w:szCs w:val="26"/>
          </w:rPr>
          <w:delText>Completion</w:delText>
        </w:r>
      </w:del>
    </w:p>
    <w:p w14:paraId="471BF702" w14:textId="0AC32041" w:rsidR="009846E1" w:rsidDel="00343D9B" w:rsidRDefault="009846E1" w:rsidP="00B2019F">
      <w:pPr>
        <w:spacing w:line="480" w:lineRule="auto"/>
        <w:ind w:left="720" w:hanging="360"/>
        <w:rPr>
          <w:del w:id="4886" w:author="Thar Adale" w:date="2020-07-16T19:53:00Z"/>
        </w:rPr>
      </w:pPr>
      <w:del w:id="4887" w:author="Thar Adale" w:date="2020-07-16T19:53:00Z">
        <w:r w:rsidDel="00343D9B">
          <w:delText>1.</w:delText>
        </w:r>
        <w:r w:rsidDel="00343D9B">
          <w:tab/>
          <w:delText>external</w:delText>
        </w:r>
      </w:del>
    </w:p>
    <w:p w14:paraId="16DFD43B" w14:textId="2A3E809B" w:rsidR="009846E1" w:rsidDel="00343D9B" w:rsidRDefault="009846E1" w:rsidP="00B2019F">
      <w:pPr>
        <w:spacing w:line="480" w:lineRule="auto"/>
        <w:ind w:left="720" w:hanging="360"/>
        <w:rPr>
          <w:del w:id="4888" w:author="Thar Adale" w:date="2020-07-16T19:53:00Z"/>
        </w:rPr>
      </w:pPr>
      <w:del w:id="4889" w:author="Thar Adale" w:date="2020-07-16T19:53:00Z">
        <w:r w:rsidDel="00343D9B">
          <w:delText>2.</w:delText>
        </w:r>
        <w:r w:rsidDel="00343D9B">
          <w:tab/>
          <w:delText>ceruminoma</w:delText>
        </w:r>
      </w:del>
    </w:p>
    <w:p w14:paraId="23DDA05F" w14:textId="1DF832AC" w:rsidR="009846E1" w:rsidDel="00343D9B" w:rsidRDefault="009846E1" w:rsidP="00B2019F">
      <w:pPr>
        <w:spacing w:line="480" w:lineRule="auto"/>
        <w:ind w:left="720" w:hanging="360"/>
        <w:rPr>
          <w:del w:id="4890" w:author="Thar Adale" w:date="2020-07-16T19:53:00Z"/>
        </w:rPr>
      </w:pPr>
      <w:del w:id="4891" w:author="Thar Adale" w:date="2020-07-16T19:53:00Z">
        <w:r w:rsidDel="00343D9B">
          <w:delText>3.</w:delText>
        </w:r>
        <w:r w:rsidDel="00343D9B">
          <w:tab/>
          <w:delText>sensorineural</w:delText>
        </w:r>
      </w:del>
    </w:p>
    <w:p w14:paraId="085E1430" w14:textId="45E72C9E" w:rsidR="009846E1" w:rsidDel="00343D9B" w:rsidRDefault="009846E1" w:rsidP="00B2019F">
      <w:pPr>
        <w:spacing w:line="480" w:lineRule="auto"/>
        <w:ind w:left="720" w:hanging="360"/>
        <w:rPr>
          <w:del w:id="4892" w:author="Thar Adale" w:date="2020-07-16T19:53:00Z"/>
        </w:rPr>
      </w:pPr>
      <w:del w:id="4893" w:author="Thar Adale" w:date="2020-07-16T19:53:00Z">
        <w:r w:rsidDel="00343D9B">
          <w:delText>4.</w:delText>
        </w:r>
        <w:r w:rsidDel="00343D9B">
          <w:tab/>
          <w:delText>middle</w:delText>
        </w:r>
      </w:del>
    </w:p>
    <w:p w14:paraId="1C392758" w14:textId="4711B96F" w:rsidR="009846E1" w:rsidDel="00343D9B" w:rsidRDefault="009846E1" w:rsidP="00B2019F">
      <w:pPr>
        <w:spacing w:line="480" w:lineRule="auto"/>
        <w:ind w:left="720" w:hanging="360"/>
        <w:rPr>
          <w:del w:id="4894" w:author="Thar Adale" w:date="2020-07-16T19:53:00Z"/>
        </w:rPr>
      </w:pPr>
      <w:del w:id="4895" w:author="Thar Adale" w:date="2020-07-16T19:53:00Z">
        <w:r w:rsidDel="00343D9B">
          <w:delText>5.</w:delText>
        </w:r>
        <w:r w:rsidDel="00343D9B">
          <w:tab/>
          <w:delText>middle</w:delText>
        </w:r>
      </w:del>
    </w:p>
    <w:p w14:paraId="57A70D65" w14:textId="3DF87235" w:rsidR="009846E1" w:rsidDel="00343D9B" w:rsidRDefault="009846E1" w:rsidP="00B2019F">
      <w:pPr>
        <w:spacing w:line="480" w:lineRule="auto"/>
        <w:ind w:left="720" w:hanging="360"/>
        <w:rPr>
          <w:del w:id="4896" w:author="Thar Adale" w:date="2020-07-16T19:53:00Z"/>
        </w:rPr>
      </w:pPr>
      <w:del w:id="4897" w:author="Thar Adale" w:date="2020-07-16T19:53:00Z">
        <w:r w:rsidDel="00343D9B">
          <w:delText>6.</w:delText>
        </w:r>
        <w:r w:rsidDel="00343D9B">
          <w:tab/>
          <w:delText>suppurative</w:delText>
        </w:r>
      </w:del>
    </w:p>
    <w:p w14:paraId="3EB9BEE6" w14:textId="29327472" w:rsidR="009846E1" w:rsidDel="00343D9B" w:rsidRDefault="009846E1" w:rsidP="00B2019F">
      <w:pPr>
        <w:spacing w:line="480" w:lineRule="auto"/>
        <w:ind w:left="720" w:hanging="360"/>
        <w:rPr>
          <w:del w:id="4898" w:author="Thar Adale" w:date="2020-07-16T19:53:00Z"/>
        </w:rPr>
      </w:pPr>
      <w:del w:id="4899" w:author="Thar Adale" w:date="2020-07-16T19:53:00Z">
        <w:r w:rsidDel="00343D9B">
          <w:delText>7.</w:delText>
        </w:r>
        <w:r w:rsidDel="00343D9B">
          <w:tab/>
          <w:delText>inner</w:delText>
        </w:r>
      </w:del>
    </w:p>
    <w:p w14:paraId="76DD43E9" w14:textId="07DD16E1" w:rsidR="009846E1" w:rsidDel="00343D9B" w:rsidRDefault="009846E1" w:rsidP="00B2019F">
      <w:pPr>
        <w:spacing w:line="480" w:lineRule="auto"/>
        <w:ind w:left="720" w:hanging="360"/>
        <w:rPr>
          <w:del w:id="4900" w:author="Thar Adale" w:date="2020-07-16T19:53:00Z"/>
        </w:rPr>
      </w:pPr>
      <w:del w:id="4901" w:author="Thar Adale" w:date="2020-07-16T19:53:00Z">
        <w:r w:rsidDel="00343D9B">
          <w:delText>8.</w:delText>
        </w:r>
        <w:r w:rsidDel="00343D9B">
          <w:tab/>
          <w:delText>labyrinthitis</w:delText>
        </w:r>
      </w:del>
    </w:p>
    <w:p w14:paraId="218330FD" w14:textId="2EFE70C6" w:rsidR="009846E1" w:rsidDel="00343D9B" w:rsidRDefault="009846E1" w:rsidP="00B2019F">
      <w:pPr>
        <w:spacing w:line="480" w:lineRule="auto"/>
        <w:ind w:left="720" w:hanging="360"/>
        <w:rPr>
          <w:del w:id="4902" w:author="Thar Adale" w:date="2020-07-16T19:53:00Z"/>
        </w:rPr>
      </w:pPr>
      <w:del w:id="4903" w:author="Thar Adale" w:date="2020-07-16T19:53:00Z">
        <w:r w:rsidDel="00343D9B">
          <w:delText>9.</w:delText>
        </w:r>
        <w:r w:rsidDel="00343D9B">
          <w:tab/>
          <w:delText>vertigo</w:delText>
        </w:r>
      </w:del>
    </w:p>
    <w:p w14:paraId="40FB30C1" w14:textId="1677A7C3" w:rsidR="009846E1" w:rsidDel="00343D9B" w:rsidRDefault="009846E1" w:rsidP="00B2019F">
      <w:pPr>
        <w:spacing w:line="480" w:lineRule="auto"/>
        <w:ind w:left="720" w:hanging="360"/>
        <w:rPr>
          <w:del w:id="4904" w:author="Thar Adale" w:date="2020-07-16T19:53:00Z"/>
        </w:rPr>
      </w:pPr>
      <w:del w:id="4905" w:author="Thar Adale" w:date="2020-07-16T19:53:00Z">
        <w:r w:rsidDel="00343D9B">
          <w:delText>10.</w:delText>
        </w:r>
        <w:r w:rsidDel="00343D9B">
          <w:tab/>
          <w:delText>chronic</w:delText>
        </w:r>
      </w:del>
    </w:p>
    <w:p w14:paraId="7F8A2397" w14:textId="44EC57DB" w:rsidR="009846E1" w:rsidDel="00343D9B" w:rsidRDefault="009846E1" w:rsidP="00B2019F">
      <w:pPr>
        <w:keepNext/>
        <w:keepLines/>
        <w:spacing w:line="480" w:lineRule="auto"/>
        <w:outlineLvl w:val="1"/>
        <w:rPr>
          <w:del w:id="4906" w:author="Thar Adale" w:date="2020-07-16T19:53:00Z"/>
          <w:b/>
          <w:bCs/>
          <w:szCs w:val="26"/>
        </w:rPr>
      </w:pPr>
      <w:del w:id="4907" w:author="Thar Adale" w:date="2020-07-16T19:53:00Z">
        <w:r w:rsidDel="00343D9B">
          <w:rPr>
            <w:b/>
            <w:bCs/>
            <w:szCs w:val="26"/>
          </w:rPr>
          <w:delText>Multiple Choice</w:delText>
        </w:r>
      </w:del>
    </w:p>
    <w:p w14:paraId="718462FF" w14:textId="15F9F4B1" w:rsidR="009846E1" w:rsidDel="00343D9B" w:rsidRDefault="009846E1" w:rsidP="00B2019F">
      <w:pPr>
        <w:spacing w:line="480" w:lineRule="auto"/>
        <w:ind w:left="720" w:hanging="360"/>
        <w:rPr>
          <w:del w:id="4908" w:author="Thar Adale" w:date="2020-07-16T19:53:00Z"/>
        </w:rPr>
      </w:pPr>
      <w:del w:id="4909" w:author="Thar Adale" w:date="2020-07-16T19:53:00Z">
        <w:r w:rsidDel="00343D9B">
          <w:delText>1.</w:delText>
        </w:r>
        <w:r w:rsidDel="00343D9B">
          <w:tab/>
        </w:r>
        <w:r w:rsidR="00DB7438" w:rsidDel="00343D9B">
          <w:delText>A</w:delText>
        </w:r>
      </w:del>
    </w:p>
    <w:p w14:paraId="7ED6B650" w14:textId="207E95E4" w:rsidR="009846E1" w:rsidDel="00343D9B" w:rsidRDefault="009846E1" w:rsidP="00B2019F">
      <w:pPr>
        <w:spacing w:line="480" w:lineRule="auto"/>
        <w:ind w:left="720" w:hanging="360"/>
        <w:rPr>
          <w:del w:id="4910" w:author="Thar Adale" w:date="2020-07-16T19:53:00Z"/>
        </w:rPr>
      </w:pPr>
      <w:del w:id="4911" w:author="Thar Adale" w:date="2020-07-16T19:53:00Z">
        <w:r w:rsidDel="00343D9B">
          <w:delText>2.</w:delText>
        </w:r>
        <w:r w:rsidDel="00343D9B">
          <w:tab/>
          <w:delText>D</w:delText>
        </w:r>
      </w:del>
    </w:p>
    <w:p w14:paraId="0E1D07A3" w14:textId="14C46A80" w:rsidR="009846E1" w:rsidDel="00343D9B" w:rsidRDefault="009846E1" w:rsidP="00B2019F">
      <w:pPr>
        <w:spacing w:line="480" w:lineRule="auto"/>
        <w:ind w:left="720" w:hanging="360"/>
        <w:rPr>
          <w:del w:id="4912" w:author="Thar Adale" w:date="2020-07-16T19:53:00Z"/>
        </w:rPr>
      </w:pPr>
      <w:del w:id="4913" w:author="Thar Adale" w:date="2020-07-16T19:53:00Z">
        <w:r w:rsidDel="00343D9B">
          <w:delText>3.</w:delText>
        </w:r>
        <w:r w:rsidDel="00343D9B">
          <w:tab/>
          <w:delText>A</w:delText>
        </w:r>
      </w:del>
    </w:p>
    <w:p w14:paraId="0ABAB356" w14:textId="177561B2" w:rsidR="009846E1" w:rsidDel="00343D9B" w:rsidRDefault="009846E1" w:rsidP="00B2019F">
      <w:pPr>
        <w:spacing w:line="480" w:lineRule="auto"/>
        <w:ind w:left="720" w:hanging="360"/>
        <w:rPr>
          <w:del w:id="4914" w:author="Thar Adale" w:date="2020-07-16T19:53:00Z"/>
        </w:rPr>
      </w:pPr>
      <w:del w:id="4915" w:author="Thar Adale" w:date="2020-07-16T19:53:00Z">
        <w:r w:rsidDel="00343D9B">
          <w:delText>4.</w:delText>
        </w:r>
        <w:r w:rsidDel="00343D9B">
          <w:tab/>
          <w:delText>C</w:delText>
        </w:r>
      </w:del>
    </w:p>
    <w:p w14:paraId="377EA9C8" w14:textId="58873686" w:rsidR="009846E1" w:rsidDel="00343D9B" w:rsidRDefault="009846E1" w:rsidP="00B2019F">
      <w:pPr>
        <w:spacing w:line="480" w:lineRule="auto"/>
        <w:ind w:left="720" w:hanging="360"/>
        <w:rPr>
          <w:del w:id="4916" w:author="Thar Adale" w:date="2020-07-16T19:53:00Z"/>
        </w:rPr>
      </w:pPr>
      <w:del w:id="4917" w:author="Thar Adale" w:date="2020-07-16T19:53:00Z">
        <w:r w:rsidDel="00343D9B">
          <w:delText>5.</w:delText>
        </w:r>
        <w:r w:rsidDel="00343D9B">
          <w:tab/>
        </w:r>
        <w:r w:rsidR="00DB7438" w:rsidDel="00343D9B">
          <w:delText>B</w:delText>
        </w:r>
      </w:del>
    </w:p>
    <w:p w14:paraId="114438B3" w14:textId="7CDF2908" w:rsidR="009846E1" w:rsidDel="00343D9B" w:rsidRDefault="009846E1" w:rsidP="00B2019F">
      <w:pPr>
        <w:spacing w:line="480" w:lineRule="auto"/>
        <w:ind w:left="720" w:hanging="360"/>
        <w:rPr>
          <w:del w:id="4918" w:author="Thar Adale" w:date="2020-07-16T19:53:00Z"/>
        </w:rPr>
      </w:pPr>
      <w:del w:id="4919" w:author="Thar Adale" w:date="2020-07-16T19:53:00Z">
        <w:r w:rsidDel="00343D9B">
          <w:delText>6.</w:delText>
        </w:r>
        <w:r w:rsidDel="00343D9B">
          <w:tab/>
          <w:delText>D</w:delText>
        </w:r>
      </w:del>
    </w:p>
    <w:p w14:paraId="013FD2BE" w14:textId="6C595229" w:rsidR="009846E1" w:rsidDel="00343D9B" w:rsidRDefault="009846E1" w:rsidP="00B2019F">
      <w:pPr>
        <w:spacing w:line="480" w:lineRule="auto"/>
        <w:ind w:left="720" w:hanging="360"/>
        <w:rPr>
          <w:del w:id="4920" w:author="Thar Adale" w:date="2020-07-16T19:53:00Z"/>
        </w:rPr>
      </w:pPr>
      <w:del w:id="4921" w:author="Thar Adale" w:date="2020-07-16T19:53:00Z">
        <w:r w:rsidDel="00343D9B">
          <w:delText>7.</w:delText>
        </w:r>
        <w:r w:rsidDel="00343D9B">
          <w:tab/>
          <w:delText>B</w:delText>
        </w:r>
      </w:del>
    </w:p>
    <w:p w14:paraId="088480D8" w14:textId="78261B4F" w:rsidR="009846E1" w:rsidDel="00343D9B" w:rsidRDefault="009846E1" w:rsidP="00B2019F">
      <w:pPr>
        <w:spacing w:line="480" w:lineRule="auto"/>
        <w:ind w:left="720" w:hanging="360"/>
        <w:rPr>
          <w:del w:id="4922" w:author="Thar Adale" w:date="2020-07-16T19:53:00Z"/>
        </w:rPr>
      </w:pPr>
      <w:del w:id="4923" w:author="Thar Adale" w:date="2020-07-16T19:53:00Z">
        <w:r w:rsidDel="00343D9B">
          <w:delText>8.</w:delText>
        </w:r>
        <w:r w:rsidDel="00343D9B">
          <w:tab/>
          <w:delText>C</w:delText>
        </w:r>
      </w:del>
    </w:p>
    <w:p w14:paraId="5E4F8C53" w14:textId="3EA58E52" w:rsidR="009846E1" w:rsidDel="00343D9B" w:rsidRDefault="009846E1" w:rsidP="00B2019F">
      <w:pPr>
        <w:spacing w:line="480" w:lineRule="auto"/>
        <w:ind w:left="720" w:hanging="360"/>
        <w:rPr>
          <w:del w:id="4924" w:author="Thar Adale" w:date="2020-07-16T19:53:00Z"/>
        </w:rPr>
      </w:pPr>
      <w:del w:id="4925" w:author="Thar Adale" w:date="2020-07-16T19:53:00Z">
        <w:r w:rsidDel="00343D9B">
          <w:delText>9.</w:delText>
        </w:r>
        <w:r w:rsidDel="00343D9B">
          <w:tab/>
          <w:delText>A</w:delText>
        </w:r>
      </w:del>
    </w:p>
    <w:p w14:paraId="2CC737CA" w14:textId="162DFC07" w:rsidR="009846E1" w:rsidDel="00343D9B" w:rsidRDefault="009846E1" w:rsidP="00B2019F">
      <w:pPr>
        <w:spacing w:line="480" w:lineRule="auto"/>
        <w:ind w:left="720" w:hanging="360"/>
        <w:rPr>
          <w:del w:id="4926" w:author="Thar Adale" w:date="2020-07-16T19:53:00Z"/>
        </w:rPr>
      </w:pPr>
      <w:del w:id="4927" w:author="Thar Adale" w:date="2020-07-16T19:53:00Z">
        <w:r w:rsidDel="00343D9B">
          <w:delText>10.</w:delText>
        </w:r>
        <w:r w:rsidDel="00343D9B">
          <w:tab/>
        </w:r>
        <w:r w:rsidR="00DB7438" w:rsidDel="00343D9B">
          <w:delText>D</w:delText>
        </w:r>
      </w:del>
    </w:p>
    <w:p w14:paraId="71B40444" w14:textId="5AE40B4A" w:rsidR="000F5AEA" w:rsidDel="00343D9B" w:rsidRDefault="000F5AEA" w:rsidP="000F5AEA">
      <w:pPr>
        <w:keepNext/>
        <w:keepLines/>
        <w:spacing w:line="480" w:lineRule="auto"/>
        <w:outlineLvl w:val="1"/>
        <w:rPr>
          <w:del w:id="4928" w:author="Thar Adale" w:date="2020-07-16T19:53:00Z"/>
          <w:b/>
          <w:bCs/>
          <w:szCs w:val="26"/>
        </w:rPr>
      </w:pPr>
      <w:del w:id="4929" w:author="Thar Adale" w:date="2020-07-16T19:53:00Z">
        <w:r w:rsidDel="00343D9B">
          <w:rPr>
            <w:b/>
            <w:bCs/>
            <w:szCs w:val="26"/>
          </w:rPr>
          <w:delText>KEEP ON CODING</w:delText>
        </w:r>
      </w:del>
    </w:p>
    <w:p w14:paraId="22149446" w14:textId="0FDA8311" w:rsidR="000F5AEA" w:rsidDel="00343D9B" w:rsidRDefault="000F5AEA" w:rsidP="000F5AEA">
      <w:pPr>
        <w:spacing w:line="480" w:lineRule="auto"/>
        <w:ind w:left="720" w:hanging="360"/>
        <w:rPr>
          <w:del w:id="4930" w:author="Thar Adale" w:date="2020-07-16T19:53:00Z"/>
        </w:rPr>
      </w:pPr>
      <w:del w:id="4931" w:author="Thar Adale" w:date="2020-07-16T19:53:00Z">
        <w:r w:rsidDel="00343D9B">
          <w:delText>1.</w:delText>
        </w:r>
        <w:r w:rsidDel="00343D9B">
          <w:tab/>
        </w:r>
        <w:r w:rsidRPr="00FA796D" w:rsidDel="00343D9B">
          <w:rPr>
            <w:rStyle w:val="Emphasis"/>
          </w:rPr>
          <w:delText>H71.31</w:delText>
        </w:r>
        <w:r w:rsidDel="00343D9B">
          <w:delText xml:space="preserve">  (Cholesteatosis, diffuse, right)</w:delText>
        </w:r>
      </w:del>
    </w:p>
    <w:p w14:paraId="0A8906BE" w14:textId="11F5094F" w:rsidR="000F5AEA" w:rsidDel="00343D9B" w:rsidRDefault="000F5AEA" w:rsidP="000F5AEA">
      <w:pPr>
        <w:spacing w:line="480" w:lineRule="auto"/>
        <w:ind w:left="720" w:hanging="360"/>
        <w:rPr>
          <w:del w:id="4932" w:author="Thar Adale" w:date="2020-07-16T19:53:00Z"/>
        </w:rPr>
      </w:pPr>
      <w:del w:id="4933" w:author="Thar Adale" w:date="2020-07-16T19:53:00Z">
        <w:r w:rsidDel="00343D9B">
          <w:delText>2.</w:delText>
        </w:r>
        <w:r w:rsidDel="00343D9B">
          <w:tab/>
        </w:r>
        <w:r w:rsidRPr="00FA796D" w:rsidDel="00343D9B">
          <w:rPr>
            <w:rStyle w:val="Emphasis"/>
          </w:rPr>
          <w:delText>H83.3X3</w:delText>
        </w:r>
        <w:r w:rsidDel="00343D9B">
          <w:delText xml:space="preserve">  (Deafness, noise-induced, bilateral)</w:delText>
        </w:r>
      </w:del>
    </w:p>
    <w:p w14:paraId="45D45B2C" w14:textId="04CBDCF5" w:rsidR="000F5AEA" w:rsidDel="00343D9B" w:rsidRDefault="000F5AEA" w:rsidP="000F5AEA">
      <w:pPr>
        <w:spacing w:line="480" w:lineRule="auto"/>
        <w:ind w:left="720" w:hanging="360"/>
        <w:rPr>
          <w:del w:id="4934" w:author="Thar Adale" w:date="2020-07-16T19:53:00Z"/>
        </w:rPr>
      </w:pPr>
      <w:del w:id="4935" w:author="Thar Adale" w:date="2020-07-16T19:53:00Z">
        <w:r w:rsidDel="00343D9B">
          <w:delText>3.</w:delText>
        </w:r>
        <w:r w:rsidDel="00343D9B">
          <w:tab/>
        </w:r>
        <w:r w:rsidRPr="00FA796D" w:rsidDel="00343D9B">
          <w:rPr>
            <w:rStyle w:val="Emphasis"/>
          </w:rPr>
          <w:delText>H95.133</w:delText>
        </w:r>
        <w:r w:rsidDel="00343D9B">
          <w:delText xml:space="preserve">  (Complication, postmastoidectomy, cyst, mucosal, bilateral)</w:delText>
        </w:r>
      </w:del>
    </w:p>
    <w:p w14:paraId="7EBA9101" w14:textId="57B12ADC" w:rsidR="000F5AEA" w:rsidDel="00343D9B" w:rsidRDefault="000F5AEA" w:rsidP="000F5AEA">
      <w:pPr>
        <w:spacing w:line="480" w:lineRule="auto"/>
        <w:ind w:left="720" w:hanging="360"/>
        <w:rPr>
          <w:del w:id="4936" w:author="Thar Adale" w:date="2020-07-16T19:53:00Z"/>
        </w:rPr>
      </w:pPr>
      <w:del w:id="4937" w:author="Thar Adale" w:date="2020-07-16T19:53:00Z">
        <w:r w:rsidDel="00343D9B">
          <w:delText>4.</w:delText>
        </w:r>
        <w:r w:rsidDel="00343D9B">
          <w:tab/>
        </w:r>
        <w:r w:rsidRPr="00FA796D" w:rsidDel="00343D9B">
          <w:rPr>
            <w:rStyle w:val="Emphasis"/>
          </w:rPr>
          <w:delText xml:space="preserve">H60.332 </w:delText>
        </w:r>
        <w:r w:rsidDel="00343D9B">
          <w:delText xml:space="preserve"> (Swimmer’s, ear, left)</w:delText>
        </w:r>
      </w:del>
    </w:p>
    <w:p w14:paraId="5659D464" w14:textId="6B977807" w:rsidR="000F5AEA" w:rsidDel="00343D9B" w:rsidRDefault="000F5AEA" w:rsidP="000F5AEA">
      <w:pPr>
        <w:spacing w:line="480" w:lineRule="auto"/>
        <w:ind w:left="720" w:hanging="360"/>
        <w:rPr>
          <w:del w:id="4938" w:author="Thar Adale" w:date="2020-07-16T19:53:00Z"/>
          <w:lang w:val="pt-BR"/>
        </w:rPr>
      </w:pPr>
      <w:del w:id="4939" w:author="Thar Adale" w:date="2020-07-16T19:53:00Z">
        <w:r w:rsidDel="00343D9B">
          <w:rPr>
            <w:lang w:val="pt-BR"/>
          </w:rPr>
          <w:delText>5.</w:delText>
        </w:r>
        <w:r w:rsidDel="00343D9B">
          <w:rPr>
            <w:lang w:val="pt-BR"/>
          </w:rPr>
          <w:tab/>
        </w:r>
        <w:r w:rsidRPr="00FA796D" w:rsidDel="00343D9B">
          <w:rPr>
            <w:rStyle w:val="Emphasis"/>
          </w:rPr>
          <w:delText>H61.811</w:delText>
        </w:r>
        <w:r w:rsidDel="00343D9B">
          <w:rPr>
            <w:lang w:val="pt-BR"/>
          </w:rPr>
          <w:delText xml:space="preserve">  (Exostosis, external ear canal, right)</w:delText>
        </w:r>
      </w:del>
    </w:p>
    <w:p w14:paraId="4F35D213" w14:textId="578CCAAD" w:rsidR="000F5AEA" w:rsidDel="00343D9B" w:rsidRDefault="000F5AEA" w:rsidP="000F5AEA">
      <w:pPr>
        <w:spacing w:line="480" w:lineRule="auto"/>
        <w:ind w:left="720" w:hanging="360"/>
        <w:rPr>
          <w:del w:id="4940" w:author="Thar Adale" w:date="2020-07-16T19:53:00Z"/>
        </w:rPr>
      </w:pPr>
      <w:del w:id="4941" w:author="Thar Adale" w:date="2020-07-16T19:53:00Z">
        <w:r w:rsidDel="00343D9B">
          <w:delText>6.</w:delText>
        </w:r>
        <w:r w:rsidDel="00343D9B">
          <w:tab/>
        </w:r>
        <w:r w:rsidRPr="00FA796D" w:rsidDel="00343D9B">
          <w:rPr>
            <w:rStyle w:val="Emphasis"/>
          </w:rPr>
          <w:delText xml:space="preserve">H70.813 </w:delText>
        </w:r>
        <w:r w:rsidDel="00343D9B">
          <w:delText xml:space="preserve"> (Fistula, postauricular, bilateral)</w:delText>
        </w:r>
      </w:del>
    </w:p>
    <w:p w14:paraId="5EC90342" w14:textId="49EE423A" w:rsidR="000F5AEA" w:rsidDel="00343D9B" w:rsidRDefault="000F5AEA" w:rsidP="000F5AEA">
      <w:pPr>
        <w:spacing w:line="480" w:lineRule="auto"/>
        <w:ind w:left="720" w:hanging="360"/>
        <w:rPr>
          <w:del w:id="4942" w:author="Thar Adale" w:date="2020-07-16T19:53:00Z"/>
        </w:rPr>
      </w:pPr>
      <w:del w:id="4943" w:author="Thar Adale" w:date="2020-07-16T19:53:00Z">
        <w:r w:rsidDel="00343D9B">
          <w:delText>7.</w:delText>
        </w:r>
        <w:r w:rsidDel="00343D9B">
          <w:tab/>
        </w:r>
        <w:r w:rsidRPr="00FA796D" w:rsidDel="00343D9B">
          <w:rPr>
            <w:rStyle w:val="Emphasis"/>
          </w:rPr>
          <w:delText>H81.319</w:delText>
        </w:r>
        <w:r w:rsidDel="00343D9B">
          <w:delText xml:space="preserve">  (Vertigo, aural, unspecified)</w:delText>
        </w:r>
      </w:del>
    </w:p>
    <w:p w14:paraId="608EEB71" w14:textId="1B74B478" w:rsidR="000F5AEA" w:rsidDel="00343D9B" w:rsidRDefault="000F5AEA" w:rsidP="000F5AEA">
      <w:pPr>
        <w:spacing w:line="480" w:lineRule="auto"/>
        <w:ind w:left="720" w:hanging="360"/>
        <w:rPr>
          <w:del w:id="4944" w:author="Thar Adale" w:date="2020-07-16T19:53:00Z"/>
        </w:rPr>
      </w:pPr>
      <w:del w:id="4945" w:author="Thar Adale" w:date="2020-07-16T19:53:00Z">
        <w:r w:rsidDel="00343D9B">
          <w:delText>8.</w:delText>
        </w:r>
        <w:r w:rsidDel="00343D9B">
          <w:tab/>
        </w:r>
        <w:r w:rsidRPr="00FA796D" w:rsidDel="00343D9B">
          <w:rPr>
            <w:rStyle w:val="Emphasis"/>
          </w:rPr>
          <w:delText>H90.2</w:delText>
        </w:r>
        <w:r w:rsidDel="00343D9B">
          <w:delText xml:space="preserve">  (Deafness, conductive)</w:delText>
        </w:r>
      </w:del>
    </w:p>
    <w:p w14:paraId="65EB408A" w14:textId="7C1CAD5D" w:rsidR="000F5AEA" w:rsidDel="00343D9B" w:rsidRDefault="000F5AEA" w:rsidP="000F5AEA">
      <w:pPr>
        <w:spacing w:line="480" w:lineRule="auto"/>
        <w:ind w:left="720" w:hanging="360"/>
        <w:rPr>
          <w:del w:id="4946" w:author="Thar Adale" w:date="2020-07-16T19:53:00Z"/>
        </w:rPr>
      </w:pPr>
      <w:del w:id="4947" w:author="Thar Adale" w:date="2020-07-16T19:53:00Z">
        <w:r w:rsidDel="00343D9B">
          <w:delText>9.</w:delText>
        </w:r>
        <w:r w:rsidDel="00343D9B">
          <w:tab/>
        </w:r>
        <w:r w:rsidRPr="00FA796D" w:rsidDel="00343D9B">
          <w:rPr>
            <w:rStyle w:val="Emphasis"/>
          </w:rPr>
          <w:delText xml:space="preserve">H80.21 </w:delText>
        </w:r>
        <w:r w:rsidDel="00343D9B">
          <w:delText xml:space="preserve"> (Otosclerosis, cochlear, right)</w:delText>
        </w:r>
      </w:del>
    </w:p>
    <w:p w14:paraId="0D17DCF5" w14:textId="133BA400" w:rsidR="000F5AEA" w:rsidDel="00343D9B" w:rsidRDefault="000F5AEA" w:rsidP="000F5AEA">
      <w:pPr>
        <w:spacing w:line="480" w:lineRule="auto"/>
        <w:ind w:left="720" w:hanging="360"/>
        <w:rPr>
          <w:del w:id="4948" w:author="Thar Adale" w:date="2020-07-16T19:53:00Z"/>
        </w:rPr>
      </w:pPr>
      <w:del w:id="4949" w:author="Thar Adale" w:date="2020-07-16T19:53:00Z">
        <w:r w:rsidDel="00343D9B">
          <w:delText>10.</w:delText>
        </w:r>
        <w:r w:rsidDel="00343D9B">
          <w:tab/>
        </w:r>
        <w:r w:rsidRPr="00FA796D" w:rsidDel="00343D9B">
          <w:rPr>
            <w:rStyle w:val="Emphasis"/>
          </w:rPr>
          <w:delText>H74.322</w:delText>
        </w:r>
        <w:r w:rsidDel="00343D9B">
          <w:delText xml:space="preserve">  (Loss, ossicles, left)</w:delText>
        </w:r>
      </w:del>
    </w:p>
    <w:p w14:paraId="678448EA" w14:textId="40ED26C9" w:rsidR="000F5AEA" w:rsidDel="00343D9B" w:rsidRDefault="000F5AEA" w:rsidP="000F5AEA">
      <w:pPr>
        <w:spacing w:line="480" w:lineRule="auto"/>
        <w:ind w:left="720" w:hanging="360"/>
        <w:rPr>
          <w:del w:id="4950" w:author="Thar Adale" w:date="2020-07-16T19:53:00Z"/>
        </w:rPr>
      </w:pPr>
      <w:del w:id="4951" w:author="Thar Adale" w:date="2020-07-16T19:53:00Z">
        <w:r w:rsidDel="00343D9B">
          <w:delText>11.</w:delText>
        </w:r>
        <w:r w:rsidDel="00343D9B">
          <w:tab/>
        </w:r>
        <w:r w:rsidRPr="00FA796D" w:rsidDel="00343D9B">
          <w:rPr>
            <w:rStyle w:val="Emphasis"/>
          </w:rPr>
          <w:delText>H70.213</w:delText>
        </w:r>
        <w:r w:rsidDel="00343D9B">
          <w:delText xml:space="preserve">  (Petrositis, acute, bilateral)</w:delText>
        </w:r>
      </w:del>
    </w:p>
    <w:p w14:paraId="58EE35C3" w14:textId="065DADB3" w:rsidR="000F5AEA" w:rsidDel="00343D9B" w:rsidRDefault="000F5AEA" w:rsidP="000F5AEA">
      <w:pPr>
        <w:spacing w:line="480" w:lineRule="auto"/>
        <w:ind w:left="720" w:hanging="360"/>
        <w:rPr>
          <w:del w:id="4952" w:author="Thar Adale" w:date="2020-07-16T19:53:00Z"/>
        </w:rPr>
      </w:pPr>
      <w:del w:id="4953" w:author="Thar Adale" w:date="2020-07-16T19:53:00Z">
        <w:r w:rsidDel="00343D9B">
          <w:delText>12.</w:delText>
        </w:r>
        <w:r w:rsidDel="00343D9B">
          <w:tab/>
        </w:r>
        <w:r w:rsidRPr="00FA796D" w:rsidDel="00343D9B">
          <w:rPr>
            <w:rStyle w:val="Emphasis"/>
          </w:rPr>
          <w:delText>H95.811</w:delText>
        </w:r>
        <w:r w:rsidDel="00343D9B">
          <w:delText xml:space="preserve">  (Stenosis, external ear canal, postprocedural, right)</w:delText>
        </w:r>
      </w:del>
    </w:p>
    <w:p w14:paraId="4591643D" w14:textId="5967B487" w:rsidR="000F5AEA" w:rsidDel="00343D9B" w:rsidRDefault="000F5AEA" w:rsidP="000F5AEA">
      <w:pPr>
        <w:spacing w:line="480" w:lineRule="auto"/>
        <w:ind w:left="720" w:hanging="360"/>
        <w:rPr>
          <w:del w:id="4954" w:author="Thar Adale" w:date="2020-07-16T19:53:00Z"/>
        </w:rPr>
      </w:pPr>
      <w:del w:id="4955" w:author="Thar Adale" w:date="2020-07-16T19:53:00Z">
        <w:r w:rsidDel="00343D9B">
          <w:delText>13.</w:delText>
        </w:r>
        <w:r w:rsidDel="00343D9B">
          <w:tab/>
        </w:r>
        <w:r w:rsidRPr="00FA796D" w:rsidDel="00343D9B">
          <w:rPr>
            <w:rStyle w:val="Emphasis"/>
          </w:rPr>
          <w:delText>H92.02</w:delText>
        </w:r>
        <w:r w:rsidDel="00343D9B">
          <w:delText xml:space="preserve">  (Otalgia, Tabular: left ear)</w:delText>
        </w:r>
      </w:del>
    </w:p>
    <w:p w14:paraId="75BF4F4C" w14:textId="087273C8" w:rsidR="000F5AEA" w:rsidDel="00343D9B" w:rsidRDefault="000F5AEA" w:rsidP="000F5AEA">
      <w:pPr>
        <w:spacing w:line="480" w:lineRule="auto"/>
        <w:ind w:left="720" w:hanging="360"/>
        <w:rPr>
          <w:del w:id="4956" w:author="Thar Adale" w:date="2020-07-16T19:53:00Z"/>
        </w:rPr>
      </w:pPr>
      <w:del w:id="4957" w:author="Thar Adale" w:date="2020-07-16T19:53:00Z">
        <w:r w:rsidDel="00343D9B">
          <w:delText>14.</w:delText>
        </w:r>
        <w:r w:rsidDel="00343D9B">
          <w:tab/>
        </w:r>
        <w:r w:rsidRPr="00FA796D" w:rsidDel="00343D9B">
          <w:rPr>
            <w:rStyle w:val="Emphasis"/>
          </w:rPr>
          <w:delText>C44.212</w:delText>
        </w:r>
        <w:r w:rsidDel="00343D9B">
          <w:delText xml:space="preserve">  (Table of Neoplasms, skin, ear, basal cell, malignant primary, right)</w:delText>
        </w:r>
      </w:del>
    </w:p>
    <w:p w14:paraId="47522054" w14:textId="55144BFA" w:rsidR="000F5AEA" w:rsidDel="00343D9B" w:rsidRDefault="000F5AEA" w:rsidP="000F5AEA">
      <w:pPr>
        <w:spacing w:line="480" w:lineRule="auto"/>
        <w:ind w:left="720" w:hanging="360"/>
        <w:rPr>
          <w:del w:id="4958" w:author="Thar Adale" w:date="2020-07-16T19:53:00Z"/>
        </w:rPr>
      </w:pPr>
      <w:del w:id="4959" w:author="Thar Adale" w:date="2020-07-16T19:53:00Z">
        <w:r w:rsidDel="00343D9B">
          <w:delText>15.</w:delText>
        </w:r>
        <w:r w:rsidDel="00343D9B">
          <w:tab/>
        </w:r>
        <w:r w:rsidRPr="00FA796D" w:rsidDel="00343D9B">
          <w:rPr>
            <w:rStyle w:val="Emphasis"/>
          </w:rPr>
          <w:delText>H65.419</w:delText>
        </w:r>
        <w:r w:rsidDel="00343D9B">
          <w:delText xml:space="preserve">  (Otitis, media, nonsuppurative, chronic, allergic, unspecified)</w:delText>
        </w:r>
      </w:del>
    </w:p>
    <w:p w14:paraId="34AF0AF6" w14:textId="12CA696D" w:rsidR="000F5AEA" w:rsidDel="00343D9B" w:rsidRDefault="000F5AEA" w:rsidP="000F5AEA">
      <w:pPr>
        <w:spacing w:line="480" w:lineRule="auto"/>
        <w:ind w:left="720" w:hanging="360"/>
        <w:rPr>
          <w:del w:id="4960" w:author="Thar Adale" w:date="2020-07-16T19:53:00Z"/>
        </w:rPr>
      </w:pPr>
      <w:del w:id="4961" w:author="Thar Adale" w:date="2020-07-16T19:53:00Z">
        <w:r w:rsidDel="00343D9B">
          <w:delText>16.</w:delText>
        </w:r>
        <w:r w:rsidDel="00343D9B">
          <w:tab/>
        </w:r>
        <w:r w:rsidRPr="00FA796D" w:rsidDel="00343D9B">
          <w:rPr>
            <w:rStyle w:val="Emphasis"/>
          </w:rPr>
          <w:delText>H93.231</w:delText>
        </w:r>
        <w:r w:rsidDel="00343D9B">
          <w:delText xml:space="preserve">  (Hyperacusis, right)</w:delText>
        </w:r>
      </w:del>
    </w:p>
    <w:p w14:paraId="3A444E0B" w14:textId="38A03817" w:rsidR="000F5AEA" w:rsidDel="00343D9B" w:rsidRDefault="000F5AEA" w:rsidP="000F5AEA">
      <w:pPr>
        <w:spacing w:line="480" w:lineRule="auto"/>
        <w:ind w:left="720" w:hanging="360"/>
        <w:rPr>
          <w:del w:id="4962" w:author="Thar Adale" w:date="2020-07-16T19:53:00Z"/>
        </w:rPr>
      </w:pPr>
      <w:del w:id="4963" w:author="Thar Adale" w:date="2020-07-16T19:53:00Z">
        <w:r w:rsidDel="00343D9B">
          <w:delText>17.</w:delText>
        </w:r>
        <w:r w:rsidDel="00343D9B">
          <w:tab/>
        </w:r>
        <w:r w:rsidRPr="00FA796D" w:rsidDel="00343D9B">
          <w:rPr>
            <w:rStyle w:val="Emphasis"/>
          </w:rPr>
          <w:delText>H74.12</w:delText>
        </w:r>
        <w:r w:rsidDel="00343D9B">
          <w:delText xml:space="preserve">  (Otitis, adhesive, Tabular: left ear)</w:delText>
        </w:r>
      </w:del>
    </w:p>
    <w:p w14:paraId="6972CB31" w14:textId="70D1F064" w:rsidR="000F5AEA" w:rsidDel="00343D9B" w:rsidRDefault="000F5AEA" w:rsidP="000F5AEA">
      <w:pPr>
        <w:spacing w:line="480" w:lineRule="auto"/>
        <w:ind w:left="720" w:hanging="360"/>
        <w:rPr>
          <w:del w:id="4964" w:author="Thar Adale" w:date="2020-07-16T19:53:00Z"/>
        </w:rPr>
      </w:pPr>
      <w:del w:id="4965" w:author="Thar Adale" w:date="2020-07-16T19:53:00Z">
        <w:r w:rsidDel="00343D9B">
          <w:delText>18.</w:delText>
        </w:r>
        <w:r w:rsidDel="00343D9B">
          <w:tab/>
        </w:r>
        <w:r w:rsidRPr="00FA796D" w:rsidDel="00343D9B">
          <w:rPr>
            <w:rStyle w:val="Emphasis"/>
          </w:rPr>
          <w:delText xml:space="preserve">H69.03  </w:delText>
        </w:r>
        <w:r w:rsidDel="00343D9B">
          <w:delText>(Patulous, Eustachian tube, Tabular: bilateral)</w:delText>
        </w:r>
      </w:del>
    </w:p>
    <w:p w14:paraId="73EA16C7" w14:textId="333EBB3A" w:rsidR="000F5AEA" w:rsidDel="00343D9B" w:rsidRDefault="000F5AEA" w:rsidP="000F5AEA">
      <w:pPr>
        <w:spacing w:line="480" w:lineRule="auto"/>
        <w:ind w:left="720" w:hanging="360"/>
        <w:rPr>
          <w:del w:id="4966" w:author="Thar Adale" w:date="2020-07-16T19:53:00Z"/>
        </w:rPr>
      </w:pPr>
      <w:del w:id="4967" w:author="Thar Adale" w:date="2020-07-16T19:53:00Z">
        <w:r w:rsidDel="00343D9B">
          <w:delText>19.</w:delText>
        </w:r>
        <w:r w:rsidDel="00343D9B">
          <w:tab/>
        </w:r>
        <w:r w:rsidRPr="00FA796D" w:rsidDel="00343D9B">
          <w:rPr>
            <w:rStyle w:val="Emphasis"/>
          </w:rPr>
          <w:delText>H60.552</w:delText>
        </w:r>
        <w:r w:rsidDel="00343D9B">
          <w:delText xml:space="preserve">  (Otitis, externa, reactive, Tabular: right</w:delText>
        </w:r>
        <w:r w:rsidRPr="006F7D72" w:rsidDel="00343D9B">
          <w:delText xml:space="preserve"> </w:delText>
        </w:r>
        <w:r w:rsidDel="00343D9B">
          <w:delText>ear)</w:delText>
        </w:r>
      </w:del>
    </w:p>
    <w:p w14:paraId="7678B36C" w14:textId="6DEA0599" w:rsidR="000F5AEA" w:rsidDel="00343D9B" w:rsidRDefault="000F5AEA" w:rsidP="000F5AEA">
      <w:pPr>
        <w:spacing w:line="480" w:lineRule="auto"/>
        <w:ind w:left="720" w:hanging="360"/>
        <w:rPr>
          <w:del w:id="4968" w:author="Thar Adale" w:date="2020-07-16T19:53:00Z"/>
        </w:rPr>
      </w:pPr>
      <w:del w:id="4969" w:author="Thar Adale" w:date="2020-07-16T19:53:00Z">
        <w:r w:rsidDel="00343D9B">
          <w:delText>20.</w:delText>
        </w:r>
        <w:r w:rsidDel="00343D9B">
          <w:tab/>
        </w:r>
        <w:r w:rsidRPr="00FA796D" w:rsidDel="00343D9B">
          <w:rPr>
            <w:rStyle w:val="Emphasis"/>
          </w:rPr>
          <w:delText>H73.003</w:delText>
        </w:r>
        <w:r w:rsidDel="00343D9B">
          <w:delText xml:space="preserve">  (Myringitis, acute, Tabular: bilateral)</w:delText>
        </w:r>
      </w:del>
    </w:p>
    <w:p w14:paraId="0F881C11" w14:textId="2ECB23EA" w:rsidR="000F5AEA" w:rsidDel="00343D9B" w:rsidRDefault="000F5AEA" w:rsidP="000F5AEA">
      <w:pPr>
        <w:spacing w:line="480" w:lineRule="auto"/>
        <w:ind w:left="720" w:hanging="360"/>
        <w:rPr>
          <w:del w:id="4970" w:author="Thar Adale" w:date="2020-07-16T19:53:00Z"/>
        </w:rPr>
      </w:pPr>
      <w:del w:id="4971" w:author="Thar Adale" w:date="2020-07-16T19:53:00Z">
        <w:r w:rsidDel="00343D9B">
          <w:delText>21.</w:delText>
        </w:r>
        <w:r w:rsidDel="00343D9B">
          <w:tab/>
        </w:r>
        <w:r w:rsidRPr="00FA796D" w:rsidDel="00343D9B">
          <w:rPr>
            <w:rStyle w:val="Emphasis"/>
          </w:rPr>
          <w:delText>H81.09</w:delText>
        </w:r>
        <w:r w:rsidDel="00343D9B">
          <w:delText xml:space="preserve">  (Hydrops, labyrint</w:delText>
        </w:r>
        <w:r w:rsidR="00ED6B93" w:rsidDel="00343D9B">
          <w:delText>h</w:delText>
        </w:r>
        <w:r w:rsidDel="00343D9B">
          <w:delText>, Tabular: unspecified</w:delText>
        </w:r>
        <w:r w:rsidRPr="006F7D72" w:rsidDel="00343D9B">
          <w:delText xml:space="preserve"> </w:delText>
        </w:r>
        <w:r w:rsidDel="00343D9B">
          <w:delText>ear)</w:delText>
        </w:r>
      </w:del>
    </w:p>
    <w:p w14:paraId="73A965F4" w14:textId="18562D6E" w:rsidR="000F5AEA" w:rsidDel="00343D9B" w:rsidRDefault="000F5AEA" w:rsidP="000F5AEA">
      <w:pPr>
        <w:spacing w:line="480" w:lineRule="auto"/>
        <w:ind w:left="720" w:hanging="360"/>
        <w:rPr>
          <w:del w:id="4972" w:author="Thar Adale" w:date="2020-07-16T19:53:00Z"/>
        </w:rPr>
      </w:pPr>
      <w:del w:id="4973" w:author="Thar Adale" w:date="2020-07-16T19:53:00Z">
        <w:r w:rsidDel="00343D9B">
          <w:delText>22.</w:delText>
        </w:r>
        <w:r w:rsidDel="00343D9B">
          <w:tab/>
        </w:r>
        <w:r w:rsidRPr="00FA796D" w:rsidDel="00343D9B">
          <w:rPr>
            <w:rStyle w:val="Emphasis"/>
          </w:rPr>
          <w:delText xml:space="preserve">H72.92 </w:delText>
        </w:r>
        <w:r w:rsidDel="00343D9B">
          <w:delText xml:space="preserve"> (Perforation, tympanum, Tabular: left</w:delText>
        </w:r>
        <w:r w:rsidRPr="006F7D72" w:rsidDel="00343D9B">
          <w:delText xml:space="preserve"> </w:delText>
        </w:r>
        <w:r w:rsidDel="00343D9B">
          <w:delText>ear)</w:delText>
        </w:r>
      </w:del>
    </w:p>
    <w:p w14:paraId="44B9412B" w14:textId="64933DCD" w:rsidR="000F5AEA" w:rsidDel="00343D9B" w:rsidRDefault="000F5AEA" w:rsidP="000F5AEA">
      <w:pPr>
        <w:spacing w:line="480" w:lineRule="auto"/>
        <w:ind w:left="720" w:hanging="360"/>
        <w:rPr>
          <w:del w:id="4974" w:author="Thar Adale" w:date="2020-07-16T19:53:00Z"/>
        </w:rPr>
      </w:pPr>
      <w:del w:id="4975" w:author="Thar Adale" w:date="2020-07-16T19:53:00Z">
        <w:r w:rsidDel="00343D9B">
          <w:delText>23.</w:delText>
        </w:r>
        <w:r w:rsidDel="00343D9B">
          <w:tab/>
        </w:r>
        <w:r w:rsidRPr="00FA796D" w:rsidDel="00343D9B">
          <w:rPr>
            <w:rStyle w:val="Emphasis"/>
          </w:rPr>
          <w:delText>H93.012</w:delText>
        </w:r>
        <w:r w:rsidDel="00343D9B">
          <w:delText xml:space="preserve">  (Deafness, transient ischemic, Tabular: left</w:delText>
        </w:r>
        <w:r w:rsidRPr="006F7D72" w:rsidDel="00343D9B">
          <w:delText xml:space="preserve"> </w:delText>
        </w:r>
        <w:r w:rsidDel="00343D9B">
          <w:delText>ear)</w:delText>
        </w:r>
      </w:del>
    </w:p>
    <w:p w14:paraId="1205EE75" w14:textId="4D06CE6E" w:rsidR="000F5AEA" w:rsidDel="00343D9B" w:rsidRDefault="000F5AEA" w:rsidP="000F5AEA">
      <w:pPr>
        <w:spacing w:line="480" w:lineRule="auto"/>
        <w:ind w:left="720" w:hanging="360"/>
        <w:rPr>
          <w:del w:id="4976" w:author="Thar Adale" w:date="2020-07-16T19:53:00Z"/>
        </w:rPr>
      </w:pPr>
      <w:del w:id="4977" w:author="Thar Adale" w:date="2020-07-16T19:53:00Z">
        <w:r w:rsidDel="00343D9B">
          <w:delText>24.</w:delText>
        </w:r>
        <w:r w:rsidDel="00343D9B">
          <w:tab/>
        </w:r>
        <w:r w:rsidR="00ED6B93" w:rsidRPr="00ED6B93" w:rsidDel="00343D9B">
          <w:rPr>
            <w:rStyle w:val="Emphasis"/>
          </w:rPr>
          <w:delText>E88.02</w:delText>
        </w:r>
        <w:r w:rsidR="00ED6B93" w:rsidDel="00343D9B">
          <w:rPr>
            <w:rStyle w:val="Emphasis"/>
          </w:rPr>
          <w:delText xml:space="preserve"> </w:delText>
        </w:r>
        <w:r w:rsidR="00ED6B93" w:rsidRPr="00237906" w:rsidDel="00343D9B">
          <w:delText>(Deficiency, plasminogen)</w:delText>
        </w:r>
      </w:del>
    </w:p>
    <w:p w14:paraId="0899BE32" w14:textId="0E6B1320" w:rsidR="00ED6B93" w:rsidDel="00343D9B" w:rsidRDefault="00ED6B93" w:rsidP="000F5AEA">
      <w:pPr>
        <w:spacing w:line="480" w:lineRule="auto"/>
        <w:ind w:left="720" w:hanging="360"/>
        <w:rPr>
          <w:del w:id="4978" w:author="Thar Adale" w:date="2020-07-16T19:53:00Z"/>
        </w:rPr>
      </w:pPr>
      <w:del w:id="4979" w:author="Thar Adale" w:date="2020-07-16T19:53:00Z">
        <w:r w:rsidRPr="00237906" w:rsidDel="00343D9B">
          <w:rPr>
            <w:rStyle w:val="Emphasis"/>
          </w:rPr>
          <w:delText>H67.</w:delText>
        </w:r>
        <w:r w:rsidR="00F858AA" w:rsidDel="00343D9B">
          <w:rPr>
            <w:rStyle w:val="Emphasis"/>
          </w:rPr>
          <w:delText>1</w:delText>
        </w:r>
        <w:r w:rsidRPr="00237906" w:rsidDel="00343D9B">
          <w:rPr>
            <w:rStyle w:val="Emphasis"/>
          </w:rPr>
          <w:delText xml:space="preserve"> </w:delText>
        </w:r>
        <w:r w:rsidDel="00343D9B">
          <w:delText xml:space="preserve">(Instructional note at E88.02 to </w:delText>
        </w:r>
        <w:r w:rsidRPr="00237906" w:rsidDel="00343D9B">
          <w:rPr>
            <w:i/>
          </w:rPr>
          <w:delText>Use additional code for associated findings, such as otitis media (H67.-)</w:delText>
        </w:r>
        <w:r w:rsidDel="00343D9B">
          <w:delText>)</w:delText>
        </w:r>
      </w:del>
    </w:p>
    <w:p w14:paraId="0D2246C7" w14:textId="68036414" w:rsidR="000F5AEA" w:rsidDel="00343D9B" w:rsidRDefault="000F5AEA" w:rsidP="000F5AEA">
      <w:pPr>
        <w:spacing w:line="480" w:lineRule="auto"/>
        <w:ind w:left="720" w:hanging="360"/>
        <w:rPr>
          <w:del w:id="4980" w:author="Thar Adale" w:date="2020-07-16T19:53:00Z"/>
        </w:rPr>
      </w:pPr>
      <w:del w:id="4981" w:author="Thar Adale" w:date="2020-07-16T19:53:00Z">
        <w:r w:rsidDel="00343D9B">
          <w:delText>25.</w:delText>
        </w:r>
        <w:r w:rsidDel="00343D9B">
          <w:tab/>
        </w:r>
        <w:r w:rsidRPr="00FA796D" w:rsidDel="00343D9B">
          <w:rPr>
            <w:rStyle w:val="Emphasis"/>
          </w:rPr>
          <w:delText>H61.121</w:delText>
        </w:r>
        <w:r w:rsidDel="00343D9B">
          <w:delText xml:space="preserve">  (Disorder, pinna, hematoma, Tabular: right ear)</w:delText>
        </w:r>
      </w:del>
    </w:p>
    <w:p w14:paraId="77020620" w14:textId="1526ACB6" w:rsidR="009846E1" w:rsidRPr="005D2ABD" w:rsidDel="00343D9B" w:rsidRDefault="009846E1" w:rsidP="00237906">
      <w:pPr>
        <w:pStyle w:val="Heading2"/>
        <w:ind w:left="360"/>
        <w:rPr>
          <w:del w:id="4982" w:author="Thar Adale" w:date="2020-07-16T19:53:00Z"/>
        </w:rPr>
      </w:pPr>
      <w:del w:id="4983" w:author="Thar Adale" w:date="2020-07-16T19:53:00Z">
        <w:r w:rsidDel="00343D9B">
          <w:delText>CODING CHALLENGE</w:delText>
        </w:r>
      </w:del>
    </w:p>
    <w:p w14:paraId="23B1DE8E" w14:textId="5F1DD1D8" w:rsidR="009846E1" w:rsidDel="00343D9B" w:rsidRDefault="00F858AA" w:rsidP="00237906">
      <w:pPr>
        <w:spacing w:line="480" w:lineRule="auto"/>
        <w:ind w:left="360"/>
        <w:rPr>
          <w:del w:id="4984" w:author="Thar Adale" w:date="2020-07-16T19:53:00Z"/>
        </w:rPr>
      </w:pPr>
      <w:del w:id="4985" w:author="Thar Adale" w:date="2020-07-16T19:53:00Z">
        <w:r w:rsidRPr="00237906" w:rsidDel="00343D9B">
          <w:delText>1.</w:delText>
        </w:r>
        <w:r w:rsidDel="00343D9B">
          <w:rPr>
            <w:rStyle w:val="Emphasis"/>
          </w:rPr>
          <w:delText xml:space="preserve"> </w:delText>
        </w:r>
        <w:r w:rsidR="009846E1" w:rsidRPr="00FA796D" w:rsidDel="00343D9B">
          <w:rPr>
            <w:rStyle w:val="Emphasis"/>
          </w:rPr>
          <w:delText>H73.012</w:delText>
        </w:r>
        <w:r w:rsidR="009846E1" w:rsidDel="00343D9B">
          <w:delText xml:space="preserve">  (Myringitis, acute, bullous, left)</w:delText>
        </w:r>
      </w:del>
    </w:p>
    <w:p w14:paraId="79B3BAD5" w14:textId="19D245B7" w:rsidR="009846E1" w:rsidDel="00343D9B" w:rsidRDefault="00F858AA" w:rsidP="00237906">
      <w:pPr>
        <w:spacing w:line="480" w:lineRule="auto"/>
        <w:ind w:left="360"/>
        <w:rPr>
          <w:del w:id="4986" w:author="Thar Adale" w:date="2020-07-16T19:53:00Z"/>
        </w:rPr>
      </w:pPr>
      <w:del w:id="4987" w:author="Thar Adale" w:date="2020-07-16T19:53:00Z">
        <w:r w:rsidRPr="00237906" w:rsidDel="00343D9B">
          <w:delText>2.</w:delText>
        </w:r>
        <w:r w:rsidDel="00343D9B">
          <w:rPr>
            <w:rStyle w:val="Emphasis"/>
          </w:rPr>
          <w:delText xml:space="preserve"> </w:delText>
        </w:r>
        <w:r w:rsidR="009846E1" w:rsidRPr="00FA796D" w:rsidDel="00343D9B">
          <w:rPr>
            <w:rStyle w:val="Emphasis"/>
          </w:rPr>
          <w:delText>H91.03</w:delText>
        </w:r>
        <w:r w:rsidR="009846E1" w:rsidDel="00343D9B">
          <w:delText xml:space="preserve">  (Deafness, ototoxic, see subcategory H91.0)</w:delText>
        </w:r>
      </w:del>
    </w:p>
    <w:p w14:paraId="7F1387FE" w14:textId="3DB77FF2" w:rsidR="009846E1" w:rsidDel="00343D9B" w:rsidRDefault="009846E1" w:rsidP="00237906">
      <w:pPr>
        <w:spacing w:line="480" w:lineRule="auto"/>
        <w:ind w:left="1080"/>
        <w:rPr>
          <w:del w:id="4988" w:author="Thar Adale" w:date="2020-07-16T19:53:00Z"/>
        </w:rPr>
      </w:pPr>
      <w:del w:id="4989" w:author="Thar Adale" w:date="2020-07-16T19:53:00Z">
        <w:r w:rsidRPr="00FA796D" w:rsidDel="00343D9B">
          <w:rPr>
            <w:rStyle w:val="Emphasis"/>
          </w:rPr>
          <w:delText>T36.5X5A</w:delText>
        </w:r>
        <w:r w:rsidDel="00343D9B">
          <w:delText xml:space="preserve">  (Table of Drugs and Chemicals, tobramycin, adverse effect, initial)</w:delText>
        </w:r>
      </w:del>
    </w:p>
    <w:p w14:paraId="2B551CFA" w14:textId="271787A8" w:rsidR="009846E1" w:rsidDel="00343D9B" w:rsidRDefault="00F858AA" w:rsidP="00237906">
      <w:pPr>
        <w:spacing w:line="480" w:lineRule="auto"/>
        <w:ind w:left="360"/>
        <w:rPr>
          <w:del w:id="4990" w:author="Thar Adale" w:date="2020-07-16T19:53:00Z"/>
        </w:rPr>
      </w:pPr>
      <w:del w:id="4991" w:author="Thar Adale" w:date="2020-07-16T19:53:00Z">
        <w:r w:rsidRPr="00237906" w:rsidDel="00343D9B">
          <w:delText>3.</w:delText>
        </w:r>
        <w:r w:rsidDel="00343D9B">
          <w:rPr>
            <w:rStyle w:val="Emphasis"/>
          </w:rPr>
          <w:delText xml:space="preserve"> </w:delText>
        </w:r>
        <w:r w:rsidR="009846E1" w:rsidRPr="00FA796D" w:rsidDel="00343D9B">
          <w:rPr>
            <w:rStyle w:val="Emphasis"/>
          </w:rPr>
          <w:delText>H74.41</w:delText>
        </w:r>
        <w:r w:rsidR="009846E1" w:rsidDel="00343D9B">
          <w:delText xml:space="preserve">  (Polyp, ear (middle), right)</w:delText>
        </w:r>
        <w:r w:rsidR="009846E1" w:rsidDel="00343D9B">
          <w:br/>
        </w:r>
        <w:r w:rsidR="009846E1" w:rsidRPr="00FA796D" w:rsidDel="00343D9B">
          <w:rPr>
            <w:rStyle w:val="Emphasis"/>
          </w:rPr>
          <w:delText>H71.91</w:delText>
        </w:r>
        <w:r w:rsidR="009846E1" w:rsidDel="00343D9B">
          <w:delText xml:space="preserve">  (Cholesteatoma in middle ear, right)</w:delText>
        </w:r>
      </w:del>
    </w:p>
    <w:p w14:paraId="7B45667A" w14:textId="6BC446A8" w:rsidR="009846E1" w:rsidDel="00343D9B" w:rsidRDefault="00F858AA" w:rsidP="00237906">
      <w:pPr>
        <w:spacing w:line="480" w:lineRule="auto"/>
        <w:ind w:left="360"/>
        <w:rPr>
          <w:del w:id="4992" w:author="Thar Adale" w:date="2020-07-16T19:53:00Z"/>
        </w:rPr>
      </w:pPr>
      <w:del w:id="4993" w:author="Thar Adale" w:date="2020-07-16T19:53:00Z">
        <w:r w:rsidRPr="00237906" w:rsidDel="00343D9B">
          <w:delText>4.</w:delText>
        </w:r>
        <w:r w:rsidDel="00343D9B">
          <w:rPr>
            <w:rStyle w:val="Emphasis"/>
          </w:rPr>
          <w:delText xml:space="preserve"> </w:delText>
        </w:r>
        <w:r w:rsidR="009846E1" w:rsidRPr="00FA796D" w:rsidDel="00343D9B">
          <w:rPr>
            <w:rStyle w:val="Emphasis"/>
          </w:rPr>
          <w:delText>H65.23</w:delText>
        </w:r>
        <w:r w:rsidR="009846E1" w:rsidDel="00343D9B">
          <w:delText xml:space="preserve">  (Otitis, media, nonsuppurative, chronic, serous, bilateral)</w:delText>
        </w:r>
        <w:r w:rsidR="009846E1" w:rsidDel="00343D9B">
          <w:br/>
        </w:r>
        <w:r w:rsidR="009846E1" w:rsidRPr="00FA796D" w:rsidDel="00343D9B">
          <w:rPr>
            <w:rStyle w:val="Emphasis"/>
          </w:rPr>
          <w:delText xml:space="preserve">H72.13 </w:delText>
        </w:r>
        <w:r w:rsidR="009846E1" w:rsidDel="00343D9B">
          <w:delText xml:space="preserve"> (Rupture, eardrum, nontraumatic, see also Perforation, tympanum, attic, left)</w:delText>
        </w:r>
      </w:del>
    </w:p>
    <w:p w14:paraId="30795759" w14:textId="750A4AAA" w:rsidR="009846E1" w:rsidDel="00343D9B" w:rsidRDefault="00F858AA" w:rsidP="00237906">
      <w:pPr>
        <w:spacing w:line="480" w:lineRule="auto"/>
        <w:ind w:left="360"/>
        <w:rPr>
          <w:del w:id="4994" w:author="Thar Adale" w:date="2020-07-16T19:53:00Z"/>
        </w:rPr>
      </w:pPr>
      <w:del w:id="4995" w:author="Thar Adale" w:date="2020-07-16T19:53:00Z">
        <w:r w:rsidRPr="00237906" w:rsidDel="00343D9B">
          <w:delText>5.</w:delText>
        </w:r>
        <w:r w:rsidDel="00343D9B">
          <w:rPr>
            <w:rStyle w:val="Emphasis"/>
          </w:rPr>
          <w:delText xml:space="preserve"> </w:delText>
        </w:r>
        <w:r w:rsidR="009846E1" w:rsidRPr="00FA796D" w:rsidDel="00343D9B">
          <w:rPr>
            <w:rStyle w:val="Emphasis"/>
          </w:rPr>
          <w:delText>H68.012</w:delText>
        </w:r>
        <w:r w:rsidR="009846E1" w:rsidDel="00343D9B">
          <w:delText xml:space="preserve">  (Salpingitis, Eustachian, acute, left)</w:delText>
        </w:r>
        <w:r w:rsidR="009846E1" w:rsidDel="00343D9B">
          <w:br/>
        </w:r>
        <w:r w:rsidR="009846E1" w:rsidRPr="00FA796D" w:rsidDel="00343D9B">
          <w:rPr>
            <w:rStyle w:val="Emphasis"/>
          </w:rPr>
          <w:delText xml:space="preserve">J06.9 </w:delText>
        </w:r>
        <w:r w:rsidR="009846E1" w:rsidDel="00343D9B">
          <w:delText xml:space="preserve"> (Infection, respiratory, upper)</w:delText>
        </w:r>
      </w:del>
    </w:p>
    <w:p w14:paraId="3A18C314" w14:textId="29D64F97" w:rsidR="009846E1" w:rsidDel="00343D9B" w:rsidRDefault="00F858AA" w:rsidP="00237906">
      <w:pPr>
        <w:spacing w:line="480" w:lineRule="auto"/>
        <w:ind w:left="360"/>
        <w:rPr>
          <w:del w:id="4996" w:author="Thar Adale" w:date="2020-07-16T19:53:00Z"/>
        </w:rPr>
      </w:pPr>
      <w:del w:id="4997" w:author="Thar Adale" w:date="2020-07-16T19:53:00Z">
        <w:r w:rsidRPr="00237906" w:rsidDel="00343D9B">
          <w:delText>6.</w:delText>
        </w:r>
        <w:r w:rsidDel="00343D9B">
          <w:rPr>
            <w:rStyle w:val="Emphasis"/>
          </w:rPr>
          <w:delText xml:space="preserve"> </w:delText>
        </w:r>
        <w:r w:rsidR="009846E1" w:rsidRPr="00FA796D" w:rsidDel="00343D9B">
          <w:rPr>
            <w:rStyle w:val="Emphasis"/>
          </w:rPr>
          <w:delText>H65.116</w:delText>
        </w:r>
        <w:r w:rsidR="009846E1" w:rsidDel="00343D9B">
          <w:delText xml:space="preserve">  (Otitis, media, nonsuppurative, acute or subacute, allergic, recurrent, bilateral)</w:delText>
        </w:r>
        <w:r w:rsidR="009846E1" w:rsidDel="00343D9B">
          <w:br/>
        </w:r>
        <w:r w:rsidR="006F7D72" w:rsidRPr="00FA796D" w:rsidDel="00343D9B">
          <w:rPr>
            <w:rStyle w:val="Emphasis"/>
          </w:rPr>
          <w:delText>F17.200</w:delText>
        </w:r>
        <w:r w:rsidR="009846E1" w:rsidDel="00343D9B">
          <w:delText xml:space="preserve">  (</w:delText>
        </w:r>
        <w:r w:rsidR="006F7D72" w:rsidDel="00343D9B">
          <w:delText xml:space="preserve">Smoker, </w:delText>
        </w:r>
        <w:r w:rsidR="006F7D72" w:rsidRPr="00FA796D" w:rsidDel="00343D9B">
          <w:rPr>
            <w:i/>
          </w:rPr>
          <w:delText>see</w:delText>
        </w:r>
        <w:r w:rsidR="006F7D72" w:rsidDel="00343D9B">
          <w:delText xml:space="preserve"> Dependence, drug, nicotine</w:delText>
        </w:r>
        <w:r w:rsidR="009846E1" w:rsidDel="00343D9B">
          <w:delText>)</w:delText>
        </w:r>
      </w:del>
    </w:p>
    <w:p w14:paraId="6300B69F" w14:textId="6CC32B7E" w:rsidR="0081347A" w:rsidDel="00343D9B" w:rsidRDefault="0081347A" w:rsidP="00237906">
      <w:pPr>
        <w:spacing w:line="480" w:lineRule="auto"/>
        <w:ind w:left="360"/>
        <w:rPr>
          <w:del w:id="4998" w:author="Thar Adale" w:date="2020-07-16T19:53:00Z"/>
        </w:rPr>
      </w:pPr>
      <w:del w:id="4999" w:author="Thar Adale" w:date="2020-07-16T19:53:00Z">
        <w:r w:rsidRPr="00FA796D" w:rsidDel="00343D9B">
          <w:rPr>
            <w:rStyle w:val="Emphasis"/>
          </w:rPr>
          <w:delText>Z77.22</w:delText>
        </w:r>
        <w:r w:rsidDel="00343D9B">
          <w:delText xml:space="preserve">  (Exposure, second hand tobacco smoke)</w:delText>
        </w:r>
      </w:del>
    </w:p>
    <w:p w14:paraId="2D6AE23B" w14:textId="4F104C3B" w:rsidR="009846E1" w:rsidDel="00343D9B" w:rsidRDefault="00F858AA" w:rsidP="00237906">
      <w:pPr>
        <w:spacing w:line="480" w:lineRule="auto"/>
        <w:ind w:left="360"/>
        <w:rPr>
          <w:del w:id="5000" w:author="Thar Adale" w:date="2020-07-16T19:53:00Z"/>
        </w:rPr>
      </w:pPr>
      <w:del w:id="5001" w:author="Thar Adale" w:date="2020-07-16T19:53:00Z">
        <w:r w:rsidRPr="00237906" w:rsidDel="00343D9B">
          <w:delText>7.</w:delText>
        </w:r>
        <w:r w:rsidDel="00343D9B">
          <w:rPr>
            <w:rStyle w:val="Emphasis"/>
          </w:rPr>
          <w:delText xml:space="preserve"> </w:delText>
        </w:r>
        <w:r w:rsidR="009846E1" w:rsidRPr="00FA796D" w:rsidDel="00343D9B">
          <w:rPr>
            <w:rStyle w:val="Emphasis"/>
          </w:rPr>
          <w:delText>H61.21</w:delText>
        </w:r>
        <w:r w:rsidR="009846E1" w:rsidDel="00343D9B">
          <w:delText xml:space="preserve">  (Cerumen, impacted, right)</w:delText>
        </w:r>
      </w:del>
    </w:p>
    <w:p w14:paraId="7875BD8F" w14:textId="047B232A" w:rsidR="009846E1" w:rsidDel="00343D9B" w:rsidRDefault="00F858AA" w:rsidP="00237906">
      <w:pPr>
        <w:spacing w:line="480" w:lineRule="auto"/>
        <w:ind w:left="360"/>
        <w:rPr>
          <w:del w:id="5002" w:author="Thar Adale" w:date="2020-07-16T19:53:00Z"/>
        </w:rPr>
      </w:pPr>
      <w:del w:id="5003" w:author="Thar Adale" w:date="2020-07-16T19:53:00Z">
        <w:r w:rsidRPr="00237906" w:rsidDel="00343D9B">
          <w:delText xml:space="preserve">8. </w:delText>
        </w:r>
        <w:r w:rsidR="009846E1" w:rsidRPr="00FA796D" w:rsidDel="00343D9B">
          <w:rPr>
            <w:rStyle w:val="Emphasis"/>
          </w:rPr>
          <w:delText>H60.23</w:delText>
        </w:r>
        <w:r w:rsidR="009846E1" w:rsidDel="00343D9B">
          <w:rPr>
            <w:lang w:val="pt-BR"/>
          </w:rPr>
          <w:delText xml:space="preserve">  (Otitis, externa, malignant, bilateral)</w:delText>
        </w:r>
        <w:r w:rsidR="009846E1" w:rsidDel="00343D9B">
          <w:br/>
        </w:r>
        <w:r w:rsidR="009846E1" w:rsidRPr="00FA796D" w:rsidDel="00343D9B">
          <w:rPr>
            <w:rStyle w:val="Emphasis"/>
          </w:rPr>
          <w:delText xml:space="preserve">B96.5 </w:delText>
        </w:r>
        <w:r w:rsidR="009846E1" w:rsidDel="00343D9B">
          <w:delText xml:space="preserve"> (Pseudomonas, aeruginosa, as cause of disease classified elsewhere)</w:delText>
        </w:r>
        <w:r w:rsidR="009846E1" w:rsidDel="00343D9B">
          <w:br/>
        </w:r>
        <w:r w:rsidR="009846E1" w:rsidRPr="00FA796D" w:rsidDel="00343D9B">
          <w:rPr>
            <w:rStyle w:val="Emphasis"/>
          </w:rPr>
          <w:delText>E10.9</w:delText>
        </w:r>
        <w:r w:rsidR="009846E1" w:rsidDel="00343D9B">
          <w:delText xml:space="preserve">  (Diabetes, type 1)</w:delText>
        </w:r>
      </w:del>
    </w:p>
    <w:p w14:paraId="57F605C4" w14:textId="388FF82D" w:rsidR="009846E1" w:rsidDel="00343D9B" w:rsidRDefault="00F858AA" w:rsidP="00237906">
      <w:pPr>
        <w:spacing w:line="480" w:lineRule="auto"/>
        <w:ind w:left="360"/>
        <w:rPr>
          <w:del w:id="5004" w:author="Thar Adale" w:date="2020-07-16T19:53:00Z"/>
        </w:rPr>
      </w:pPr>
      <w:del w:id="5005" w:author="Thar Adale" w:date="2020-07-16T19:53:00Z">
        <w:r w:rsidRPr="00237906" w:rsidDel="00343D9B">
          <w:delText xml:space="preserve">9. </w:delText>
        </w:r>
        <w:r w:rsidR="009846E1" w:rsidRPr="00FA796D" w:rsidDel="00343D9B">
          <w:rPr>
            <w:rStyle w:val="Emphasis"/>
          </w:rPr>
          <w:delText>H60.02</w:delText>
        </w:r>
        <w:r w:rsidR="009846E1" w:rsidDel="00343D9B">
          <w:delText xml:space="preserve">  (Abscess, ear, external)</w:delText>
        </w:r>
      </w:del>
    </w:p>
    <w:p w14:paraId="144822EC" w14:textId="24DF51F5" w:rsidR="009846E1" w:rsidDel="00343D9B" w:rsidRDefault="00F858AA" w:rsidP="005979C2">
      <w:pPr>
        <w:spacing w:line="480" w:lineRule="auto"/>
        <w:ind w:left="360"/>
        <w:rPr>
          <w:del w:id="5006" w:author="Thar Adale" w:date="2020-07-16T19:53:00Z"/>
        </w:rPr>
      </w:pPr>
      <w:del w:id="5007" w:author="Thar Adale" w:date="2020-07-16T19:53:00Z">
        <w:r w:rsidRPr="00237906" w:rsidDel="00343D9B">
          <w:delText xml:space="preserve">10. </w:delText>
        </w:r>
        <w:r w:rsidR="009846E1" w:rsidRPr="00FA796D" w:rsidDel="00343D9B">
          <w:rPr>
            <w:rStyle w:val="Emphasis"/>
          </w:rPr>
          <w:delText>H70.012</w:delText>
        </w:r>
        <w:r w:rsidR="009846E1" w:rsidDel="00343D9B">
          <w:delText xml:space="preserve">  (Mastoiditis, subperiosteal, </w:delText>
        </w:r>
        <w:r w:rsidR="006F7D72" w:rsidDel="00343D9B">
          <w:delText xml:space="preserve">Tabular: </w:delText>
        </w:r>
        <w:r w:rsidR="009846E1" w:rsidDel="00343D9B">
          <w:delText>left</w:delText>
        </w:r>
        <w:r w:rsidR="006F7D72" w:rsidDel="00343D9B">
          <w:delText xml:space="preserve"> ear</w:delText>
        </w:r>
        <w:r w:rsidR="009846E1" w:rsidDel="00343D9B">
          <w:delText>)</w:delText>
        </w:r>
      </w:del>
    </w:p>
    <w:p w14:paraId="2E706EBC" w14:textId="2657D9A8" w:rsidR="002C6A28" w:rsidRPr="00215F97" w:rsidDel="00343D9B" w:rsidRDefault="002C6A28" w:rsidP="00215F97">
      <w:pPr>
        <w:spacing w:line="480" w:lineRule="auto"/>
        <w:contextualSpacing/>
        <w:rPr>
          <w:del w:id="5008" w:author="Thar Adale" w:date="2020-07-16T19:53:00Z"/>
          <w:b/>
        </w:rPr>
      </w:pPr>
    </w:p>
    <w:p w14:paraId="2A54E236" w14:textId="431F3A1C" w:rsidR="00E41082" w:rsidDel="00343D9B" w:rsidRDefault="00E41082" w:rsidP="00E41082">
      <w:pPr>
        <w:pStyle w:val="Heading1"/>
        <w:rPr>
          <w:del w:id="5009" w:author="Thar Adale" w:date="2020-07-16T19:53:00Z"/>
        </w:rPr>
      </w:pPr>
      <w:del w:id="5010" w:author="Thar Adale" w:date="2020-07-16T19:53:00Z">
        <w:r w:rsidDel="00343D9B">
          <w:delText xml:space="preserve">CHAPTER </w:delText>
        </w:r>
        <w:r w:rsidR="005E09DF" w:rsidDel="00343D9B">
          <w:delText>20</w:delText>
        </w:r>
        <w:r w:rsidDel="00343D9B">
          <w:delText>: CERTAIN INFECTIOUS AND PARASITIC DISEASES (A00-B99)</w:delText>
        </w:r>
      </w:del>
    </w:p>
    <w:p w14:paraId="15770923" w14:textId="7D7D205B" w:rsidR="00E41082" w:rsidRPr="00E1633A" w:rsidDel="00343D9B" w:rsidRDefault="00E41082" w:rsidP="00FA796D">
      <w:pPr>
        <w:keepNext/>
        <w:keepLines/>
        <w:spacing w:line="480" w:lineRule="auto"/>
        <w:outlineLvl w:val="1"/>
        <w:rPr>
          <w:del w:id="5011" w:author="Thar Adale" w:date="2020-07-16T19:53:00Z"/>
          <w:b/>
          <w:bCs/>
          <w:szCs w:val="26"/>
        </w:rPr>
      </w:pPr>
      <w:del w:id="5012" w:author="Thar Adale" w:date="2020-07-16T19:53:00Z">
        <w:r w:rsidRPr="00E1633A" w:rsidDel="00343D9B">
          <w:rPr>
            <w:b/>
            <w:bCs/>
            <w:szCs w:val="26"/>
          </w:rPr>
          <w:delText>CODING PRACTICE</w:delText>
        </w:r>
      </w:del>
    </w:p>
    <w:p w14:paraId="12A63D30" w14:textId="0F042031" w:rsidR="00E41082" w:rsidDel="00343D9B" w:rsidRDefault="00E41082" w:rsidP="00B2019F">
      <w:pPr>
        <w:keepNext/>
        <w:keepLines/>
        <w:spacing w:line="480" w:lineRule="auto"/>
        <w:outlineLvl w:val="1"/>
        <w:rPr>
          <w:del w:id="5013" w:author="Thar Adale" w:date="2020-07-16T19:53:00Z"/>
          <w:b/>
          <w:bCs/>
          <w:szCs w:val="26"/>
        </w:rPr>
      </w:pPr>
      <w:del w:id="5014" w:author="Thar Adale" w:date="2020-07-16T19:53:00Z">
        <w:r w:rsidDel="00343D9B">
          <w:rPr>
            <w:b/>
            <w:bCs/>
            <w:szCs w:val="26"/>
          </w:rPr>
          <w:delText xml:space="preserve">Exercise </w:delText>
        </w:r>
        <w:r w:rsidR="005E09DF" w:rsidDel="00343D9B">
          <w:rPr>
            <w:b/>
            <w:bCs/>
            <w:szCs w:val="26"/>
          </w:rPr>
          <w:delText>20</w:delText>
        </w:r>
        <w:r w:rsidDel="00343D9B">
          <w:rPr>
            <w:b/>
            <w:bCs/>
            <w:szCs w:val="26"/>
          </w:rPr>
          <w:delText>.1 Infectious Disease Refresher</w:delText>
        </w:r>
      </w:del>
    </w:p>
    <w:p w14:paraId="0E861A21" w14:textId="2126713C" w:rsidR="00E41082" w:rsidDel="00343D9B" w:rsidRDefault="00E41082" w:rsidP="00B2019F">
      <w:pPr>
        <w:spacing w:line="480" w:lineRule="auto"/>
        <w:ind w:left="720" w:hanging="360"/>
        <w:rPr>
          <w:del w:id="5015" w:author="Thar Adale" w:date="2020-07-16T19:53:00Z"/>
        </w:rPr>
      </w:pPr>
      <w:del w:id="5016" w:author="Thar Adale" w:date="2020-07-16T19:53:00Z">
        <w:r w:rsidDel="00343D9B">
          <w:delText>1.</w:delText>
        </w:r>
        <w:r w:rsidDel="00343D9B">
          <w:tab/>
          <w:delText>candida, inflammation of the bronchus due to candida, B37.1</w:delText>
        </w:r>
      </w:del>
    </w:p>
    <w:p w14:paraId="49A52699" w14:textId="6397E10E" w:rsidR="00E41082" w:rsidDel="00343D9B" w:rsidRDefault="00E41082" w:rsidP="00B2019F">
      <w:pPr>
        <w:spacing w:line="480" w:lineRule="auto"/>
        <w:ind w:left="720" w:hanging="360"/>
        <w:rPr>
          <w:del w:id="5017" w:author="Thar Adale" w:date="2020-07-16T19:53:00Z"/>
        </w:rPr>
      </w:pPr>
      <w:del w:id="5018" w:author="Thar Adale" w:date="2020-07-16T19:53:00Z">
        <w:r w:rsidDel="00343D9B">
          <w:delText>2.</w:delText>
        </w:r>
        <w:r w:rsidDel="00343D9B">
          <w:tab/>
          <w:delText>syphilis, inflammation of the lining of the heart due to syphilis, A52.03</w:delText>
        </w:r>
      </w:del>
    </w:p>
    <w:p w14:paraId="5FC6A7C7" w14:textId="1012360B" w:rsidR="00E41082" w:rsidDel="00343D9B" w:rsidRDefault="00E41082" w:rsidP="00B2019F">
      <w:pPr>
        <w:spacing w:line="480" w:lineRule="auto"/>
        <w:ind w:left="720" w:hanging="360"/>
        <w:rPr>
          <w:del w:id="5019" w:author="Thar Adale" w:date="2020-07-16T19:53:00Z"/>
        </w:rPr>
      </w:pPr>
      <w:del w:id="5020" w:author="Thar Adale" w:date="2020-07-16T19:53:00Z">
        <w:r w:rsidDel="00343D9B">
          <w:delText>3.</w:delText>
        </w:r>
        <w:r w:rsidDel="00343D9B">
          <w:tab/>
          <w:delText>herpes, eyelid affected by the herpes virus, B02.39</w:delText>
        </w:r>
      </w:del>
    </w:p>
    <w:p w14:paraId="631F6238" w14:textId="6CEED505" w:rsidR="00E41082" w:rsidDel="00343D9B" w:rsidRDefault="00E41082" w:rsidP="00B2019F">
      <w:pPr>
        <w:spacing w:line="480" w:lineRule="auto"/>
        <w:ind w:left="720" w:hanging="360"/>
        <w:rPr>
          <w:del w:id="5021" w:author="Thar Adale" w:date="2020-07-16T19:53:00Z"/>
        </w:rPr>
      </w:pPr>
      <w:del w:id="5022" w:author="Thar Adale" w:date="2020-07-16T19:53:00Z">
        <w:r w:rsidDel="00343D9B">
          <w:delText>4.</w:delText>
        </w:r>
        <w:r w:rsidDel="00343D9B">
          <w:tab/>
          <w:delText>typhus, inflammation of the meninges due to typhus, A01.01</w:delText>
        </w:r>
      </w:del>
    </w:p>
    <w:p w14:paraId="4607F1E2" w14:textId="3DB4A130" w:rsidR="00E41082" w:rsidDel="00343D9B" w:rsidRDefault="00E41082" w:rsidP="00B2019F">
      <w:pPr>
        <w:spacing w:line="480" w:lineRule="auto"/>
        <w:ind w:left="720" w:hanging="360"/>
        <w:rPr>
          <w:del w:id="5023" w:author="Thar Adale" w:date="2020-07-16T19:53:00Z"/>
        </w:rPr>
      </w:pPr>
      <w:del w:id="5024" w:author="Thar Adale" w:date="2020-07-16T19:53:00Z">
        <w:r w:rsidDel="00343D9B">
          <w:delText>5.</w:delText>
        </w:r>
        <w:r w:rsidDel="00343D9B">
          <w:tab/>
          <w:delText>amoeba, condition of the skin due to an amoeba, A06.7</w:delText>
        </w:r>
      </w:del>
    </w:p>
    <w:p w14:paraId="39D74863" w14:textId="559D1564" w:rsidR="00E41082" w:rsidDel="00343D9B" w:rsidRDefault="00E41082" w:rsidP="00B2019F">
      <w:pPr>
        <w:spacing w:line="480" w:lineRule="auto"/>
        <w:ind w:left="720" w:hanging="360"/>
        <w:rPr>
          <w:del w:id="5025" w:author="Thar Adale" w:date="2020-07-16T19:53:00Z"/>
        </w:rPr>
      </w:pPr>
      <w:del w:id="5026" w:author="Thar Adale" w:date="2020-07-16T19:53:00Z">
        <w:r w:rsidDel="00343D9B">
          <w:delText>6.</w:delText>
        </w:r>
        <w:r w:rsidDel="00343D9B">
          <w:tab/>
          <w:delText>parasite, inflammation of the mouth due to a parasite, B37.0</w:delText>
        </w:r>
      </w:del>
    </w:p>
    <w:p w14:paraId="1300DD47" w14:textId="6AD47E65" w:rsidR="00E41082" w:rsidDel="00343D9B" w:rsidRDefault="00E41082" w:rsidP="00B2019F">
      <w:pPr>
        <w:spacing w:line="480" w:lineRule="auto"/>
        <w:ind w:left="720" w:hanging="360"/>
        <w:rPr>
          <w:del w:id="5027" w:author="Thar Adale" w:date="2020-07-16T19:53:00Z"/>
        </w:rPr>
      </w:pPr>
      <w:del w:id="5028" w:author="Thar Adale" w:date="2020-07-16T19:53:00Z">
        <w:r w:rsidDel="00343D9B">
          <w:delText>7.</w:delText>
        </w:r>
        <w:r w:rsidDel="00343D9B">
          <w:tab/>
          <w:delText>rickettsia (not rickets), an eruptive disease caused by rickettsia, A79.1</w:delText>
        </w:r>
      </w:del>
    </w:p>
    <w:p w14:paraId="2335A212" w14:textId="655BEA6B" w:rsidR="00E41082" w:rsidDel="00343D9B" w:rsidRDefault="00E41082" w:rsidP="00B2019F">
      <w:pPr>
        <w:spacing w:line="480" w:lineRule="auto"/>
        <w:ind w:left="720" w:hanging="360"/>
        <w:rPr>
          <w:del w:id="5029" w:author="Thar Adale" w:date="2020-07-16T19:53:00Z"/>
        </w:rPr>
      </w:pPr>
      <w:del w:id="5030" w:author="Thar Adale" w:date="2020-07-16T19:53:00Z">
        <w:r w:rsidDel="00343D9B">
          <w:delText>8.</w:delText>
        </w:r>
        <w:r w:rsidDel="00343D9B">
          <w:tab/>
          <w:delText xml:space="preserve">trichomonas, condition of the prostate due to trichomonas, A59.02 </w:delText>
        </w:r>
      </w:del>
    </w:p>
    <w:p w14:paraId="5B9745A2" w14:textId="49633AA5" w:rsidR="00E41082" w:rsidDel="00343D9B" w:rsidRDefault="00E41082" w:rsidP="00B2019F">
      <w:pPr>
        <w:spacing w:line="480" w:lineRule="auto"/>
        <w:ind w:left="720" w:hanging="360"/>
        <w:rPr>
          <w:del w:id="5031" w:author="Thar Adale" w:date="2020-07-16T19:53:00Z"/>
        </w:rPr>
      </w:pPr>
      <w:del w:id="5032" w:author="Thar Adale" w:date="2020-07-16T19:53:00Z">
        <w:r w:rsidDel="00343D9B">
          <w:delText>9.</w:delText>
        </w:r>
        <w:r w:rsidDel="00343D9B">
          <w:tab/>
          <w:delText>mycobacterium tuberculosis or tuberculous, condition of the anus due to tuberculosis, A18.32</w:delText>
        </w:r>
      </w:del>
    </w:p>
    <w:p w14:paraId="5557416D" w14:textId="7AF478B6" w:rsidR="00E41082" w:rsidDel="00343D9B" w:rsidRDefault="00E41082" w:rsidP="00B2019F">
      <w:pPr>
        <w:spacing w:line="480" w:lineRule="auto"/>
        <w:ind w:left="720" w:hanging="360"/>
        <w:rPr>
          <w:del w:id="5033" w:author="Thar Adale" w:date="2020-07-16T19:53:00Z"/>
        </w:rPr>
      </w:pPr>
      <w:del w:id="5034" w:author="Thar Adale" w:date="2020-07-16T19:53:00Z">
        <w:r w:rsidDel="00343D9B">
          <w:delText>10.</w:delText>
        </w:r>
        <w:r w:rsidDel="00343D9B">
          <w:tab/>
          <w:delText xml:space="preserve">gonococcus or </w:delText>
        </w:r>
        <w:r w:rsidDel="00343D9B">
          <w:rPr>
            <w:rStyle w:val="st"/>
          </w:rPr>
          <w:delText>gonorrhoeae</w:delText>
        </w:r>
        <w:r w:rsidDel="00343D9B">
          <w:delText>, inflammation of the throat due to gonococcus, A54.5</w:delText>
        </w:r>
      </w:del>
    </w:p>
    <w:p w14:paraId="0F75C9D1" w14:textId="3AFDF9F8" w:rsidR="00E41082" w:rsidDel="00343D9B" w:rsidRDefault="00E41082" w:rsidP="00B2019F">
      <w:pPr>
        <w:keepNext/>
        <w:keepLines/>
        <w:spacing w:line="480" w:lineRule="auto"/>
        <w:outlineLvl w:val="1"/>
        <w:rPr>
          <w:del w:id="5035" w:author="Thar Adale" w:date="2020-07-16T19:53:00Z"/>
          <w:b/>
          <w:bCs/>
          <w:szCs w:val="26"/>
        </w:rPr>
      </w:pPr>
      <w:del w:id="5036" w:author="Thar Adale" w:date="2020-07-16T19:53:00Z">
        <w:r w:rsidDel="00343D9B">
          <w:rPr>
            <w:b/>
            <w:bCs/>
            <w:szCs w:val="26"/>
          </w:rPr>
          <w:delText xml:space="preserve">Exercise </w:delText>
        </w:r>
        <w:r w:rsidR="005E09DF" w:rsidDel="00343D9B">
          <w:rPr>
            <w:b/>
            <w:bCs/>
            <w:szCs w:val="26"/>
          </w:rPr>
          <w:delText>20</w:delText>
        </w:r>
        <w:r w:rsidDel="00343D9B">
          <w:rPr>
            <w:b/>
            <w:bCs/>
            <w:szCs w:val="26"/>
          </w:rPr>
          <w:delText>.2 Abstracting for Infectious Diseases</w:delText>
        </w:r>
      </w:del>
    </w:p>
    <w:p w14:paraId="34CC1AE3" w14:textId="01E5DC2E" w:rsidR="00E41082" w:rsidDel="00343D9B" w:rsidRDefault="00E41082" w:rsidP="00B2019F">
      <w:pPr>
        <w:tabs>
          <w:tab w:val="left" w:pos="720"/>
        </w:tabs>
        <w:spacing w:line="480" w:lineRule="auto"/>
        <w:ind w:left="720" w:hanging="360"/>
        <w:rPr>
          <w:del w:id="5037" w:author="Thar Adale" w:date="2020-07-16T19:53:00Z"/>
        </w:rPr>
      </w:pPr>
      <w:del w:id="5038" w:author="Thar Adale" w:date="2020-07-16T19:53:00Z">
        <w:r w:rsidDel="00343D9B">
          <w:delText>1.</w:delText>
        </w:r>
        <w:r w:rsidDel="00343D9B">
          <w:tab/>
        </w:r>
      </w:del>
    </w:p>
    <w:p w14:paraId="153046A4" w14:textId="30DE3DA3" w:rsidR="00E41082" w:rsidDel="00343D9B" w:rsidRDefault="00E41082" w:rsidP="00B2019F">
      <w:pPr>
        <w:spacing w:line="480" w:lineRule="auto"/>
        <w:ind w:left="1080" w:hanging="360"/>
        <w:rPr>
          <w:del w:id="5039" w:author="Thar Adale" w:date="2020-07-16T19:53:00Z"/>
        </w:rPr>
      </w:pPr>
      <w:del w:id="5040" w:author="Thar Adale" w:date="2020-07-16T19:53:00Z">
        <w:r w:rsidDel="00343D9B">
          <w:delText>a.</w:delText>
        </w:r>
        <w:r w:rsidDel="00343D9B">
          <w:tab/>
          <w:delText>lack of energy, fatigue, loss of appetite, fever, and chills</w:delText>
        </w:r>
      </w:del>
    </w:p>
    <w:p w14:paraId="7812C2B0" w14:textId="715D80C7" w:rsidR="00E41082" w:rsidDel="00343D9B" w:rsidRDefault="00E41082" w:rsidP="00B2019F">
      <w:pPr>
        <w:spacing w:line="480" w:lineRule="auto"/>
        <w:ind w:left="1080" w:hanging="360"/>
        <w:rPr>
          <w:del w:id="5041" w:author="Thar Adale" w:date="2020-07-16T19:53:00Z"/>
        </w:rPr>
      </w:pPr>
      <w:del w:id="5042" w:author="Thar Adale" w:date="2020-07-16T19:53:00Z">
        <w:r w:rsidDel="00343D9B">
          <w:delText>b.</w:delText>
        </w:r>
        <w:r w:rsidDel="00343D9B">
          <w:tab/>
          <w:delText>confirmed by blood test</w:delText>
        </w:r>
      </w:del>
    </w:p>
    <w:p w14:paraId="02C3D439" w14:textId="5C4B4055" w:rsidR="00E41082" w:rsidDel="00343D9B" w:rsidRDefault="00E41082" w:rsidP="00B2019F">
      <w:pPr>
        <w:spacing w:line="480" w:lineRule="auto"/>
        <w:ind w:left="1080" w:hanging="360"/>
        <w:rPr>
          <w:del w:id="5043" w:author="Thar Adale" w:date="2020-07-16T19:53:00Z"/>
        </w:rPr>
      </w:pPr>
      <w:del w:id="5044" w:author="Thar Adale" w:date="2020-07-16T19:53:00Z">
        <w:r w:rsidDel="00343D9B">
          <w:delText>c.</w:delText>
        </w:r>
        <w:r w:rsidDel="00343D9B">
          <w:tab/>
          <w:delText>Epstein-Barr virus</w:delText>
        </w:r>
      </w:del>
    </w:p>
    <w:p w14:paraId="2DB152F8" w14:textId="09AA8D5E" w:rsidR="00E41082" w:rsidDel="00343D9B" w:rsidRDefault="00E41082" w:rsidP="00B2019F">
      <w:pPr>
        <w:spacing w:line="480" w:lineRule="auto"/>
        <w:ind w:left="1080" w:hanging="360"/>
        <w:rPr>
          <w:del w:id="5045" w:author="Thar Adale" w:date="2020-07-16T19:53:00Z"/>
        </w:rPr>
      </w:pPr>
      <w:del w:id="5046" w:author="Thar Adale" w:date="2020-07-16T19:53:00Z">
        <w:r w:rsidDel="00343D9B">
          <w:delText>d.</w:delText>
        </w:r>
        <w:r w:rsidDel="00343D9B">
          <w:tab/>
          <w:delText>no, they are integral to the condition</w:delText>
        </w:r>
      </w:del>
    </w:p>
    <w:p w14:paraId="06C8B9C9" w14:textId="20C8F088" w:rsidR="00E41082" w:rsidDel="00343D9B" w:rsidRDefault="00E41082" w:rsidP="00B2019F">
      <w:pPr>
        <w:tabs>
          <w:tab w:val="left" w:pos="720"/>
        </w:tabs>
        <w:spacing w:line="480" w:lineRule="auto"/>
        <w:ind w:left="720" w:hanging="360"/>
        <w:rPr>
          <w:del w:id="5047" w:author="Thar Adale" w:date="2020-07-16T19:53:00Z"/>
        </w:rPr>
      </w:pPr>
      <w:del w:id="5048" w:author="Thar Adale" w:date="2020-07-16T19:53:00Z">
        <w:r w:rsidDel="00343D9B">
          <w:delText>2.</w:delText>
        </w:r>
        <w:r w:rsidDel="00343D9B">
          <w:tab/>
        </w:r>
      </w:del>
    </w:p>
    <w:p w14:paraId="5D8BF549" w14:textId="5CE36996" w:rsidR="00E41082" w:rsidDel="00343D9B" w:rsidRDefault="00E41082" w:rsidP="00B2019F">
      <w:pPr>
        <w:spacing w:line="480" w:lineRule="auto"/>
        <w:ind w:left="1080" w:hanging="360"/>
        <w:rPr>
          <w:del w:id="5049" w:author="Thar Adale" w:date="2020-07-16T19:53:00Z"/>
        </w:rPr>
      </w:pPr>
      <w:del w:id="5050" w:author="Thar Adale" w:date="2020-07-16T19:53:00Z">
        <w:r w:rsidDel="00343D9B">
          <w:delText>a.</w:delText>
        </w:r>
        <w:r w:rsidDel="00343D9B">
          <w:tab/>
          <w:delText xml:space="preserve">mycobacterium tuberculosis </w:delText>
        </w:r>
      </w:del>
    </w:p>
    <w:p w14:paraId="5D4DE43C" w14:textId="60C9D46B" w:rsidR="00E41082" w:rsidDel="00343D9B" w:rsidRDefault="00E41082" w:rsidP="00B2019F">
      <w:pPr>
        <w:spacing w:line="480" w:lineRule="auto"/>
        <w:ind w:left="1080" w:hanging="360"/>
        <w:rPr>
          <w:del w:id="5051" w:author="Thar Adale" w:date="2020-07-16T19:53:00Z"/>
        </w:rPr>
      </w:pPr>
      <w:del w:id="5052" w:author="Thar Adale" w:date="2020-07-16T19:53:00Z">
        <w:r w:rsidDel="00343D9B">
          <w:delText>b.</w:delText>
        </w:r>
        <w:r w:rsidDel="00343D9B">
          <w:tab/>
          <w:delText>no</w:delText>
        </w:r>
      </w:del>
    </w:p>
    <w:p w14:paraId="1039AF29" w14:textId="6C97A9FB" w:rsidR="00E41082" w:rsidDel="00343D9B" w:rsidRDefault="00E41082" w:rsidP="00B2019F">
      <w:pPr>
        <w:spacing w:line="480" w:lineRule="auto"/>
        <w:ind w:left="1080" w:hanging="360"/>
        <w:rPr>
          <w:del w:id="5053" w:author="Thar Adale" w:date="2020-07-16T19:53:00Z"/>
        </w:rPr>
      </w:pPr>
      <w:del w:id="5054" w:author="Thar Adale" w:date="2020-07-16T19:53:00Z">
        <w:r w:rsidDel="00343D9B">
          <w:delText>c.</w:delText>
        </w:r>
        <w:r w:rsidDel="00343D9B">
          <w:tab/>
          <w:delText>lung</w:delText>
        </w:r>
      </w:del>
    </w:p>
    <w:p w14:paraId="100177D0" w14:textId="510748C0" w:rsidR="00E41082" w:rsidDel="00343D9B" w:rsidRDefault="00E41082" w:rsidP="00B2019F">
      <w:pPr>
        <w:tabs>
          <w:tab w:val="left" w:pos="720"/>
        </w:tabs>
        <w:spacing w:line="480" w:lineRule="auto"/>
        <w:ind w:left="720" w:hanging="360"/>
        <w:rPr>
          <w:del w:id="5055" w:author="Thar Adale" w:date="2020-07-16T19:53:00Z"/>
        </w:rPr>
      </w:pPr>
      <w:del w:id="5056" w:author="Thar Adale" w:date="2020-07-16T19:53:00Z">
        <w:r w:rsidDel="00343D9B">
          <w:delText>3.</w:delText>
        </w:r>
        <w:r w:rsidDel="00343D9B">
          <w:tab/>
        </w:r>
      </w:del>
    </w:p>
    <w:p w14:paraId="235E17B8" w14:textId="31CED13A" w:rsidR="00E41082" w:rsidDel="00343D9B" w:rsidRDefault="00E41082" w:rsidP="00B2019F">
      <w:pPr>
        <w:spacing w:line="480" w:lineRule="auto"/>
        <w:ind w:left="1080" w:hanging="360"/>
        <w:rPr>
          <w:del w:id="5057" w:author="Thar Adale" w:date="2020-07-16T19:53:00Z"/>
          <w:i/>
        </w:rPr>
      </w:pPr>
      <w:del w:id="5058" w:author="Thar Adale" w:date="2020-07-16T19:53:00Z">
        <w:r w:rsidDel="00343D9B">
          <w:delText>a.</w:delText>
        </w:r>
        <w:r w:rsidDel="00343D9B">
          <w:tab/>
        </w:r>
        <w:r w:rsidDel="00343D9B">
          <w:rPr>
            <w:i/>
          </w:rPr>
          <w:delText>Staphylococcus aureus</w:delText>
        </w:r>
      </w:del>
    </w:p>
    <w:p w14:paraId="6BC0A750" w14:textId="22C3C5C2" w:rsidR="00E41082" w:rsidDel="00343D9B" w:rsidRDefault="00E41082" w:rsidP="00B2019F">
      <w:pPr>
        <w:spacing w:line="480" w:lineRule="auto"/>
        <w:ind w:left="1080" w:hanging="360"/>
        <w:rPr>
          <w:del w:id="5059" w:author="Thar Adale" w:date="2020-07-16T19:53:00Z"/>
        </w:rPr>
      </w:pPr>
      <w:del w:id="5060" w:author="Thar Adale" w:date="2020-07-16T19:53:00Z">
        <w:r w:rsidDel="00343D9B">
          <w:delText>b.</w:delText>
        </w:r>
        <w:r w:rsidDel="00343D9B">
          <w:tab/>
          <w:delText xml:space="preserve">yes, </w:delText>
        </w:r>
        <w:r w:rsidDel="00343D9B">
          <w:rPr>
            <w:i/>
          </w:rPr>
          <w:delText>Staphylococcus</w:delText>
        </w:r>
      </w:del>
    </w:p>
    <w:p w14:paraId="58DF8E1D" w14:textId="7F2F58DD" w:rsidR="00E41082" w:rsidDel="00343D9B" w:rsidRDefault="00E41082" w:rsidP="00B2019F">
      <w:pPr>
        <w:spacing w:line="480" w:lineRule="auto"/>
        <w:ind w:left="1080" w:hanging="360"/>
        <w:rPr>
          <w:del w:id="5061" w:author="Thar Adale" w:date="2020-07-16T19:53:00Z"/>
        </w:rPr>
      </w:pPr>
      <w:del w:id="5062" w:author="Thar Adale" w:date="2020-07-16T19:53:00Z">
        <w:r w:rsidDel="00343D9B">
          <w:delText>c.</w:delText>
        </w:r>
        <w:r w:rsidDel="00343D9B">
          <w:tab/>
          <w:delText>yes</w:delText>
        </w:r>
      </w:del>
    </w:p>
    <w:p w14:paraId="135BD7AA" w14:textId="4CC31C5C" w:rsidR="00E41082" w:rsidDel="00343D9B" w:rsidRDefault="00E41082" w:rsidP="00B2019F">
      <w:pPr>
        <w:tabs>
          <w:tab w:val="left" w:pos="720"/>
        </w:tabs>
        <w:spacing w:line="480" w:lineRule="auto"/>
        <w:ind w:left="720" w:hanging="360"/>
        <w:rPr>
          <w:del w:id="5063" w:author="Thar Adale" w:date="2020-07-16T19:53:00Z"/>
        </w:rPr>
      </w:pPr>
      <w:del w:id="5064" w:author="Thar Adale" w:date="2020-07-16T19:53:00Z">
        <w:r w:rsidDel="00343D9B">
          <w:delText>4.</w:delText>
        </w:r>
        <w:r w:rsidDel="00343D9B">
          <w:tab/>
        </w:r>
      </w:del>
    </w:p>
    <w:p w14:paraId="456D422A" w14:textId="1CD02F25" w:rsidR="00E41082" w:rsidDel="00343D9B" w:rsidRDefault="00E41082" w:rsidP="00B2019F">
      <w:pPr>
        <w:spacing w:line="480" w:lineRule="auto"/>
        <w:ind w:left="1080" w:hanging="360"/>
        <w:rPr>
          <w:del w:id="5065" w:author="Thar Adale" w:date="2020-07-16T19:53:00Z"/>
        </w:rPr>
      </w:pPr>
      <w:del w:id="5066" w:author="Thar Adale" w:date="2020-07-16T19:53:00Z">
        <w:r w:rsidDel="00343D9B">
          <w:delText>a.</w:delText>
        </w:r>
        <w:r w:rsidDel="00343D9B">
          <w:tab/>
          <w:delText>Syphilis</w:delText>
        </w:r>
      </w:del>
    </w:p>
    <w:p w14:paraId="0B9021F3" w14:textId="09BC2F95" w:rsidR="00E41082" w:rsidDel="00343D9B" w:rsidRDefault="00E41082" w:rsidP="00B2019F">
      <w:pPr>
        <w:spacing w:line="480" w:lineRule="auto"/>
        <w:ind w:left="1080" w:hanging="360"/>
        <w:rPr>
          <w:del w:id="5067" w:author="Thar Adale" w:date="2020-07-16T19:53:00Z"/>
        </w:rPr>
      </w:pPr>
      <w:del w:id="5068" w:author="Thar Adale" w:date="2020-07-16T19:53:00Z">
        <w:r w:rsidDel="00343D9B">
          <w:delText>b.</w:delText>
        </w:r>
        <w:r w:rsidDel="00343D9B">
          <w:tab/>
          <w:delText>primary</w:delText>
        </w:r>
      </w:del>
    </w:p>
    <w:p w14:paraId="33730ED7" w14:textId="4C281754" w:rsidR="00E41082" w:rsidDel="00343D9B" w:rsidRDefault="00E41082" w:rsidP="00B2019F">
      <w:pPr>
        <w:spacing w:line="480" w:lineRule="auto"/>
        <w:ind w:left="1080" w:hanging="360"/>
        <w:rPr>
          <w:del w:id="5069" w:author="Thar Adale" w:date="2020-07-16T19:53:00Z"/>
        </w:rPr>
      </w:pPr>
      <w:del w:id="5070" w:author="Thar Adale" w:date="2020-07-16T19:53:00Z">
        <w:r w:rsidDel="00343D9B">
          <w:delText>c.</w:delText>
        </w:r>
        <w:r w:rsidDel="00343D9B">
          <w:tab/>
          <w:delText>no</w:delText>
        </w:r>
      </w:del>
    </w:p>
    <w:p w14:paraId="600D2459" w14:textId="47AC70E3" w:rsidR="00E41082" w:rsidDel="00343D9B" w:rsidRDefault="00E41082" w:rsidP="00B2019F">
      <w:pPr>
        <w:spacing w:line="480" w:lineRule="auto"/>
        <w:ind w:left="1080" w:hanging="360"/>
        <w:rPr>
          <w:del w:id="5071" w:author="Thar Adale" w:date="2020-07-16T19:53:00Z"/>
        </w:rPr>
      </w:pPr>
      <w:del w:id="5072" w:author="Thar Adale" w:date="2020-07-16T19:53:00Z">
        <w:r w:rsidDel="00343D9B">
          <w:delText>d.</w:delText>
        </w:r>
        <w:r w:rsidDel="00343D9B">
          <w:tab/>
          <w:delText xml:space="preserve">no </w:delText>
        </w:r>
      </w:del>
    </w:p>
    <w:p w14:paraId="733846CA" w14:textId="12FF30D7" w:rsidR="00E41082" w:rsidDel="00343D9B" w:rsidRDefault="00E41082" w:rsidP="00B2019F">
      <w:pPr>
        <w:spacing w:line="480" w:lineRule="auto"/>
        <w:rPr>
          <w:del w:id="5073" w:author="Thar Adale" w:date="2020-07-16T19:53:00Z"/>
        </w:rPr>
      </w:pPr>
      <w:del w:id="5074" w:author="Thar Adale" w:date="2020-07-16T19:53:00Z">
        <w:r w:rsidDel="00343D9B">
          <w:delText>5.</w:delText>
        </w:r>
      </w:del>
    </w:p>
    <w:p w14:paraId="5100B921" w14:textId="120B5789" w:rsidR="00E41082" w:rsidDel="00343D9B" w:rsidRDefault="00E41082" w:rsidP="00B2019F">
      <w:pPr>
        <w:spacing w:line="480" w:lineRule="auto"/>
        <w:ind w:left="1080" w:hanging="360"/>
        <w:rPr>
          <w:del w:id="5075" w:author="Thar Adale" w:date="2020-07-16T19:53:00Z"/>
          <w:i/>
        </w:rPr>
      </w:pPr>
      <w:del w:id="5076" w:author="Thar Adale" w:date="2020-07-16T19:53:00Z">
        <w:r w:rsidDel="00343D9B">
          <w:delText>a.</w:delText>
        </w:r>
        <w:r w:rsidDel="00343D9B">
          <w:tab/>
        </w:r>
        <w:r w:rsidDel="00343D9B">
          <w:rPr>
            <w:i/>
          </w:rPr>
          <w:delText>Staphylococcus aureus</w:delText>
        </w:r>
      </w:del>
    </w:p>
    <w:p w14:paraId="23CB09AC" w14:textId="56B13035" w:rsidR="00E41082" w:rsidDel="00343D9B" w:rsidRDefault="00E41082" w:rsidP="00B2019F">
      <w:pPr>
        <w:spacing w:line="480" w:lineRule="auto"/>
        <w:ind w:left="1080" w:hanging="360"/>
        <w:rPr>
          <w:del w:id="5077" w:author="Thar Adale" w:date="2020-07-16T19:53:00Z"/>
        </w:rPr>
      </w:pPr>
      <w:del w:id="5078" w:author="Thar Adale" w:date="2020-07-16T19:53:00Z">
        <w:r w:rsidDel="00343D9B">
          <w:delText>b.</w:delText>
        </w:r>
        <w:r w:rsidDel="00343D9B">
          <w:tab/>
          <w:delText>no</w:delText>
        </w:r>
      </w:del>
    </w:p>
    <w:p w14:paraId="3F3EC76D" w14:textId="393ABA4C" w:rsidR="00E41082" w:rsidDel="00343D9B" w:rsidRDefault="00E41082" w:rsidP="00B2019F">
      <w:pPr>
        <w:spacing w:line="480" w:lineRule="auto"/>
        <w:ind w:left="1080" w:hanging="360"/>
        <w:rPr>
          <w:del w:id="5079" w:author="Thar Adale" w:date="2020-07-16T19:53:00Z"/>
        </w:rPr>
      </w:pPr>
      <w:del w:id="5080" w:author="Thar Adale" w:date="2020-07-16T19:53:00Z">
        <w:r w:rsidDel="00343D9B">
          <w:delText>c.</w:delText>
        </w:r>
        <w:r w:rsidDel="00343D9B">
          <w:tab/>
          <w:delText>no</w:delText>
        </w:r>
      </w:del>
    </w:p>
    <w:p w14:paraId="6675866C" w14:textId="1AE9F1A7" w:rsidR="00E41082" w:rsidDel="00343D9B" w:rsidRDefault="00E41082" w:rsidP="00B2019F">
      <w:pPr>
        <w:spacing w:line="480" w:lineRule="auto"/>
        <w:ind w:left="1080" w:hanging="360"/>
        <w:rPr>
          <w:del w:id="5081" w:author="Thar Adale" w:date="2020-07-16T19:53:00Z"/>
        </w:rPr>
      </w:pPr>
      <w:del w:id="5082" w:author="Thar Adale" w:date="2020-07-16T19:53:00Z">
        <w:r w:rsidDel="00343D9B">
          <w:delText>d.</w:delText>
        </w:r>
        <w:r w:rsidDel="00343D9B">
          <w:tab/>
          <w:delText>no</w:delText>
        </w:r>
      </w:del>
    </w:p>
    <w:p w14:paraId="45B2D7AB" w14:textId="3A9375E1" w:rsidR="00E41082" w:rsidDel="00343D9B" w:rsidRDefault="00E41082" w:rsidP="00B2019F">
      <w:pPr>
        <w:spacing w:line="480" w:lineRule="auto"/>
        <w:ind w:left="1080" w:hanging="360"/>
        <w:rPr>
          <w:del w:id="5083" w:author="Thar Adale" w:date="2020-07-16T19:53:00Z"/>
        </w:rPr>
      </w:pPr>
      <w:del w:id="5084" w:author="Thar Adale" w:date="2020-07-16T19:53:00Z">
        <w:r w:rsidDel="00343D9B">
          <w:delText>e.</w:delText>
        </w:r>
        <w:r w:rsidDel="00343D9B">
          <w:tab/>
          <w:delText>no</w:delText>
        </w:r>
      </w:del>
    </w:p>
    <w:p w14:paraId="79088D50" w14:textId="09D2B3EB" w:rsidR="00E41082" w:rsidDel="00343D9B" w:rsidRDefault="00E41082" w:rsidP="00B2019F">
      <w:pPr>
        <w:spacing w:line="480" w:lineRule="auto"/>
        <w:ind w:left="360"/>
        <w:rPr>
          <w:del w:id="5085" w:author="Thar Adale" w:date="2020-07-16T19:53:00Z"/>
        </w:rPr>
      </w:pPr>
      <w:del w:id="5086" w:author="Thar Adale" w:date="2020-07-16T19:53:00Z">
        <w:r w:rsidDel="00343D9B">
          <w:delText>6.</w:delText>
        </w:r>
      </w:del>
    </w:p>
    <w:p w14:paraId="5822403B" w14:textId="681DD811" w:rsidR="00E41082" w:rsidDel="00343D9B" w:rsidRDefault="00E41082" w:rsidP="00F01A52">
      <w:pPr>
        <w:numPr>
          <w:ilvl w:val="0"/>
          <w:numId w:val="18"/>
        </w:numPr>
        <w:spacing w:line="480" w:lineRule="auto"/>
        <w:rPr>
          <w:del w:id="5087" w:author="Thar Adale" w:date="2020-07-16T19:53:00Z"/>
        </w:rPr>
      </w:pPr>
      <w:del w:id="5088" w:author="Thar Adale" w:date="2020-07-16T19:53:00Z">
        <w:r w:rsidDel="00343D9B">
          <w:delText>yes</w:delText>
        </w:r>
      </w:del>
    </w:p>
    <w:p w14:paraId="3506EF2D" w14:textId="29178C79" w:rsidR="00E41082" w:rsidDel="00343D9B" w:rsidRDefault="00E41082" w:rsidP="00F01A52">
      <w:pPr>
        <w:numPr>
          <w:ilvl w:val="0"/>
          <w:numId w:val="18"/>
        </w:numPr>
        <w:spacing w:line="480" w:lineRule="auto"/>
        <w:rPr>
          <w:del w:id="5089" w:author="Thar Adale" w:date="2020-07-16T19:53:00Z"/>
        </w:rPr>
      </w:pPr>
      <w:del w:id="5090" w:author="Thar Adale" w:date="2020-07-16T19:53:00Z">
        <w:r w:rsidDel="00343D9B">
          <w:delText>yes</w:delText>
        </w:r>
      </w:del>
    </w:p>
    <w:p w14:paraId="66125FB8" w14:textId="2379F8FB" w:rsidR="00E41082" w:rsidDel="00343D9B" w:rsidRDefault="00E41082" w:rsidP="00F01A52">
      <w:pPr>
        <w:numPr>
          <w:ilvl w:val="0"/>
          <w:numId w:val="18"/>
        </w:numPr>
        <w:spacing w:line="480" w:lineRule="auto"/>
        <w:rPr>
          <w:del w:id="5091" w:author="Thar Adale" w:date="2020-07-16T19:53:00Z"/>
        </w:rPr>
      </w:pPr>
      <w:del w:id="5092" w:author="Thar Adale" w:date="2020-07-16T19:53:00Z">
        <w:r w:rsidDel="00343D9B">
          <w:delText>yes</w:delText>
        </w:r>
      </w:del>
    </w:p>
    <w:p w14:paraId="69EF15E5" w14:textId="650BD756" w:rsidR="00E41082" w:rsidDel="00343D9B" w:rsidRDefault="00E41082" w:rsidP="00B2019F">
      <w:pPr>
        <w:spacing w:line="480" w:lineRule="auto"/>
        <w:ind w:left="360"/>
        <w:rPr>
          <w:del w:id="5093" w:author="Thar Adale" w:date="2020-07-16T19:53:00Z"/>
        </w:rPr>
      </w:pPr>
      <w:del w:id="5094" w:author="Thar Adale" w:date="2020-07-16T19:53:00Z">
        <w:r w:rsidDel="00343D9B">
          <w:delText>7.</w:delText>
        </w:r>
      </w:del>
    </w:p>
    <w:p w14:paraId="1427DC4B" w14:textId="47E7F0F7" w:rsidR="00E41082" w:rsidDel="00343D9B" w:rsidRDefault="00E41082" w:rsidP="00F01A52">
      <w:pPr>
        <w:numPr>
          <w:ilvl w:val="0"/>
          <w:numId w:val="19"/>
        </w:numPr>
        <w:spacing w:line="480" w:lineRule="auto"/>
        <w:rPr>
          <w:del w:id="5095" w:author="Thar Adale" w:date="2020-07-16T19:53:00Z"/>
        </w:rPr>
      </w:pPr>
      <w:del w:id="5096" w:author="Thar Adale" w:date="2020-07-16T19:53:00Z">
        <w:r w:rsidDel="00343D9B">
          <w:delText>toe pain</w:delText>
        </w:r>
      </w:del>
    </w:p>
    <w:p w14:paraId="583AE483" w14:textId="1B3AAAB3" w:rsidR="00E41082" w:rsidDel="00343D9B" w:rsidRDefault="00192BE5" w:rsidP="00F01A52">
      <w:pPr>
        <w:numPr>
          <w:ilvl w:val="0"/>
          <w:numId w:val="19"/>
        </w:numPr>
        <w:spacing w:line="480" w:lineRule="auto"/>
        <w:rPr>
          <w:del w:id="5097" w:author="Thar Adale" w:date="2020-07-16T19:53:00Z"/>
        </w:rPr>
      </w:pPr>
      <w:del w:id="5098" w:author="Thar Adale" w:date="2020-07-16T19:53:00Z">
        <w:r w:rsidDel="00343D9B">
          <w:delText xml:space="preserve">distal phalanx, right </w:delText>
        </w:r>
        <w:r w:rsidR="00E41082" w:rsidDel="00343D9B">
          <w:delText>great toe</w:delText>
        </w:r>
      </w:del>
    </w:p>
    <w:p w14:paraId="665D696D" w14:textId="6143FCBE" w:rsidR="00E41082" w:rsidDel="00343D9B" w:rsidRDefault="00E41082" w:rsidP="00F01A52">
      <w:pPr>
        <w:numPr>
          <w:ilvl w:val="0"/>
          <w:numId w:val="19"/>
        </w:numPr>
        <w:spacing w:line="480" w:lineRule="auto"/>
        <w:rPr>
          <w:del w:id="5099" w:author="Thar Adale" w:date="2020-07-16T19:53:00Z"/>
        </w:rPr>
      </w:pPr>
      <w:del w:id="5100" w:author="Thar Adale" w:date="2020-07-16T19:53:00Z">
        <w:r w:rsidDel="00343D9B">
          <w:delText>right</w:delText>
        </w:r>
      </w:del>
    </w:p>
    <w:p w14:paraId="28A273C2" w14:textId="326A0C30" w:rsidR="00E41082" w:rsidDel="00343D9B" w:rsidRDefault="00E41082" w:rsidP="00F01A52">
      <w:pPr>
        <w:numPr>
          <w:ilvl w:val="0"/>
          <w:numId w:val="19"/>
        </w:numPr>
        <w:spacing w:line="480" w:lineRule="auto"/>
        <w:rPr>
          <w:del w:id="5101" w:author="Thar Adale" w:date="2020-07-16T19:53:00Z"/>
        </w:rPr>
      </w:pPr>
      <w:del w:id="5102" w:author="Thar Adale" w:date="2020-07-16T19:53:00Z">
        <w:r w:rsidDel="00343D9B">
          <w:delText>initial</w:delText>
        </w:r>
      </w:del>
    </w:p>
    <w:p w14:paraId="7B3FA84C" w14:textId="3B0D6F69" w:rsidR="00E41082" w:rsidDel="00343D9B" w:rsidRDefault="00E41082" w:rsidP="00F01A52">
      <w:pPr>
        <w:numPr>
          <w:ilvl w:val="0"/>
          <w:numId w:val="19"/>
        </w:numPr>
        <w:spacing w:line="480" w:lineRule="auto"/>
        <w:rPr>
          <w:del w:id="5103" w:author="Thar Adale" w:date="2020-07-16T19:53:00Z"/>
        </w:rPr>
      </w:pPr>
      <w:del w:id="5104" w:author="Thar Adale" w:date="2020-07-16T19:53:00Z">
        <w:r w:rsidDel="00343D9B">
          <w:delText>yes</w:delText>
        </w:r>
      </w:del>
    </w:p>
    <w:p w14:paraId="54286F1C" w14:textId="4C17FE62" w:rsidR="00E41082" w:rsidDel="00343D9B" w:rsidRDefault="00E41082" w:rsidP="00F01A52">
      <w:pPr>
        <w:numPr>
          <w:ilvl w:val="0"/>
          <w:numId w:val="19"/>
        </w:numPr>
        <w:spacing w:line="480" w:lineRule="auto"/>
        <w:rPr>
          <w:del w:id="5105" w:author="Thar Adale" w:date="2020-07-16T19:53:00Z"/>
        </w:rPr>
      </w:pPr>
      <w:del w:id="5106" w:author="Thar Adale" w:date="2020-07-16T19:53:00Z">
        <w:r w:rsidDel="00343D9B">
          <w:delText>yes</w:delText>
        </w:r>
      </w:del>
    </w:p>
    <w:p w14:paraId="2E3B569F" w14:textId="018ED6B4" w:rsidR="00E41082" w:rsidDel="00343D9B" w:rsidRDefault="00E41082" w:rsidP="00F01A52">
      <w:pPr>
        <w:numPr>
          <w:ilvl w:val="0"/>
          <w:numId w:val="19"/>
        </w:numPr>
        <w:spacing w:line="480" w:lineRule="auto"/>
        <w:rPr>
          <w:del w:id="5107" w:author="Thar Adale" w:date="2020-07-16T19:53:00Z"/>
        </w:rPr>
      </w:pPr>
      <w:del w:id="5108" w:author="Thar Adale" w:date="2020-07-16T19:53:00Z">
        <w:r w:rsidDel="00343D9B">
          <w:delText>no</w:delText>
        </w:r>
      </w:del>
    </w:p>
    <w:p w14:paraId="3576D63F" w14:textId="30275C25" w:rsidR="00E41082" w:rsidDel="00343D9B" w:rsidRDefault="00E41082" w:rsidP="00B2019F">
      <w:pPr>
        <w:spacing w:line="480" w:lineRule="auto"/>
        <w:ind w:left="360"/>
        <w:rPr>
          <w:del w:id="5109" w:author="Thar Adale" w:date="2020-07-16T19:53:00Z"/>
        </w:rPr>
      </w:pPr>
      <w:del w:id="5110" w:author="Thar Adale" w:date="2020-07-16T19:53:00Z">
        <w:r w:rsidDel="00343D9B">
          <w:delText>8.</w:delText>
        </w:r>
      </w:del>
    </w:p>
    <w:p w14:paraId="2B06097A" w14:textId="2DD6C5FC" w:rsidR="00E41082" w:rsidDel="00343D9B" w:rsidRDefault="00E41082" w:rsidP="00F01A52">
      <w:pPr>
        <w:numPr>
          <w:ilvl w:val="0"/>
          <w:numId w:val="20"/>
        </w:numPr>
        <w:spacing w:line="480" w:lineRule="auto"/>
        <w:rPr>
          <w:del w:id="5111" w:author="Thar Adale" w:date="2020-07-16T19:53:00Z"/>
        </w:rPr>
      </w:pPr>
      <w:del w:id="5112" w:author="Thar Adale" w:date="2020-07-16T19:53:00Z">
        <w:r w:rsidDel="00343D9B">
          <w:delText>yes</w:delText>
        </w:r>
      </w:del>
    </w:p>
    <w:p w14:paraId="21A657F3" w14:textId="05B67679" w:rsidR="00E41082" w:rsidDel="00343D9B" w:rsidRDefault="00E41082" w:rsidP="00F01A52">
      <w:pPr>
        <w:numPr>
          <w:ilvl w:val="0"/>
          <w:numId w:val="20"/>
        </w:numPr>
        <w:spacing w:line="480" w:lineRule="auto"/>
        <w:rPr>
          <w:del w:id="5113" w:author="Thar Adale" w:date="2020-07-16T19:53:00Z"/>
        </w:rPr>
      </w:pPr>
      <w:del w:id="5114" w:author="Thar Adale" w:date="2020-07-16T19:53:00Z">
        <w:r w:rsidDel="00343D9B">
          <w:delText>no</w:delText>
        </w:r>
      </w:del>
    </w:p>
    <w:p w14:paraId="0588DBD3" w14:textId="4216549A" w:rsidR="00E41082" w:rsidDel="00343D9B" w:rsidRDefault="00E41082" w:rsidP="00F01A52">
      <w:pPr>
        <w:numPr>
          <w:ilvl w:val="0"/>
          <w:numId w:val="20"/>
        </w:numPr>
        <w:spacing w:line="480" w:lineRule="auto"/>
        <w:rPr>
          <w:del w:id="5115" w:author="Thar Adale" w:date="2020-07-16T19:53:00Z"/>
        </w:rPr>
      </w:pPr>
      <w:del w:id="5116" w:author="Thar Adale" w:date="2020-07-16T19:53:00Z">
        <w:r w:rsidDel="00343D9B">
          <w:delText>no</w:delText>
        </w:r>
      </w:del>
    </w:p>
    <w:p w14:paraId="6E65D942" w14:textId="596D6C9F" w:rsidR="00E41082" w:rsidDel="00343D9B" w:rsidRDefault="00E41082" w:rsidP="00F01A52">
      <w:pPr>
        <w:numPr>
          <w:ilvl w:val="0"/>
          <w:numId w:val="20"/>
        </w:numPr>
        <w:spacing w:line="480" w:lineRule="auto"/>
        <w:rPr>
          <w:del w:id="5117" w:author="Thar Adale" w:date="2020-07-16T19:53:00Z"/>
        </w:rPr>
      </w:pPr>
      <w:del w:id="5118" w:author="Thar Adale" w:date="2020-07-16T19:53:00Z">
        <w:r w:rsidDel="00343D9B">
          <w:delText>yes</w:delText>
        </w:r>
      </w:del>
    </w:p>
    <w:p w14:paraId="544CAE3D" w14:textId="7BB69707" w:rsidR="00E41082" w:rsidDel="00343D9B" w:rsidRDefault="00E41082" w:rsidP="00B2019F">
      <w:pPr>
        <w:spacing w:line="480" w:lineRule="auto"/>
        <w:ind w:left="360"/>
        <w:rPr>
          <w:del w:id="5119" w:author="Thar Adale" w:date="2020-07-16T19:53:00Z"/>
        </w:rPr>
      </w:pPr>
      <w:del w:id="5120" w:author="Thar Adale" w:date="2020-07-16T19:53:00Z">
        <w:r w:rsidDel="00343D9B">
          <w:delText>9.</w:delText>
        </w:r>
      </w:del>
    </w:p>
    <w:p w14:paraId="1CC53E57" w14:textId="1F9E0838" w:rsidR="00E41082" w:rsidDel="00343D9B" w:rsidRDefault="00E41082" w:rsidP="00F01A52">
      <w:pPr>
        <w:numPr>
          <w:ilvl w:val="0"/>
          <w:numId w:val="21"/>
        </w:numPr>
        <w:spacing w:line="480" w:lineRule="auto"/>
        <w:rPr>
          <w:del w:id="5121" w:author="Thar Adale" w:date="2020-07-16T19:53:00Z"/>
        </w:rPr>
      </w:pPr>
      <w:del w:id="5122" w:author="Thar Adale" w:date="2020-07-16T19:53:00Z">
        <w:r w:rsidDel="00343D9B">
          <w:delText>dysuria, weakness, and fever</w:delText>
        </w:r>
      </w:del>
    </w:p>
    <w:p w14:paraId="55F563D3" w14:textId="0DD6A373" w:rsidR="00E41082" w:rsidDel="00343D9B" w:rsidRDefault="00E41082" w:rsidP="00F01A52">
      <w:pPr>
        <w:numPr>
          <w:ilvl w:val="0"/>
          <w:numId w:val="21"/>
        </w:numPr>
        <w:spacing w:line="480" w:lineRule="auto"/>
        <w:rPr>
          <w:del w:id="5123" w:author="Thar Adale" w:date="2020-07-16T19:53:00Z"/>
        </w:rPr>
      </w:pPr>
      <w:del w:id="5124" w:author="Thar Adale" w:date="2020-07-16T19:53:00Z">
        <w:r w:rsidDel="00343D9B">
          <w:delText>urinary tract infection</w:delText>
        </w:r>
      </w:del>
    </w:p>
    <w:p w14:paraId="420375C9" w14:textId="5F3DB4AA" w:rsidR="00E41082" w:rsidDel="00343D9B" w:rsidRDefault="00E41082" w:rsidP="00F01A52">
      <w:pPr>
        <w:numPr>
          <w:ilvl w:val="0"/>
          <w:numId w:val="21"/>
        </w:numPr>
        <w:spacing w:line="480" w:lineRule="auto"/>
        <w:rPr>
          <w:del w:id="5125" w:author="Thar Adale" w:date="2020-07-16T19:53:00Z"/>
        </w:rPr>
      </w:pPr>
      <w:del w:id="5126" w:author="Thar Adale" w:date="2020-07-16T19:53:00Z">
        <w:r w:rsidDel="00343D9B">
          <w:rPr>
            <w:i/>
          </w:rPr>
          <w:delText>Escherichia coli</w:delText>
        </w:r>
        <w:r w:rsidDel="00343D9B">
          <w:delText>, non-Shiga toxin-producing</w:delText>
        </w:r>
      </w:del>
    </w:p>
    <w:p w14:paraId="19CA7B96" w14:textId="4C10FF39" w:rsidR="00E41082" w:rsidDel="00343D9B" w:rsidRDefault="00E41082" w:rsidP="00F01A52">
      <w:pPr>
        <w:numPr>
          <w:ilvl w:val="0"/>
          <w:numId w:val="21"/>
        </w:numPr>
        <w:spacing w:line="480" w:lineRule="auto"/>
        <w:rPr>
          <w:del w:id="5127" w:author="Thar Adale" w:date="2020-07-16T19:53:00Z"/>
        </w:rPr>
      </w:pPr>
      <w:del w:id="5128" w:author="Thar Adale" w:date="2020-07-16T19:53:00Z">
        <w:r w:rsidDel="00343D9B">
          <w:delText>no</w:delText>
        </w:r>
      </w:del>
    </w:p>
    <w:p w14:paraId="07F3DB9F" w14:textId="2870D3F8" w:rsidR="00E41082" w:rsidDel="00343D9B" w:rsidRDefault="00E41082" w:rsidP="00F01A52">
      <w:pPr>
        <w:numPr>
          <w:ilvl w:val="0"/>
          <w:numId w:val="21"/>
        </w:numPr>
        <w:spacing w:line="480" w:lineRule="auto"/>
        <w:rPr>
          <w:del w:id="5129" w:author="Thar Adale" w:date="2020-07-16T19:53:00Z"/>
        </w:rPr>
      </w:pPr>
      <w:del w:id="5130" w:author="Thar Adale" w:date="2020-07-16T19:53:00Z">
        <w:r w:rsidDel="00343D9B">
          <w:delText>yes</w:delText>
        </w:r>
      </w:del>
    </w:p>
    <w:p w14:paraId="313D2A18" w14:textId="5EFCE918" w:rsidR="00E41082" w:rsidDel="00343D9B" w:rsidRDefault="00E41082" w:rsidP="00F01A52">
      <w:pPr>
        <w:numPr>
          <w:ilvl w:val="0"/>
          <w:numId w:val="21"/>
        </w:numPr>
        <w:spacing w:line="480" w:lineRule="auto"/>
        <w:rPr>
          <w:del w:id="5131" w:author="Thar Adale" w:date="2020-07-16T19:53:00Z"/>
        </w:rPr>
      </w:pPr>
      <w:del w:id="5132" w:author="Thar Adale" w:date="2020-07-16T19:53:00Z">
        <w:r w:rsidDel="00343D9B">
          <w:delText>no</w:delText>
        </w:r>
      </w:del>
    </w:p>
    <w:p w14:paraId="1284B190" w14:textId="06DBA0E4" w:rsidR="00E41082" w:rsidDel="00343D9B" w:rsidRDefault="00192BE5" w:rsidP="00F01A52">
      <w:pPr>
        <w:numPr>
          <w:ilvl w:val="0"/>
          <w:numId w:val="21"/>
        </w:numPr>
        <w:spacing w:line="480" w:lineRule="auto"/>
        <w:rPr>
          <w:del w:id="5133" w:author="Thar Adale" w:date="2020-07-16T19:53:00Z"/>
        </w:rPr>
      </w:pPr>
      <w:del w:id="5134" w:author="Thar Adale" w:date="2020-07-16T19:53:00Z">
        <w:r w:rsidDel="00343D9B">
          <w:delText>urinary tract infection</w:delText>
        </w:r>
      </w:del>
    </w:p>
    <w:p w14:paraId="079CA8CC" w14:textId="5567C1BE" w:rsidR="00E41082" w:rsidDel="00343D9B" w:rsidRDefault="00E41082" w:rsidP="00B2019F">
      <w:pPr>
        <w:spacing w:line="480" w:lineRule="auto"/>
        <w:ind w:left="360"/>
        <w:rPr>
          <w:del w:id="5135" w:author="Thar Adale" w:date="2020-07-16T19:53:00Z"/>
        </w:rPr>
      </w:pPr>
      <w:del w:id="5136" w:author="Thar Adale" w:date="2020-07-16T19:53:00Z">
        <w:r w:rsidDel="00343D9B">
          <w:delText>10.</w:delText>
        </w:r>
      </w:del>
    </w:p>
    <w:p w14:paraId="20045887" w14:textId="2994E3F3" w:rsidR="00E41082" w:rsidDel="00343D9B" w:rsidRDefault="00192BE5" w:rsidP="00F01A52">
      <w:pPr>
        <w:numPr>
          <w:ilvl w:val="0"/>
          <w:numId w:val="22"/>
        </w:numPr>
        <w:spacing w:line="480" w:lineRule="auto"/>
        <w:rPr>
          <w:del w:id="5137" w:author="Thar Adale" w:date="2020-07-16T19:53:00Z"/>
          <w:i/>
        </w:rPr>
      </w:pPr>
      <w:del w:id="5138" w:author="Thar Adale" w:date="2020-07-16T19:53:00Z">
        <w:r w:rsidRPr="00FA796D" w:rsidDel="00343D9B">
          <w:delText xml:space="preserve">methicillin resistant </w:delText>
        </w:r>
        <w:r w:rsidR="00E41082" w:rsidDel="00343D9B">
          <w:rPr>
            <w:i/>
          </w:rPr>
          <w:delText>Staphyloccus aureus</w:delText>
        </w:r>
      </w:del>
    </w:p>
    <w:p w14:paraId="61C4F248" w14:textId="37CEDF20" w:rsidR="00E41082" w:rsidDel="00343D9B" w:rsidRDefault="00E41082" w:rsidP="00F01A52">
      <w:pPr>
        <w:numPr>
          <w:ilvl w:val="0"/>
          <w:numId w:val="22"/>
        </w:numPr>
        <w:spacing w:line="480" w:lineRule="auto"/>
        <w:rPr>
          <w:del w:id="5139" w:author="Thar Adale" w:date="2020-07-16T19:53:00Z"/>
        </w:rPr>
      </w:pPr>
      <w:del w:id="5140" w:author="Thar Adale" w:date="2020-07-16T19:53:00Z">
        <w:r w:rsidDel="00343D9B">
          <w:delText>yes</w:delText>
        </w:r>
      </w:del>
    </w:p>
    <w:p w14:paraId="5B8F99AF" w14:textId="7D3AE1B5" w:rsidR="00E41082" w:rsidDel="00343D9B" w:rsidRDefault="00E41082" w:rsidP="00F01A52">
      <w:pPr>
        <w:numPr>
          <w:ilvl w:val="0"/>
          <w:numId w:val="22"/>
        </w:numPr>
        <w:spacing w:line="480" w:lineRule="auto"/>
        <w:rPr>
          <w:del w:id="5141" w:author="Thar Adale" w:date="2020-07-16T19:53:00Z"/>
        </w:rPr>
      </w:pPr>
      <w:del w:id="5142" w:author="Thar Adale" w:date="2020-07-16T19:53:00Z">
        <w:r w:rsidDel="00343D9B">
          <w:delText>yes</w:delText>
        </w:r>
      </w:del>
    </w:p>
    <w:p w14:paraId="2F07AD23" w14:textId="3A806185" w:rsidR="00E41082" w:rsidDel="00343D9B" w:rsidRDefault="00E41082" w:rsidP="00F01A52">
      <w:pPr>
        <w:numPr>
          <w:ilvl w:val="0"/>
          <w:numId w:val="22"/>
        </w:numPr>
        <w:spacing w:line="480" w:lineRule="auto"/>
        <w:rPr>
          <w:del w:id="5143" w:author="Thar Adale" w:date="2020-07-16T19:53:00Z"/>
        </w:rPr>
      </w:pPr>
      <w:del w:id="5144" w:author="Thar Adale" w:date="2020-07-16T19:53:00Z">
        <w:r w:rsidDel="00343D9B">
          <w:delText>yes, documented as such</w:delText>
        </w:r>
        <w:r w:rsidR="00192BE5" w:rsidDel="00343D9B">
          <w:delText>; end organ damage is present with CHF</w:delText>
        </w:r>
      </w:del>
    </w:p>
    <w:p w14:paraId="5489D408" w14:textId="6A1475B1" w:rsidR="00E41082" w:rsidDel="00343D9B" w:rsidRDefault="00E41082" w:rsidP="00F01A52">
      <w:pPr>
        <w:numPr>
          <w:ilvl w:val="0"/>
          <w:numId w:val="22"/>
        </w:numPr>
        <w:spacing w:line="480" w:lineRule="auto"/>
        <w:rPr>
          <w:del w:id="5145" w:author="Thar Adale" w:date="2020-07-16T19:53:00Z"/>
        </w:rPr>
      </w:pPr>
      <w:del w:id="5146" w:author="Thar Adale" w:date="2020-07-16T19:53:00Z">
        <w:r w:rsidDel="00343D9B">
          <w:delText>yes, heart failure</w:delText>
        </w:r>
      </w:del>
    </w:p>
    <w:p w14:paraId="46981936" w14:textId="56C95DB6" w:rsidR="00E41082" w:rsidDel="00343D9B" w:rsidRDefault="00E41082" w:rsidP="00B2019F">
      <w:pPr>
        <w:keepNext/>
        <w:keepLines/>
        <w:spacing w:line="480" w:lineRule="auto"/>
        <w:outlineLvl w:val="1"/>
        <w:rPr>
          <w:del w:id="5147" w:author="Thar Adale" w:date="2020-07-16T19:53:00Z"/>
          <w:b/>
          <w:bCs/>
          <w:szCs w:val="26"/>
        </w:rPr>
      </w:pPr>
      <w:del w:id="5148" w:author="Thar Adale" w:date="2020-07-16T19:53:00Z">
        <w:r w:rsidDel="00343D9B">
          <w:rPr>
            <w:b/>
            <w:bCs/>
            <w:szCs w:val="26"/>
          </w:rPr>
          <w:delText xml:space="preserve">Exercise </w:delText>
        </w:r>
        <w:r w:rsidR="005E09DF" w:rsidDel="00343D9B">
          <w:rPr>
            <w:b/>
            <w:bCs/>
            <w:szCs w:val="26"/>
          </w:rPr>
          <w:delText>20</w:delText>
        </w:r>
        <w:r w:rsidDel="00343D9B">
          <w:rPr>
            <w:b/>
            <w:bCs/>
            <w:szCs w:val="26"/>
          </w:rPr>
          <w:delText>.3 Assigning Codes for Infectious Diseases</w:delText>
        </w:r>
      </w:del>
    </w:p>
    <w:p w14:paraId="540C1272" w14:textId="6258DDC4" w:rsidR="00E41082" w:rsidDel="00343D9B" w:rsidRDefault="00E41082" w:rsidP="00B2019F">
      <w:pPr>
        <w:spacing w:line="480" w:lineRule="auto"/>
        <w:ind w:left="720" w:hanging="360"/>
        <w:rPr>
          <w:del w:id="5149" w:author="Thar Adale" w:date="2020-07-16T19:53:00Z"/>
        </w:rPr>
      </w:pPr>
      <w:del w:id="5150" w:author="Thar Adale" w:date="2020-07-16T19:53:00Z">
        <w:r w:rsidDel="00343D9B">
          <w:delText>1.</w:delText>
        </w:r>
        <w:r w:rsidDel="00343D9B">
          <w:tab/>
        </w:r>
        <w:r w:rsidRPr="00FA796D" w:rsidDel="00343D9B">
          <w:rPr>
            <w:rStyle w:val="Emphasis"/>
          </w:rPr>
          <w:delText xml:space="preserve">B27.00 </w:delText>
        </w:r>
        <w:r w:rsidDel="00343D9B">
          <w:delText xml:space="preserve"> (Mononucleosis,  Epstein-Barr)</w:delText>
        </w:r>
      </w:del>
    </w:p>
    <w:p w14:paraId="6E2C737B" w14:textId="3FD2C2B3" w:rsidR="00E41082" w:rsidDel="00343D9B" w:rsidRDefault="00E41082" w:rsidP="00B2019F">
      <w:pPr>
        <w:spacing w:line="480" w:lineRule="auto"/>
        <w:ind w:left="720" w:hanging="360"/>
        <w:rPr>
          <w:del w:id="5151" w:author="Thar Adale" w:date="2020-07-16T19:53:00Z"/>
        </w:rPr>
      </w:pPr>
      <w:del w:id="5152" w:author="Thar Adale" w:date="2020-07-16T19:53:00Z">
        <w:r w:rsidDel="00343D9B">
          <w:delText>2.</w:delText>
        </w:r>
        <w:r w:rsidDel="00343D9B">
          <w:tab/>
        </w:r>
        <w:r w:rsidRPr="00FA796D" w:rsidDel="00343D9B">
          <w:rPr>
            <w:rStyle w:val="Emphasis"/>
          </w:rPr>
          <w:delText>A15.0</w:delText>
        </w:r>
        <w:r w:rsidDel="00343D9B">
          <w:delText xml:space="preserve">  (Tuberculosis, pulmonary)</w:delText>
        </w:r>
      </w:del>
    </w:p>
    <w:p w14:paraId="3A572E3E" w14:textId="587F86E2" w:rsidR="00E41082" w:rsidDel="00343D9B" w:rsidRDefault="00E41082" w:rsidP="00B2019F">
      <w:pPr>
        <w:spacing w:line="480" w:lineRule="auto"/>
        <w:ind w:left="720" w:hanging="360"/>
        <w:rPr>
          <w:del w:id="5153" w:author="Thar Adale" w:date="2020-07-16T19:53:00Z"/>
        </w:rPr>
      </w:pPr>
      <w:del w:id="5154" w:author="Thar Adale" w:date="2020-07-16T19:53:00Z">
        <w:r w:rsidDel="00343D9B">
          <w:delText>3.</w:delText>
        </w:r>
        <w:r w:rsidDel="00343D9B">
          <w:tab/>
        </w:r>
        <w:r w:rsidRPr="00FA796D" w:rsidDel="00343D9B">
          <w:rPr>
            <w:rStyle w:val="Emphasis"/>
          </w:rPr>
          <w:delText>Z21</w:delText>
        </w:r>
        <w:r w:rsidDel="00343D9B">
          <w:delText xml:space="preserve">  (Human, immunodeficiency virus, asymptomatic</w:delText>
        </w:r>
        <w:r w:rsidRPr="0049690E" w:rsidDel="00343D9B">
          <w:delText xml:space="preserve"> </w:delText>
        </w:r>
        <w:r w:rsidDel="00343D9B">
          <w:delText xml:space="preserve">status) </w:delText>
        </w:r>
      </w:del>
    </w:p>
    <w:p w14:paraId="3D95E467" w14:textId="5BE441B0" w:rsidR="00E41082" w:rsidDel="00343D9B" w:rsidRDefault="00E41082" w:rsidP="00B2019F">
      <w:pPr>
        <w:spacing w:line="480" w:lineRule="auto"/>
        <w:ind w:left="360" w:firstLine="360"/>
        <w:rPr>
          <w:del w:id="5155" w:author="Thar Adale" w:date="2020-07-16T19:53:00Z"/>
        </w:rPr>
      </w:pPr>
      <w:del w:id="5156" w:author="Thar Adale" w:date="2020-07-16T19:53:00Z">
        <w:r w:rsidRPr="00FA796D" w:rsidDel="00343D9B">
          <w:rPr>
            <w:rStyle w:val="Emphasis"/>
          </w:rPr>
          <w:delText xml:space="preserve">Z71.7 </w:delText>
        </w:r>
        <w:r w:rsidDel="00343D9B">
          <w:delText xml:space="preserve"> (Human, immunodeficiency virus, counseling) </w:delText>
        </w:r>
      </w:del>
    </w:p>
    <w:p w14:paraId="3A682221" w14:textId="1BD9C04B" w:rsidR="00E41082" w:rsidDel="00343D9B" w:rsidRDefault="00E41082" w:rsidP="00B2019F">
      <w:pPr>
        <w:spacing w:line="480" w:lineRule="auto"/>
        <w:ind w:left="720" w:hanging="360"/>
        <w:rPr>
          <w:del w:id="5157" w:author="Thar Adale" w:date="2020-07-16T19:53:00Z"/>
        </w:rPr>
      </w:pPr>
      <w:del w:id="5158" w:author="Thar Adale" w:date="2020-07-16T19:53:00Z">
        <w:r w:rsidDel="00343D9B">
          <w:delText>4.</w:delText>
        </w:r>
        <w:r w:rsidDel="00343D9B">
          <w:tab/>
        </w:r>
        <w:r w:rsidRPr="00FA796D" w:rsidDel="00343D9B">
          <w:rPr>
            <w:rStyle w:val="Emphasis"/>
          </w:rPr>
          <w:delText xml:space="preserve">A51.0 </w:delText>
        </w:r>
        <w:r w:rsidDel="00343D9B">
          <w:delText xml:space="preserve"> (Syphilis, genital)</w:delText>
        </w:r>
      </w:del>
    </w:p>
    <w:p w14:paraId="47F2163E" w14:textId="52EA7C19" w:rsidR="00E41082" w:rsidDel="00343D9B" w:rsidRDefault="00E41082" w:rsidP="00B2019F">
      <w:pPr>
        <w:spacing w:line="480" w:lineRule="auto"/>
        <w:ind w:left="720" w:hanging="360"/>
        <w:rPr>
          <w:del w:id="5159" w:author="Thar Adale" w:date="2020-07-16T19:53:00Z"/>
        </w:rPr>
      </w:pPr>
      <w:del w:id="5160" w:author="Thar Adale" w:date="2020-07-16T19:53:00Z">
        <w:r w:rsidDel="00343D9B">
          <w:delText>5.</w:delText>
        </w:r>
        <w:r w:rsidDel="00343D9B">
          <w:tab/>
        </w:r>
        <w:r w:rsidRPr="00FA796D" w:rsidDel="00343D9B">
          <w:rPr>
            <w:rStyle w:val="Emphasis"/>
          </w:rPr>
          <w:delText>A41.01</w:delText>
        </w:r>
        <w:r w:rsidDel="00343D9B">
          <w:delText xml:space="preserve">  (Sepsis, Staphylococcus, aureus)</w:delText>
        </w:r>
      </w:del>
    </w:p>
    <w:p w14:paraId="2D4C2297" w14:textId="24F056AA" w:rsidR="00E41082" w:rsidDel="00343D9B" w:rsidRDefault="00E41082" w:rsidP="00B2019F">
      <w:pPr>
        <w:keepNext/>
        <w:keepLines/>
        <w:spacing w:line="480" w:lineRule="auto"/>
        <w:outlineLvl w:val="1"/>
        <w:rPr>
          <w:del w:id="5161" w:author="Thar Adale" w:date="2020-07-16T19:53:00Z"/>
          <w:b/>
          <w:bCs/>
          <w:szCs w:val="26"/>
        </w:rPr>
      </w:pPr>
      <w:del w:id="5162" w:author="Thar Adale" w:date="2020-07-16T19:53:00Z">
        <w:r w:rsidDel="00343D9B">
          <w:rPr>
            <w:b/>
            <w:bCs/>
            <w:szCs w:val="26"/>
          </w:rPr>
          <w:delText xml:space="preserve">Exercise </w:delText>
        </w:r>
        <w:r w:rsidR="005E09DF" w:rsidDel="00343D9B">
          <w:rPr>
            <w:b/>
            <w:bCs/>
            <w:szCs w:val="26"/>
          </w:rPr>
          <w:delText>20</w:delText>
        </w:r>
        <w:r w:rsidDel="00343D9B">
          <w:rPr>
            <w:b/>
            <w:bCs/>
            <w:szCs w:val="26"/>
          </w:rPr>
          <w:delText>.4 Arranging Codes for Infectious Diseases</w:delText>
        </w:r>
      </w:del>
    </w:p>
    <w:p w14:paraId="5CD7BB11" w14:textId="1A529732" w:rsidR="00E41082" w:rsidDel="00343D9B" w:rsidRDefault="00464535" w:rsidP="00237906">
      <w:pPr>
        <w:spacing w:line="480" w:lineRule="auto"/>
        <w:ind w:left="360"/>
        <w:rPr>
          <w:del w:id="5163" w:author="Thar Adale" w:date="2020-07-16T19:53:00Z"/>
          <w:bCs/>
        </w:rPr>
      </w:pPr>
      <w:del w:id="5164" w:author="Thar Adale" w:date="2020-07-16T19:53:00Z">
        <w:r w:rsidRPr="00237906" w:rsidDel="00343D9B">
          <w:delText>1.</w:delText>
        </w:r>
        <w:r w:rsidDel="00343D9B">
          <w:rPr>
            <w:rStyle w:val="Emphasis"/>
          </w:rPr>
          <w:delText xml:space="preserve"> </w:delText>
        </w:r>
        <w:r w:rsidR="00E41082" w:rsidRPr="00FA796D" w:rsidDel="00343D9B">
          <w:rPr>
            <w:rStyle w:val="Emphasis"/>
          </w:rPr>
          <w:delText>B20</w:delText>
        </w:r>
        <w:r w:rsidR="00E41082" w:rsidDel="00343D9B">
          <w:rPr>
            <w:bCs/>
          </w:rPr>
          <w:delText xml:space="preserve">  (Acquired, immunodeficiency syndrome)</w:delText>
        </w:r>
        <w:r w:rsidR="00E41082" w:rsidDel="00343D9B">
          <w:rPr>
            <w:bCs/>
          </w:rPr>
          <w:br/>
        </w:r>
        <w:r w:rsidR="00E41082" w:rsidRPr="00FA796D" w:rsidDel="00343D9B">
          <w:rPr>
            <w:rStyle w:val="Emphasis"/>
          </w:rPr>
          <w:delText>C46.0</w:delText>
        </w:r>
        <w:r w:rsidR="00E41082" w:rsidDel="00343D9B">
          <w:rPr>
            <w:bCs/>
          </w:rPr>
          <w:delText xml:space="preserve">  (Kaposi’s, sarcoma, skin)</w:delText>
        </w:r>
      </w:del>
    </w:p>
    <w:p w14:paraId="5B306E90" w14:textId="1994B06D" w:rsidR="00E41082" w:rsidDel="00343D9B" w:rsidRDefault="00464535" w:rsidP="00237906">
      <w:pPr>
        <w:spacing w:line="480" w:lineRule="auto"/>
        <w:ind w:left="360"/>
        <w:rPr>
          <w:del w:id="5165" w:author="Thar Adale" w:date="2020-07-16T19:53:00Z"/>
          <w:bCs/>
          <w:lang w:val="pt-BR"/>
        </w:rPr>
      </w:pPr>
      <w:del w:id="5166" w:author="Thar Adale" w:date="2020-07-16T19:53:00Z">
        <w:r w:rsidRPr="00237906" w:rsidDel="00343D9B">
          <w:delText>2.</w:delText>
        </w:r>
        <w:r w:rsidDel="00343D9B">
          <w:rPr>
            <w:rStyle w:val="Emphasis"/>
          </w:rPr>
          <w:delText xml:space="preserve"> </w:delText>
        </w:r>
        <w:r w:rsidR="00E41082" w:rsidRPr="00FA796D" w:rsidDel="00343D9B">
          <w:rPr>
            <w:rStyle w:val="Emphasis"/>
          </w:rPr>
          <w:delText>S92.421A</w:delText>
        </w:r>
        <w:r w:rsidR="00E41082" w:rsidDel="00343D9B">
          <w:rPr>
            <w:bCs/>
          </w:rPr>
          <w:delText xml:space="preserve">  (Fracture, </w:delText>
        </w:r>
        <w:r w:rsidR="00192BE5" w:rsidDel="00343D9B">
          <w:rPr>
            <w:bCs/>
          </w:rPr>
          <w:delText xml:space="preserve">traumatic, </w:delText>
        </w:r>
        <w:r w:rsidR="00E41082" w:rsidDel="00343D9B">
          <w:rPr>
            <w:bCs/>
          </w:rPr>
          <w:delText>toe, great, distal phalanx, right, initial</w:delText>
        </w:r>
        <w:r w:rsidR="00E41082" w:rsidRPr="0049690E" w:rsidDel="00343D9B">
          <w:rPr>
            <w:bCs/>
          </w:rPr>
          <w:delText xml:space="preserve"> </w:delText>
        </w:r>
        <w:r w:rsidR="00E41082" w:rsidDel="00343D9B">
          <w:rPr>
            <w:bCs/>
          </w:rPr>
          <w:delText xml:space="preserve">encounter) </w:delText>
        </w:r>
        <w:r w:rsidR="00E41082" w:rsidDel="00343D9B">
          <w:rPr>
            <w:bCs/>
          </w:rPr>
          <w:br/>
        </w:r>
        <w:r w:rsidR="00E41082" w:rsidRPr="00FA796D" w:rsidDel="00343D9B">
          <w:rPr>
            <w:rStyle w:val="Emphasis"/>
          </w:rPr>
          <w:delText>B20</w:delText>
        </w:r>
        <w:r w:rsidR="00E41082" w:rsidDel="00343D9B">
          <w:rPr>
            <w:bCs/>
          </w:rPr>
          <w:delText xml:space="preserve">  (Acquired, immunodeficiency syndrome)</w:delText>
        </w:r>
        <w:r w:rsidR="00E41082" w:rsidDel="00343D9B">
          <w:rPr>
            <w:bCs/>
            <w:lang w:val="pt-BR"/>
          </w:rPr>
          <w:br/>
        </w:r>
        <w:r w:rsidR="00E41082" w:rsidRPr="00FA796D" w:rsidDel="00343D9B">
          <w:rPr>
            <w:rStyle w:val="Emphasis"/>
          </w:rPr>
          <w:delText>C46.3</w:delText>
        </w:r>
        <w:r w:rsidR="00E41082" w:rsidDel="00343D9B">
          <w:rPr>
            <w:bCs/>
            <w:lang w:val="pt-BR"/>
          </w:rPr>
          <w:delText xml:space="preserve">  (Kaposi’s, sarcoma, lymph node)</w:delText>
        </w:r>
      </w:del>
    </w:p>
    <w:p w14:paraId="6C0E8006" w14:textId="00C6D842" w:rsidR="00E41082" w:rsidRPr="00237906" w:rsidDel="00343D9B" w:rsidRDefault="00E41082" w:rsidP="00237906">
      <w:pPr>
        <w:spacing w:line="480" w:lineRule="auto"/>
        <w:ind w:left="360"/>
        <w:rPr>
          <w:del w:id="5167" w:author="Thar Adale" w:date="2020-07-16T19:53:00Z"/>
          <w:bCs/>
        </w:rPr>
      </w:pPr>
      <w:del w:id="5168" w:author="Thar Adale" w:date="2020-07-16T19:53:00Z">
        <w:r w:rsidRPr="00237906" w:rsidDel="00343D9B">
          <w:rPr>
            <w:bCs/>
          </w:rPr>
          <w:delText>Index to External Causes:</w:delText>
        </w:r>
      </w:del>
    </w:p>
    <w:p w14:paraId="03524DBC" w14:textId="34ECB0D1" w:rsidR="00E41082" w:rsidRPr="00237906" w:rsidDel="00343D9B" w:rsidRDefault="00E41082" w:rsidP="00237906">
      <w:pPr>
        <w:spacing w:line="480" w:lineRule="auto"/>
        <w:ind w:left="360"/>
        <w:rPr>
          <w:del w:id="5169" w:author="Thar Adale" w:date="2020-07-16T19:53:00Z"/>
          <w:bCs/>
        </w:rPr>
      </w:pPr>
      <w:del w:id="5170" w:author="Thar Adale" w:date="2020-07-16T19:53:00Z">
        <w:r w:rsidRPr="00FA796D" w:rsidDel="00343D9B">
          <w:rPr>
            <w:rStyle w:val="Emphasis"/>
          </w:rPr>
          <w:delText>W55.19XA</w:delText>
        </w:r>
        <w:r w:rsidRPr="00237906" w:rsidDel="00343D9B">
          <w:rPr>
            <w:bCs/>
          </w:rPr>
          <w:delText xml:space="preserve">  (Stepped on, by animal, Tabular</w:delText>
        </w:r>
        <w:r w:rsidR="00192BE5" w:rsidRPr="00237906" w:rsidDel="00343D9B">
          <w:rPr>
            <w:bCs/>
          </w:rPr>
          <w:delText xml:space="preserve">: </w:delText>
        </w:r>
        <w:r w:rsidRPr="00237906" w:rsidDel="00343D9B">
          <w:rPr>
            <w:bCs/>
          </w:rPr>
          <w:delText>other contact with horse, initial encounter)</w:delText>
        </w:r>
      </w:del>
    </w:p>
    <w:p w14:paraId="077CD9FA" w14:textId="3A6C689A" w:rsidR="00E41082" w:rsidDel="00343D9B" w:rsidRDefault="00464535" w:rsidP="00237906">
      <w:pPr>
        <w:spacing w:line="480" w:lineRule="auto"/>
        <w:ind w:left="360"/>
        <w:rPr>
          <w:del w:id="5171" w:author="Thar Adale" w:date="2020-07-16T19:53:00Z"/>
          <w:bCs/>
        </w:rPr>
      </w:pPr>
      <w:del w:id="5172" w:author="Thar Adale" w:date="2020-07-16T19:53:00Z">
        <w:r w:rsidRPr="00237906" w:rsidDel="00343D9B">
          <w:delText xml:space="preserve">3. </w:delText>
        </w:r>
        <w:r w:rsidR="00E41082" w:rsidRPr="00FA796D" w:rsidDel="00343D9B">
          <w:rPr>
            <w:rStyle w:val="Emphasis"/>
          </w:rPr>
          <w:delText>J15.211</w:delText>
        </w:r>
        <w:r w:rsidR="00E41082" w:rsidDel="00343D9B">
          <w:delText xml:space="preserve">  (Pneumonia, Staphylococcal, aureus)</w:delText>
        </w:r>
      </w:del>
    </w:p>
    <w:p w14:paraId="5BC2F389" w14:textId="3F58C7A2" w:rsidR="00E41082" w:rsidDel="00343D9B" w:rsidRDefault="00464535" w:rsidP="00237906">
      <w:pPr>
        <w:spacing w:line="480" w:lineRule="auto"/>
        <w:ind w:left="360"/>
        <w:rPr>
          <w:del w:id="5173" w:author="Thar Adale" w:date="2020-07-16T19:53:00Z"/>
          <w:bCs/>
        </w:rPr>
      </w:pPr>
      <w:del w:id="5174" w:author="Thar Adale" w:date="2020-07-16T19:53:00Z">
        <w:r w:rsidRPr="00237906" w:rsidDel="00343D9B">
          <w:delText>4.</w:delText>
        </w:r>
        <w:r w:rsidDel="00343D9B">
          <w:rPr>
            <w:rStyle w:val="Emphasis"/>
          </w:rPr>
          <w:delText xml:space="preserve"> </w:delText>
        </w:r>
        <w:r w:rsidR="00E41082" w:rsidRPr="00FA796D" w:rsidDel="00343D9B">
          <w:rPr>
            <w:rStyle w:val="Emphasis"/>
          </w:rPr>
          <w:delText>N39.0</w:delText>
        </w:r>
        <w:r w:rsidR="00E41082" w:rsidDel="00343D9B">
          <w:rPr>
            <w:bCs/>
          </w:rPr>
          <w:delText xml:space="preserve">  (Infection, urinary)</w:delText>
        </w:r>
        <w:r w:rsidR="00E41082" w:rsidDel="00343D9B">
          <w:rPr>
            <w:bCs/>
          </w:rPr>
          <w:br/>
        </w:r>
        <w:r w:rsidR="00E41082" w:rsidRPr="00FA796D" w:rsidDel="00343D9B">
          <w:rPr>
            <w:rStyle w:val="Emphasis"/>
          </w:rPr>
          <w:delText xml:space="preserve">B96.29 </w:delText>
        </w:r>
        <w:r w:rsidR="00E41082" w:rsidDel="00343D9B">
          <w:rPr>
            <w:bCs/>
          </w:rPr>
          <w:delText xml:space="preserve"> (Escherichia coli, as cause of disease classified elsewhere, non-Shiga toxin-producing)</w:delText>
        </w:r>
        <w:r w:rsidR="00E41082" w:rsidDel="00343D9B">
          <w:rPr>
            <w:bCs/>
          </w:rPr>
          <w:br/>
        </w:r>
        <w:r w:rsidR="00E41082" w:rsidRPr="00FA796D" w:rsidDel="00343D9B">
          <w:rPr>
            <w:rStyle w:val="Emphasis"/>
          </w:rPr>
          <w:delText>Z21</w:delText>
        </w:r>
        <w:r w:rsidR="00E41082" w:rsidDel="00343D9B">
          <w:rPr>
            <w:bCs/>
          </w:rPr>
          <w:delText xml:space="preserve">  (Human, immunodeficiency virus, asymptomatic)</w:delText>
        </w:r>
      </w:del>
    </w:p>
    <w:p w14:paraId="6105A394" w14:textId="035DEB40" w:rsidR="00E41082" w:rsidDel="00343D9B" w:rsidRDefault="00464535" w:rsidP="00237906">
      <w:pPr>
        <w:spacing w:line="480" w:lineRule="auto"/>
        <w:ind w:left="360"/>
        <w:rPr>
          <w:del w:id="5175" w:author="Thar Adale" w:date="2020-07-16T19:53:00Z"/>
        </w:rPr>
      </w:pPr>
      <w:del w:id="5176" w:author="Thar Adale" w:date="2020-07-16T19:53:00Z">
        <w:r w:rsidRPr="00237906" w:rsidDel="00343D9B">
          <w:delText xml:space="preserve">5. </w:delText>
        </w:r>
        <w:r w:rsidR="00E41082" w:rsidRPr="00FA796D" w:rsidDel="00343D9B">
          <w:rPr>
            <w:rStyle w:val="Emphasis"/>
          </w:rPr>
          <w:delText xml:space="preserve">A41.02  </w:delText>
        </w:r>
        <w:r w:rsidR="00E41082" w:rsidDel="00343D9B">
          <w:rPr>
            <w:bCs/>
          </w:rPr>
          <w:delText>(Sepsis, staphylococcus aureus, methicillin resistant)</w:delText>
        </w:r>
        <w:r w:rsidR="00E41082" w:rsidDel="00343D9B">
          <w:rPr>
            <w:bCs/>
          </w:rPr>
          <w:br/>
        </w:r>
        <w:r w:rsidR="00E41082" w:rsidRPr="00FA796D" w:rsidDel="00343D9B">
          <w:rPr>
            <w:rStyle w:val="Emphasis"/>
          </w:rPr>
          <w:delText>R65.20</w:delText>
        </w:r>
        <w:r w:rsidR="00E41082" w:rsidDel="00343D9B">
          <w:rPr>
            <w:bCs/>
          </w:rPr>
          <w:delText xml:space="preserve">  (Sepsis, severe)</w:delText>
        </w:r>
        <w:r w:rsidR="00E41082" w:rsidDel="00343D9B">
          <w:rPr>
            <w:bCs/>
          </w:rPr>
          <w:br/>
        </w:r>
        <w:r w:rsidR="00E41082" w:rsidRPr="00FA796D" w:rsidDel="00343D9B">
          <w:rPr>
            <w:rStyle w:val="Emphasis"/>
          </w:rPr>
          <w:delText>I50.9</w:delText>
        </w:r>
        <w:r w:rsidR="00E41082" w:rsidDel="00343D9B">
          <w:rPr>
            <w:bCs/>
          </w:rPr>
          <w:delText xml:space="preserve">  (Failure</w:delText>
        </w:r>
        <w:r w:rsidR="00E41082" w:rsidDel="00343D9B">
          <w:delText>, heart)</w:delText>
        </w:r>
      </w:del>
    </w:p>
    <w:p w14:paraId="306146FF" w14:textId="041FAA16" w:rsidR="009C1AB6" w:rsidDel="00343D9B" w:rsidRDefault="001B221A" w:rsidP="00FA796D">
      <w:pPr>
        <w:spacing w:line="480" w:lineRule="auto"/>
        <w:rPr>
          <w:del w:id="5177" w:author="Thar Adale" w:date="2020-07-16T19:53:00Z"/>
        </w:rPr>
      </w:pPr>
      <w:del w:id="5178" w:author="Thar Adale" w:date="2020-07-16T19:53:00Z">
        <w:r w:rsidDel="00343D9B">
          <w:tab/>
        </w:r>
        <w:r w:rsidR="009C1AB6" w:rsidDel="00343D9B">
          <w:delText>Index to External Causes:</w:delText>
        </w:r>
      </w:del>
    </w:p>
    <w:p w14:paraId="1EED8380" w14:textId="657AADD0" w:rsidR="00192BE5" w:rsidDel="00343D9B" w:rsidRDefault="00192BE5" w:rsidP="00FA796D">
      <w:pPr>
        <w:spacing w:line="480" w:lineRule="auto"/>
        <w:ind w:left="720"/>
        <w:rPr>
          <w:del w:id="5179" w:author="Thar Adale" w:date="2020-07-16T19:53:00Z"/>
        </w:rPr>
      </w:pPr>
      <w:del w:id="5180" w:author="Thar Adale" w:date="2020-07-16T19:53:00Z">
        <w:r w:rsidRPr="00FA796D" w:rsidDel="00343D9B">
          <w:rPr>
            <w:rStyle w:val="Emphasis"/>
          </w:rPr>
          <w:delText xml:space="preserve">Y95 </w:delText>
        </w:r>
        <w:r w:rsidDel="00343D9B">
          <w:delText>(</w:delText>
        </w:r>
        <w:r w:rsidR="009C1AB6" w:rsidDel="00343D9B">
          <w:delText>Nosocomial c</w:delText>
        </w:r>
        <w:r w:rsidDel="00343D9B">
          <w:delText>ondition)</w:delText>
        </w:r>
      </w:del>
    </w:p>
    <w:p w14:paraId="18DA7754" w14:textId="34D3208E" w:rsidR="00E41082" w:rsidDel="00343D9B" w:rsidRDefault="00E41082" w:rsidP="00B2019F">
      <w:pPr>
        <w:spacing w:line="480" w:lineRule="auto"/>
        <w:rPr>
          <w:del w:id="5181" w:author="Thar Adale" w:date="2020-07-16T19:53:00Z"/>
          <w:b/>
        </w:rPr>
      </w:pPr>
      <w:del w:id="5182" w:author="Thar Adale" w:date="2020-07-16T19:53:00Z">
        <w:r w:rsidDel="00343D9B">
          <w:rPr>
            <w:b/>
          </w:rPr>
          <w:delText>CONCEPT QUIZ</w:delText>
        </w:r>
      </w:del>
    </w:p>
    <w:p w14:paraId="1020A357" w14:textId="3F65C8ED" w:rsidR="00E41082" w:rsidDel="00343D9B" w:rsidRDefault="00E41082" w:rsidP="00B2019F">
      <w:pPr>
        <w:spacing w:line="480" w:lineRule="auto"/>
        <w:rPr>
          <w:del w:id="5183" w:author="Thar Adale" w:date="2020-07-16T19:53:00Z"/>
          <w:b/>
        </w:rPr>
      </w:pPr>
      <w:del w:id="5184" w:author="Thar Adale" w:date="2020-07-16T19:53:00Z">
        <w:r w:rsidDel="00343D9B">
          <w:rPr>
            <w:b/>
          </w:rPr>
          <w:delText>Completion</w:delText>
        </w:r>
      </w:del>
    </w:p>
    <w:p w14:paraId="4F270191" w14:textId="4C4DE36E" w:rsidR="00E41082" w:rsidDel="00343D9B" w:rsidRDefault="00E41082" w:rsidP="00F01A52">
      <w:pPr>
        <w:numPr>
          <w:ilvl w:val="0"/>
          <w:numId w:val="17"/>
        </w:numPr>
        <w:spacing w:line="480" w:lineRule="auto"/>
        <w:rPr>
          <w:del w:id="5185" w:author="Thar Adale" w:date="2020-07-16T19:53:00Z"/>
        </w:rPr>
      </w:pPr>
      <w:del w:id="5186" w:author="Thar Adale" w:date="2020-07-16T19:53:00Z">
        <w:r w:rsidDel="00343D9B">
          <w:delText>HPV</w:delText>
        </w:r>
      </w:del>
    </w:p>
    <w:p w14:paraId="26740406" w14:textId="15D3AA49" w:rsidR="00E41082" w:rsidDel="00343D9B" w:rsidRDefault="00E41082" w:rsidP="00F01A52">
      <w:pPr>
        <w:numPr>
          <w:ilvl w:val="0"/>
          <w:numId w:val="17"/>
        </w:numPr>
        <w:spacing w:line="480" w:lineRule="auto"/>
        <w:rPr>
          <w:del w:id="5187" w:author="Thar Adale" w:date="2020-07-16T19:53:00Z"/>
        </w:rPr>
      </w:pPr>
      <w:del w:id="5188" w:author="Thar Adale" w:date="2020-07-16T19:53:00Z">
        <w:r w:rsidDel="00343D9B">
          <w:delText>trichinosis</w:delText>
        </w:r>
      </w:del>
    </w:p>
    <w:p w14:paraId="4BCB26AE" w14:textId="35205D1E" w:rsidR="00E41082" w:rsidDel="00343D9B" w:rsidRDefault="00E41082" w:rsidP="00F01A52">
      <w:pPr>
        <w:numPr>
          <w:ilvl w:val="0"/>
          <w:numId w:val="17"/>
        </w:numPr>
        <w:spacing w:line="480" w:lineRule="auto"/>
        <w:rPr>
          <w:del w:id="5189" w:author="Thar Adale" w:date="2020-07-16T19:53:00Z"/>
        </w:rPr>
      </w:pPr>
      <w:del w:id="5190" w:author="Thar Adale" w:date="2020-07-16T19:53:00Z">
        <w:r w:rsidDel="00343D9B">
          <w:delText>leprosy</w:delText>
        </w:r>
      </w:del>
    </w:p>
    <w:p w14:paraId="4B97CC82" w14:textId="7F1FBDC8" w:rsidR="00E41082" w:rsidDel="00343D9B" w:rsidRDefault="00E41082" w:rsidP="00F01A52">
      <w:pPr>
        <w:numPr>
          <w:ilvl w:val="0"/>
          <w:numId w:val="17"/>
        </w:numPr>
        <w:spacing w:line="480" w:lineRule="auto"/>
        <w:rPr>
          <w:del w:id="5191" w:author="Thar Adale" w:date="2020-07-16T19:53:00Z"/>
        </w:rPr>
      </w:pPr>
      <w:del w:id="5192" w:author="Thar Adale" w:date="2020-07-16T19:53:00Z">
        <w:r w:rsidDel="00343D9B">
          <w:delText>severe sepsis</w:delText>
        </w:r>
      </w:del>
    </w:p>
    <w:p w14:paraId="198D7544" w14:textId="19E09FC3" w:rsidR="00E41082" w:rsidDel="00343D9B" w:rsidRDefault="00E41082" w:rsidP="00F01A52">
      <w:pPr>
        <w:numPr>
          <w:ilvl w:val="0"/>
          <w:numId w:val="17"/>
        </w:numPr>
        <w:spacing w:line="480" w:lineRule="auto"/>
        <w:rPr>
          <w:del w:id="5193" w:author="Thar Adale" w:date="2020-07-16T19:53:00Z"/>
        </w:rPr>
      </w:pPr>
      <w:del w:id="5194" w:author="Thar Adale" w:date="2020-07-16T19:53:00Z">
        <w:r w:rsidDel="00343D9B">
          <w:delText>HIV</w:delText>
        </w:r>
      </w:del>
    </w:p>
    <w:p w14:paraId="62D8639B" w14:textId="7A2CC752" w:rsidR="00E41082" w:rsidDel="00343D9B" w:rsidRDefault="00E41082" w:rsidP="00F01A52">
      <w:pPr>
        <w:numPr>
          <w:ilvl w:val="0"/>
          <w:numId w:val="17"/>
        </w:numPr>
        <w:spacing w:line="480" w:lineRule="auto"/>
        <w:rPr>
          <w:del w:id="5195" w:author="Thar Adale" w:date="2020-07-16T19:53:00Z"/>
        </w:rPr>
      </w:pPr>
      <w:del w:id="5196" w:author="Thar Adale" w:date="2020-07-16T19:53:00Z">
        <w:r w:rsidDel="00343D9B">
          <w:delText>opportunistic</w:delText>
        </w:r>
      </w:del>
    </w:p>
    <w:p w14:paraId="22720A1A" w14:textId="2585D17A" w:rsidR="00E41082" w:rsidDel="00343D9B" w:rsidRDefault="00E41082" w:rsidP="00F01A52">
      <w:pPr>
        <w:numPr>
          <w:ilvl w:val="0"/>
          <w:numId w:val="17"/>
        </w:numPr>
        <w:spacing w:line="480" w:lineRule="auto"/>
        <w:rPr>
          <w:del w:id="5197" w:author="Thar Adale" w:date="2020-07-16T19:53:00Z"/>
        </w:rPr>
      </w:pPr>
      <w:del w:id="5198" w:author="Thar Adale" w:date="2020-07-16T19:53:00Z">
        <w:r w:rsidDel="00343D9B">
          <w:delText>herpes zoster</w:delText>
        </w:r>
      </w:del>
    </w:p>
    <w:p w14:paraId="0BFA444A" w14:textId="4090BA53" w:rsidR="00E41082" w:rsidDel="00343D9B" w:rsidRDefault="00E41082" w:rsidP="00F01A52">
      <w:pPr>
        <w:numPr>
          <w:ilvl w:val="0"/>
          <w:numId w:val="17"/>
        </w:numPr>
        <w:spacing w:line="480" w:lineRule="auto"/>
        <w:rPr>
          <w:del w:id="5199" w:author="Thar Adale" w:date="2020-07-16T19:53:00Z"/>
        </w:rPr>
      </w:pPr>
      <w:del w:id="5200" w:author="Thar Adale" w:date="2020-07-16T19:53:00Z">
        <w:r w:rsidDel="00343D9B">
          <w:delText>inconclusive</w:delText>
        </w:r>
      </w:del>
    </w:p>
    <w:p w14:paraId="1B1A913E" w14:textId="023872F6" w:rsidR="00E41082" w:rsidDel="00343D9B" w:rsidRDefault="00E41082" w:rsidP="00F01A52">
      <w:pPr>
        <w:numPr>
          <w:ilvl w:val="0"/>
          <w:numId w:val="17"/>
        </w:numPr>
        <w:spacing w:line="480" w:lineRule="auto"/>
        <w:rPr>
          <w:del w:id="5201" w:author="Thar Adale" w:date="2020-07-16T19:53:00Z"/>
        </w:rPr>
      </w:pPr>
      <w:del w:id="5202" w:author="Thar Adale" w:date="2020-07-16T19:53:00Z">
        <w:r w:rsidDel="00343D9B">
          <w:delText>bacteria</w:delText>
        </w:r>
      </w:del>
    </w:p>
    <w:p w14:paraId="6542C080" w14:textId="516B923C" w:rsidR="00E41082" w:rsidDel="00343D9B" w:rsidRDefault="00E41082" w:rsidP="00F01A52">
      <w:pPr>
        <w:numPr>
          <w:ilvl w:val="0"/>
          <w:numId w:val="17"/>
        </w:numPr>
        <w:spacing w:line="480" w:lineRule="auto"/>
        <w:rPr>
          <w:del w:id="5203" w:author="Thar Adale" w:date="2020-07-16T19:53:00Z"/>
        </w:rPr>
      </w:pPr>
      <w:del w:id="5204" w:author="Thar Adale" w:date="2020-07-16T19:53:00Z">
        <w:r w:rsidDel="00343D9B">
          <w:delText>septic shock</w:delText>
        </w:r>
      </w:del>
    </w:p>
    <w:p w14:paraId="4CDFEB8E" w14:textId="7865E30E" w:rsidR="00E41082" w:rsidDel="00343D9B" w:rsidRDefault="00E41082" w:rsidP="00B2019F">
      <w:pPr>
        <w:keepNext/>
        <w:keepLines/>
        <w:spacing w:line="480" w:lineRule="auto"/>
        <w:outlineLvl w:val="1"/>
        <w:rPr>
          <w:del w:id="5205" w:author="Thar Adale" w:date="2020-07-16T19:53:00Z"/>
          <w:b/>
          <w:bCs/>
          <w:szCs w:val="26"/>
        </w:rPr>
      </w:pPr>
      <w:del w:id="5206" w:author="Thar Adale" w:date="2020-07-16T19:53:00Z">
        <w:r w:rsidDel="00343D9B">
          <w:rPr>
            <w:b/>
            <w:bCs/>
            <w:szCs w:val="26"/>
          </w:rPr>
          <w:delText>Multiple Choice</w:delText>
        </w:r>
      </w:del>
    </w:p>
    <w:p w14:paraId="455C867F" w14:textId="473722CA" w:rsidR="00E41082" w:rsidDel="00343D9B" w:rsidRDefault="00E41082" w:rsidP="00B2019F">
      <w:pPr>
        <w:spacing w:line="480" w:lineRule="auto"/>
        <w:ind w:left="720" w:hanging="360"/>
        <w:rPr>
          <w:del w:id="5207" w:author="Thar Adale" w:date="2020-07-16T19:53:00Z"/>
        </w:rPr>
      </w:pPr>
      <w:del w:id="5208" w:author="Thar Adale" w:date="2020-07-16T19:53:00Z">
        <w:r w:rsidDel="00343D9B">
          <w:delText>1.</w:delText>
        </w:r>
        <w:r w:rsidDel="00343D9B">
          <w:tab/>
          <w:delText>A</w:delText>
        </w:r>
      </w:del>
    </w:p>
    <w:p w14:paraId="09A07CCC" w14:textId="5DD704B4" w:rsidR="00E41082" w:rsidDel="00343D9B" w:rsidRDefault="00E41082" w:rsidP="00B2019F">
      <w:pPr>
        <w:spacing w:line="480" w:lineRule="auto"/>
        <w:ind w:left="720" w:hanging="360"/>
        <w:rPr>
          <w:del w:id="5209" w:author="Thar Adale" w:date="2020-07-16T19:53:00Z"/>
        </w:rPr>
      </w:pPr>
      <w:del w:id="5210" w:author="Thar Adale" w:date="2020-07-16T19:53:00Z">
        <w:r w:rsidDel="00343D9B">
          <w:delText>2.</w:delText>
        </w:r>
        <w:r w:rsidDel="00343D9B">
          <w:tab/>
          <w:delText>C</w:delText>
        </w:r>
      </w:del>
    </w:p>
    <w:p w14:paraId="6CE05C99" w14:textId="4C4BD596" w:rsidR="00E41082" w:rsidDel="00343D9B" w:rsidRDefault="00E41082" w:rsidP="00B2019F">
      <w:pPr>
        <w:spacing w:line="480" w:lineRule="auto"/>
        <w:ind w:left="720" w:hanging="360"/>
        <w:rPr>
          <w:del w:id="5211" w:author="Thar Adale" w:date="2020-07-16T19:53:00Z"/>
        </w:rPr>
      </w:pPr>
      <w:del w:id="5212" w:author="Thar Adale" w:date="2020-07-16T19:53:00Z">
        <w:r w:rsidDel="00343D9B">
          <w:delText>3.</w:delText>
        </w:r>
        <w:r w:rsidDel="00343D9B">
          <w:tab/>
          <w:delText>B</w:delText>
        </w:r>
      </w:del>
    </w:p>
    <w:p w14:paraId="764D4626" w14:textId="021BA79C" w:rsidR="00E41082" w:rsidDel="00343D9B" w:rsidRDefault="00E41082" w:rsidP="00B2019F">
      <w:pPr>
        <w:spacing w:line="480" w:lineRule="auto"/>
        <w:ind w:left="720" w:hanging="360"/>
        <w:rPr>
          <w:del w:id="5213" w:author="Thar Adale" w:date="2020-07-16T19:53:00Z"/>
        </w:rPr>
      </w:pPr>
      <w:del w:id="5214" w:author="Thar Adale" w:date="2020-07-16T19:53:00Z">
        <w:r w:rsidDel="00343D9B">
          <w:delText>4.</w:delText>
        </w:r>
        <w:r w:rsidDel="00343D9B">
          <w:tab/>
          <w:delText>D</w:delText>
        </w:r>
      </w:del>
    </w:p>
    <w:p w14:paraId="0D8927A7" w14:textId="7CF8E88B" w:rsidR="00E41082" w:rsidDel="00343D9B" w:rsidRDefault="00E41082" w:rsidP="00B2019F">
      <w:pPr>
        <w:spacing w:line="480" w:lineRule="auto"/>
        <w:ind w:left="720" w:hanging="360"/>
        <w:rPr>
          <w:del w:id="5215" w:author="Thar Adale" w:date="2020-07-16T19:53:00Z"/>
        </w:rPr>
      </w:pPr>
      <w:del w:id="5216" w:author="Thar Adale" w:date="2020-07-16T19:53:00Z">
        <w:r w:rsidDel="00343D9B">
          <w:delText>5.</w:delText>
        </w:r>
        <w:r w:rsidDel="00343D9B">
          <w:tab/>
          <w:delText>B</w:delText>
        </w:r>
      </w:del>
    </w:p>
    <w:p w14:paraId="61C2F148" w14:textId="7865FC56" w:rsidR="00E41082" w:rsidDel="00343D9B" w:rsidRDefault="00E41082" w:rsidP="00B2019F">
      <w:pPr>
        <w:spacing w:line="480" w:lineRule="auto"/>
        <w:ind w:left="720" w:hanging="360"/>
        <w:rPr>
          <w:del w:id="5217" w:author="Thar Adale" w:date="2020-07-16T19:53:00Z"/>
        </w:rPr>
      </w:pPr>
      <w:del w:id="5218" w:author="Thar Adale" w:date="2020-07-16T19:53:00Z">
        <w:r w:rsidDel="00343D9B">
          <w:delText>6.</w:delText>
        </w:r>
        <w:r w:rsidDel="00343D9B">
          <w:tab/>
          <w:delText>D</w:delText>
        </w:r>
      </w:del>
    </w:p>
    <w:p w14:paraId="0EAF392A" w14:textId="237B6CF9" w:rsidR="00E41082" w:rsidDel="00343D9B" w:rsidRDefault="00E41082" w:rsidP="00B2019F">
      <w:pPr>
        <w:spacing w:line="480" w:lineRule="auto"/>
        <w:ind w:left="720" w:hanging="360"/>
        <w:rPr>
          <w:del w:id="5219" w:author="Thar Adale" w:date="2020-07-16T19:53:00Z"/>
        </w:rPr>
      </w:pPr>
      <w:del w:id="5220" w:author="Thar Adale" w:date="2020-07-16T19:53:00Z">
        <w:r w:rsidDel="00343D9B">
          <w:delText>7.</w:delText>
        </w:r>
        <w:r w:rsidDel="00343D9B">
          <w:tab/>
          <w:delText>B</w:delText>
        </w:r>
      </w:del>
    </w:p>
    <w:p w14:paraId="7330CA36" w14:textId="78ADB744" w:rsidR="00E41082" w:rsidDel="00343D9B" w:rsidRDefault="00E41082" w:rsidP="00B2019F">
      <w:pPr>
        <w:spacing w:line="480" w:lineRule="auto"/>
        <w:ind w:left="720" w:hanging="360"/>
        <w:rPr>
          <w:del w:id="5221" w:author="Thar Adale" w:date="2020-07-16T19:53:00Z"/>
        </w:rPr>
      </w:pPr>
      <w:del w:id="5222" w:author="Thar Adale" w:date="2020-07-16T19:53:00Z">
        <w:r w:rsidDel="00343D9B">
          <w:delText>8.</w:delText>
        </w:r>
        <w:r w:rsidDel="00343D9B">
          <w:tab/>
          <w:delText>A</w:delText>
        </w:r>
      </w:del>
    </w:p>
    <w:p w14:paraId="31CA5E2C" w14:textId="6E38A9A5" w:rsidR="00E41082" w:rsidDel="00343D9B" w:rsidRDefault="00E41082" w:rsidP="00B2019F">
      <w:pPr>
        <w:spacing w:line="480" w:lineRule="auto"/>
        <w:ind w:left="720" w:hanging="360"/>
        <w:rPr>
          <w:del w:id="5223" w:author="Thar Adale" w:date="2020-07-16T19:53:00Z"/>
        </w:rPr>
      </w:pPr>
      <w:del w:id="5224" w:author="Thar Adale" w:date="2020-07-16T19:53:00Z">
        <w:r w:rsidDel="00343D9B">
          <w:delText>9.</w:delText>
        </w:r>
        <w:r w:rsidDel="00343D9B">
          <w:tab/>
          <w:delText>A</w:delText>
        </w:r>
      </w:del>
    </w:p>
    <w:p w14:paraId="3B8B8ED5" w14:textId="0603D305" w:rsidR="00E41082" w:rsidDel="00343D9B" w:rsidRDefault="00E41082" w:rsidP="00B2019F">
      <w:pPr>
        <w:spacing w:line="480" w:lineRule="auto"/>
        <w:ind w:left="720" w:hanging="360"/>
        <w:rPr>
          <w:del w:id="5225" w:author="Thar Adale" w:date="2020-07-16T19:53:00Z"/>
        </w:rPr>
      </w:pPr>
      <w:del w:id="5226" w:author="Thar Adale" w:date="2020-07-16T19:53:00Z">
        <w:r w:rsidDel="00343D9B">
          <w:delText>10.</w:delText>
        </w:r>
        <w:r w:rsidDel="00343D9B">
          <w:tab/>
          <w:delText>D</w:delText>
        </w:r>
      </w:del>
    </w:p>
    <w:p w14:paraId="73F35AD7" w14:textId="666A25B3" w:rsidR="00E41082" w:rsidDel="00343D9B" w:rsidRDefault="00E41082" w:rsidP="00B2019F">
      <w:pPr>
        <w:keepNext/>
        <w:keepLines/>
        <w:spacing w:line="480" w:lineRule="auto"/>
        <w:outlineLvl w:val="1"/>
        <w:rPr>
          <w:del w:id="5227" w:author="Thar Adale" w:date="2020-07-16T19:53:00Z"/>
          <w:b/>
          <w:bCs/>
          <w:szCs w:val="26"/>
        </w:rPr>
      </w:pPr>
      <w:del w:id="5228" w:author="Thar Adale" w:date="2020-07-16T19:53:00Z">
        <w:r w:rsidDel="00343D9B">
          <w:rPr>
            <w:b/>
            <w:bCs/>
            <w:szCs w:val="26"/>
          </w:rPr>
          <w:delText>KEEP ON CODING</w:delText>
        </w:r>
      </w:del>
    </w:p>
    <w:p w14:paraId="59F0E5A9" w14:textId="654A7C67" w:rsidR="00E41082" w:rsidDel="00343D9B" w:rsidRDefault="00E41082" w:rsidP="00B2019F">
      <w:pPr>
        <w:spacing w:line="480" w:lineRule="auto"/>
        <w:ind w:left="720" w:hanging="360"/>
        <w:rPr>
          <w:del w:id="5229" w:author="Thar Adale" w:date="2020-07-16T19:53:00Z"/>
        </w:rPr>
      </w:pPr>
      <w:del w:id="5230" w:author="Thar Adale" w:date="2020-07-16T19:53:00Z">
        <w:r w:rsidDel="00343D9B">
          <w:delText>1.</w:delText>
        </w:r>
        <w:r w:rsidDel="00343D9B">
          <w:tab/>
        </w:r>
        <w:r w:rsidRPr="00FA796D" w:rsidDel="00343D9B">
          <w:rPr>
            <w:rStyle w:val="Emphasis"/>
          </w:rPr>
          <w:delText>A02.25</w:delText>
        </w:r>
        <w:r w:rsidDel="00343D9B">
          <w:delText xml:space="preserve">  (Pyelonephritis, in Salmonella</w:delText>
        </w:r>
        <w:r w:rsidRPr="0049690E" w:rsidDel="00343D9B">
          <w:delText xml:space="preserve"> </w:delText>
        </w:r>
        <w:r w:rsidDel="00343D9B">
          <w:delText>infection)</w:delText>
        </w:r>
      </w:del>
    </w:p>
    <w:p w14:paraId="09A77278" w14:textId="4A1F6052" w:rsidR="00E41082" w:rsidDel="00343D9B" w:rsidRDefault="00E41082" w:rsidP="00B2019F">
      <w:pPr>
        <w:spacing w:line="480" w:lineRule="auto"/>
        <w:ind w:left="720" w:hanging="360"/>
        <w:rPr>
          <w:del w:id="5231" w:author="Thar Adale" w:date="2020-07-16T19:53:00Z"/>
        </w:rPr>
      </w:pPr>
      <w:del w:id="5232" w:author="Thar Adale" w:date="2020-07-16T19:53:00Z">
        <w:r w:rsidDel="00343D9B">
          <w:delText>2.</w:delText>
        </w:r>
        <w:r w:rsidDel="00343D9B">
          <w:tab/>
        </w:r>
        <w:r w:rsidRPr="00FA796D" w:rsidDel="00343D9B">
          <w:rPr>
            <w:rStyle w:val="Emphasis"/>
          </w:rPr>
          <w:delText>A24.0</w:delText>
        </w:r>
        <w:r w:rsidDel="00343D9B">
          <w:delText xml:space="preserve">  (Glanders)</w:delText>
        </w:r>
      </w:del>
    </w:p>
    <w:p w14:paraId="77DF128C" w14:textId="5AC149A7" w:rsidR="00E41082" w:rsidDel="00343D9B" w:rsidRDefault="00E41082" w:rsidP="00B2019F">
      <w:pPr>
        <w:spacing w:line="480" w:lineRule="auto"/>
        <w:ind w:left="720" w:hanging="360"/>
        <w:rPr>
          <w:del w:id="5233" w:author="Thar Adale" w:date="2020-07-16T19:53:00Z"/>
        </w:rPr>
      </w:pPr>
      <w:del w:id="5234" w:author="Thar Adale" w:date="2020-07-16T19:53:00Z">
        <w:r w:rsidDel="00343D9B">
          <w:delText>3.</w:delText>
        </w:r>
        <w:r w:rsidDel="00343D9B">
          <w:tab/>
        </w:r>
        <w:r w:rsidRPr="00FA796D" w:rsidDel="00343D9B">
          <w:rPr>
            <w:rStyle w:val="Emphasis"/>
          </w:rPr>
          <w:delText>A48.51</w:delText>
        </w:r>
        <w:r w:rsidDel="00343D9B">
          <w:delText xml:space="preserve">  (Botulism, infant)</w:delText>
        </w:r>
      </w:del>
    </w:p>
    <w:p w14:paraId="43D78476" w14:textId="74E714ED" w:rsidR="00E41082" w:rsidDel="00343D9B" w:rsidRDefault="00E41082" w:rsidP="00B2019F">
      <w:pPr>
        <w:spacing w:line="480" w:lineRule="auto"/>
        <w:ind w:left="720" w:hanging="360"/>
        <w:rPr>
          <w:del w:id="5235" w:author="Thar Adale" w:date="2020-07-16T19:53:00Z"/>
        </w:rPr>
      </w:pPr>
      <w:del w:id="5236" w:author="Thar Adale" w:date="2020-07-16T19:53:00Z">
        <w:r w:rsidDel="00343D9B">
          <w:delText>4.</w:delText>
        </w:r>
        <w:r w:rsidDel="00343D9B">
          <w:tab/>
        </w:r>
        <w:r w:rsidRPr="00FA796D" w:rsidDel="00343D9B">
          <w:rPr>
            <w:rStyle w:val="Emphasis"/>
          </w:rPr>
          <w:delText>A54.23</w:delText>
        </w:r>
        <w:r w:rsidDel="00343D9B">
          <w:delText xml:space="preserve">  (Orchitis, gonococcal)</w:delText>
        </w:r>
      </w:del>
    </w:p>
    <w:p w14:paraId="3E018998" w14:textId="3FEAF7E2" w:rsidR="00E41082" w:rsidDel="00343D9B" w:rsidRDefault="00E41082" w:rsidP="00B2019F">
      <w:pPr>
        <w:spacing w:line="480" w:lineRule="auto"/>
        <w:ind w:left="720" w:hanging="360"/>
        <w:rPr>
          <w:del w:id="5237" w:author="Thar Adale" w:date="2020-07-16T19:53:00Z"/>
        </w:rPr>
      </w:pPr>
      <w:del w:id="5238" w:author="Thar Adale" w:date="2020-07-16T19:53:00Z">
        <w:r w:rsidDel="00343D9B">
          <w:delText>5.</w:delText>
        </w:r>
        <w:r w:rsidDel="00343D9B">
          <w:tab/>
        </w:r>
        <w:r w:rsidRPr="00FA796D" w:rsidDel="00343D9B">
          <w:rPr>
            <w:rStyle w:val="Emphasis"/>
          </w:rPr>
          <w:delText>A81.83</w:delText>
        </w:r>
        <w:r w:rsidDel="00343D9B">
          <w:delText xml:space="preserve">  (Insomnia, fatal familial)</w:delText>
        </w:r>
      </w:del>
    </w:p>
    <w:p w14:paraId="5C08672E" w14:textId="08AE0D9C" w:rsidR="00E41082" w:rsidDel="00343D9B" w:rsidRDefault="00E41082" w:rsidP="00B2019F">
      <w:pPr>
        <w:spacing w:line="480" w:lineRule="auto"/>
        <w:ind w:left="720" w:hanging="360"/>
        <w:rPr>
          <w:del w:id="5239" w:author="Thar Adale" w:date="2020-07-16T19:53:00Z"/>
        </w:rPr>
      </w:pPr>
      <w:del w:id="5240" w:author="Thar Adale" w:date="2020-07-16T19:53:00Z">
        <w:r w:rsidDel="00343D9B">
          <w:delText>6.</w:delText>
        </w:r>
        <w:r w:rsidDel="00343D9B">
          <w:tab/>
        </w:r>
        <w:r w:rsidRPr="00FA796D" w:rsidDel="00343D9B">
          <w:rPr>
            <w:rStyle w:val="Emphasis"/>
          </w:rPr>
          <w:delText>B05.3</w:delText>
        </w:r>
        <w:r w:rsidDel="00343D9B">
          <w:delText xml:space="preserve">  (Otitis, media, postmeasles)</w:delText>
        </w:r>
      </w:del>
    </w:p>
    <w:p w14:paraId="496B3D2E" w14:textId="5120B718" w:rsidR="00E41082" w:rsidDel="00343D9B" w:rsidRDefault="00E41082" w:rsidP="00B2019F">
      <w:pPr>
        <w:spacing w:line="480" w:lineRule="auto"/>
        <w:ind w:left="720" w:hanging="360"/>
        <w:rPr>
          <w:del w:id="5241" w:author="Thar Adale" w:date="2020-07-16T19:53:00Z"/>
        </w:rPr>
      </w:pPr>
      <w:del w:id="5242" w:author="Thar Adale" w:date="2020-07-16T19:53:00Z">
        <w:r w:rsidDel="00343D9B">
          <w:delText>7.</w:delText>
        </w:r>
        <w:r w:rsidDel="00343D9B">
          <w:tab/>
        </w:r>
        <w:r w:rsidRPr="00FA796D" w:rsidDel="00343D9B">
          <w:rPr>
            <w:rStyle w:val="Emphasis"/>
          </w:rPr>
          <w:delText>B37.9</w:delText>
        </w:r>
        <w:r w:rsidDel="00343D9B">
          <w:delText xml:space="preserve">  (Candidiasis)</w:delText>
        </w:r>
      </w:del>
    </w:p>
    <w:p w14:paraId="3216F603" w14:textId="74024389" w:rsidR="00E41082" w:rsidDel="00343D9B" w:rsidRDefault="00E41082" w:rsidP="00B2019F">
      <w:pPr>
        <w:spacing w:line="480" w:lineRule="auto"/>
        <w:ind w:left="720" w:hanging="360"/>
        <w:rPr>
          <w:del w:id="5243" w:author="Thar Adale" w:date="2020-07-16T19:53:00Z"/>
        </w:rPr>
      </w:pPr>
      <w:del w:id="5244" w:author="Thar Adale" w:date="2020-07-16T19:53:00Z">
        <w:r w:rsidDel="00343D9B">
          <w:delText>8.</w:delText>
        </w:r>
        <w:r w:rsidDel="00343D9B">
          <w:tab/>
        </w:r>
        <w:r w:rsidRPr="00FA796D" w:rsidDel="00343D9B">
          <w:rPr>
            <w:rStyle w:val="Emphasis"/>
          </w:rPr>
          <w:delText>A39.0</w:delText>
        </w:r>
        <w:r w:rsidDel="00343D9B">
          <w:delText xml:space="preserve">  (Meningitis, meningococcal)</w:delText>
        </w:r>
      </w:del>
    </w:p>
    <w:p w14:paraId="35E8A4EF" w14:textId="4F53A23C" w:rsidR="00E41082" w:rsidDel="00343D9B" w:rsidRDefault="00E41082" w:rsidP="00B2019F">
      <w:pPr>
        <w:spacing w:line="480" w:lineRule="auto"/>
        <w:ind w:left="720" w:hanging="360"/>
        <w:rPr>
          <w:del w:id="5245" w:author="Thar Adale" w:date="2020-07-16T19:53:00Z"/>
        </w:rPr>
      </w:pPr>
      <w:del w:id="5246" w:author="Thar Adale" w:date="2020-07-16T19:53:00Z">
        <w:r w:rsidDel="00343D9B">
          <w:delText>9.</w:delText>
        </w:r>
        <w:r w:rsidDel="00343D9B">
          <w:tab/>
        </w:r>
        <w:r w:rsidRPr="00FA796D" w:rsidDel="00343D9B">
          <w:rPr>
            <w:rStyle w:val="Emphasis"/>
          </w:rPr>
          <w:delText xml:space="preserve">A19.2 </w:delText>
        </w:r>
        <w:r w:rsidDel="00343D9B">
          <w:delText xml:space="preserve"> (Tuberculosis, military, acute)</w:delText>
        </w:r>
      </w:del>
    </w:p>
    <w:p w14:paraId="390C487B" w14:textId="51F861A5" w:rsidR="00E41082" w:rsidDel="00343D9B" w:rsidRDefault="00E41082" w:rsidP="00B2019F">
      <w:pPr>
        <w:spacing w:line="480" w:lineRule="auto"/>
        <w:ind w:left="720" w:hanging="360"/>
        <w:rPr>
          <w:del w:id="5247" w:author="Thar Adale" w:date="2020-07-16T19:53:00Z"/>
        </w:rPr>
      </w:pPr>
      <w:del w:id="5248" w:author="Thar Adale" w:date="2020-07-16T19:53:00Z">
        <w:r w:rsidDel="00343D9B">
          <w:delText>10.</w:delText>
        </w:r>
        <w:r w:rsidDel="00343D9B">
          <w:tab/>
        </w:r>
        <w:r w:rsidRPr="00FA796D" w:rsidDel="00343D9B">
          <w:rPr>
            <w:rStyle w:val="Emphasis"/>
          </w:rPr>
          <w:delText>B04</w:delText>
        </w:r>
        <w:r w:rsidDel="00343D9B">
          <w:delText xml:space="preserve">  (Monkeypox)</w:delText>
        </w:r>
      </w:del>
    </w:p>
    <w:p w14:paraId="2745607D" w14:textId="59FF469F" w:rsidR="00E41082" w:rsidDel="00343D9B" w:rsidRDefault="00E41082" w:rsidP="00B2019F">
      <w:pPr>
        <w:spacing w:line="480" w:lineRule="auto"/>
        <w:ind w:left="720" w:hanging="360"/>
        <w:rPr>
          <w:del w:id="5249" w:author="Thar Adale" w:date="2020-07-16T19:53:00Z"/>
        </w:rPr>
      </w:pPr>
      <w:del w:id="5250" w:author="Thar Adale" w:date="2020-07-16T19:53:00Z">
        <w:r w:rsidDel="00343D9B">
          <w:delText>11.</w:delText>
        </w:r>
        <w:r w:rsidDel="00343D9B">
          <w:tab/>
        </w:r>
        <w:r w:rsidRPr="00FA796D" w:rsidDel="00343D9B">
          <w:rPr>
            <w:rStyle w:val="Emphasis"/>
          </w:rPr>
          <w:delText>A28.1</w:delText>
        </w:r>
        <w:r w:rsidDel="00343D9B">
          <w:delText xml:space="preserve">  (Fever, cat-scratch)</w:delText>
        </w:r>
      </w:del>
    </w:p>
    <w:p w14:paraId="2B937207" w14:textId="5DA8070B" w:rsidR="00E41082" w:rsidDel="00343D9B" w:rsidRDefault="00E41082" w:rsidP="00B2019F">
      <w:pPr>
        <w:spacing w:line="480" w:lineRule="auto"/>
        <w:ind w:left="720" w:hanging="360"/>
        <w:rPr>
          <w:del w:id="5251" w:author="Thar Adale" w:date="2020-07-16T19:53:00Z"/>
        </w:rPr>
      </w:pPr>
      <w:del w:id="5252" w:author="Thar Adale" w:date="2020-07-16T19:53:00Z">
        <w:r w:rsidDel="00343D9B">
          <w:delText>12.</w:delText>
        </w:r>
        <w:r w:rsidRPr="00FA796D" w:rsidDel="00343D9B">
          <w:rPr>
            <w:rStyle w:val="Emphasis"/>
          </w:rPr>
          <w:tab/>
          <w:delText xml:space="preserve">B02.22 </w:delText>
        </w:r>
        <w:r w:rsidDel="00343D9B">
          <w:delText xml:space="preserve"> (Neuralgia, postherpetic, trigeminal)</w:delText>
        </w:r>
      </w:del>
    </w:p>
    <w:p w14:paraId="528A4F7B" w14:textId="66640E6C" w:rsidR="00E41082" w:rsidDel="00343D9B" w:rsidRDefault="00E41082" w:rsidP="00B2019F">
      <w:pPr>
        <w:spacing w:line="480" w:lineRule="auto"/>
        <w:ind w:left="720" w:hanging="360"/>
        <w:rPr>
          <w:del w:id="5253" w:author="Thar Adale" w:date="2020-07-16T19:53:00Z"/>
        </w:rPr>
      </w:pPr>
      <w:del w:id="5254" w:author="Thar Adale" w:date="2020-07-16T19:53:00Z">
        <w:r w:rsidDel="00343D9B">
          <w:delText>13.</w:delText>
        </w:r>
        <w:r w:rsidDel="00343D9B">
          <w:tab/>
        </w:r>
        <w:r w:rsidRPr="00FA796D" w:rsidDel="00343D9B">
          <w:rPr>
            <w:rStyle w:val="Emphasis"/>
          </w:rPr>
          <w:delText>B00.0</w:delText>
        </w:r>
        <w:r w:rsidDel="00343D9B">
          <w:delText xml:space="preserve">  (Eczema, herpeticum)</w:delText>
        </w:r>
      </w:del>
    </w:p>
    <w:p w14:paraId="1F1812D4" w14:textId="2D4D6FF8" w:rsidR="00E41082" w:rsidDel="00343D9B" w:rsidRDefault="00E41082" w:rsidP="00B2019F">
      <w:pPr>
        <w:spacing w:line="480" w:lineRule="auto"/>
        <w:ind w:left="720" w:hanging="360"/>
        <w:rPr>
          <w:del w:id="5255" w:author="Thar Adale" w:date="2020-07-16T19:53:00Z"/>
        </w:rPr>
      </w:pPr>
      <w:del w:id="5256" w:author="Thar Adale" w:date="2020-07-16T19:53:00Z">
        <w:r w:rsidDel="00343D9B">
          <w:delText>14.</w:delText>
        </w:r>
        <w:r w:rsidDel="00343D9B">
          <w:tab/>
        </w:r>
        <w:r w:rsidRPr="00FA796D" w:rsidDel="00343D9B">
          <w:rPr>
            <w:rStyle w:val="Emphasis"/>
          </w:rPr>
          <w:delText>B33.23</w:delText>
        </w:r>
        <w:r w:rsidDel="00343D9B">
          <w:delText xml:space="preserve">  (Pericarditis, coxsackie)</w:delText>
        </w:r>
      </w:del>
    </w:p>
    <w:p w14:paraId="79970D21" w14:textId="3696ADA5" w:rsidR="00E41082" w:rsidDel="00343D9B" w:rsidRDefault="00E41082" w:rsidP="00B2019F">
      <w:pPr>
        <w:spacing w:line="480" w:lineRule="auto"/>
        <w:ind w:left="720" w:hanging="360"/>
        <w:rPr>
          <w:del w:id="5257" w:author="Thar Adale" w:date="2020-07-16T19:53:00Z"/>
        </w:rPr>
      </w:pPr>
      <w:del w:id="5258" w:author="Thar Adale" w:date="2020-07-16T19:53:00Z">
        <w:r w:rsidDel="00343D9B">
          <w:delText>15.</w:delText>
        </w:r>
        <w:r w:rsidDel="00343D9B">
          <w:tab/>
        </w:r>
        <w:r w:rsidRPr="00FA796D" w:rsidDel="00343D9B">
          <w:rPr>
            <w:rStyle w:val="Emphasis"/>
          </w:rPr>
          <w:delText>B58.82</w:delText>
        </w:r>
        <w:r w:rsidDel="00343D9B">
          <w:delText xml:space="preserve">  (Myositis, in, toxoplasmosis)</w:delText>
        </w:r>
      </w:del>
    </w:p>
    <w:p w14:paraId="32DF9B15" w14:textId="0B3E19D0" w:rsidR="00E41082" w:rsidDel="00343D9B" w:rsidRDefault="00E41082" w:rsidP="00B2019F">
      <w:pPr>
        <w:spacing w:line="480" w:lineRule="auto"/>
        <w:ind w:left="720" w:hanging="360"/>
        <w:rPr>
          <w:del w:id="5259" w:author="Thar Adale" w:date="2020-07-16T19:53:00Z"/>
        </w:rPr>
      </w:pPr>
      <w:del w:id="5260" w:author="Thar Adale" w:date="2020-07-16T19:53:00Z">
        <w:r w:rsidDel="00343D9B">
          <w:delText>16.</w:delText>
        </w:r>
        <w:r w:rsidDel="00343D9B">
          <w:tab/>
        </w:r>
        <w:r w:rsidRPr="00FA796D" w:rsidDel="00343D9B">
          <w:rPr>
            <w:rStyle w:val="Emphasis"/>
          </w:rPr>
          <w:delText xml:space="preserve">B56.1  </w:delText>
        </w:r>
        <w:r w:rsidDel="00343D9B">
          <w:delText>(Trypanosomiasis, African, by Trypanosoma brucei, rhodesiense)</w:delText>
        </w:r>
      </w:del>
    </w:p>
    <w:p w14:paraId="474D4447" w14:textId="36A3684D" w:rsidR="00E41082" w:rsidDel="00343D9B" w:rsidRDefault="00E41082" w:rsidP="00B2019F">
      <w:pPr>
        <w:spacing w:line="480" w:lineRule="auto"/>
        <w:ind w:left="720" w:hanging="360"/>
        <w:rPr>
          <w:del w:id="5261" w:author="Thar Adale" w:date="2020-07-16T19:53:00Z"/>
        </w:rPr>
      </w:pPr>
      <w:del w:id="5262" w:author="Thar Adale" w:date="2020-07-16T19:53:00Z">
        <w:r w:rsidDel="00343D9B">
          <w:delText>17.</w:delText>
        </w:r>
        <w:r w:rsidDel="00343D9B">
          <w:tab/>
        </w:r>
        <w:r w:rsidRPr="00FA796D" w:rsidDel="00343D9B">
          <w:rPr>
            <w:rStyle w:val="Emphasis"/>
          </w:rPr>
          <w:delText>A37.01</w:delText>
        </w:r>
        <w:r w:rsidDel="00343D9B">
          <w:delText xml:space="preserve">  (Whooping coug</w:delText>
        </w:r>
        <w:r w:rsidR="004A4C51" w:rsidDel="00343D9B">
          <w:delText>h</w:delText>
        </w:r>
        <w:r w:rsidDel="00343D9B">
          <w:delText>, with pneumonia, due to, Bordetella, pertussis)</w:delText>
        </w:r>
      </w:del>
    </w:p>
    <w:p w14:paraId="7A4134DA" w14:textId="3BCB33B6" w:rsidR="00E41082" w:rsidDel="00343D9B" w:rsidRDefault="00E41082" w:rsidP="00B2019F">
      <w:pPr>
        <w:spacing w:line="480" w:lineRule="auto"/>
        <w:ind w:left="720" w:hanging="360"/>
        <w:rPr>
          <w:del w:id="5263" w:author="Thar Adale" w:date="2020-07-16T19:53:00Z"/>
        </w:rPr>
      </w:pPr>
      <w:del w:id="5264" w:author="Thar Adale" w:date="2020-07-16T19:53:00Z">
        <w:r w:rsidDel="00343D9B">
          <w:delText>18.</w:delText>
        </w:r>
        <w:r w:rsidDel="00343D9B">
          <w:tab/>
        </w:r>
        <w:r w:rsidRPr="00FA796D" w:rsidDel="00343D9B">
          <w:rPr>
            <w:rStyle w:val="Emphasis"/>
          </w:rPr>
          <w:delText xml:space="preserve">B17.2  </w:delText>
        </w:r>
        <w:r w:rsidDel="00343D9B">
          <w:delText>(Hepatitis, viral, type</w:delText>
        </w:r>
        <w:r w:rsidR="004A4C51" w:rsidDel="00343D9B">
          <w:delText>,</w:delText>
        </w:r>
        <w:r w:rsidDel="00343D9B">
          <w:delText xml:space="preserve"> E)</w:delText>
        </w:r>
      </w:del>
    </w:p>
    <w:p w14:paraId="32957FF7" w14:textId="76F3759C" w:rsidR="00E41082" w:rsidDel="00343D9B" w:rsidRDefault="00E41082" w:rsidP="00B2019F">
      <w:pPr>
        <w:spacing w:line="480" w:lineRule="auto"/>
        <w:ind w:left="720" w:hanging="360"/>
        <w:rPr>
          <w:del w:id="5265" w:author="Thar Adale" w:date="2020-07-16T19:53:00Z"/>
        </w:rPr>
      </w:pPr>
      <w:del w:id="5266" w:author="Thar Adale" w:date="2020-07-16T19:53:00Z">
        <w:r w:rsidDel="00343D9B">
          <w:delText>19.</w:delText>
        </w:r>
        <w:r w:rsidDel="00343D9B">
          <w:tab/>
        </w:r>
        <w:r w:rsidRPr="00FA796D" w:rsidDel="00343D9B">
          <w:rPr>
            <w:rStyle w:val="Emphasis"/>
          </w:rPr>
          <w:delText>A41.51</w:delText>
        </w:r>
        <w:r w:rsidDel="00343D9B">
          <w:delText xml:space="preserve">  (Sepsis, Escherichia coli)</w:delText>
        </w:r>
      </w:del>
    </w:p>
    <w:p w14:paraId="2C5AE872" w14:textId="5CED82CD" w:rsidR="00E41082" w:rsidDel="00343D9B" w:rsidRDefault="00E41082" w:rsidP="00B2019F">
      <w:pPr>
        <w:spacing w:line="480" w:lineRule="auto"/>
        <w:ind w:left="720" w:hanging="360"/>
        <w:rPr>
          <w:del w:id="5267" w:author="Thar Adale" w:date="2020-07-16T19:53:00Z"/>
        </w:rPr>
      </w:pPr>
      <w:del w:id="5268" w:author="Thar Adale" w:date="2020-07-16T19:53:00Z">
        <w:r w:rsidDel="00343D9B">
          <w:delText>20.</w:delText>
        </w:r>
        <w:r w:rsidDel="00343D9B">
          <w:tab/>
        </w:r>
        <w:r w:rsidRPr="00FA796D" w:rsidDel="00343D9B">
          <w:rPr>
            <w:rStyle w:val="Emphasis"/>
          </w:rPr>
          <w:delText>A95.0</w:delText>
        </w:r>
        <w:r w:rsidDel="00343D9B">
          <w:delText xml:space="preserve">  (Fever, jungle, yellow)</w:delText>
        </w:r>
      </w:del>
    </w:p>
    <w:p w14:paraId="36941C5B" w14:textId="294D5C0F" w:rsidR="00E41082" w:rsidDel="00343D9B" w:rsidRDefault="00E41082" w:rsidP="00B2019F">
      <w:pPr>
        <w:spacing w:line="480" w:lineRule="auto"/>
        <w:ind w:left="720" w:hanging="360"/>
        <w:rPr>
          <w:del w:id="5269" w:author="Thar Adale" w:date="2020-07-16T19:53:00Z"/>
        </w:rPr>
      </w:pPr>
      <w:del w:id="5270" w:author="Thar Adale" w:date="2020-07-16T19:53:00Z">
        <w:r w:rsidDel="00343D9B">
          <w:delText>21.</w:delText>
        </w:r>
        <w:r w:rsidDel="00343D9B">
          <w:tab/>
        </w:r>
        <w:r w:rsidRPr="00FA796D" w:rsidDel="00343D9B">
          <w:rPr>
            <w:rStyle w:val="Emphasis"/>
          </w:rPr>
          <w:delText>B39.5</w:delText>
        </w:r>
        <w:r w:rsidDel="00343D9B">
          <w:delText xml:space="preserve">  (Histoplasmosis, African)</w:delText>
        </w:r>
      </w:del>
    </w:p>
    <w:p w14:paraId="6B1098B6" w14:textId="20172BAB" w:rsidR="00E41082" w:rsidDel="00343D9B" w:rsidRDefault="00E41082" w:rsidP="00B2019F">
      <w:pPr>
        <w:spacing w:line="480" w:lineRule="auto"/>
        <w:ind w:left="720" w:hanging="360"/>
        <w:rPr>
          <w:del w:id="5271" w:author="Thar Adale" w:date="2020-07-16T19:53:00Z"/>
        </w:rPr>
      </w:pPr>
      <w:del w:id="5272" w:author="Thar Adale" w:date="2020-07-16T19:53:00Z">
        <w:r w:rsidDel="00343D9B">
          <w:delText>22.</w:delText>
        </w:r>
        <w:r w:rsidDel="00343D9B">
          <w:tab/>
        </w:r>
        <w:r w:rsidRPr="00FA796D" w:rsidDel="00343D9B">
          <w:rPr>
            <w:rStyle w:val="Emphasis"/>
          </w:rPr>
          <w:delText>B92</w:delText>
        </w:r>
        <w:r w:rsidDel="00343D9B">
          <w:delText xml:space="preserve">  (Sequelae, leprosy)</w:delText>
        </w:r>
      </w:del>
    </w:p>
    <w:p w14:paraId="76BF6D28" w14:textId="2D75C58D" w:rsidR="00E41082" w:rsidDel="00343D9B" w:rsidRDefault="00E41082" w:rsidP="00B2019F">
      <w:pPr>
        <w:spacing w:line="480" w:lineRule="auto"/>
        <w:ind w:left="720" w:hanging="360"/>
        <w:rPr>
          <w:del w:id="5273" w:author="Thar Adale" w:date="2020-07-16T19:53:00Z"/>
        </w:rPr>
      </w:pPr>
      <w:del w:id="5274" w:author="Thar Adale" w:date="2020-07-16T19:53:00Z">
        <w:r w:rsidDel="00343D9B">
          <w:delText>23.</w:delText>
        </w:r>
        <w:r w:rsidDel="00343D9B">
          <w:tab/>
        </w:r>
        <w:r w:rsidRPr="00FA796D" w:rsidDel="00343D9B">
          <w:rPr>
            <w:rStyle w:val="Emphasis"/>
          </w:rPr>
          <w:delText>A82.9</w:delText>
        </w:r>
        <w:r w:rsidDel="00343D9B">
          <w:delText xml:space="preserve">  (Rabies)</w:delText>
        </w:r>
      </w:del>
    </w:p>
    <w:p w14:paraId="28CB9F3A" w14:textId="412FA1F1" w:rsidR="00E41082" w:rsidDel="00343D9B" w:rsidRDefault="00E41082" w:rsidP="00B2019F">
      <w:pPr>
        <w:spacing w:line="480" w:lineRule="auto"/>
        <w:ind w:left="720" w:hanging="360"/>
        <w:rPr>
          <w:del w:id="5275" w:author="Thar Adale" w:date="2020-07-16T19:53:00Z"/>
        </w:rPr>
      </w:pPr>
      <w:del w:id="5276" w:author="Thar Adale" w:date="2020-07-16T19:53:00Z">
        <w:r w:rsidDel="00343D9B">
          <w:delText>24.</w:delText>
        </w:r>
        <w:r w:rsidDel="00343D9B">
          <w:tab/>
        </w:r>
        <w:r w:rsidRPr="00FA796D" w:rsidDel="00343D9B">
          <w:rPr>
            <w:rStyle w:val="Emphasis"/>
          </w:rPr>
          <w:delText>A74.0</w:delText>
        </w:r>
        <w:r w:rsidDel="00343D9B">
          <w:delText xml:space="preserve">  (Conjunctivitis, chlamydial)</w:delText>
        </w:r>
      </w:del>
    </w:p>
    <w:p w14:paraId="26A84C1D" w14:textId="48863353" w:rsidR="00E41082" w:rsidDel="00343D9B" w:rsidRDefault="00E41082" w:rsidP="00B2019F">
      <w:pPr>
        <w:spacing w:line="480" w:lineRule="auto"/>
        <w:ind w:left="720" w:hanging="360"/>
        <w:rPr>
          <w:del w:id="5277" w:author="Thar Adale" w:date="2020-07-16T19:53:00Z"/>
        </w:rPr>
      </w:pPr>
      <w:del w:id="5278" w:author="Thar Adale" w:date="2020-07-16T19:53:00Z">
        <w:r w:rsidDel="00343D9B">
          <w:delText>25.</w:delText>
        </w:r>
        <w:r w:rsidDel="00343D9B">
          <w:tab/>
        </w:r>
        <w:r w:rsidRPr="00FA796D" w:rsidDel="00343D9B">
          <w:rPr>
            <w:rStyle w:val="Emphasis"/>
          </w:rPr>
          <w:delText>A92.30</w:delText>
        </w:r>
        <w:r w:rsidDel="00343D9B">
          <w:delText xml:space="preserve">  (Fever, West, Nile)</w:delText>
        </w:r>
      </w:del>
    </w:p>
    <w:p w14:paraId="217CB86C" w14:textId="43B98EEA" w:rsidR="00FC2AC9" w:rsidRPr="00F267BC" w:rsidDel="00343D9B" w:rsidRDefault="00FC2AC9" w:rsidP="00FC2AC9">
      <w:pPr>
        <w:pStyle w:val="Heading2"/>
        <w:rPr>
          <w:del w:id="5279" w:author="Thar Adale" w:date="2020-07-16T19:53:00Z"/>
        </w:rPr>
      </w:pPr>
      <w:del w:id="5280" w:author="Thar Adale" w:date="2020-07-16T19:53:00Z">
        <w:r w:rsidDel="00343D9B">
          <w:delText>CODING CHALLENGE</w:delText>
        </w:r>
      </w:del>
    </w:p>
    <w:p w14:paraId="48BBD070" w14:textId="3E865BE3" w:rsidR="00FC2AC9" w:rsidDel="00343D9B" w:rsidRDefault="00FC2AC9" w:rsidP="00FC2AC9">
      <w:pPr>
        <w:spacing w:line="480" w:lineRule="auto"/>
        <w:ind w:left="720" w:hanging="360"/>
        <w:rPr>
          <w:del w:id="5281" w:author="Thar Adale" w:date="2020-07-16T19:53:00Z"/>
        </w:rPr>
      </w:pPr>
      <w:del w:id="5282" w:author="Thar Adale" w:date="2020-07-16T19:53:00Z">
        <w:r w:rsidDel="00343D9B">
          <w:delText>1.</w:delText>
        </w:r>
        <w:r w:rsidDel="00343D9B">
          <w:tab/>
        </w:r>
        <w:r w:rsidRPr="00FA796D" w:rsidDel="00343D9B">
          <w:rPr>
            <w:rStyle w:val="Emphasis"/>
          </w:rPr>
          <w:delText>A04.4</w:delText>
        </w:r>
        <w:r w:rsidDel="00343D9B">
          <w:delText xml:space="preserve">  (Colitis, </w:delText>
        </w:r>
        <w:r w:rsidDel="00343D9B">
          <w:rPr>
            <w:i/>
          </w:rPr>
          <w:delText>see also</w:delText>
        </w:r>
        <w:r w:rsidDel="00343D9B">
          <w:delText xml:space="preserve"> Enteritis; Enteritis, due to, infectious organism, </w:delText>
        </w:r>
        <w:r w:rsidDel="00343D9B">
          <w:rPr>
            <w:i/>
          </w:rPr>
          <w:delText>see</w:delText>
        </w:r>
        <w:r w:rsidDel="00343D9B">
          <w:delText xml:space="preserve"> Enteritis, infectious; Enteritis infectious</w:delText>
        </w:r>
        <w:r w:rsidRPr="0049690E" w:rsidDel="00343D9B">
          <w:delText xml:space="preserve"> </w:delText>
        </w:r>
        <w:r w:rsidDel="00343D9B">
          <w:delText>NOS, due to, Escherichia coli)</w:delText>
        </w:r>
      </w:del>
    </w:p>
    <w:p w14:paraId="68384448" w14:textId="110D597B" w:rsidR="00FC2AC9" w:rsidDel="00343D9B" w:rsidRDefault="00FC2AC9" w:rsidP="00FC2AC9">
      <w:pPr>
        <w:spacing w:line="480" w:lineRule="auto"/>
        <w:ind w:left="720" w:hanging="360"/>
        <w:rPr>
          <w:del w:id="5283" w:author="Thar Adale" w:date="2020-07-16T19:53:00Z"/>
        </w:rPr>
      </w:pPr>
      <w:del w:id="5284" w:author="Thar Adale" w:date="2020-07-16T19:53:00Z">
        <w:r w:rsidDel="00343D9B">
          <w:delText>2.</w:delText>
        </w:r>
        <w:r w:rsidDel="00343D9B">
          <w:tab/>
        </w:r>
        <w:r w:rsidRPr="00FA796D" w:rsidDel="00343D9B">
          <w:rPr>
            <w:rStyle w:val="Emphasis"/>
          </w:rPr>
          <w:delText>B02.7</w:delText>
        </w:r>
        <w:r w:rsidDel="00343D9B">
          <w:delText xml:space="preserve">  (Herpes, zoster, disseminated)</w:delText>
        </w:r>
      </w:del>
    </w:p>
    <w:p w14:paraId="51A07810" w14:textId="35EB020B" w:rsidR="00FC2AC9" w:rsidDel="00343D9B" w:rsidRDefault="00FC2AC9" w:rsidP="00FC2AC9">
      <w:pPr>
        <w:spacing w:line="480" w:lineRule="auto"/>
        <w:ind w:left="720" w:hanging="360"/>
        <w:rPr>
          <w:del w:id="5285" w:author="Thar Adale" w:date="2020-07-16T19:53:00Z"/>
        </w:rPr>
      </w:pPr>
      <w:del w:id="5286" w:author="Thar Adale" w:date="2020-07-16T19:53:00Z">
        <w:r w:rsidDel="00343D9B">
          <w:delText>3.</w:delText>
        </w:r>
        <w:r w:rsidDel="00343D9B">
          <w:tab/>
        </w:r>
        <w:r w:rsidRPr="00FA796D" w:rsidDel="00343D9B">
          <w:rPr>
            <w:rStyle w:val="Emphasis"/>
          </w:rPr>
          <w:delText xml:space="preserve">Z11.4 </w:delText>
        </w:r>
        <w:r w:rsidDel="00343D9B">
          <w:delText xml:space="preserve"> (Screening, disease, human immunodeficiency virus (HIV) infection)</w:delText>
        </w:r>
        <w:r w:rsidDel="00343D9B">
          <w:br/>
        </w:r>
        <w:r w:rsidRPr="00FA796D" w:rsidDel="00343D9B">
          <w:rPr>
            <w:rStyle w:val="Emphasis"/>
          </w:rPr>
          <w:delText>Z20.6</w:delText>
        </w:r>
        <w:r w:rsidDel="00343D9B">
          <w:delText xml:space="preserve">  (Exposure, human immunodeficiency virus)</w:delText>
        </w:r>
      </w:del>
    </w:p>
    <w:p w14:paraId="142AEBF6" w14:textId="07B09697" w:rsidR="00FC2AC9" w:rsidDel="00343D9B" w:rsidRDefault="00FC2AC9" w:rsidP="00FC2AC9">
      <w:pPr>
        <w:spacing w:line="480" w:lineRule="auto"/>
        <w:ind w:left="720" w:hanging="360"/>
        <w:rPr>
          <w:del w:id="5287" w:author="Thar Adale" w:date="2020-07-16T19:53:00Z"/>
        </w:rPr>
      </w:pPr>
      <w:del w:id="5288" w:author="Thar Adale" w:date="2020-07-16T19:53:00Z">
        <w:r w:rsidDel="00343D9B">
          <w:delText>4.</w:delText>
        </w:r>
        <w:r w:rsidDel="00343D9B">
          <w:tab/>
        </w:r>
        <w:r w:rsidRPr="00FA796D" w:rsidDel="00343D9B">
          <w:rPr>
            <w:rStyle w:val="Emphasis"/>
          </w:rPr>
          <w:delText>B18.1</w:delText>
        </w:r>
        <w:r w:rsidDel="00343D9B">
          <w:delText xml:space="preserve">  (Hepatitis, B, chronic)</w:delText>
        </w:r>
      </w:del>
    </w:p>
    <w:p w14:paraId="4DAAF04B" w14:textId="3AA139A4" w:rsidR="00FC2AC9" w:rsidDel="00343D9B" w:rsidRDefault="00FC2AC9" w:rsidP="00FC2AC9">
      <w:pPr>
        <w:spacing w:line="480" w:lineRule="auto"/>
        <w:ind w:left="720" w:hanging="360"/>
        <w:rPr>
          <w:del w:id="5289" w:author="Thar Adale" w:date="2020-07-16T19:53:00Z"/>
        </w:rPr>
      </w:pPr>
      <w:del w:id="5290" w:author="Thar Adale" w:date="2020-07-16T19:53:00Z">
        <w:r w:rsidDel="00343D9B">
          <w:delText>5.</w:delText>
        </w:r>
        <w:r w:rsidDel="00343D9B">
          <w:tab/>
        </w:r>
        <w:r w:rsidRPr="00FA796D" w:rsidDel="00343D9B">
          <w:rPr>
            <w:rStyle w:val="Emphasis"/>
          </w:rPr>
          <w:delText xml:space="preserve">A02.0 </w:delText>
        </w:r>
        <w:r w:rsidDel="00343D9B">
          <w:delText xml:space="preserve"> (Poisoning, food, due to, salmonella, with gastroenteritis)</w:delText>
        </w:r>
      </w:del>
    </w:p>
    <w:p w14:paraId="31D1425E" w14:textId="32F8A8EF" w:rsidR="00FC2AC9" w:rsidDel="00343D9B" w:rsidRDefault="00FC2AC9" w:rsidP="00FC2AC9">
      <w:pPr>
        <w:spacing w:line="480" w:lineRule="auto"/>
        <w:ind w:left="720" w:hanging="360"/>
        <w:rPr>
          <w:del w:id="5291" w:author="Thar Adale" w:date="2020-07-16T19:53:00Z"/>
        </w:rPr>
      </w:pPr>
      <w:del w:id="5292" w:author="Thar Adale" w:date="2020-07-16T19:53:00Z">
        <w:r w:rsidDel="00343D9B">
          <w:delText>6.</w:delText>
        </w:r>
        <w:r w:rsidDel="00343D9B">
          <w:tab/>
        </w:r>
        <w:r w:rsidRPr="00FA796D" w:rsidDel="00343D9B">
          <w:rPr>
            <w:rStyle w:val="Emphasis"/>
          </w:rPr>
          <w:delText>J95.02</w:delText>
        </w:r>
        <w:r w:rsidDel="00343D9B">
          <w:delText xml:space="preserve">  (Complication, tracheostomy, infection)</w:delText>
        </w:r>
        <w:r w:rsidDel="00343D9B">
          <w:br/>
        </w:r>
        <w:r w:rsidRPr="00FA796D" w:rsidDel="00343D9B">
          <w:rPr>
            <w:rStyle w:val="Emphasis"/>
          </w:rPr>
          <w:delText>L03.221</w:delText>
        </w:r>
        <w:r w:rsidDel="00343D9B">
          <w:delText xml:space="preserve">  (Cellulitis, neck)</w:delText>
        </w:r>
        <w:r w:rsidDel="00343D9B">
          <w:br/>
        </w:r>
        <w:r w:rsidRPr="00FA796D" w:rsidDel="00343D9B">
          <w:rPr>
            <w:rStyle w:val="Emphasis"/>
          </w:rPr>
          <w:delText>B95.4</w:delText>
        </w:r>
        <w:r w:rsidDel="00343D9B">
          <w:delText xml:space="preserve"> (Streptococcus, specified NEC, as cause of disease classified elsewhere)</w:delText>
        </w:r>
      </w:del>
    </w:p>
    <w:p w14:paraId="43EBD0D0" w14:textId="09701773" w:rsidR="00FC2AC9" w:rsidDel="00343D9B" w:rsidRDefault="00FC2AC9" w:rsidP="00FC2AC9">
      <w:pPr>
        <w:spacing w:line="480" w:lineRule="auto"/>
        <w:ind w:left="720" w:hanging="360"/>
        <w:rPr>
          <w:del w:id="5293" w:author="Thar Adale" w:date="2020-07-16T19:53:00Z"/>
        </w:rPr>
      </w:pPr>
      <w:del w:id="5294" w:author="Thar Adale" w:date="2020-07-16T19:53:00Z">
        <w:r w:rsidDel="00343D9B">
          <w:delText>7.</w:delText>
        </w:r>
        <w:r w:rsidDel="00343D9B">
          <w:tab/>
        </w:r>
        <w:r w:rsidRPr="00FA796D" w:rsidDel="00343D9B">
          <w:rPr>
            <w:rStyle w:val="Emphasis"/>
          </w:rPr>
          <w:delText>B51.0</w:delText>
        </w:r>
        <w:r w:rsidDel="00343D9B">
          <w:delText xml:space="preserve">  (Malaria, vivax, with ruptured spleen)</w:delText>
        </w:r>
      </w:del>
    </w:p>
    <w:p w14:paraId="48B68C09" w14:textId="0AFA9DB0" w:rsidR="00FC2AC9" w:rsidDel="00343D9B" w:rsidRDefault="00FC2AC9" w:rsidP="00FC2AC9">
      <w:pPr>
        <w:spacing w:line="480" w:lineRule="auto"/>
        <w:ind w:left="720" w:hanging="360"/>
        <w:rPr>
          <w:del w:id="5295" w:author="Thar Adale" w:date="2020-07-16T19:53:00Z"/>
        </w:rPr>
      </w:pPr>
      <w:del w:id="5296" w:author="Thar Adale" w:date="2020-07-16T19:53:00Z">
        <w:r w:rsidDel="00343D9B">
          <w:delText>8.</w:delText>
        </w:r>
        <w:r w:rsidDel="00343D9B">
          <w:tab/>
        </w:r>
        <w:r w:rsidRPr="00FA796D" w:rsidDel="00343D9B">
          <w:rPr>
            <w:rStyle w:val="Emphasis"/>
          </w:rPr>
          <w:delText xml:space="preserve">B85.0 </w:delText>
        </w:r>
        <w:r w:rsidDel="00343D9B">
          <w:delText xml:space="preserve"> (Infestation, lice, </w:delText>
        </w:r>
        <w:r w:rsidDel="00343D9B">
          <w:rPr>
            <w:i/>
          </w:rPr>
          <w:delText>see</w:delText>
        </w:r>
        <w:r w:rsidDel="00343D9B">
          <w:delText xml:space="preserve"> Infestation, Pediculus, head) </w:delText>
        </w:r>
      </w:del>
    </w:p>
    <w:p w14:paraId="1E271242" w14:textId="0DE0F606" w:rsidR="00FC2AC9" w:rsidDel="00343D9B" w:rsidRDefault="00FC2AC9" w:rsidP="00FC2AC9">
      <w:pPr>
        <w:spacing w:line="480" w:lineRule="auto"/>
        <w:ind w:left="720" w:hanging="360"/>
        <w:rPr>
          <w:del w:id="5297" w:author="Thar Adale" w:date="2020-07-16T19:53:00Z"/>
        </w:rPr>
      </w:pPr>
      <w:del w:id="5298" w:author="Thar Adale" w:date="2020-07-16T19:53:00Z">
        <w:r w:rsidDel="00343D9B">
          <w:delText>9.</w:delText>
        </w:r>
        <w:r w:rsidDel="00343D9B">
          <w:tab/>
        </w:r>
        <w:r w:rsidRPr="00FA796D" w:rsidDel="00343D9B">
          <w:rPr>
            <w:rStyle w:val="Emphasis"/>
          </w:rPr>
          <w:delText>A30.4</w:delText>
        </w:r>
        <w:r w:rsidDel="00343D9B">
          <w:delText xml:space="preserve">  (Leprosy, BL)</w:delText>
        </w:r>
      </w:del>
    </w:p>
    <w:p w14:paraId="5BF43169" w14:textId="276B2DEB" w:rsidR="00E41082" w:rsidRPr="00215F97" w:rsidDel="00343D9B" w:rsidRDefault="00FC2AC9" w:rsidP="00FC2AC9">
      <w:pPr>
        <w:spacing w:line="480" w:lineRule="auto"/>
        <w:contextualSpacing/>
        <w:rPr>
          <w:del w:id="5299" w:author="Thar Adale" w:date="2020-07-16T19:53:00Z"/>
          <w:b/>
        </w:rPr>
      </w:pPr>
      <w:del w:id="5300" w:author="Thar Adale" w:date="2020-07-16T19:53:00Z">
        <w:r w:rsidDel="00343D9B">
          <w:delText>10.</w:delText>
        </w:r>
        <w:r w:rsidDel="00343D9B">
          <w:tab/>
        </w:r>
        <w:r w:rsidRPr="00FA796D" w:rsidDel="00343D9B">
          <w:rPr>
            <w:rStyle w:val="Emphasis"/>
          </w:rPr>
          <w:delText>A41.9</w:delText>
        </w:r>
        <w:r w:rsidDel="00343D9B">
          <w:delText xml:space="preserve">  (Sepsis)</w:delText>
        </w:r>
        <w:r w:rsidDel="00343D9B">
          <w:tab/>
        </w:r>
        <w:r w:rsidDel="00343D9B">
          <w:br/>
        </w:r>
        <w:r w:rsidRPr="00FA796D" w:rsidDel="00343D9B">
          <w:rPr>
            <w:rStyle w:val="Emphasis"/>
          </w:rPr>
          <w:delText>K04.7</w:delText>
        </w:r>
        <w:r w:rsidDel="00343D9B">
          <w:delText xml:space="preserve">  (Infection, tooth)</w:delText>
        </w:r>
      </w:del>
    </w:p>
    <w:p w14:paraId="42187544" w14:textId="55CD5E26" w:rsidR="00AD6D0A" w:rsidDel="00343D9B" w:rsidRDefault="00AD6D0A" w:rsidP="00237906">
      <w:pPr>
        <w:rPr>
          <w:del w:id="5301" w:author="Thar Adale" w:date="2020-07-16T19:53:00Z"/>
        </w:rPr>
      </w:pPr>
    </w:p>
    <w:p w14:paraId="3F578FAA" w14:textId="77CD2357" w:rsidR="00F01A52" w:rsidDel="00343D9B" w:rsidRDefault="00F01A52" w:rsidP="00B2019F">
      <w:pPr>
        <w:pStyle w:val="Heading1"/>
        <w:rPr>
          <w:del w:id="5302" w:author="Thar Adale" w:date="2020-07-16T19:53:00Z"/>
        </w:rPr>
      </w:pPr>
      <w:del w:id="5303" w:author="Thar Adale" w:date="2020-07-16T19:53:00Z">
        <w:r w:rsidDel="00343D9B">
          <w:delText xml:space="preserve">CHAPTER </w:delText>
        </w:r>
        <w:r w:rsidR="004668E5" w:rsidDel="00343D9B">
          <w:delText>21</w:delText>
        </w:r>
        <w:r w:rsidDel="00343D9B">
          <w:delText>: DISEASES OF THE GENITOURINARY SYSTEM (N00-N99)</w:delText>
        </w:r>
      </w:del>
    </w:p>
    <w:p w14:paraId="1D2F3E0F" w14:textId="6D973CB5" w:rsidR="00F01A52" w:rsidRPr="00E1633A" w:rsidDel="00343D9B" w:rsidRDefault="00F01A52" w:rsidP="00FA796D">
      <w:pPr>
        <w:keepNext/>
        <w:keepLines/>
        <w:spacing w:line="480" w:lineRule="auto"/>
        <w:outlineLvl w:val="1"/>
        <w:rPr>
          <w:del w:id="5304" w:author="Thar Adale" w:date="2020-07-16T19:53:00Z"/>
          <w:b/>
          <w:bCs/>
          <w:szCs w:val="26"/>
        </w:rPr>
      </w:pPr>
      <w:del w:id="5305" w:author="Thar Adale" w:date="2020-07-16T19:53:00Z">
        <w:r w:rsidRPr="00E1633A" w:rsidDel="00343D9B">
          <w:rPr>
            <w:b/>
            <w:bCs/>
            <w:szCs w:val="26"/>
          </w:rPr>
          <w:delText>CODING PRACTICE</w:delText>
        </w:r>
      </w:del>
    </w:p>
    <w:p w14:paraId="386C7BFF" w14:textId="2A5ED31D" w:rsidR="00F01A52" w:rsidDel="00343D9B" w:rsidRDefault="00F01A52" w:rsidP="00B2019F">
      <w:pPr>
        <w:keepNext/>
        <w:keepLines/>
        <w:spacing w:line="480" w:lineRule="auto"/>
        <w:outlineLvl w:val="1"/>
        <w:rPr>
          <w:del w:id="5306" w:author="Thar Adale" w:date="2020-07-16T19:53:00Z"/>
          <w:b/>
          <w:bCs/>
          <w:szCs w:val="26"/>
        </w:rPr>
      </w:pPr>
      <w:del w:id="5307" w:author="Thar Adale" w:date="2020-07-16T19:53:00Z">
        <w:r w:rsidDel="00343D9B">
          <w:rPr>
            <w:b/>
            <w:bCs/>
            <w:szCs w:val="26"/>
          </w:rPr>
          <w:delText xml:space="preserve">Exercise </w:delText>
        </w:r>
        <w:r w:rsidR="004668E5" w:rsidDel="00343D9B">
          <w:rPr>
            <w:b/>
            <w:bCs/>
            <w:szCs w:val="26"/>
          </w:rPr>
          <w:delText>21</w:delText>
        </w:r>
        <w:r w:rsidDel="00343D9B">
          <w:rPr>
            <w:b/>
            <w:bCs/>
            <w:szCs w:val="26"/>
          </w:rPr>
          <w:delText>.1 Genitourinary System Refresher</w:delText>
        </w:r>
      </w:del>
    </w:p>
    <w:p w14:paraId="34DDC878" w14:textId="2D9A10BC" w:rsidR="00F01A52" w:rsidDel="00343D9B" w:rsidRDefault="00F01A52" w:rsidP="00B2019F">
      <w:pPr>
        <w:spacing w:line="480" w:lineRule="auto"/>
        <w:ind w:left="720" w:hanging="360"/>
        <w:rPr>
          <w:del w:id="5308" w:author="Thar Adale" w:date="2020-07-16T19:53:00Z"/>
        </w:rPr>
      </w:pPr>
      <w:del w:id="5309" w:author="Thar Adale" w:date="2020-07-16T19:53:00Z">
        <w:r w:rsidDel="00343D9B">
          <w:delText>1.</w:delText>
        </w:r>
        <w:r w:rsidDel="00343D9B">
          <w:tab/>
          <w:delText>a/meno/rrhea  lack of menstrual flow N91.2</w:delText>
        </w:r>
      </w:del>
    </w:p>
    <w:p w14:paraId="3B606D79" w14:textId="0F017D45" w:rsidR="00F01A52" w:rsidDel="00343D9B" w:rsidRDefault="00F01A52" w:rsidP="00B2019F">
      <w:pPr>
        <w:spacing w:line="480" w:lineRule="auto"/>
        <w:ind w:left="720" w:hanging="360"/>
        <w:rPr>
          <w:del w:id="5310" w:author="Thar Adale" w:date="2020-07-16T19:53:00Z"/>
        </w:rPr>
      </w:pPr>
      <w:del w:id="5311" w:author="Thar Adale" w:date="2020-07-16T19:53:00Z">
        <w:r w:rsidDel="00343D9B">
          <w:delText>2.</w:delText>
        </w:r>
        <w:r w:rsidDel="00343D9B">
          <w:tab/>
          <w:delText>cysto/lith/iasis  abnormal condition of stones in the bladder N21.0</w:delText>
        </w:r>
      </w:del>
    </w:p>
    <w:p w14:paraId="7D54988A" w14:textId="1C01F695" w:rsidR="00F01A52" w:rsidDel="00343D9B" w:rsidRDefault="00F01A52" w:rsidP="00B2019F">
      <w:pPr>
        <w:spacing w:line="480" w:lineRule="auto"/>
        <w:ind w:left="720" w:hanging="360"/>
        <w:rPr>
          <w:del w:id="5312" w:author="Thar Adale" w:date="2020-07-16T19:53:00Z"/>
          <w:lang w:val="pt-BR"/>
        </w:rPr>
      </w:pPr>
      <w:del w:id="5313" w:author="Thar Adale" w:date="2020-07-16T19:53:00Z">
        <w:r w:rsidDel="00343D9B">
          <w:rPr>
            <w:lang w:val="pt-BR"/>
          </w:rPr>
          <w:delText>3.</w:delText>
        </w:r>
        <w:r w:rsidDel="00343D9B">
          <w:rPr>
            <w:lang w:val="pt-BR"/>
          </w:rPr>
          <w:tab/>
          <w:delText>dys/pareun/ia  painful sexual intercourse N94.1</w:delText>
        </w:r>
        <w:r w:rsidR="0027498F" w:rsidDel="00343D9B">
          <w:rPr>
            <w:lang w:val="pt-BR"/>
          </w:rPr>
          <w:delText>0</w:delText>
        </w:r>
      </w:del>
    </w:p>
    <w:p w14:paraId="316CE151" w14:textId="27937481" w:rsidR="00F01A52" w:rsidDel="00343D9B" w:rsidRDefault="00F01A52" w:rsidP="00B2019F">
      <w:pPr>
        <w:spacing w:line="480" w:lineRule="auto"/>
        <w:ind w:left="720" w:hanging="360"/>
        <w:rPr>
          <w:del w:id="5314" w:author="Thar Adale" w:date="2020-07-16T19:53:00Z"/>
        </w:rPr>
      </w:pPr>
      <w:del w:id="5315" w:author="Thar Adale" w:date="2020-07-16T19:53:00Z">
        <w:r w:rsidDel="00343D9B">
          <w:delText>4.</w:delText>
        </w:r>
        <w:r w:rsidDel="00343D9B">
          <w:tab/>
          <w:delText>hydro/cele  water hernia (used to describe an accumulation of fluid in the spermatic cord) N43.3</w:delText>
        </w:r>
      </w:del>
    </w:p>
    <w:p w14:paraId="390CAB94" w14:textId="55FCF1BC" w:rsidR="00F01A52" w:rsidDel="00343D9B" w:rsidRDefault="00F01A52" w:rsidP="00B2019F">
      <w:pPr>
        <w:spacing w:line="480" w:lineRule="auto"/>
        <w:ind w:left="720" w:hanging="360"/>
        <w:rPr>
          <w:del w:id="5316" w:author="Thar Adale" w:date="2020-07-16T19:53:00Z"/>
        </w:rPr>
      </w:pPr>
      <w:del w:id="5317" w:author="Thar Adale" w:date="2020-07-16T19:53:00Z">
        <w:r w:rsidDel="00343D9B">
          <w:delText>5.</w:delText>
        </w:r>
        <w:r w:rsidDel="00343D9B">
          <w:tab/>
          <w:delText>cysto/pto/sis  prolapse or sagging of the bladder N32.89</w:delText>
        </w:r>
      </w:del>
    </w:p>
    <w:p w14:paraId="361F2DB9" w14:textId="2365D4BB" w:rsidR="00F01A52" w:rsidDel="00343D9B" w:rsidRDefault="00F01A52" w:rsidP="00B2019F">
      <w:pPr>
        <w:spacing w:line="480" w:lineRule="auto"/>
        <w:ind w:left="720" w:hanging="360"/>
        <w:rPr>
          <w:del w:id="5318" w:author="Thar Adale" w:date="2020-07-16T19:53:00Z"/>
        </w:rPr>
      </w:pPr>
      <w:del w:id="5319" w:author="Thar Adale" w:date="2020-07-16T19:53:00Z">
        <w:r w:rsidDel="00343D9B">
          <w:delText>6.</w:delText>
        </w:r>
        <w:r w:rsidDel="00343D9B">
          <w:tab/>
          <w:delText>nephr/algia  kidney pain N23</w:delText>
        </w:r>
      </w:del>
    </w:p>
    <w:p w14:paraId="6529EDB1" w14:textId="29FA69A0" w:rsidR="00F01A52" w:rsidDel="00343D9B" w:rsidRDefault="00F01A52" w:rsidP="00B2019F">
      <w:pPr>
        <w:spacing w:line="480" w:lineRule="auto"/>
        <w:ind w:left="720" w:hanging="360"/>
        <w:rPr>
          <w:del w:id="5320" w:author="Thar Adale" w:date="2020-07-16T19:53:00Z"/>
        </w:rPr>
      </w:pPr>
      <w:del w:id="5321" w:author="Thar Adale" w:date="2020-07-16T19:53:00Z">
        <w:r w:rsidDel="00343D9B">
          <w:delText>7.</w:delText>
        </w:r>
        <w:r w:rsidDel="00343D9B">
          <w:tab/>
          <w:delText>urethro/rrhag/ia bleeding from the urethra N36.8</w:delText>
        </w:r>
      </w:del>
    </w:p>
    <w:p w14:paraId="14909730" w14:textId="1B33EB56" w:rsidR="00F01A52" w:rsidDel="00343D9B" w:rsidRDefault="00F01A52" w:rsidP="00B2019F">
      <w:pPr>
        <w:spacing w:line="480" w:lineRule="auto"/>
        <w:ind w:left="720" w:hanging="360"/>
        <w:rPr>
          <w:del w:id="5322" w:author="Thar Adale" w:date="2020-07-16T19:53:00Z"/>
        </w:rPr>
      </w:pPr>
      <w:del w:id="5323" w:author="Thar Adale" w:date="2020-07-16T19:53:00Z">
        <w:r w:rsidDel="00343D9B">
          <w:delText>8.</w:delText>
        </w:r>
        <w:r w:rsidDel="00343D9B">
          <w:tab/>
          <w:delText>nephr/osis  abnormal condition of the kidney N04.9</w:delText>
        </w:r>
      </w:del>
    </w:p>
    <w:p w14:paraId="0A04D7E5" w14:textId="468713AB" w:rsidR="00F01A52" w:rsidDel="00343D9B" w:rsidRDefault="00F01A52" w:rsidP="00B2019F">
      <w:pPr>
        <w:spacing w:line="480" w:lineRule="auto"/>
        <w:ind w:left="720" w:hanging="360"/>
        <w:rPr>
          <w:del w:id="5324" w:author="Thar Adale" w:date="2020-07-16T19:53:00Z"/>
        </w:rPr>
      </w:pPr>
      <w:del w:id="5325" w:author="Thar Adale" w:date="2020-07-16T19:53:00Z">
        <w:r w:rsidDel="00343D9B">
          <w:delText>9.</w:delText>
        </w:r>
        <w:r w:rsidDel="00343D9B">
          <w:tab/>
          <w:delText xml:space="preserve"> uretero/cele  hernia of the ureter N28.89</w:delText>
        </w:r>
      </w:del>
    </w:p>
    <w:p w14:paraId="76DB1C4B" w14:textId="1B350AD7" w:rsidR="00F01A52" w:rsidDel="00343D9B" w:rsidRDefault="00F01A52" w:rsidP="00B2019F">
      <w:pPr>
        <w:spacing w:line="480" w:lineRule="auto"/>
        <w:ind w:left="720" w:hanging="360"/>
        <w:rPr>
          <w:del w:id="5326" w:author="Thar Adale" w:date="2020-07-16T19:53:00Z"/>
        </w:rPr>
      </w:pPr>
      <w:del w:id="5327" w:author="Thar Adale" w:date="2020-07-16T19:53:00Z">
        <w:r w:rsidDel="00343D9B">
          <w:delText>10.</w:delText>
        </w:r>
        <w:r w:rsidDel="00343D9B">
          <w:tab/>
          <w:delText>pyleo/nephro/sis  condition of the kidney and renal pelvis N11.1</w:delText>
        </w:r>
      </w:del>
    </w:p>
    <w:p w14:paraId="4ED95A9D" w14:textId="6A7BA07E" w:rsidR="00F01A52" w:rsidDel="00343D9B" w:rsidRDefault="00F01A52" w:rsidP="00B2019F">
      <w:pPr>
        <w:keepNext/>
        <w:keepLines/>
        <w:spacing w:line="480" w:lineRule="auto"/>
        <w:outlineLvl w:val="1"/>
        <w:rPr>
          <w:del w:id="5328" w:author="Thar Adale" w:date="2020-07-16T19:53:00Z"/>
          <w:b/>
          <w:bCs/>
          <w:szCs w:val="26"/>
        </w:rPr>
      </w:pPr>
      <w:del w:id="5329" w:author="Thar Adale" w:date="2020-07-16T19:53:00Z">
        <w:r w:rsidDel="00343D9B">
          <w:rPr>
            <w:b/>
            <w:bCs/>
            <w:szCs w:val="26"/>
          </w:rPr>
          <w:delText xml:space="preserve">Exercise  </w:delText>
        </w:r>
        <w:r w:rsidR="004668E5" w:rsidDel="00343D9B">
          <w:rPr>
            <w:b/>
            <w:bCs/>
            <w:szCs w:val="26"/>
          </w:rPr>
          <w:delText>21</w:delText>
        </w:r>
        <w:r w:rsidDel="00343D9B">
          <w:rPr>
            <w:b/>
            <w:bCs/>
            <w:szCs w:val="26"/>
          </w:rPr>
          <w:delText xml:space="preserve">.2 Abstracting for </w:delText>
        </w:r>
        <w:r w:rsidR="00E02389" w:rsidRPr="00E02389" w:rsidDel="00343D9B">
          <w:rPr>
            <w:b/>
            <w:bCs/>
            <w:szCs w:val="26"/>
          </w:rPr>
          <w:delText>for Genitourinary System Conditions</w:delText>
        </w:r>
      </w:del>
    </w:p>
    <w:p w14:paraId="03760C22" w14:textId="700794E1" w:rsidR="00F01A52" w:rsidDel="00343D9B" w:rsidRDefault="00F01A52" w:rsidP="00B2019F">
      <w:pPr>
        <w:spacing w:line="480" w:lineRule="auto"/>
        <w:ind w:left="720" w:hanging="360"/>
        <w:rPr>
          <w:del w:id="5330" w:author="Thar Adale" w:date="2020-07-16T19:53:00Z"/>
        </w:rPr>
      </w:pPr>
      <w:del w:id="5331" w:author="Thar Adale" w:date="2020-07-16T19:53:00Z">
        <w:r w:rsidDel="00343D9B">
          <w:delText>1.</w:delText>
        </w:r>
        <w:r w:rsidDel="00343D9B">
          <w:tab/>
        </w:r>
      </w:del>
    </w:p>
    <w:p w14:paraId="62BC38AF" w14:textId="633A4D80" w:rsidR="00F01A52" w:rsidDel="00343D9B" w:rsidRDefault="00F01A52" w:rsidP="00B2019F">
      <w:pPr>
        <w:spacing w:line="480" w:lineRule="auto"/>
        <w:ind w:left="1080" w:hanging="360"/>
        <w:rPr>
          <w:del w:id="5332" w:author="Thar Adale" w:date="2020-07-16T19:53:00Z"/>
        </w:rPr>
      </w:pPr>
      <w:del w:id="5333" w:author="Thar Adale" w:date="2020-07-16T19:53:00Z">
        <w:r w:rsidDel="00343D9B">
          <w:delText>a.</w:delText>
        </w:r>
        <w:r w:rsidDel="00343D9B">
          <w:tab/>
          <w:delText>female reproductive</w:delText>
        </w:r>
      </w:del>
    </w:p>
    <w:p w14:paraId="69D78496" w14:textId="22D8FB3D" w:rsidR="00F01A52" w:rsidDel="00343D9B" w:rsidRDefault="00F01A52" w:rsidP="00B2019F">
      <w:pPr>
        <w:spacing w:line="480" w:lineRule="auto"/>
        <w:ind w:left="1080" w:hanging="360"/>
        <w:rPr>
          <w:del w:id="5334" w:author="Thar Adale" w:date="2020-07-16T19:53:00Z"/>
        </w:rPr>
      </w:pPr>
      <w:del w:id="5335" w:author="Thar Adale" w:date="2020-07-16T19:53:00Z">
        <w:r w:rsidDel="00343D9B">
          <w:delText>b.</w:delText>
        </w:r>
        <w:r w:rsidDel="00343D9B">
          <w:tab/>
          <w:delText>endometriosis</w:delText>
        </w:r>
      </w:del>
    </w:p>
    <w:p w14:paraId="0C0667BB" w14:textId="044E1A02" w:rsidR="00F01A52" w:rsidDel="00343D9B" w:rsidRDefault="00F01A52" w:rsidP="00B2019F">
      <w:pPr>
        <w:spacing w:line="480" w:lineRule="auto"/>
        <w:ind w:left="1080" w:hanging="360"/>
        <w:rPr>
          <w:del w:id="5336" w:author="Thar Adale" w:date="2020-07-16T19:53:00Z"/>
        </w:rPr>
      </w:pPr>
      <w:del w:id="5337" w:author="Thar Adale" w:date="2020-07-16T19:53:00Z">
        <w:r w:rsidDel="00343D9B">
          <w:delText>c.</w:delText>
        </w:r>
        <w:r w:rsidDel="00343D9B">
          <w:tab/>
          <w:delText>uterus</w:delText>
        </w:r>
      </w:del>
    </w:p>
    <w:p w14:paraId="6CC6205C" w14:textId="4F127263" w:rsidR="00F01A52" w:rsidDel="00343D9B" w:rsidRDefault="00F01A52" w:rsidP="00B2019F">
      <w:pPr>
        <w:spacing w:line="480" w:lineRule="auto"/>
        <w:ind w:left="1080" w:hanging="360"/>
        <w:rPr>
          <w:del w:id="5338" w:author="Thar Adale" w:date="2020-07-16T19:53:00Z"/>
        </w:rPr>
      </w:pPr>
      <w:del w:id="5339" w:author="Thar Adale" w:date="2020-07-16T19:53:00Z">
        <w:r w:rsidDel="00343D9B">
          <w:delText>d.</w:delText>
        </w:r>
        <w:r w:rsidDel="00343D9B">
          <w:tab/>
          <w:delText>no, endometriosis is not caused by an infectious organism</w:delText>
        </w:r>
      </w:del>
    </w:p>
    <w:p w14:paraId="07D468CE" w14:textId="532CF63F" w:rsidR="00F01A52" w:rsidDel="00343D9B" w:rsidRDefault="00F01A52" w:rsidP="00B2019F">
      <w:pPr>
        <w:spacing w:line="480" w:lineRule="auto"/>
        <w:ind w:left="720" w:hanging="360"/>
        <w:rPr>
          <w:del w:id="5340" w:author="Thar Adale" w:date="2020-07-16T19:53:00Z"/>
        </w:rPr>
      </w:pPr>
      <w:del w:id="5341" w:author="Thar Adale" w:date="2020-07-16T19:53:00Z">
        <w:r w:rsidDel="00343D9B">
          <w:delText>2.</w:delText>
        </w:r>
        <w:r w:rsidDel="00343D9B">
          <w:tab/>
        </w:r>
      </w:del>
    </w:p>
    <w:p w14:paraId="7AC55237" w14:textId="4CF4A48D" w:rsidR="00F01A52" w:rsidDel="00343D9B" w:rsidRDefault="00F01A52" w:rsidP="00B2019F">
      <w:pPr>
        <w:spacing w:line="480" w:lineRule="auto"/>
        <w:ind w:left="1080" w:hanging="360"/>
        <w:rPr>
          <w:del w:id="5342" w:author="Thar Adale" w:date="2020-07-16T19:53:00Z"/>
        </w:rPr>
      </w:pPr>
      <w:del w:id="5343" w:author="Thar Adale" w:date="2020-07-16T19:53:00Z">
        <w:r w:rsidDel="00343D9B">
          <w:delText>a.</w:delText>
        </w:r>
        <w:r w:rsidDel="00343D9B">
          <w:tab/>
          <w:delText>female reproductive</w:delText>
        </w:r>
      </w:del>
    </w:p>
    <w:p w14:paraId="7EF00EB3" w14:textId="65B2B76A" w:rsidR="00F01A52" w:rsidDel="00343D9B" w:rsidRDefault="00F01A52" w:rsidP="00B2019F">
      <w:pPr>
        <w:spacing w:line="480" w:lineRule="auto"/>
        <w:ind w:left="1080" w:hanging="360"/>
        <w:rPr>
          <w:del w:id="5344" w:author="Thar Adale" w:date="2020-07-16T19:53:00Z"/>
        </w:rPr>
      </w:pPr>
      <w:del w:id="5345" w:author="Thar Adale" w:date="2020-07-16T19:53:00Z">
        <w:r w:rsidDel="00343D9B">
          <w:delText>b.</w:delText>
        </w:r>
        <w:r w:rsidDel="00343D9B">
          <w:tab/>
          <w:delText>fibrocystic changes</w:delText>
        </w:r>
      </w:del>
    </w:p>
    <w:p w14:paraId="5A70D9A5" w14:textId="101232A4" w:rsidR="00F01A52" w:rsidDel="00343D9B" w:rsidRDefault="00F01A52" w:rsidP="00B2019F">
      <w:pPr>
        <w:spacing w:line="480" w:lineRule="auto"/>
        <w:ind w:left="1080" w:hanging="360"/>
        <w:rPr>
          <w:del w:id="5346" w:author="Thar Adale" w:date="2020-07-16T19:53:00Z"/>
        </w:rPr>
      </w:pPr>
      <w:del w:id="5347" w:author="Thar Adale" w:date="2020-07-16T19:53:00Z">
        <w:r w:rsidDel="00343D9B">
          <w:delText>c.</w:delText>
        </w:r>
        <w:r w:rsidDel="00343D9B">
          <w:tab/>
          <w:delText>breast</w:delText>
        </w:r>
      </w:del>
    </w:p>
    <w:p w14:paraId="365A6915" w14:textId="5803F15C" w:rsidR="00F01A52" w:rsidDel="00343D9B" w:rsidRDefault="00F01A52" w:rsidP="00B2019F">
      <w:pPr>
        <w:spacing w:line="480" w:lineRule="auto"/>
        <w:ind w:left="1080" w:hanging="360"/>
        <w:rPr>
          <w:del w:id="5348" w:author="Thar Adale" w:date="2020-07-16T19:53:00Z"/>
        </w:rPr>
      </w:pPr>
      <w:del w:id="5349" w:author="Thar Adale" w:date="2020-07-16T19:53:00Z">
        <w:r w:rsidDel="00343D9B">
          <w:delText>d.</w:delText>
        </w:r>
        <w:r w:rsidDel="00343D9B">
          <w:tab/>
          <w:delText>bilateral</w:delText>
        </w:r>
      </w:del>
    </w:p>
    <w:p w14:paraId="457E11D0" w14:textId="3F5979B4" w:rsidR="00F01A52" w:rsidDel="00343D9B" w:rsidRDefault="00F01A52" w:rsidP="00B2019F">
      <w:pPr>
        <w:spacing w:line="480" w:lineRule="auto"/>
        <w:ind w:left="1080" w:hanging="360"/>
        <w:rPr>
          <w:del w:id="5350" w:author="Thar Adale" w:date="2020-07-16T19:53:00Z"/>
        </w:rPr>
      </w:pPr>
      <w:del w:id="5351" w:author="Thar Adale" w:date="2020-07-16T19:53:00Z">
        <w:r w:rsidDel="00343D9B">
          <w:delText>e.</w:delText>
        </w:r>
        <w:r w:rsidDel="00343D9B">
          <w:tab/>
          <w:delText>no</w:delText>
        </w:r>
      </w:del>
    </w:p>
    <w:p w14:paraId="107E2179" w14:textId="759C63C8" w:rsidR="00F01A52" w:rsidDel="00343D9B" w:rsidRDefault="00F01A52" w:rsidP="00B2019F">
      <w:pPr>
        <w:spacing w:line="480" w:lineRule="auto"/>
        <w:ind w:left="1080" w:hanging="360"/>
        <w:rPr>
          <w:del w:id="5352" w:author="Thar Adale" w:date="2020-07-16T19:53:00Z"/>
        </w:rPr>
      </w:pPr>
      <w:del w:id="5353" w:author="Thar Adale" w:date="2020-07-16T19:53:00Z">
        <w:r w:rsidDel="00343D9B">
          <w:delText>f.</w:delText>
        </w:r>
        <w:r w:rsidDel="00343D9B">
          <w:tab/>
          <w:delText>no</w:delText>
        </w:r>
      </w:del>
    </w:p>
    <w:p w14:paraId="51D6C851" w14:textId="040A81A4" w:rsidR="00F01A52" w:rsidDel="00343D9B" w:rsidRDefault="00F01A52" w:rsidP="00B2019F">
      <w:pPr>
        <w:spacing w:line="480" w:lineRule="auto"/>
        <w:ind w:left="720" w:hanging="360"/>
        <w:rPr>
          <w:del w:id="5354" w:author="Thar Adale" w:date="2020-07-16T19:53:00Z"/>
        </w:rPr>
      </w:pPr>
      <w:del w:id="5355" w:author="Thar Adale" w:date="2020-07-16T19:53:00Z">
        <w:r w:rsidDel="00343D9B">
          <w:delText>3.</w:delText>
        </w:r>
        <w:r w:rsidDel="00343D9B">
          <w:tab/>
        </w:r>
      </w:del>
    </w:p>
    <w:p w14:paraId="37CFAF75" w14:textId="2DA592FE" w:rsidR="00F01A52" w:rsidDel="00343D9B" w:rsidRDefault="00F01A52" w:rsidP="00B2019F">
      <w:pPr>
        <w:spacing w:line="480" w:lineRule="auto"/>
        <w:ind w:left="1080" w:hanging="360"/>
        <w:rPr>
          <w:del w:id="5356" w:author="Thar Adale" w:date="2020-07-16T19:53:00Z"/>
        </w:rPr>
      </w:pPr>
      <w:del w:id="5357" w:author="Thar Adale" w:date="2020-07-16T19:53:00Z">
        <w:r w:rsidDel="00343D9B">
          <w:delText>a.</w:delText>
        </w:r>
        <w:r w:rsidDel="00343D9B">
          <w:tab/>
          <w:delText>urinary</w:delText>
        </w:r>
      </w:del>
    </w:p>
    <w:p w14:paraId="358AE1CA" w14:textId="088F6254" w:rsidR="00F01A52" w:rsidDel="00343D9B" w:rsidRDefault="00F01A52" w:rsidP="00B2019F">
      <w:pPr>
        <w:spacing w:line="480" w:lineRule="auto"/>
        <w:ind w:left="1080" w:hanging="360"/>
        <w:rPr>
          <w:del w:id="5358" w:author="Thar Adale" w:date="2020-07-16T19:53:00Z"/>
        </w:rPr>
      </w:pPr>
      <w:del w:id="5359" w:author="Thar Adale" w:date="2020-07-16T19:53:00Z">
        <w:r w:rsidDel="00343D9B">
          <w:delText>b.</w:delText>
        </w:r>
        <w:r w:rsidDel="00343D9B">
          <w:tab/>
          <w:delText>occasional excruciating low back pain</w:delText>
        </w:r>
      </w:del>
    </w:p>
    <w:p w14:paraId="2C04C465" w14:textId="67C16673" w:rsidR="00F01A52" w:rsidDel="00343D9B" w:rsidRDefault="00F01A52" w:rsidP="00B2019F">
      <w:pPr>
        <w:spacing w:line="480" w:lineRule="auto"/>
        <w:ind w:left="1080" w:hanging="360"/>
        <w:rPr>
          <w:del w:id="5360" w:author="Thar Adale" w:date="2020-07-16T19:53:00Z"/>
        </w:rPr>
      </w:pPr>
      <w:del w:id="5361" w:author="Thar Adale" w:date="2020-07-16T19:53:00Z">
        <w:r w:rsidDel="00343D9B">
          <w:delText>c.</w:delText>
        </w:r>
        <w:r w:rsidDel="00343D9B">
          <w:tab/>
          <w:delText>calculi</w:delText>
        </w:r>
      </w:del>
    </w:p>
    <w:p w14:paraId="4DEF3181" w14:textId="48F4CC6D" w:rsidR="00F01A52" w:rsidDel="00343D9B" w:rsidRDefault="00F01A52" w:rsidP="00B2019F">
      <w:pPr>
        <w:spacing w:line="480" w:lineRule="auto"/>
        <w:ind w:left="1080" w:hanging="360"/>
        <w:rPr>
          <w:del w:id="5362" w:author="Thar Adale" w:date="2020-07-16T19:53:00Z"/>
        </w:rPr>
      </w:pPr>
      <w:del w:id="5363" w:author="Thar Adale" w:date="2020-07-16T19:53:00Z">
        <w:r w:rsidDel="00343D9B">
          <w:delText>d.</w:delText>
        </w:r>
        <w:r w:rsidDel="00343D9B">
          <w:tab/>
          <w:delText>yes</w:delText>
        </w:r>
      </w:del>
    </w:p>
    <w:p w14:paraId="6C4B0165" w14:textId="02CC4A72" w:rsidR="00F01A52" w:rsidDel="00343D9B" w:rsidRDefault="00F01A52" w:rsidP="00B2019F">
      <w:pPr>
        <w:spacing w:line="480" w:lineRule="auto"/>
        <w:ind w:left="1080" w:hanging="360"/>
        <w:rPr>
          <w:del w:id="5364" w:author="Thar Adale" w:date="2020-07-16T19:53:00Z"/>
        </w:rPr>
      </w:pPr>
      <w:del w:id="5365" w:author="Thar Adale" w:date="2020-07-16T19:53:00Z">
        <w:r w:rsidDel="00343D9B">
          <w:delText>e.</w:delText>
        </w:r>
        <w:r w:rsidDel="00343D9B">
          <w:tab/>
          <w:delText>kidney and ureter</w:delText>
        </w:r>
      </w:del>
    </w:p>
    <w:p w14:paraId="1481703D" w14:textId="4EBD0467" w:rsidR="00F01A52" w:rsidDel="00343D9B" w:rsidRDefault="00F01A52" w:rsidP="00B2019F">
      <w:pPr>
        <w:spacing w:line="480" w:lineRule="auto"/>
        <w:ind w:left="1080" w:hanging="360"/>
        <w:rPr>
          <w:del w:id="5366" w:author="Thar Adale" w:date="2020-07-16T19:53:00Z"/>
        </w:rPr>
      </w:pPr>
      <w:del w:id="5367" w:author="Thar Adale" w:date="2020-07-16T19:53:00Z">
        <w:r w:rsidDel="00343D9B">
          <w:delText>f.</w:delText>
        </w:r>
        <w:r w:rsidDel="00343D9B">
          <w:tab/>
        </w:r>
        <w:r w:rsidR="00BF558F" w:rsidDel="00343D9B">
          <w:delText>Laterality does not apply.</w:delText>
        </w:r>
      </w:del>
    </w:p>
    <w:p w14:paraId="44BB810B" w14:textId="016FC013" w:rsidR="00F01A52" w:rsidDel="00343D9B" w:rsidRDefault="00F01A52" w:rsidP="00B2019F">
      <w:pPr>
        <w:spacing w:line="480" w:lineRule="auto"/>
        <w:ind w:left="1080" w:hanging="360"/>
        <w:rPr>
          <w:del w:id="5368" w:author="Thar Adale" w:date="2020-07-16T19:53:00Z"/>
        </w:rPr>
      </w:pPr>
      <w:del w:id="5369" w:author="Thar Adale" w:date="2020-07-16T19:53:00Z">
        <w:r w:rsidDel="00343D9B">
          <w:delText>g.</w:delText>
        </w:r>
        <w:r w:rsidDel="00343D9B">
          <w:tab/>
          <w:delText>no</w:delText>
        </w:r>
      </w:del>
    </w:p>
    <w:p w14:paraId="68525544" w14:textId="21010BAA" w:rsidR="00F01A52" w:rsidDel="00343D9B" w:rsidRDefault="00F01A52" w:rsidP="00B2019F">
      <w:pPr>
        <w:spacing w:line="480" w:lineRule="auto"/>
        <w:ind w:left="720" w:hanging="360"/>
        <w:rPr>
          <w:del w:id="5370" w:author="Thar Adale" w:date="2020-07-16T19:53:00Z"/>
        </w:rPr>
      </w:pPr>
      <w:del w:id="5371" w:author="Thar Adale" w:date="2020-07-16T19:53:00Z">
        <w:r w:rsidDel="00343D9B">
          <w:delText>4.</w:delText>
        </w:r>
        <w:r w:rsidDel="00343D9B">
          <w:tab/>
        </w:r>
      </w:del>
    </w:p>
    <w:p w14:paraId="399DFC7A" w14:textId="063C8F5A" w:rsidR="00F01A52" w:rsidDel="00343D9B" w:rsidRDefault="00F01A52" w:rsidP="00B2019F">
      <w:pPr>
        <w:spacing w:line="480" w:lineRule="auto"/>
        <w:ind w:left="1080" w:hanging="360"/>
        <w:rPr>
          <w:del w:id="5372" w:author="Thar Adale" w:date="2020-07-16T19:53:00Z"/>
        </w:rPr>
      </w:pPr>
      <w:del w:id="5373" w:author="Thar Adale" w:date="2020-07-16T19:53:00Z">
        <w:r w:rsidDel="00343D9B">
          <w:delText>a.</w:delText>
        </w:r>
        <w:r w:rsidDel="00343D9B">
          <w:tab/>
          <w:delText>male reproductive</w:delText>
        </w:r>
      </w:del>
    </w:p>
    <w:p w14:paraId="7CEBA7F0" w14:textId="50C2215C" w:rsidR="00F01A52" w:rsidDel="00343D9B" w:rsidRDefault="00F01A52" w:rsidP="00B2019F">
      <w:pPr>
        <w:spacing w:line="480" w:lineRule="auto"/>
        <w:ind w:left="1080" w:hanging="360"/>
        <w:rPr>
          <w:del w:id="5374" w:author="Thar Adale" w:date="2020-07-16T19:53:00Z"/>
        </w:rPr>
      </w:pPr>
      <w:del w:id="5375" w:author="Thar Adale" w:date="2020-07-16T19:53:00Z">
        <w:r w:rsidDel="00343D9B">
          <w:delText>b.</w:delText>
        </w:r>
        <w:r w:rsidDel="00343D9B">
          <w:tab/>
        </w:r>
        <w:r w:rsidR="00BF558F" w:rsidDel="00343D9B">
          <w:delText xml:space="preserve">benign </w:delText>
        </w:r>
        <w:r w:rsidR="00BF558F" w:rsidRPr="00215D23" w:rsidDel="00343D9B">
          <w:delText>prostatic hypertrophy</w:delText>
        </w:r>
      </w:del>
    </w:p>
    <w:p w14:paraId="7796974C" w14:textId="40210EA3" w:rsidR="00F01A52" w:rsidDel="00343D9B" w:rsidRDefault="00F01A52" w:rsidP="00B2019F">
      <w:pPr>
        <w:spacing w:line="480" w:lineRule="auto"/>
        <w:ind w:left="1080" w:hanging="360"/>
        <w:rPr>
          <w:del w:id="5376" w:author="Thar Adale" w:date="2020-07-16T19:53:00Z"/>
        </w:rPr>
      </w:pPr>
      <w:del w:id="5377" w:author="Thar Adale" w:date="2020-07-16T19:53:00Z">
        <w:r w:rsidDel="00343D9B">
          <w:delText>c.</w:delText>
        </w:r>
        <w:r w:rsidDel="00343D9B">
          <w:tab/>
          <w:delText>yes</w:delText>
        </w:r>
      </w:del>
    </w:p>
    <w:p w14:paraId="67373B37" w14:textId="304E97B6" w:rsidR="00F01A52" w:rsidDel="00343D9B" w:rsidRDefault="00F01A52" w:rsidP="00B2019F">
      <w:pPr>
        <w:spacing w:line="480" w:lineRule="auto"/>
        <w:ind w:left="1080" w:hanging="360"/>
        <w:rPr>
          <w:del w:id="5378" w:author="Thar Adale" w:date="2020-07-16T19:53:00Z"/>
        </w:rPr>
      </w:pPr>
      <w:del w:id="5379" w:author="Thar Adale" w:date="2020-07-16T19:53:00Z">
        <w:r w:rsidDel="00343D9B">
          <w:delText>d.</w:delText>
        </w:r>
        <w:r w:rsidDel="00343D9B">
          <w:tab/>
          <w:delText>urinary retention</w:delText>
        </w:r>
      </w:del>
    </w:p>
    <w:p w14:paraId="4CE78984" w14:textId="08B3E482" w:rsidR="00F01A52" w:rsidDel="00343D9B" w:rsidRDefault="00F01A52" w:rsidP="00B2019F">
      <w:pPr>
        <w:spacing w:line="480" w:lineRule="auto"/>
        <w:ind w:left="720" w:hanging="360"/>
        <w:rPr>
          <w:del w:id="5380" w:author="Thar Adale" w:date="2020-07-16T19:53:00Z"/>
        </w:rPr>
      </w:pPr>
      <w:del w:id="5381" w:author="Thar Adale" w:date="2020-07-16T19:53:00Z">
        <w:r w:rsidDel="00343D9B">
          <w:delText>5.</w:delText>
        </w:r>
        <w:r w:rsidDel="00343D9B">
          <w:tab/>
        </w:r>
      </w:del>
    </w:p>
    <w:p w14:paraId="6993734E" w14:textId="7BF7D3AC" w:rsidR="00F01A52" w:rsidDel="00343D9B" w:rsidRDefault="00F01A52" w:rsidP="00B2019F">
      <w:pPr>
        <w:spacing w:line="480" w:lineRule="auto"/>
        <w:ind w:left="1080" w:hanging="360"/>
        <w:rPr>
          <w:del w:id="5382" w:author="Thar Adale" w:date="2020-07-16T19:53:00Z"/>
        </w:rPr>
      </w:pPr>
      <w:del w:id="5383" w:author="Thar Adale" w:date="2020-07-16T19:53:00Z">
        <w:r w:rsidDel="00343D9B">
          <w:delText>a.</w:delText>
        </w:r>
        <w:r w:rsidDel="00343D9B">
          <w:tab/>
          <w:delText>female reproductive</w:delText>
        </w:r>
      </w:del>
    </w:p>
    <w:p w14:paraId="58BB55D2" w14:textId="6FE36E60" w:rsidR="00F01A52" w:rsidDel="00343D9B" w:rsidRDefault="00F01A52" w:rsidP="00B2019F">
      <w:pPr>
        <w:spacing w:line="480" w:lineRule="auto"/>
        <w:ind w:left="1080" w:hanging="360"/>
        <w:rPr>
          <w:del w:id="5384" w:author="Thar Adale" w:date="2020-07-16T19:53:00Z"/>
        </w:rPr>
      </w:pPr>
      <w:del w:id="5385" w:author="Thar Adale" w:date="2020-07-16T19:53:00Z">
        <w:r w:rsidDel="00343D9B">
          <w:delText>b.</w:delText>
        </w:r>
        <w:r w:rsidDel="00343D9B">
          <w:tab/>
          <w:delText>vaginal discharge, burning, redness in perineal area</w:delText>
        </w:r>
      </w:del>
    </w:p>
    <w:p w14:paraId="25D83501" w14:textId="5773B1E9" w:rsidR="00F01A52" w:rsidDel="00343D9B" w:rsidRDefault="00F01A52" w:rsidP="00B2019F">
      <w:pPr>
        <w:spacing w:line="480" w:lineRule="auto"/>
        <w:ind w:left="1080" w:hanging="360"/>
        <w:rPr>
          <w:del w:id="5386" w:author="Thar Adale" w:date="2020-07-16T19:53:00Z"/>
        </w:rPr>
      </w:pPr>
      <w:del w:id="5387" w:author="Thar Adale" w:date="2020-07-16T19:53:00Z">
        <w:r w:rsidDel="00343D9B">
          <w:delText>c.</w:delText>
        </w:r>
        <w:r w:rsidDel="00343D9B">
          <w:tab/>
          <w:delText>vaginitis</w:delText>
        </w:r>
      </w:del>
    </w:p>
    <w:p w14:paraId="7276276D" w14:textId="3562473B" w:rsidR="00F01A52" w:rsidDel="00343D9B" w:rsidRDefault="00F01A52" w:rsidP="00B2019F">
      <w:pPr>
        <w:spacing w:line="480" w:lineRule="auto"/>
        <w:ind w:left="1080" w:hanging="360"/>
        <w:rPr>
          <w:del w:id="5388" w:author="Thar Adale" w:date="2020-07-16T19:53:00Z"/>
        </w:rPr>
      </w:pPr>
      <w:del w:id="5389" w:author="Thar Adale" w:date="2020-07-16T19:53:00Z">
        <w:r w:rsidDel="00343D9B">
          <w:delText>d.</w:delText>
        </w:r>
        <w:r w:rsidDel="00343D9B">
          <w:tab/>
          <w:delText>bacterial</w:delText>
        </w:r>
      </w:del>
    </w:p>
    <w:p w14:paraId="39D3660D" w14:textId="59735E25" w:rsidR="00F01A52" w:rsidDel="00343D9B" w:rsidRDefault="00F01A52" w:rsidP="00B2019F">
      <w:pPr>
        <w:spacing w:line="480" w:lineRule="auto"/>
        <w:ind w:left="1080" w:hanging="360"/>
        <w:rPr>
          <w:del w:id="5390" w:author="Thar Adale" w:date="2020-07-16T19:53:00Z"/>
          <w:i/>
        </w:rPr>
      </w:pPr>
      <w:del w:id="5391" w:author="Thar Adale" w:date="2020-07-16T19:53:00Z">
        <w:r w:rsidDel="00343D9B">
          <w:delText>e.</w:delText>
        </w:r>
        <w:r w:rsidDel="00343D9B">
          <w:tab/>
        </w:r>
        <w:r w:rsidDel="00343D9B">
          <w:rPr>
            <w:i/>
          </w:rPr>
          <w:delText>Staphylococcus</w:delText>
        </w:r>
      </w:del>
    </w:p>
    <w:p w14:paraId="7DFED876" w14:textId="357CFDCE" w:rsidR="00F01A52" w:rsidDel="00343D9B" w:rsidRDefault="00F01A52" w:rsidP="00B2019F">
      <w:pPr>
        <w:spacing w:line="480" w:lineRule="auto"/>
        <w:ind w:left="1080" w:hanging="360"/>
        <w:rPr>
          <w:del w:id="5392" w:author="Thar Adale" w:date="2020-07-16T19:53:00Z"/>
        </w:rPr>
      </w:pPr>
      <w:del w:id="5393" w:author="Thar Adale" w:date="2020-07-16T19:53:00Z">
        <w:r w:rsidDel="00343D9B">
          <w:delText>f.</w:delText>
        </w:r>
        <w:r w:rsidDel="00343D9B">
          <w:tab/>
          <w:delText>no, it is treatable</w:delText>
        </w:r>
      </w:del>
    </w:p>
    <w:p w14:paraId="34C31B9B" w14:textId="7D27FF57" w:rsidR="00F01A52" w:rsidDel="00343D9B" w:rsidRDefault="00F01A52" w:rsidP="00B2019F">
      <w:pPr>
        <w:spacing w:line="480" w:lineRule="auto"/>
        <w:ind w:left="720" w:hanging="360"/>
        <w:rPr>
          <w:del w:id="5394" w:author="Thar Adale" w:date="2020-07-16T19:53:00Z"/>
        </w:rPr>
      </w:pPr>
      <w:del w:id="5395" w:author="Thar Adale" w:date="2020-07-16T19:53:00Z">
        <w:r w:rsidDel="00343D9B">
          <w:delText>6.</w:delText>
        </w:r>
        <w:r w:rsidDel="00343D9B">
          <w:tab/>
        </w:r>
      </w:del>
    </w:p>
    <w:p w14:paraId="3C06E326" w14:textId="5C28C3D0" w:rsidR="00F01A52" w:rsidDel="00343D9B" w:rsidRDefault="00F01A52" w:rsidP="00B2019F">
      <w:pPr>
        <w:spacing w:line="480" w:lineRule="auto"/>
        <w:ind w:left="1080" w:hanging="360"/>
        <w:rPr>
          <w:del w:id="5396" w:author="Thar Adale" w:date="2020-07-16T19:53:00Z"/>
        </w:rPr>
      </w:pPr>
      <w:del w:id="5397" w:author="Thar Adale" w:date="2020-07-16T19:53:00Z">
        <w:r w:rsidDel="00343D9B">
          <w:delText>a.</w:delText>
        </w:r>
        <w:r w:rsidDel="00343D9B">
          <w:tab/>
          <w:delText>urinary</w:delText>
        </w:r>
      </w:del>
    </w:p>
    <w:p w14:paraId="6F44FA79" w14:textId="74296015" w:rsidR="00F01A52" w:rsidDel="00343D9B" w:rsidRDefault="00F01A52" w:rsidP="00B2019F">
      <w:pPr>
        <w:spacing w:line="480" w:lineRule="auto"/>
        <w:ind w:left="1080" w:hanging="360"/>
        <w:rPr>
          <w:del w:id="5398" w:author="Thar Adale" w:date="2020-07-16T19:53:00Z"/>
        </w:rPr>
      </w:pPr>
      <w:del w:id="5399" w:author="Thar Adale" w:date="2020-07-16T19:53:00Z">
        <w:r w:rsidDel="00343D9B">
          <w:delText>b.</w:delText>
        </w:r>
        <w:r w:rsidDel="00343D9B">
          <w:tab/>
          <w:delText>urinary tract infection</w:delText>
        </w:r>
      </w:del>
    </w:p>
    <w:p w14:paraId="4449F3B6" w14:textId="3291B468" w:rsidR="00F01A52" w:rsidDel="00343D9B" w:rsidRDefault="00F01A52" w:rsidP="00B2019F">
      <w:pPr>
        <w:spacing w:line="480" w:lineRule="auto"/>
        <w:ind w:left="1080" w:hanging="360"/>
        <w:rPr>
          <w:del w:id="5400" w:author="Thar Adale" w:date="2020-07-16T19:53:00Z"/>
        </w:rPr>
      </w:pPr>
      <w:del w:id="5401" w:author="Thar Adale" w:date="2020-07-16T19:53:00Z">
        <w:r w:rsidDel="00343D9B">
          <w:delText>c.</w:delText>
        </w:r>
        <w:r w:rsidDel="00343D9B">
          <w:tab/>
          <w:delText>no</w:delText>
        </w:r>
      </w:del>
    </w:p>
    <w:p w14:paraId="64175B6A" w14:textId="3C979276" w:rsidR="00F01A52" w:rsidDel="00343D9B" w:rsidRDefault="00F01A52" w:rsidP="00B2019F">
      <w:pPr>
        <w:spacing w:line="480" w:lineRule="auto"/>
        <w:ind w:left="1080" w:hanging="360"/>
        <w:rPr>
          <w:del w:id="5402" w:author="Thar Adale" w:date="2020-07-16T19:53:00Z"/>
        </w:rPr>
      </w:pPr>
      <w:del w:id="5403" w:author="Thar Adale" w:date="2020-07-16T19:53:00Z">
        <w:r w:rsidDel="00343D9B">
          <w:delText>d.</w:delText>
        </w:r>
        <w:r w:rsidDel="00343D9B">
          <w:tab/>
        </w:r>
        <w:r w:rsidDel="00343D9B">
          <w:rPr>
            <w:i/>
          </w:rPr>
          <w:delText>Escherichia coli</w:delText>
        </w:r>
        <w:r w:rsidDel="00343D9B">
          <w:delText>, non-Shiga toxin-producing</w:delText>
        </w:r>
      </w:del>
    </w:p>
    <w:p w14:paraId="6F1AEA97" w14:textId="65D074B3" w:rsidR="00F01A52" w:rsidDel="00343D9B" w:rsidRDefault="00F01A52" w:rsidP="00B2019F">
      <w:pPr>
        <w:spacing w:line="480" w:lineRule="auto"/>
        <w:ind w:left="1080" w:hanging="360"/>
        <w:rPr>
          <w:del w:id="5404" w:author="Thar Adale" w:date="2020-07-16T19:53:00Z"/>
        </w:rPr>
      </w:pPr>
      <w:del w:id="5405" w:author="Thar Adale" w:date="2020-07-16T19:53:00Z">
        <w:r w:rsidDel="00343D9B">
          <w:delText>e.</w:delText>
        </w:r>
        <w:r w:rsidDel="00343D9B">
          <w:tab/>
          <w:delText>yes</w:delText>
        </w:r>
      </w:del>
    </w:p>
    <w:p w14:paraId="76A69112" w14:textId="219E741B" w:rsidR="00F01A52" w:rsidDel="00343D9B" w:rsidRDefault="00F01A52" w:rsidP="00B2019F">
      <w:pPr>
        <w:keepNext/>
        <w:keepLines/>
        <w:spacing w:line="480" w:lineRule="auto"/>
        <w:outlineLvl w:val="1"/>
        <w:rPr>
          <w:del w:id="5406" w:author="Thar Adale" w:date="2020-07-16T19:53:00Z"/>
          <w:b/>
          <w:bCs/>
          <w:szCs w:val="26"/>
        </w:rPr>
      </w:pPr>
      <w:del w:id="5407" w:author="Thar Adale" w:date="2020-07-16T19:53:00Z">
        <w:r w:rsidDel="00343D9B">
          <w:rPr>
            <w:b/>
            <w:bCs/>
            <w:szCs w:val="26"/>
          </w:rPr>
          <w:delText xml:space="preserve">Exercise </w:delText>
        </w:r>
        <w:r w:rsidR="004668E5" w:rsidDel="00343D9B">
          <w:rPr>
            <w:b/>
            <w:bCs/>
            <w:szCs w:val="26"/>
          </w:rPr>
          <w:delText>21</w:delText>
        </w:r>
        <w:r w:rsidDel="00343D9B">
          <w:rPr>
            <w:b/>
            <w:bCs/>
            <w:szCs w:val="26"/>
          </w:rPr>
          <w:delText>.3 Assigning Codes for Genitourinary System</w:delText>
        </w:r>
        <w:r w:rsidR="00E02389" w:rsidDel="00343D9B">
          <w:rPr>
            <w:b/>
            <w:bCs/>
            <w:szCs w:val="26"/>
          </w:rPr>
          <w:delText xml:space="preserve"> Conditions</w:delText>
        </w:r>
      </w:del>
    </w:p>
    <w:p w14:paraId="6F18673B" w14:textId="16B30923" w:rsidR="00F01A52" w:rsidDel="00343D9B" w:rsidRDefault="00F01A52" w:rsidP="00B2019F">
      <w:pPr>
        <w:spacing w:line="480" w:lineRule="auto"/>
        <w:ind w:left="720" w:hanging="360"/>
        <w:rPr>
          <w:del w:id="5408" w:author="Thar Adale" w:date="2020-07-16T19:53:00Z"/>
        </w:rPr>
      </w:pPr>
      <w:del w:id="5409" w:author="Thar Adale" w:date="2020-07-16T19:53:00Z">
        <w:r w:rsidDel="00343D9B">
          <w:delText>1.</w:delText>
        </w:r>
        <w:r w:rsidDel="00343D9B">
          <w:tab/>
        </w:r>
        <w:r w:rsidRPr="00FA796D" w:rsidDel="00343D9B">
          <w:rPr>
            <w:rStyle w:val="Emphasis"/>
          </w:rPr>
          <w:delText>N80.0</w:delText>
        </w:r>
        <w:r w:rsidDel="00343D9B">
          <w:delText xml:space="preserve">  (Endometriosis, uterus)</w:delText>
        </w:r>
      </w:del>
    </w:p>
    <w:p w14:paraId="163D40D7" w14:textId="747E9BB2" w:rsidR="00F01A52" w:rsidDel="00343D9B" w:rsidRDefault="00F01A52" w:rsidP="00B2019F">
      <w:pPr>
        <w:spacing w:line="480" w:lineRule="auto"/>
        <w:ind w:left="720" w:hanging="360"/>
        <w:rPr>
          <w:del w:id="5410" w:author="Thar Adale" w:date="2020-07-16T19:53:00Z"/>
        </w:rPr>
      </w:pPr>
      <w:del w:id="5411" w:author="Thar Adale" w:date="2020-07-16T19:53:00Z">
        <w:r w:rsidDel="00343D9B">
          <w:delText>2.</w:delText>
        </w:r>
        <w:r w:rsidDel="00343D9B">
          <w:tab/>
        </w:r>
        <w:r w:rsidRPr="00FA796D" w:rsidDel="00343D9B">
          <w:rPr>
            <w:rStyle w:val="Emphasis"/>
          </w:rPr>
          <w:delText>N60.11</w:delText>
        </w:r>
        <w:r w:rsidDel="00343D9B">
          <w:delText xml:space="preserve">  (Fibrocystic, disease, breast, </w:delText>
        </w:r>
        <w:r w:rsidDel="00343D9B">
          <w:rPr>
            <w:i/>
          </w:rPr>
          <w:delText>see</w:delText>
        </w:r>
        <w:r w:rsidDel="00343D9B">
          <w:delText xml:space="preserve"> Mastopathy, cystic, right)</w:delText>
        </w:r>
        <w:r w:rsidDel="00343D9B">
          <w:br/>
        </w:r>
        <w:r w:rsidRPr="00FA796D" w:rsidDel="00343D9B">
          <w:rPr>
            <w:rStyle w:val="Emphasis"/>
          </w:rPr>
          <w:delText>N60.12</w:delText>
        </w:r>
        <w:r w:rsidDel="00343D9B">
          <w:delText xml:space="preserve">  (Mastopathy, cystic, left)</w:delText>
        </w:r>
      </w:del>
    </w:p>
    <w:p w14:paraId="46ED3C11" w14:textId="4AFEB4A0" w:rsidR="00F01A52" w:rsidDel="00343D9B" w:rsidRDefault="00F01A52" w:rsidP="00B2019F">
      <w:pPr>
        <w:spacing w:line="480" w:lineRule="auto"/>
        <w:ind w:left="720" w:hanging="360"/>
        <w:rPr>
          <w:del w:id="5412" w:author="Thar Adale" w:date="2020-07-16T19:53:00Z"/>
        </w:rPr>
      </w:pPr>
      <w:del w:id="5413" w:author="Thar Adale" w:date="2020-07-16T19:53:00Z">
        <w:r w:rsidDel="00343D9B">
          <w:delText>3.</w:delText>
        </w:r>
        <w:r w:rsidDel="00343D9B">
          <w:tab/>
        </w:r>
        <w:r w:rsidRPr="00FA796D" w:rsidDel="00343D9B">
          <w:rPr>
            <w:rStyle w:val="Emphasis"/>
          </w:rPr>
          <w:delText>N20.2</w:delText>
        </w:r>
        <w:r w:rsidDel="00343D9B">
          <w:delText xml:space="preserve">  (Calculus, kidney, with calculus, ureter)</w:delText>
        </w:r>
      </w:del>
    </w:p>
    <w:p w14:paraId="1626285A" w14:textId="0D6AE63C" w:rsidR="00F01A52" w:rsidDel="00343D9B" w:rsidRDefault="00F01A52" w:rsidP="00B2019F">
      <w:pPr>
        <w:keepNext/>
        <w:keepLines/>
        <w:spacing w:line="480" w:lineRule="auto"/>
        <w:outlineLvl w:val="1"/>
        <w:rPr>
          <w:del w:id="5414" w:author="Thar Adale" w:date="2020-07-16T19:53:00Z"/>
          <w:b/>
          <w:bCs/>
          <w:szCs w:val="26"/>
        </w:rPr>
      </w:pPr>
      <w:del w:id="5415" w:author="Thar Adale" w:date="2020-07-16T19:53:00Z">
        <w:r w:rsidDel="00343D9B">
          <w:rPr>
            <w:b/>
            <w:bCs/>
            <w:szCs w:val="26"/>
          </w:rPr>
          <w:delText xml:space="preserve">Exercise </w:delText>
        </w:r>
        <w:r w:rsidR="004668E5" w:rsidDel="00343D9B">
          <w:rPr>
            <w:b/>
            <w:bCs/>
            <w:szCs w:val="26"/>
          </w:rPr>
          <w:delText>21</w:delText>
        </w:r>
        <w:r w:rsidDel="00343D9B">
          <w:rPr>
            <w:b/>
            <w:bCs/>
            <w:szCs w:val="26"/>
          </w:rPr>
          <w:delText xml:space="preserve">.4 Arranging Codes for </w:delText>
        </w:r>
        <w:r w:rsidR="00E02389" w:rsidRPr="00E02389" w:rsidDel="00343D9B">
          <w:rPr>
            <w:b/>
            <w:bCs/>
            <w:szCs w:val="26"/>
          </w:rPr>
          <w:delText>Genitourinary System Conditions</w:delText>
        </w:r>
      </w:del>
    </w:p>
    <w:p w14:paraId="50E6C5CF" w14:textId="3A748CFC" w:rsidR="00F01A52" w:rsidDel="00343D9B" w:rsidRDefault="00F01A52" w:rsidP="00B2019F">
      <w:pPr>
        <w:spacing w:line="480" w:lineRule="auto"/>
        <w:ind w:left="720" w:hanging="360"/>
        <w:rPr>
          <w:del w:id="5416" w:author="Thar Adale" w:date="2020-07-16T19:53:00Z"/>
        </w:rPr>
      </w:pPr>
      <w:del w:id="5417" w:author="Thar Adale" w:date="2020-07-16T19:53:00Z">
        <w:r w:rsidDel="00343D9B">
          <w:delText>1.</w:delText>
        </w:r>
        <w:r w:rsidDel="00343D9B">
          <w:tab/>
        </w:r>
        <w:r w:rsidRPr="00FA796D" w:rsidDel="00343D9B">
          <w:rPr>
            <w:rStyle w:val="Emphasis"/>
          </w:rPr>
          <w:delText xml:space="preserve">N40.1  </w:delText>
        </w:r>
        <w:r w:rsidDel="00343D9B">
          <w:delText>(Enlarged prostate, with lower urinary tract symptoms)</w:delText>
        </w:r>
        <w:r w:rsidDel="00343D9B">
          <w:br/>
        </w:r>
        <w:r w:rsidRPr="00FA796D" w:rsidDel="00343D9B">
          <w:rPr>
            <w:rStyle w:val="Emphasis"/>
          </w:rPr>
          <w:delText xml:space="preserve">N13.8 </w:delText>
        </w:r>
        <w:r w:rsidDel="00343D9B">
          <w:delText xml:space="preserve"> (Obstruction, urinary)</w:delText>
        </w:r>
        <w:r w:rsidDel="00343D9B">
          <w:br/>
        </w:r>
        <w:r w:rsidRPr="00FA796D" w:rsidDel="00343D9B">
          <w:rPr>
            <w:rStyle w:val="Emphasis"/>
          </w:rPr>
          <w:delText xml:space="preserve">R33.8  </w:delText>
        </w:r>
        <w:r w:rsidDel="00343D9B">
          <w:delText>(Retention, urinary)</w:delText>
        </w:r>
      </w:del>
    </w:p>
    <w:p w14:paraId="403F6A1F" w14:textId="14411B1E" w:rsidR="00F01A52" w:rsidDel="00343D9B" w:rsidRDefault="00F01A52" w:rsidP="00B2019F">
      <w:pPr>
        <w:spacing w:line="480" w:lineRule="auto"/>
        <w:ind w:left="720" w:hanging="360"/>
        <w:rPr>
          <w:del w:id="5418" w:author="Thar Adale" w:date="2020-07-16T19:53:00Z"/>
        </w:rPr>
      </w:pPr>
      <w:del w:id="5419" w:author="Thar Adale" w:date="2020-07-16T19:53:00Z">
        <w:r w:rsidDel="00343D9B">
          <w:delText>2.</w:delText>
        </w:r>
        <w:r w:rsidDel="00343D9B">
          <w:tab/>
        </w:r>
        <w:r w:rsidRPr="00FA796D" w:rsidDel="00343D9B">
          <w:rPr>
            <w:rStyle w:val="Emphasis"/>
          </w:rPr>
          <w:delText>N76.0</w:delText>
        </w:r>
        <w:r w:rsidDel="00343D9B">
          <w:delText xml:space="preserve">  (Vaginitis, bacterial)</w:delText>
        </w:r>
        <w:r w:rsidDel="00343D9B">
          <w:br/>
        </w:r>
        <w:r w:rsidRPr="00FA796D" w:rsidDel="00343D9B">
          <w:rPr>
            <w:rStyle w:val="Emphasis"/>
          </w:rPr>
          <w:delText>B95.8</w:delText>
        </w:r>
        <w:r w:rsidDel="00343D9B">
          <w:delText xml:space="preserve">  (Infection, bacterial, as cause of disease classified elsewhere, staphylococcus).</w:delText>
        </w:r>
      </w:del>
    </w:p>
    <w:p w14:paraId="5BD6EB85" w14:textId="3D6C54BE" w:rsidR="00F01A52" w:rsidDel="00343D9B" w:rsidRDefault="00F01A52" w:rsidP="00B2019F">
      <w:pPr>
        <w:spacing w:line="480" w:lineRule="auto"/>
        <w:ind w:left="720" w:hanging="360"/>
        <w:rPr>
          <w:del w:id="5420" w:author="Thar Adale" w:date="2020-07-16T19:53:00Z"/>
        </w:rPr>
      </w:pPr>
      <w:del w:id="5421" w:author="Thar Adale" w:date="2020-07-16T19:53:00Z">
        <w:r w:rsidDel="00343D9B">
          <w:delText>3.</w:delText>
        </w:r>
        <w:r w:rsidDel="00343D9B">
          <w:tab/>
        </w:r>
        <w:r w:rsidRPr="00FA796D" w:rsidDel="00343D9B">
          <w:rPr>
            <w:rStyle w:val="Emphasis"/>
          </w:rPr>
          <w:delText>N39.0</w:delText>
        </w:r>
        <w:r w:rsidDel="00343D9B">
          <w:delText xml:space="preserve">  (Infection, urinary tract)</w:delText>
        </w:r>
        <w:r w:rsidDel="00343D9B">
          <w:br/>
        </w:r>
        <w:r w:rsidRPr="00FA796D" w:rsidDel="00343D9B">
          <w:rPr>
            <w:rStyle w:val="Emphasis"/>
          </w:rPr>
          <w:delText xml:space="preserve">B96.29 </w:delText>
        </w:r>
        <w:r w:rsidDel="00343D9B">
          <w:delText xml:space="preserve"> (Escherichia coli, as cause of disease classified elsewhere,  non-Shiga toxin-producing)</w:delText>
        </w:r>
        <w:r w:rsidDel="00343D9B">
          <w:br/>
        </w:r>
        <w:r w:rsidRPr="00FA796D" w:rsidDel="00343D9B">
          <w:rPr>
            <w:rStyle w:val="Emphasis"/>
          </w:rPr>
          <w:delText>Z87.440</w:delText>
        </w:r>
        <w:r w:rsidDel="00343D9B">
          <w:delText xml:space="preserve">  (History, personal, urinary tract infection)</w:delText>
        </w:r>
      </w:del>
    </w:p>
    <w:p w14:paraId="5F16395D" w14:textId="792985BB" w:rsidR="00F01A52" w:rsidDel="00343D9B" w:rsidRDefault="00F01A52" w:rsidP="00B2019F">
      <w:pPr>
        <w:keepNext/>
        <w:keepLines/>
        <w:spacing w:line="480" w:lineRule="auto"/>
        <w:outlineLvl w:val="1"/>
        <w:rPr>
          <w:del w:id="5422" w:author="Thar Adale" w:date="2020-07-16T19:53:00Z"/>
          <w:b/>
          <w:bCs/>
          <w:szCs w:val="26"/>
        </w:rPr>
      </w:pPr>
      <w:del w:id="5423" w:author="Thar Adale" w:date="2020-07-16T19:53:00Z">
        <w:r w:rsidDel="00343D9B">
          <w:rPr>
            <w:b/>
            <w:bCs/>
            <w:szCs w:val="26"/>
          </w:rPr>
          <w:delText xml:space="preserve">Exercise </w:delText>
        </w:r>
        <w:r w:rsidR="004668E5" w:rsidDel="00343D9B">
          <w:rPr>
            <w:b/>
            <w:bCs/>
            <w:szCs w:val="26"/>
          </w:rPr>
          <w:delText>21</w:delText>
        </w:r>
        <w:r w:rsidDel="00343D9B">
          <w:rPr>
            <w:b/>
            <w:bCs/>
            <w:szCs w:val="26"/>
          </w:rPr>
          <w:delText>.5 Coding Neoplasms of the Genitourinary System</w:delText>
        </w:r>
      </w:del>
    </w:p>
    <w:p w14:paraId="72A37BC6" w14:textId="7F01E7FC" w:rsidR="00F01A52" w:rsidDel="00343D9B" w:rsidRDefault="00F01A52" w:rsidP="00B2019F">
      <w:pPr>
        <w:spacing w:line="480" w:lineRule="auto"/>
        <w:ind w:left="720" w:hanging="360"/>
        <w:rPr>
          <w:del w:id="5424" w:author="Thar Adale" w:date="2020-07-16T19:53:00Z"/>
        </w:rPr>
      </w:pPr>
      <w:del w:id="5425" w:author="Thar Adale" w:date="2020-07-16T19:53:00Z">
        <w:r w:rsidDel="00343D9B">
          <w:delText>1.</w:delText>
        </w:r>
        <w:r w:rsidDel="00343D9B">
          <w:tab/>
        </w:r>
        <w:r w:rsidRPr="00FA796D" w:rsidDel="00343D9B">
          <w:rPr>
            <w:rStyle w:val="Emphasis"/>
          </w:rPr>
          <w:delText>C61</w:delText>
        </w:r>
        <w:r w:rsidDel="00343D9B">
          <w:delText xml:space="preserve">  (Table of Neoplasms, prostate, malignant primary)</w:delText>
        </w:r>
      </w:del>
    </w:p>
    <w:p w14:paraId="04D056B7" w14:textId="5009A74E" w:rsidR="00F01A52" w:rsidDel="00343D9B" w:rsidRDefault="00F01A52" w:rsidP="00B2019F">
      <w:pPr>
        <w:spacing w:line="480" w:lineRule="auto"/>
        <w:ind w:left="720" w:hanging="360"/>
        <w:rPr>
          <w:del w:id="5426" w:author="Thar Adale" w:date="2020-07-16T19:53:00Z"/>
        </w:rPr>
      </w:pPr>
      <w:del w:id="5427" w:author="Thar Adale" w:date="2020-07-16T19:53:00Z">
        <w:r w:rsidDel="00343D9B">
          <w:delText>2.</w:delText>
        </w:r>
        <w:r w:rsidDel="00343D9B">
          <w:tab/>
        </w:r>
        <w:r w:rsidRPr="00FA796D" w:rsidDel="00343D9B">
          <w:rPr>
            <w:rStyle w:val="Emphasis"/>
          </w:rPr>
          <w:delText>Z51.0</w:delText>
        </w:r>
        <w:r w:rsidDel="00343D9B">
          <w:delText xml:space="preserve">  (Radiation, therapy)</w:delText>
        </w:r>
        <w:r w:rsidDel="00343D9B">
          <w:br/>
        </w:r>
        <w:r w:rsidRPr="00FA796D" w:rsidDel="00343D9B">
          <w:rPr>
            <w:rStyle w:val="Emphasis"/>
          </w:rPr>
          <w:delText>C67.8</w:delText>
        </w:r>
        <w:r w:rsidDel="00343D9B">
          <w:delText xml:space="preserve">  (Table of Neoplasms, bladder, orifice, overlapping lesions, primary malignant)</w:delText>
        </w:r>
        <w:r w:rsidDel="00343D9B">
          <w:br/>
        </w:r>
        <w:r w:rsidRPr="00FA796D" w:rsidDel="00343D9B">
          <w:rPr>
            <w:rStyle w:val="Emphasis"/>
          </w:rPr>
          <w:delText>C79.82</w:delText>
        </w:r>
        <w:r w:rsidDel="00343D9B">
          <w:delText xml:space="preserve">  (Table of Neoplasms, prostate, malignant secondary)</w:delText>
        </w:r>
      </w:del>
    </w:p>
    <w:p w14:paraId="479B60A7" w14:textId="1A122420" w:rsidR="00F01A52" w:rsidDel="00343D9B" w:rsidRDefault="00F01A52" w:rsidP="00B2019F">
      <w:pPr>
        <w:spacing w:line="480" w:lineRule="auto"/>
        <w:ind w:left="720" w:hanging="360"/>
        <w:rPr>
          <w:del w:id="5428" w:author="Thar Adale" w:date="2020-07-16T19:53:00Z"/>
        </w:rPr>
      </w:pPr>
      <w:del w:id="5429" w:author="Thar Adale" w:date="2020-07-16T19:53:00Z">
        <w:r w:rsidDel="00343D9B">
          <w:delText>3.</w:delText>
        </w:r>
        <w:r w:rsidDel="00343D9B">
          <w:tab/>
        </w:r>
        <w:r w:rsidRPr="00FA796D" w:rsidDel="00343D9B">
          <w:rPr>
            <w:rStyle w:val="Emphasis"/>
          </w:rPr>
          <w:delText xml:space="preserve">N30.41 </w:delText>
        </w:r>
        <w:r w:rsidDel="00343D9B">
          <w:delText xml:space="preserve"> (Cystitis, irradiation, with hematuria) </w:delText>
        </w:r>
        <w:r w:rsidDel="00343D9B">
          <w:br/>
        </w:r>
        <w:r w:rsidRPr="00FA796D" w:rsidDel="00343D9B">
          <w:rPr>
            <w:rStyle w:val="Emphasis"/>
          </w:rPr>
          <w:delText>C56.9</w:delText>
        </w:r>
        <w:r w:rsidDel="00343D9B">
          <w:delText xml:space="preserve">  (Table of Neoplasms, ovary, malignant primary, unspecified laterality)</w:delText>
        </w:r>
        <w:r w:rsidDel="00343D9B">
          <w:br/>
        </w:r>
        <w:r w:rsidRPr="00FA796D" w:rsidDel="00343D9B">
          <w:rPr>
            <w:rStyle w:val="Emphasis"/>
          </w:rPr>
          <w:delText xml:space="preserve">C79.9 </w:delText>
        </w:r>
        <w:r w:rsidDel="00343D9B">
          <w:delText xml:space="preserve"> (Table of Neoplasms, malignant secondary)</w:delText>
        </w:r>
      </w:del>
    </w:p>
    <w:p w14:paraId="2ED7CD05" w14:textId="423D7C70" w:rsidR="00F01A52" w:rsidDel="00343D9B" w:rsidRDefault="00F01A52" w:rsidP="00B2019F">
      <w:pPr>
        <w:spacing w:line="480" w:lineRule="auto"/>
        <w:ind w:left="720"/>
        <w:rPr>
          <w:del w:id="5430" w:author="Thar Adale" w:date="2020-07-16T19:53:00Z"/>
        </w:rPr>
      </w:pPr>
      <w:del w:id="5431" w:author="Thar Adale" w:date="2020-07-16T19:53:00Z">
        <w:r w:rsidDel="00343D9B">
          <w:delText>Index to External Causes:</w:delText>
        </w:r>
      </w:del>
    </w:p>
    <w:p w14:paraId="27E1174E" w14:textId="6766CCB8" w:rsidR="00F01A52" w:rsidDel="00343D9B" w:rsidRDefault="00F01A52" w:rsidP="00B2019F">
      <w:pPr>
        <w:spacing w:line="480" w:lineRule="auto"/>
        <w:ind w:left="720"/>
        <w:rPr>
          <w:del w:id="5432" w:author="Thar Adale" w:date="2020-07-16T19:53:00Z"/>
        </w:rPr>
      </w:pPr>
      <w:del w:id="5433" w:author="Thar Adale" w:date="2020-07-16T19:53:00Z">
        <w:r w:rsidRPr="00FA796D" w:rsidDel="00343D9B">
          <w:rPr>
            <w:rStyle w:val="Emphasis"/>
          </w:rPr>
          <w:delText>Y84.2</w:delText>
        </w:r>
        <w:r w:rsidDel="00343D9B">
          <w:delText xml:space="preserve">  (Radiation, complication of or abnormal reaction to)</w:delText>
        </w:r>
      </w:del>
    </w:p>
    <w:p w14:paraId="0147C0B0" w14:textId="272573FD" w:rsidR="00F01A52" w:rsidDel="00343D9B" w:rsidRDefault="00F01A52" w:rsidP="00B2019F">
      <w:pPr>
        <w:spacing w:line="480" w:lineRule="auto"/>
        <w:ind w:left="720" w:hanging="360"/>
        <w:rPr>
          <w:del w:id="5434" w:author="Thar Adale" w:date="2020-07-16T19:53:00Z"/>
          <w:lang w:val="pt-BR"/>
        </w:rPr>
      </w:pPr>
      <w:del w:id="5435" w:author="Thar Adale" w:date="2020-07-16T19:53:00Z">
        <w:r w:rsidDel="00343D9B">
          <w:rPr>
            <w:lang w:val="pt-BR"/>
          </w:rPr>
          <w:delText>4.</w:delText>
        </w:r>
        <w:r w:rsidDel="00343D9B">
          <w:rPr>
            <w:lang w:val="pt-BR"/>
          </w:rPr>
          <w:tab/>
        </w:r>
        <w:r w:rsidRPr="00FA796D" w:rsidDel="00343D9B">
          <w:rPr>
            <w:rStyle w:val="Emphasis"/>
          </w:rPr>
          <w:delText>D17.71</w:delText>
        </w:r>
        <w:r w:rsidDel="00343D9B">
          <w:rPr>
            <w:lang w:val="pt-BR"/>
          </w:rPr>
          <w:delText xml:space="preserve">  (Angiomyolipoma, </w:delText>
        </w:r>
        <w:r w:rsidDel="00343D9B">
          <w:rPr>
            <w:i/>
            <w:lang w:val="pt-BR"/>
          </w:rPr>
          <w:delText>see</w:delText>
        </w:r>
        <w:r w:rsidDel="00343D9B">
          <w:rPr>
            <w:lang w:val="pt-BR"/>
          </w:rPr>
          <w:delText xml:space="preserve"> Lipoma, kidney)</w:delText>
        </w:r>
      </w:del>
    </w:p>
    <w:p w14:paraId="38B7E001" w14:textId="22A81546" w:rsidR="00F01A52" w:rsidDel="00343D9B" w:rsidRDefault="00F01A52" w:rsidP="00B2019F">
      <w:pPr>
        <w:spacing w:line="480" w:lineRule="auto"/>
        <w:ind w:left="720" w:hanging="360"/>
        <w:rPr>
          <w:del w:id="5436" w:author="Thar Adale" w:date="2020-07-16T19:53:00Z"/>
        </w:rPr>
      </w:pPr>
      <w:del w:id="5437" w:author="Thar Adale" w:date="2020-07-16T19:53:00Z">
        <w:r w:rsidDel="00343D9B">
          <w:delText>5.</w:delText>
        </w:r>
        <w:r w:rsidDel="00343D9B">
          <w:tab/>
        </w:r>
        <w:r w:rsidRPr="00FA796D" w:rsidDel="00343D9B">
          <w:rPr>
            <w:rStyle w:val="Emphasis"/>
            <w:rFonts w:eastAsia="Calibri"/>
          </w:rPr>
          <w:delText>D05.12</w:delText>
        </w:r>
        <w:r w:rsidRPr="00B71DEA" w:rsidDel="00343D9B">
          <w:rPr>
            <w:rFonts w:eastAsia="Calibri"/>
            <w:b/>
            <w:color w:val="000000"/>
            <w:sz w:val="22"/>
            <w:szCs w:val="22"/>
          </w:rPr>
          <w:delText xml:space="preserve"> </w:delText>
        </w:r>
        <w:r w:rsidRPr="00B71DEA" w:rsidDel="00343D9B">
          <w:rPr>
            <w:rFonts w:eastAsia="Calibri"/>
            <w:color w:val="000000"/>
            <w:sz w:val="22"/>
            <w:szCs w:val="22"/>
          </w:rPr>
          <w:delText>(Table of Neoplasms, breast, upper inner quadrant, in situ, female, left)</w:delText>
        </w:r>
      </w:del>
    </w:p>
    <w:p w14:paraId="01194575" w14:textId="617F660A" w:rsidR="00F01A52" w:rsidDel="00343D9B" w:rsidRDefault="00F01A52" w:rsidP="00B2019F">
      <w:pPr>
        <w:keepNext/>
        <w:keepLines/>
        <w:spacing w:line="480" w:lineRule="auto"/>
        <w:outlineLvl w:val="1"/>
        <w:rPr>
          <w:del w:id="5438" w:author="Thar Adale" w:date="2020-07-16T19:53:00Z"/>
          <w:b/>
          <w:bCs/>
          <w:szCs w:val="26"/>
        </w:rPr>
      </w:pPr>
      <w:del w:id="5439" w:author="Thar Adale" w:date="2020-07-16T19:53:00Z">
        <w:r w:rsidDel="00343D9B">
          <w:rPr>
            <w:b/>
            <w:bCs/>
            <w:szCs w:val="26"/>
          </w:rPr>
          <w:delText>CONCEPT QUIZ</w:delText>
        </w:r>
      </w:del>
    </w:p>
    <w:p w14:paraId="418A5632" w14:textId="482224A2" w:rsidR="00F01A52" w:rsidDel="00343D9B" w:rsidRDefault="00F01A52" w:rsidP="00B2019F">
      <w:pPr>
        <w:keepNext/>
        <w:keepLines/>
        <w:spacing w:line="480" w:lineRule="auto"/>
        <w:outlineLvl w:val="1"/>
        <w:rPr>
          <w:del w:id="5440" w:author="Thar Adale" w:date="2020-07-16T19:53:00Z"/>
          <w:b/>
          <w:bCs/>
          <w:szCs w:val="26"/>
        </w:rPr>
      </w:pPr>
      <w:del w:id="5441" w:author="Thar Adale" w:date="2020-07-16T19:53:00Z">
        <w:r w:rsidDel="00343D9B">
          <w:rPr>
            <w:b/>
            <w:bCs/>
            <w:szCs w:val="26"/>
          </w:rPr>
          <w:delText>Completion</w:delText>
        </w:r>
      </w:del>
    </w:p>
    <w:p w14:paraId="73199AF2" w14:textId="3010A197" w:rsidR="00F01A52" w:rsidDel="00343D9B" w:rsidRDefault="00F01A52" w:rsidP="00F01A52">
      <w:pPr>
        <w:numPr>
          <w:ilvl w:val="0"/>
          <w:numId w:val="23"/>
        </w:numPr>
        <w:spacing w:line="480" w:lineRule="auto"/>
        <w:rPr>
          <w:del w:id="5442" w:author="Thar Adale" w:date="2020-07-16T19:53:00Z"/>
        </w:rPr>
      </w:pPr>
      <w:del w:id="5443" w:author="Thar Adale" w:date="2020-07-16T19:53:00Z">
        <w:r w:rsidDel="00343D9B">
          <w:delText>ureter</w:delText>
        </w:r>
      </w:del>
    </w:p>
    <w:p w14:paraId="385A38F7" w14:textId="5E7F746C" w:rsidR="00F01A52" w:rsidDel="00343D9B" w:rsidRDefault="00F01A52" w:rsidP="00F01A52">
      <w:pPr>
        <w:numPr>
          <w:ilvl w:val="0"/>
          <w:numId w:val="23"/>
        </w:numPr>
        <w:spacing w:line="480" w:lineRule="auto"/>
        <w:rPr>
          <w:del w:id="5444" w:author="Thar Adale" w:date="2020-07-16T19:53:00Z"/>
        </w:rPr>
      </w:pPr>
      <w:del w:id="5445" w:author="Thar Adale" w:date="2020-07-16T19:53:00Z">
        <w:r w:rsidDel="00343D9B">
          <w:delText>nephritic</w:delText>
        </w:r>
      </w:del>
    </w:p>
    <w:p w14:paraId="784829BA" w14:textId="1A1E09C9" w:rsidR="00F01A52" w:rsidDel="00343D9B" w:rsidRDefault="00F01A52" w:rsidP="00F01A52">
      <w:pPr>
        <w:numPr>
          <w:ilvl w:val="0"/>
          <w:numId w:val="23"/>
        </w:numPr>
        <w:spacing w:line="480" w:lineRule="auto"/>
        <w:rPr>
          <w:del w:id="5446" w:author="Thar Adale" w:date="2020-07-16T19:53:00Z"/>
          <w:b/>
        </w:rPr>
      </w:pPr>
      <w:del w:id="5447" w:author="Thar Adale" w:date="2020-07-16T19:53:00Z">
        <w:r w:rsidDel="00343D9B">
          <w:delText>glomerulus</w:delText>
        </w:r>
      </w:del>
    </w:p>
    <w:p w14:paraId="0375C826" w14:textId="3AE8EB3D" w:rsidR="00F01A52" w:rsidDel="00343D9B" w:rsidRDefault="00F01A52" w:rsidP="00F01A52">
      <w:pPr>
        <w:numPr>
          <w:ilvl w:val="0"/>
          <w:numId w:val="23"/>
        </w:numPr>
        <w:spacing w:line="480" w:lineRule="auto"/>
        <w:rPr>
          <w:del w:id="5448" w:author="Thar Adale" w:date="2020-07-16T19:53:00Z"/>
        </w:rPr>
      </w:pPr>
      <w:del w:id="5449" w:author="Thar Adale" w:date="2020-07-16T19:53:00Z">
        <w:r w:rsidDel="00343D9B">
          <w:delText>diabetic nephropathy</w:delText>
        </w:r>
      </w:del>
    </w:p>
    <w:p w14:paraId="588C0BC8" w14:textId="41571816" w:rsidR="00F01A52" w:rsidDel="00343D9B" w:rsidRDefault="00F01A52" w:rsidP="00F01A52">
      <w:pPr>
        <w:numPr>
          <w:ilvl w:val="0"/>
          <w:numId w:val="23"/>
        </w:numPr>
        <w:spacing w:line="480" w:lineRule="auto"/>
        <w:rPr>
          <w:del w:id="5450" w:author="Thar Adale" w:date="2020-07-16T19:53:00Z"/>
        </w:rPr>
      </w:pPr>
      <w:del w:id="5451" w:author="Thar Adale" w:date="2020-07-16T19:53:00Z">
        <w:r w:rsidDel="00343D9B">
          <w:delText>EP</w:delText>
        </w:r>
      </w:del>
    </w:p>
    <w:p w14:paraId="0FACD76B" w14:textId="56B650A8" w:rsidR="00F01A52" w:rsidDel="00343D9B" w:rsidRDefault="00F01A52" w:rsidP="00F01A52">
      <w:pPr>
        <w:numPr>
          <w:ilvl w:val="0"/>
          <w:numId w:val="23"/>
        </w:numPr>
        <w:spacing w:line="480" w:lineRule="auto"/>
        <w:rPr>
          <w:del w:id="5452" w:author="Thar Adale" w:date="2020-07-16T19:53:00Z"/>
        </w:rPr>
      </w:pPr>
      <w:del w:id="5453" w:author="Thar Adale" w:date="2020-07-16T19:53:00Z">
        <w:r w:rsidDel="00343D9B">
          <w:delText>glomerulus</w:delText>
        </w:r>
      </w:del>
    </w:p>
    <w:p w14:paraId="74D0DC97" w14:textId="79EC4821" w:rsidR="00F01A52" w:rsidDel="00343D9B" w:rsidRDefault="00F01A52" w:rsidP="00F01A52">
      <w:pPr>
        <w:numPr>
          <w:ilvl w:val="0"/>
          <w:numId w:val="23"/>
        </w:numPr>
        <w:spacing w:line="480" w:lineRule="auto"/>
        <w:rPr>
          <w:del w:id="5454" w:author="Thar Adale" w:date="2020-07-16T19:53:00Z"/>
        </w:rPr>
      </w:pPr>
      <w:del w:id="5455" w:author="Thar Adale" w:date="2020-07-16T19:53:00Z">
        <w:r w:rsidDel="00343D9B">
          <w:delText>cervical dysplasia</w:delText>
        </w:r>
      </w:del>
    </w:p>
    <w:p w14:paraId="0BAB79F4" w14:textId="7F1D50F0" w:rsidR="00F01A52" w:rsidDel="00343D9B" w:rsidRDefault="00F01A52" w:rsidP="00F01A52">
      <w:pPr>
        <w:numPr>
          <w:ilvl w:val="0"/>
          <w:numId w:val="23"/>
        </w:numPr>
        <w:spacing w:line="480" w:lineRule="auto"/>
        <w:rPr>
          <w:del w:id="5456" w:author="Thar Adale" w:date="2020-07-16T19:53:00Z"/>
        </w:rPr>
      </w:pPr>
      <w:del w:id="5457" w:author="Thar Adale" w:date="2020-07-16T19:53:00Z">
        <w:r w:rsidDel="00343D9B">
          <w:delText>ESRD</w:delText>
        </w:r>
      </w:del>
    </w:p>
    <w:p w14:paraId="4C724B19" w14:textId="64BA0105" w:rsidR="00F01A52" w:rsidDel="00343D9B" w:rsidRDefault="00F01A52" w:rsidP="00F01A52">
      <w:pPr>
        <w:numPr>
          <w:ilvl w:val="0"/>
          <w:numId w:val="23"/>
        </w:numPr>
        <w:spacing w:line="480" w:lineRule="auto"/>
        <w:rPr>
          <w:del w:id="5458" w:author="Thar Adale" w:date="2020-07-16T19:53:00Z"/>
        </w:rPr>
      </w:pPr>
      <w:del w:id="5459" w:author="Thar Adale" w:date="2020-07-16T19:53:00Z">
        <w:r w:rsidDel="00343D9B">
          <w:delText>calculi</w:delText>
        </w:r>
      </w:del>
    </w:p>
    <w:p w14:paraId="57B7E688" w14:textId="1CAB3029" w:rsidR="00F01A52" w:rsidDel="00343D9B" w:rsidRDefault="00F01A52" w:rsidP="00F01A52">
      <w:pPr>
        <w:numPr>
          <w:ilvl w:val="0"/>
          <w:numId w:val="23"/>
        </w:numPr>
        <w:spacing w:line="480" w:lineRule="auto"/>
        <w:rPr>
          <w:del w:id="5460" w:author="Thar Adale" w:date="2020-07-16T19:53:00Z"/>
        </w:rPr>
      </w:pPr>
      <w:del w:id="5461" w:author="Thar Adale" w:date="2020-07-16T19:53:00Z">
        <w:r w:rsidDel="00343D9B">
          <w:delText>dialysis</w:delText>
        </w:r>
      </w:del>
    </w:p>
    <w:p w14:paraId="4513D130" w14:textId="7520B08C" w:rsidR="00F01A52" w:rsidDel="00343D9B" w:rsidRDefault="00F01A52" w:rsidP="00B2019F">
      <w:pPr>
        <w:keepNext/>
        <w:keepLines/>
        <w:spacing w:line="480" w:lineRule="auto"/>
        <w:outlineLvl w:val="1"/>
        <w:rPr>
          <w:del w:id="5462" w:author="Thar Adale" w:date="2020-07-16T19:53:00Z"/>
          <w:b/>
          <w:bCs/>
          <w:szCs w:val="26"/>
        </w:rPr>
      </w:pPr>
      <w:del w:id="5463" w:author="Thar Adale" w:date="2020-07-16T19:53:00Z">
        <w:r w:rsidDel="00343D9B">
          <w:rPr>
            <w:b/>
            <w:bCs/>
            <w:szCs w:val="26"/>
          </w:rPr>
          <w:delText>Multiple Choice</w:delText>
        </w:r>
      </w:del>
    </w:p>
    <w:p w14:paraId="244CF9DA" w14:textId="68B6E867" w:rsidR="00F01A52" w:rsidDel="00343D9B" w:rsidRDefault="00F01A52" w:rsidP="00F01A52">
      <w:pPr>
        <w:numPr>
          <w:ilvl w:val="0"/>
          <w:numId w:val="24"/>
        </w:numPr>
        <w:spacing w:line="480" w:lineRule="auto"/>
        <w:rPr>
          <w:del w:id="5464" w:author="Thar Adale" w:date="2020-07-16T19:53:00Z"/>
        </w:rPr>
      </w:pPr>
      <w:del w:id="5465" w:author="Thar Adale" w:date="2020-07-16T19:53:00Z">
        <w:r w:rsidDel="00343D9B">
          <w:delText>D</w:delText>
        </w:r>
      </w:del>
    </w:p>
    <w:p w14:paraId="3819EAC0" w14:textId="05CE97D4" w:rsidR="00F01A52" w:rsidDel="00343D9B" w:rsidRDefault="00F01A52" w:rsidP="00F01A52">
      <w:pPr>
        <w:numPr>
          <w:ilvl w:val="0"/>
          <w:numId w:val="24"/>
        </w:numPr>
        <w:spacing w:line="480" w:lineRule="auto"/>
        <w:rPr>
          <w:del w:id="5466" w:author="Thar Adale" w:date="2020-07-16T19:53:00Z"/>
        </w:rPr>
      </w:pPr>
      <w:del w:id="5467" w:author="Thar Adale" w:date="2020-07-16T19:53:00Z">
        <w:r w:rsidDel="00343D9B">
          <w:delText>A</w:delText>
        </w:r>
      </w:del>
    </w:p>
    <w:p w14:paraId="554F9753" w14:textId="52341588" w:rsidR="00F01A52" w:rsidDel="00343D9B" w:rsidRDefault="00F01A52" w:rsidP="00F01A52">
      <w:pPr>
        <w:numPr>
          <w:ilvl w:val="0"/>
          <w:numId w:val="24"/>
        </w:numPr>
        <w:spacing w:line="480" w:lineRule="auto"/>
        <w:rPr>
          <w:del w:id="5468" w:author="Thar Adale" w:date="2020-07-16T19:53:00Z"/>
        </w:rPr>
      </w:pPr>
      <w:del w:id="5469" w:author="Thar Adale" w:date="2020-07-16T19:53:00Z">
        <w:r w:rsidDel="00343D9B">
          <w:delText>D</w:delText>
        </w:r>
      </w:del>
    </w:p>
    <w:p w14:paraId="696D213E" w14:textId="0DC634C5" w:rsidR="00F01A52" w:rsidDel="00343D9B" w:rsidRDefault="00F01A52" w:rsidP="00F01A52">
      <w:pPr>
        <w:numPr>
          <w:ilvl w:val="0"/>
          <w:numId w:val="24"/>
        </w:numPr>
        <w:spacing w:line="480" w:lineRule="auto"/>
        <w:rPr>
          <w:del w:id="5470" w:author="Thar Adale" w:date="2020-07-16T19:53:00Z"/>
        </w:rPr>
      </w:pPr>
      <w:del w:id="5471" w:author="Thar Adale" w:date="2020-07-16T19:53:00Z">
        <w:r w:rsidDel="00343D9B">
          <w:delText>C</w:delText>
        </w:r>
      </w:del>
    </w:p>
    <w:p w14:paraId="1AA13C6A" w14:textId="2FB2B719" w:rsidR="00F01A52" w:rsidDel="00343D9B" w:rsidRDefault="00F01A52" w:rsidP="00F01A52">
      <w:pPr>
        <w:numPr>
          <w:ilvl w:val="0"/>
          <w:numId w:val="24"/>
        </w:numPr>
        <w:spacing w:line="480" w:lineRule="auto"/>
        <w:rPr>
          <w:del w:id="5472" w:author="Thar Adale" w:date="2020-07-16T19:53:00Z"/>
        </w:rPr>
      </w:pPr>
      <w:del w:id="5473" w:author="Thar Adale" w:date="2020-07-16T19:53:00Z">
        <w:r w:rsidDel="00343D9B">
          <w:delText>B</w:delText>
        </w:r>
      </w:del>
    </w:p>
    <w:p w14:paraId="36976FC5" w14:textId="546D93D2" w:rsidR="00F01A52" w:rsidDel="00343D9B" w:rsidRDefault="00F01A52" w:rsidP="00F01A52">
      <w:pPr>
        <w:numPr>
          <w:ilvl w:val="0"/>
          <w:numId w:val="24"/>
        </w:numPr>
        <w:spacing w:line="480" w:lineRule="auto"/>
        <w:rPr>
          <w:del w:id="5474" w:author="Thar Adale" w:date="2020-07-16T19:53:00Z"/>
        </w:rPr>
      </w:pPr>
      <w:del w:id="5475" w:author="Thar Adale" w:date="2020-07-16T19:53:00Z">
        <w:r w:rsidDel="00343D9B">
          <w:delText>C</w:delText>
        </w:r>
      </w:del>
    </w:p>
    <w:p w14:paraId="6AA7BA6C" w14:textId="6A010301" w:rsidR="00F01A52" w:rsidDel="00343D9B" w:rsidRDefault="00F01A52" w:rsidP="00F01A52">
      <w:pPr>
        <w:numPr>
          <w:ilvl w:val="0"/>
          <w:numId w:val="24"/>
        </w:numPr>
        <w:spacing w:line="480" w:lineRule="auto"/>
        <w:rPr>
          <w:del w:id="5476" w:author="Thar Adale" w:date="2020-07-16T19:53:00Z"/>
        </w:rPr>
      </w:pPr>
      <w:del w:id="5477" w:author="Thar Adale" w:date="2020-07-16T19:53:00Z">
        <w:r w:rsidDel="00343D9B">
          <w:delText>B</w:delText>
        </w:r>
      </w:del>
    </w:p>
    <w:p w14:paraId="3FA7A39E" w14:textId="17289107" w:rsidR="00F01A52" w:rsidDel="00343D9B" w:rsidRDefault="00F01A52" w:rsidP="00F01A52">
      <w:pPr>
        <w:numPr>
          <w:ilvl w:val="0"/>
          <w:numId w:val="24"/>
        </w:numPr>
        <w:spacing w:line="480" w:lineRule="auto"/>
        <w:rPr>
          <w:del w:id="5478" w:author="Thar Adale" w:date="2020-07-16T19:53:00Z"/>
        </w:rPr>
      </w:pPr>
      <w:del w:id="5479" w:author="Thar Adale" w:date="2020-07-16T19:53:00Z">
        <w:r w:rsidDel="00343D9B">
          <w:delText>A</w:delText>
        </w:r>
      </w:del>
    </w:p>
    <w:p w14:paraId="1D3CAAD5" w14:textId="4A50AC0A" w:rsidR="00F01A52" w:rsidDel="00343D9B" w:rsidRDefault="00F01A52" w:rsidP="00F01A52">
      <w:pPr>
        <w:numPr>
          <w:ilvl w:val="0"/>
          <w:numId w:val="24"/>
        </w:numPr>
        <w:spacing w:line="480" w:lineRule="auto"/>
        <w:rPr>
          <w:del w:id="5480" w:author="Thar Adale" w:date="2020-07-16T19:53:00Z"/>
        </w:rPr>
      </w:pPr>
      <w:del w:id="5481" w:author="Thar Adale" w:date="2020-07-16T19:53:00Z">
        <w:r w:rsidDel="00343D9B">
          <w:delText>B</w:delText>
        </w:r>
      </w:del>
    </w:p>
    <w:p w14:paraId="3B727D54" w14:textId="4E768244" w:rsidR="00F01A52" w:rsidDel="00343D9B" w:rsidRDefault="00F01A52" w:rsidP="00F01A52">
      <w:pPr>
        <w:numPr>
          <w:ilvl w:val="0"/>
          <w:numId w:val="24"/>
        </w:numPr>
        <w:spacing w:line="480" w:lineRule="auto"/>
        <w:rPr>
          <w:del w:id="5482" w:author="Thar Adale" w:date="2020-07-16T19:53:00Z"/>
        </w:rPr>
      </w:pPr>
      <w:del w:id="5483" w:author="Thar Adale" w:date="2020-07-16T19:53:00Z">
        <w:r w:rsidDel="00343D9B">
          <w:delText>C</w:delText>
        </w:r>
      </w:del>
    </w:p>
    <w:p w14:paraId="323ED216" w14:textId="737B6BC1" w:rsidR="00F01A52" w:rsidDel="00343D9B" w:rsidRDefault="00F01A52" w:rsidP="00B2019F">
      <w:pPr>
        <w:keepNext/>
        <w:keepLines/>
        <w:spacing w:line="480" w:lineRule="auto"/>
        <w:outlineLvl w:val="1"/>
        <w:rPr>
          <w:del w:id="5484" w:author="Thar Adale" w:date="2020-07-16T19:53:00Z"/>
          <w:b/>
          <w:bCs/>
          <w:szCs w:val="26"/>
        </w:rPr>
      </w:pPr>
      <w:del w:id="5485" w:author="Thar Adale" w:date="2020-07-16T19:53:00Z">
        <w:r w:rsidDel="00343D9B">
          <w:rPr>
            <w:b/>
            <w:bCs/>
            <w:szCs w:val="26"/>
          </w:rPr>
          <w:delText>KEEP ON CODING</w:delText>
        </w:r>
      </w:del>
    </w:p>
    <w:p w14:paraId="2F0E7647" w14:textId="480E5C4E" w:rsidR="00F01A52" w:rsidDel="00343D9B" w:rsidRDefault="00F01A52" w:rsidP="00B2019F">
      <w:pPr>
        <w:spacing w:line="480" w:lineRule="auto"/>
        <w:ind w:left="720" w:hanging="360"/>
        <w:rPr>
          <w:del w:id="5486" w:author="Thar Adale" w:date="2020-07-16T19:53:00Z"/>
        </w:rPr>
      </w:pPr>
      <w:del w:id="5487" w:author="Thar Adale" w:date="2020-07-16T19:53:00Z">
        <w:r w:rsidDel="00343D9B">
          <w:delText>1.</w:delText>
        </w:r>
        <w:r w:rsidDel="00343D9B">
          <w:tab/>
        </w:r>
        <w:r w:rsidRPr="00FA796D" w:rsidDel="00343D9B">
          <w:rPr>
            <w:rStyle w:val="Emphasis"/>
          </w:rPr>
          <w:delText>N13.4</w:delText>
        </w:r>
        <w:r w:rsidDel="00343D9B">
          <w:delText xml:space="preserve">  (Hydroureter)</w:delText>
        </w:r>
      </w:del>
    </w:p>
    <w:p w14:paraId="58DC44ED" w14:textId="302B740C" w:rsidR="00F01A52" w:rsidDel="00343D9B" w:rsidRDefault="00F01A52" w:rsidP="00B2019F">
      <w:pPr>
        <w:spacing w:line="480" w:lineRule="auto"/>
        <w:ind w:left="720" w:hanging="360"/>
        <w:rPr>
          <w:del w:id="5488" w:author="Thar Adale" w:date="2020-07-16T19:53:00Z"/>
        </w:rPr>
      </w:pPr>
      <w:del w:id="5489" w:author="Thar Adale" w:date="2020-07-16T19:53:00Z">
        <w:r w:rsidDel="00343D9B">
          <w:delText>2.</w:delText>
        </w:r>
        <w:r w:rsidDel="00343D9B">
          <w:tab/>
        </w:r>
        <w:r w:rsidRPr="00FA796D" w:rsidDel="00343D9B">
          <w:rPr>
            <w:rStyle w:val="Emphasis"/>
          </w:rPr>
          <w:delText xml:space="preserve">N99.512 </w:delText>
        </w:r>
        <w:r w:rsidDel="00343D9B">
          <w:delText xml:space="preserve"> (Complication, cystostomy, malfunction)</w:delText>
        </w:r>
      </w:del>
    </w:p>
    <w:p w14:paraId="154D2EB6" w14:textId="752A8F23" w:rsidR="00F01A52" w:rsidDel="00343D9B" w:rsidRDefault="00F01A52" w:rsidP="00B2019F">
      <w:pPr>
        <w:spacing w:line="480" w:lineRule="auto"/>
        <w:ind w:left="720" w:hanging="360"/>
        <w:rPr>
          <w:del w:id="5490" w:author="Thar Adale" w:date="2020-07-16T19:53:00Z"/>
        </w:rPr>
      </w:pPr>
      <w:del w:id="5491" w:author="Thar Adale" w:date="2020-07-16T19:53:00Z">
        <w:r w:rsidDel="00343D9B">
          <w:delText>3.</w:delText>
        </w:r>
        <w:r w:rsidDel="00343D9B">
          <w:tab/>
        </w:r>
        <w:r w:rsidRPr="00FA796D" w:rsidDel="00343D9B">
          <w:rPr>
            <w:rStyle w:val="Emphasis"/>
          </w:rPr>
          <w:delText>C65.2</w:delText>
        </w:r>
        <w:r w:rsidDel="00343D9B">
          <w:delText xml:space="preserve">  (Table of Neoplasms, kidney, pelvis, malignant primary, left)</w:delText>
        </w:r>
      </w:del>
    </w:p>
    <w:p w14:paraId="4D05C433" w14:textId="3174EC83" w:rsidR="00F01A52" w:rsidDel="00343D9B" w:rsidRDefault="00F01A52" w:rsidP="00B2019F">
      <w:pPr>
        <w:spacing w:line="480" w:lineRule="auto"/>
        <w:ind w:left="720" w:hanging="360"/>
        <w:rPr>
          <w:del w:id="5492" w:author="Thar Adale" w:date="2020-07-16T19:53:00Z"/>
        </w:rPr>
      </w:pPr>
      <w:del w:id="5493" w:author="Thar Adale" w:date="2020-07-16T19:53:00Z">
        <w:r w:rsidDel="00343D9B">
          <w:delText>4.</w:delText>
        </w:r>
        <w:r w:rsidDel="00343D9B">
          <w:tab/>
        </w:r>
        <w:r w:rsidR="001066B5" w:rsidDel="00343D9B">
          <w:rPr>
            <w:rStyle w:val="Emphasis"/>
          </w:rPr>
          <w:delText>N21.1</w:delText>
        </w:r>
        <w:r w:rsidDel="00343D9B">
          <w:delText xml:space="preserve">  (</w:delText>
        </w:r>
        <w:r w:rsidR="001066B5" w:rsidDel="00343D9B">
          <w:delText>Urethr</w:delText>
        </w:r>
        <w:r w:rsidR="001066B5" w:rsidRPr="001066B5" w:rsidDel="00343D9B">
          <w:delText>lithiasis</w:delText>
        </w:r>
        <w:r w:rsidR="001066B5" w:rsidDel="00343D9B">
          <w:delText xml:space="preserve"> </w:delText>
        </w:r>
        <w:r w:rsidDel="00343D9B">
          <w:delText>)</w:delText>
        </w:r>
      </w:del>
    </w:p>
    <w:p w14:paraId="7144A853" w14:textId="72F37EDE" w:rsidR="00F01A52" w:rsidDel="00343D9B" w:rsidRDefault="00F01A52" w:rsidP="00B2019F">
      <w:pPr>
        <w:spacing w:line="480" w:lineRule="auto"/>
        <w:ind w:left="720" w:hanging="360"/>
        <w:rPr>
          <w:del w:id="5494" w:author="Thar Adale" w:date="2020-07-16T19:53:00Z"/>
        </w:rPr>
      </w:pPr>
      <w:del w:id="5495" w:author="Thar Adale" w:date="2020-07-16T19:53:00Z">
        <w:r w:rsidDel="00343D9B">
          <w:delText>5.</w:delText>
        </w:r>
        <w:r w:rsidDel="00343D9B">
          <w:tab/>
        </w:r>
        <w:r w:rsidRPr="00FA796D" w:rsidDel="00343D9B">
          <w:rPr>
            <w:rStyle w:val="Emphasis"/>
          </w:rPr>
          <w:delText xml:space="preserve">N81.0  </w:delText>
        </w:r>
        <w:r w:rsidDel="00343D9B">
          <w:delText>(Urethrocele)</w:delText>
        </w:r>
      </w:del>
    </w:p>
    <w:p w14:paraId="71FA6326" w14:textId="01CAE425" w:rsidR="00F01A52" w:rsidDel="00343D9B" w:rsidRDefault="00F01A52" w:rsidP="00B2019F">
      <w:pPr>
        <w:spacing w:line="480" w:lineRule="auto"/>
        <w:ind w:left="720" w:hanging="360"/>
        <w:rPr>
          <w:del w:id="5496" w:author="Thar Adale" w:date="2020-07-16T19:53:00Z"/>
        </w:rPr>
      </w:pPr>
      <w:del w:id="5497" w:author="Thar Adale" w:date="2020-07-16T19:53:00Z">
        <w:r w:rsidDel="00343D9B">
          <w:delText>6.</w:delText>
        </w:r>
        <w:r w:rsidDel="00343D9B">
          <w:tab/>
        </w:r>
        <w:r w:rsidRPr="00FA796D" w:rsidDel="00343D9B">
          <w:rPr>
            <w:rStyle w:val="Emphasis"/>
          </w:rPr>
          <w:delText>N12</w:delText>
        </w:r>
        <w:r w:rsidDel="00343D9B">
          <w:delText xml:space="preserve">  (Nephritis, interstitial-</w:delText>
        </w:r>
        <w:r w:rsidDel="00343D9B">
          <w:rPr>
            <w:i/>
          </w:rPr>
          <w:delText xml:space="preserve">see </w:delText>
        </w:r>
        <w:r w:rsidDel="00343D9B">
          <w:delText>Nephritis, tubulo-interstitial)</w:delText>
        </w:r>
      </w:del>
    </w:p>
    <w:p w14:paraId="2DBA9155" w14:textId="118D8605" w:rsidR="00F01A52" w:rsidDel="00343D9B" w:rsidRDefault="00F01A52" w:rsidP="00B2019F">
      <w:pPr>
        <w:spacing w:line="480" w:lineRule="auto"/>
        <w:ind w:left="720" w:hanging="360"/>
        <w:rPr>
          <w:del w:id="5498" w:author="Thar Adale" w:date="2020-07-16T19:53:00Z"/>
        </w:rPr>
      </w:pPr>
      <w:del w:id="5499" w:author="Thar Adale" w:date="2020-07-16T19:53:00Z">
        <w:r w:rsidDel="00343D9B">
          <w:delText>7.</w:delText>
        </w:r>
        <w:r w:rsidDel="00343D9B">
          <w:tab/>
        </w:r>
        <w:r w:rsidRPr="00FA796D" w:rsidDel="00343D9B">
          <w:rPr>
            <w:rStyle w:val="Emphasis"/>
          </w:rPr>
          <w:delText>N30.30</w:delText>
        </w:r>
        <w:r w:rsidDel="00343D9B">
          <w:delText xml:space="preserve">  (Trigonitis)</w:delText>
        </w:r>
      </w:del>
    </w:p>
    <w:p w14:paraId="69662C57" w14:textId="3F84ADE8" w:rsidR="00F01A52" w:rsidDel="00343D9B" w:rsidRDefault="00F01A52" w:rsidP="00B2019F">
      <w:pPr>
        <w:spacing w:line="480" w:lineRule="auto"/>
        <w:ind w:left="720" w:hanging="360"/>
        <w:rPr>
          <w:del w:id="5500" w:author="Thar Adale" w:date="2020-07-16T19:53:00Z"/>
        </w:rPr>
      </w:pPr>
      <w:del w:id="5501" w:author="Thar Adale" w:date="2020-07-16T19:53:00Z">
        <w:r w:rsidDel="00343D9B">
          <w:delText>8.</w:delText>
        </w:r>
        <w:r w:rsidDel="00343D9B">
          <w:tab/>
        </w:r>
        <w:r w:rsidRPr="00FA796D" w:rsidDel="00343D9B">
          <w:rPr>
            <w:rStyle w:val="Emphasis"/>
          </w:rPr>
          <w:delText xml:space="preserve">N18.6 </w:delText>
        </w:r>
        <w:r w:rsidDel="00343D9B">
          <w:delText xml:space="preserve"> (Disease, kidney, chronic, stage 5</w:delText>
        </w:r>
        <w:r w:rsidRPr="00882E82" w:rsidDel="00343D9B">
          <w:delText xml:space="preserve"> </w:delText>
        </w:r>
        <w:r w:rsidDel="00343D9B">
          <w:delText>Excludes1 note in Tabular List at N18.5 redirects to N18.6 for stage 5 requiring dialysis)</w:delText>
        </w:r>
      </w:del>
    </w:p>
    <w:p w14:paraId="0FBFE3DE" w14:textId="6D8DE2D1" w:rsidR="00F01A52" w:rsidDel="00343D9B" w:rsidRDefault="00F01A52" w:rsidP="00B2019F">
      <w:pPr>
        <w:spacing w:line="480" w:lineRule="auto"/>
        <w:ind w:left="360"/>
        <w:rPr>
          <w:del w:id="5502" w:author="Thar Adale" w:date="2020-07-16T19:53:00Z"/>
        </w:rPr>
      </w:pPr>
      <w:del w:id="5503" w:author="Thar Adale" w:date="2020-07-16T19:53:00Z">
        <w:r w:rsidDel="00343D9B">
          <w:tab/>
        </w:r>
        <w:r w:rsidRPr="00FA796D" w:rsidDel="00343D9B">
          <w:rPr>
            <w:rStyle w:val="Emphasis"/>
          </w:rPr>
          <w:delText>Z99.2</w:delText>
        </w:r>
        <w:r w:rsidRPr="00882E82" w:rsidDel="00343D9B">
          <w:delText xml:space="preserve">  (Dialysis, renal)</w:delText>
        </w:r>
      </w:del>
    </w:p>
    <w:p w14:paraId="4F958274" w14:textId="5B6A190C" w:rsidR="00F01A52" w:rsidDel="00343D9B" w:rsidRDefault="00F01A52" w:rsidP="00B2019F">
      <w:pPr>
        <w:spacing w:line="480" w:lineRule="auto"/>
        <w:ind w:left="720" w:hanging="360"/>
        <w:rPr>
          <w:del w:id="5504" w:author="Thar Adale" w:date="2020-07-16T19:53:00Z"/>
        </w:rPr>
      </w:pPr>
      <w:del w:id="5505" w:author="Thar Adale" w:date="2020-07-16T19:53:00Z">
        <w:r w:rsidDel="00343D9B">
          <w:delText>9.</w:delText>
        </w:r>
        <w:r w:rsidDel="00343D9B">
          <w:tab/>
        </w:r>
        <w:r w:rsidRPr="00FA796D" w:rsidDel="00343D9B">
          <w:rPr>
            <w:rStyle w:val="Emphasis"/>
          </w:rPr>
          <w:delText>N26.1</w:delText>
        </w:r>
        <w:r w:rsidDel="00343D9B">
          <w:delText xml:space="preserve">  (Atrophy, kidney)</w:delText>
        </w:r>
      </w:del>
    </w:p>
    <w:p w14:paraId="35BA8EEF" w14:textId="3F6A7A4C" w:rsidR="00F01A52" w:rsidDel="00343D9B" w:rsidRDefault="00F01A52" w:rsidP="00B2019F">
      <w:pPr>
        <w:spacing w:line="480" w:lineRule="auto"/>
        <w:ind w:left="720" w:hanging="360"/>
        <w:rPr>
          <w:del w:id="5506" w:author="Thar Adale" w:date="2020-07-16T19:53:00Z"/>
        </w:rPr>
      </w:pPr>
      <w:del w:id="5507" w:author="Thar Adale" w:date="2020-07-16T19:53:00Z">
        <w:r w:rsidDel="00343D9B">
          <w:delText>10.</w:delText>
        </w:r>
        <w:r w:rsidDel="00343D9B">
          <w:tab/>
        </w:r>
        <w:r w:rsidRPr="00FA796D" w:rsidDel="00343D9B">
          <w:rPr>
            <w:rStyle w:val="Emphasis"/>
          </w:rPr>
          <w:delText>N36.41</w:delText>
        </w:r>
        <w:r w:rsidDel="00343D9B">
          <w:delText xml:space="preserve">  (Hypermobility, urethra)</w:delText>
        </w:r>
        <w:r w:rsidDel="00343D9B">
          <w:br/>
        </w:r>
        <w:r w:rsidRPr="00FA796D" w:rsidDel="00343D9B">
          <w:rPr>
            <w:rStyle w:val="Emphasis"/>
          </w:rPr>
          <w:delText>N39.3</w:delText>
        </w:r>
        <w:r w:rsidDel="00343D9B">
          <w:delText xml:space="preserve">  (Incontinence, urine, stress)</w:delText>
        </w:r>
      </w:del>
    </w:p>
    <w:p w14:paraId="510A24CA" w14:textId="01E9D69A" w:rsidR="00F01A52" w:rsidDel="00343D9B" w:rsidRDefault="00F01A52" w:rsidP="00B2019F">
      <w:pPr>
        <w:spacing w:line="480" w:lineRule="auto"/>
        <w:ind w:left="720" w:hanging="360"/>
        <w:rPr>
          <w:del w:id="5508" w:author="Thar Adale" w:date="2020-07-16T19:53:00Z"/>
        </w:rPr>
      </w:pPr>
      <w:del w:id="5509" w:author="Thar Adale" w:date="2020-07-16T19:53:00Z">
        <w:r w:rsidDel="00343D9B">
          <w:delText>11.</w:delText>
        </w:r>
        <w:r w:rsidDel="00343D9B">
          <w:tab/>
        </w:r>
        <w:r w:rsidRPr="00FA796D" w:rsidDel="00343D9B">
          <w:rPr>
            <w:rStyle w:val="Emphasis"/>
          </w:rPr>
          <w:delText>N21.0</w:delText>
        </w:r>
        <w:r w:rsidDel="00343D9B">
          <w:delText xml:space="preserve"> (Stone, bladder)</w:delText>
        </w:r>
      </w:del>
    </w:p>
    <w:p w14:paraId="0D323B8B" w14:textId="047D46B3" w:rsidR="00F01A52" w:rsidDel="00343D9B" w:rsidRDefault="00F01A52" w:rsidP="00B2019F">
      <w:pPr>
        <w:spacing w:line="480" w:lineRule="auto"/>
        <w:ind w:left="720" w:hanging="360"/>
        <w:rPr>
          <w:del w:id="5510" w:author="Thar Adale" w:date="2020-07-16T19:53:00Z"/>
        </w:rPr>
      </w:pPr>
      <w:del w:id="5511" w:author="Thar Adale" w:date="2020-07-16T19:53:00Z">
        <w:r w:rsidDel="00343D9B">
          <w:delText>12.</w:delText>
        </w:r>
        <w:r w:rsidDel="00343D9B">
          <w:tab/>
        </w:r>
        <w:r w:rsidRPr="00FA796D" w:rsidDel="00343D9B">
          <w:rPr>
            <w:rStyle w:val="Emphasis"/>
          </w:rPr>
          <w:delText>N28.86</w:delText>
        </w:r>
        <w:r w:rsidDel="00343D9B">
          <w:delText xml:space="preserve">  (Ureteritis, cystica)</w:delText>
        </w:r>
      </w:del>
    </w:p>
    <w:p w14:paraId="5B22F506" w14:textId="50F2153D" w:rsidR="00F01A52" w:rsidDel="00343D9B" w:rsidRDefault="00F01A52" w:rsidP="00B2019F">
      <w:pPr>
        <w:spacing w:line="480" w:lineRule="auto"/>
        <w:ind w:left="720" w:hanging="360"/>
        <w:rPr>
          <w:del w:id="5512" w:author="Thar Adale" w:date="2020-07-16T19:53:00Z"/>
        </w:rPr>
      </w:pPr>
      <w:del w:id="5513" w:author="Thar Adale" w:date="2020-07-16T19:53:00Z">
        <w:r w:rsidDel="00343D9B">
          <w:delText>13.</w:delText>
        </w:r>
        <w:r w:rsidDel="00343D9B">
          <w:tab/>
        </w:r>
        <w:r w:rsidRPr="00FA796D" w:rsidDel="00343D9B">
          <w:rPr>
            <w:rStyle w:val="Emphasis"/>
          </w:rPr>
          <w:delText>N40.</w:delText>
        </w:r>
        <w:r w:rsidR="006B6FBC" w:rsidRPr="00FA796D" w:rsidDel="00343D9B">
          <w:rPr>
            <w:rStyle w:val="Emphasis"/>
          </w:rPr>
          <w:delText>1</w:delText>
        </w:r>
        <w:r w:rsidR="006B6FBC" w:rsidDel="00343D9B">
          <w:delText xml:space="preserve">  </w:delText>
        </w:r>
        <w:r w:rsidDel="00343D9B">
          <w:delText>(Enlarged, prostate</w:delText>
        </w:r>
        <w:r w:rsidR="006B6FBC" w:rsidDel="00343D9B">
          <w:delText>, with lower urinary tract symptoms</w:delText>
        </w:r>
        <w:r w:rsidDel="00343D9B">
          <w:delText>)</w:delText>
        </w:r>
        <w:r w:rsidDel="00343D9B">
          <w:br/>
        </w:r>
        <w:r w:rsidRPr="00FA796D" w:rsidDel="00343D9B">
          <w:rPr>
            <w:rStyle w:val="Emphasis"/>
          </w:rPr>
          <w:delText>R35.1</w:delText>
        </w:r>
        <w:r w:rsidDel="00343D9B">
          <w:delText xml:space="preserve">  (Nocturia)</w:delText>
        </w:r>
      </w:del>
    </w:p>
    <w:p w14:paraId="671EC37D" w14:textId="7E3A8E3A" w:rsidR="00F01A52" w:rsidDel="00343D9B" w:rsidRDefault="00F01A52" w:rsidP="00B2019F">
      <w:pPr>
        <w:spacing w:line="480" w:lineRule="auto"/>
        <w:ind w:left="720" w:hanging="360"/>
        <w:rPr>
          <w:del w:id="5514" w:author="Thar Adale" w:date="2020-07-16T19:53:00Z"/>
        </w:rPr>
      </w:pPr>
      <w:del w:id="5515" w:author="Thar Adale" w:date="2020-07-16T19:53:00Z">
        <w:r w:rsidDel="00343D9B">
          <w:delText>14.</w:delText>
        </w:r>
        <w:r w:rsidDel="00343D9B">
          <w:tab/>
        </w:r>
        <w:r w:rsidRPr="00FA796D" w:rsidDel="00343D9B">
          <w:rPr>
            <w:rStyle w:val="Emphasis"/>
          </w:rPr>
          <w:delText>N46.11</w:delText>
        </w:r>
        <w:r w:rsidDel="00343D9B">
          <w:delText xml:space="preserve">  (Oligospermia)</w:delText>
        </w:r>
      </w:del>
    </w:p>
    <w:p w14:paraId="223E8A39" w14:textId="17B72330" w:rsidR="00F01A52" w:rsidDel="00343D9B" w:rsidRDefault="00F01A52" w:rsidP="00B2019F">
      <w:pPr>
        <w:spacing w:line="480" w:lineRule="auto"/>
        <w:ind w:left="720" w:hanging="360"/>
        <w:rPr>
          <w:del w:id="5516" w:author="Thar Adale" w:date="2020-07-16T19:53:00Z"/>
        </w:rPr>
      </w:pPr>
      <w:del w:id="5517" w:author="Thar Adale" w:date="2020-07-16T19:53:00Z">
        <w:r w:rsidDel="00343D9B">
          <w:delText>15.</w:delText>
        </w:r>
        <w:r w:rsidDel="00343D9B">
          <w:tab/>
        </w:r>
        <w:r w:rsidRPr="00FA796D" w:rsidDel="00343D9B">
          <w:rPr>
            <w:rStyle w:val="Emphasis"/>
          </w:rPr>
          <w:delText>N48.31</w:delText>
        </w:r>
        <w:r w:rsidDel="00343D9B">
          <w:delText xml:space="preserve">  (Priapism, due to, trauma)</w:delText>
        </w:r>
      </w:del>
    </w:p>
    <w:p w14:paraId="54497131" w14:textId="26235586" w:rsidR="00F01A52" w:rsidDel="00343D9B" w:rsidRDefault="00F01A52" w:rsidP="00B2019F">
      <w:pPr>
        <w:spacing w:line="480" w:lineRule="auto"/>
        <w:ind w:left="720" w:hanging="360"/>
        <w:rPr>
          <w:del w:id="5518" w:author="Thar Adale" w:date="2020-07-16T19:53:00Z"/>
        </w:rPr>
      </w:pPr>
      <w:del w:id="5519" w:author="Thar Adale" w:date="2020-07-16T19:53:00Z">
        <w:r w:rsidDel="00343D9B">
          <w:delText>16.</w:delText>
        </w:r>
        <w:r w:rsidDel="00343D9B">
          <w:tab/>
        </w:r>
        <w:r w:rsidRPr="00FA796D" w:rsidDel="00343D9B">
          <w:rPr>
            <w:rStyle w:val="Emphasis"/>
          </w:rPr>
          <w:delText xml:space="preserve">N43.1 </w:delText>
        </w:r>
        <w:r w:rsidDel="00343D9B">
          <w:delText xml:space="preserve"> (Hydrocele, infected)</w:delText>
        </w:r>
        <w:r w:rsidDel="00343D9B">
          <w:br/>
        </w:r>
        <w:r w:rsidRPr="00FA796D" w:rsidDel="00343D9B">
          <w:rPr>
            <w:rStyle w:val="Emphasis"/>
          </w:rPr>
          <w:delText>B96.20</w:delText>
        </w:r>
        <w:r w:rsidDel="00343D9B">
          <w:delText xml:space="preserve">  (Escherichia coli as cause of disease classified elsewhere, unspecified)</w:delText>
        </w:r>
      </w:del>
    </w:p>
    <w:p w14:paraId="20883F64" w14:textId="4C3D2025" w:rsidR="00F01A52" w:rsidDel="00343D9B" w:rsidRDefault="00F01A52" w:rsidP="00B2019F">
      <w:pPr>
        <w:spacing w:line="480" w:lineRule="auto"/>
        <w:ind w:left="720" w:hanging="360"/>
        <w:rPr>
          <w:del w:id="5520" w:author="Thar Adale" w:date="2020-07-16T19:53:00Z"/>
          <w:lang w:val="pt-BR"/>
        </w:rPr>
      </w:pPr>
      <w:del w:id="5521" w:author="Thar Adale" w:date="2020-07-16T19:53:00Z">
        <w:r w:rsidDel="00343D9B">
          <w:rPr>
            <w:lang w:val="pt-BR"/>
          </w:rPr>
          <w:delText>17.</w:delText>
        </w:r>
        <w:r w:rsidDel="00343D9B">
          <w:rPr>
            <w:lang w:val="pt-BR"/>
          </w:rPr>
          <w:tab/>
        </w:r>
        <w:r w:rsidRPr="00FA796D" w:rsidDel="00343D9B">
          <w:rPr>
            <w:rStyle w:val="Emphasis"/>
          </w:rPr>
          <w:delText>N44.1</w:delText>
        </w:r>
        <w:r w:rsidDel="00343D9B">
          <w:rPr>
            <w:lang w:val="pt-BR"/>
          </w:rPr>
          <w:delText xml:space="preserve">  (Cyst, tunica albuginea testes)</w:delText>
        </w:r>
      </w:del>
    </w:p>
    <w:p w14:paraId="25F4A9F5" w14:textId="02EDFB64" w:rsidR="00F01A52" w:rsidDel="00343D9B" w:rsidRDefault="00F01A52" w:rsidP="00B2019F">
      <w:pPr>
        <w:spacing w:line="480" w:lineRule="auto"/>
        <w:ind w:left="720" w:hanging="360"/>
        <w:rPr>
          <w:del w:id="5522" w:author="Thar Adale" w:date="2020-07-16T19:53:00Z"/>
        </w:rPr>
      </w:pPr>
      <w:del w:id="5523" w:author="Thar Adale" w:date="2020-07-16T19:53:00Z">
        <w:r w:rsidDel="00343D9B">
          <w:delText>18.</w:delText>
        </w:r>
        <w:r w:rsidDel="00343D9B">
          <w:tab/>
        </w:r>
        <w:r w:rsidRPr="00FA796D" w:rsidDel="00343D9B">
          <w:rPr>
            <w:rStyle w:val="Emphasis"/>
          </w:rPr>
          <w:delText>E11.69</w:delText>
        </w:r>
        <w:r w:rsidDel="00343D9B">
          <w:delText xml:space="preserve">  (Diabetes, type 2, with, complication, specified, NEC)</w:delText>
        </w:r>
        <w:r w:rsidDel="00343D9B">
          <w:br/>
        </w:r>
        <w:r w:rsidRPr="00FA796D" w:rsidDel="00343D9B">
          <w:rPr>
            <w:rStyle w:val="Emphasis"/>
          </w:rPr>
          <w:delText>N52.1</w:delText>
        </w:r>
        <w:r w:rsidDel="00343D9B">
          <w:delText xml:space="preserve">  (Dysfunction, sexual, male, due to, disease classified elsewhere)</w:delText>
        </w:r>
      </w:del>
    </w:p>
    <w:p w14:paraId="3628F28C" w14:textId="3BEA3069" w:rsidR="00F01A52" w:rsidDel="00343D9B" w:rsidRDefault="00F01A52" w:rsidP="00B2019F">
      <w:pPr>
        <w:spacing w:line="480" w:lineRule="auto"/>
        <w:ind w:left="720" w:hanging="360"/>
        <w:rPr>
          <w:del w:id="5524" w:author="Thar Adale" w:date="2020-07-16T19:53:00Z"/>
        </w:rPr>
      </w:pPr>
      <w:del w:id="5525" w:author="Thar Adale" w:date="2020-07-16T19:53:00Z">
        <w:r w:rsidDel="00343D9B">
          <w:delText>19.</w:delText>
        </w:r>
        <w:r w:rsidDel="00343D9B">
          <w:tab/>
        </w:r>
        <w:r w:rsidRPr="00FA796D" w:rsidDel="00343D9B">
          <w:rPr>
            <w:rStyle w:val="Emphasis"/>
          </w:rPr>
          <w:delText>N62</w:delText>
        </w:r>
        <w:r w:rsidDel="00343D9B">
          <w:delText xml:space="preserve">  (Gynecomastia)</w:delText>
        </w:r>
      </w:del>
    </w:p>
    <w:p w14:paraId="5BEDB6D4" w14:textId="5B590EEE" w:rsidR="00F01A52" w:rsidDel="00343D9B" w:rsidRDefault="00F01A52" w:rsidP="00B2019F">
      <w:pPr>
        <w:spacing w:line="480" w:lineRule="auto"/>
        <w:ind w:left="720" w:hanging="360"/>
        <w:rPr>
          <w:del w:id="5526" w:author="Thar Adale" w:date="2020-07-16T19:53:00Z"/>
        </w:rPr>
      </w:pPr>
      <w:del w:id="5527" w:author="Thar Adale" w:date="2020-07-16T19:53:00Z">
        <w:r w:rsidDel="00343D9B">
          <w:delText>20.</w:delText>
        </w:r>
        <w:r w:rsidDel="00343D9B">
          <w:tab/>
        </w:r>
        <w:r w:rsidRPr="00FA796D" w:rsidDel="00343D9B">
          <w:rPr>
            <w:rStyle w:val="Emphasis"/>
          </w:rPr>
          <w:delText>N83.52</w:delText>
        </w:r>
        <w:r w:rsidR="001066B5" w:rsidDel="00343D9B">
          <w:rPr>
            <w:rStyle w:val="Emphasis"/>
          </w:rPr>
          <w:delText>9</w:delText>
        </w:r>
        <w:r w:rsidDel="00343D9B">
          <w:delText xml:space="preserve">  (Torsion, fallopian tube</w:delText>
        </w:r>
        <w:r w:rsidR="004A4C51" w:rsidDel="00343D9B">
          <w:delText>, tabular: unspecified side</w:delText>
        </w:r>
        <w:r w:rsidDel="00343D9B">
          <w:delText>)</w:delText>
        </w:r>
      </w:del>
    </w:p>
    <w:p w14:paraId="498BD847" w14:textId="79F0533F" w:rsidR="00F01A52" w:rsidDel="00343D9B" w:rsidRDefault="00F01A52" w:rsidP="00B2019F">
      <w:pPr>
        <w:spacing w:line="480" w:lineRule="auto"/>
        <w:ind w:left="720" w:hanging="360"/>
        <w:rPr>
          <w:del w:id="5528" w:author="Thar Adale" w:date="2020-07-16T19:53:00Z"/>
        </w:rPr>
      </w:pPr>
      <w:del w:id="5529" w:author="Thar Adale" w:date="2020-07-16T19:53:00Z">
        <w:r w:rsidDel="00343D9B">
          <w:delText>21.</w:delText>
        </w:r>
        <w:r w:rsidDel="00343D9B">
          <w:tab/>
        </w:r>
        <w:r w:rsidRPr="00FA796D" w:rsidDel="00343D9B">
          <w:rPr>
            <w:rStyle w:val="Emphasis"/>
          </w:rPr>
          <w:delText>N86</w:delText>
        </w:r>
        <w:r w:rsidDel="00343D9B">
          <w:delText xml:space="preserve">  (Ulcer, cervix)</w:delText>
        </w:r>
      </w:del>
    </w:p>
    <w:p w14:paraId="14F4FFE6" w14:textId="317652D6" w:rsidR="00F01A52" w:rsidDel="00343D9B" w:rsidRDefault="00F01A52" w:rsidP="00B2019F">
      <w:pPr>
        <w:spacing w:line="480" w:lineRule="auto"/>
        <w:ind w:left="720" w:hanging="360"/>
        <w:rPr>
          <w:del w:id="5530" w:author="Thar Adale" w:date="2020-07-16T19:53:00Z"/>
        </w:rPr>
      </w:pPr>
      <w:del w:id="5531" w:author="Thar Adale" w:date="2020-07-16T19:53:00Z">
        <w:r w:rsidDel="00343D9B">
          <w:delText>22.</w:delText>
        </w:r>
        <w:r w:rsidDel="00343D9B">
          <w:tab/>
        </w:r>
        <w:r w:rsidRPr="00FA796D" w:rsidDel="00343D9B">
          <w:rPr>
            <w:rStyle w:val="Emphasis"/>
          </w:rPr>
          <w:delText>N91.1</w:delText>
        </w:r>
        <w:r w:rsidDel="00343D9B">
          <w:delText xml:space="preserve">  (Amenorrhea, secondary)</w:delText>
        </w:r>
      </w:del>
    </w:p>
    <w:p w14:paraId="1609E7CF" w14:textId="23DA848C" w:rsidR="00F01A52" w:rsidDel="00343D9B" w:rsidRDefault="00F01A52" w:rsidP="00B2019F">
      <w:pPr>
        <w:spacing w:line="480" w:lineRule="auto"/>
        <w:ind w:left="720" w:hanging="360"/>
        <w:rPr>
          <w:del w:id="5532" w:author="Thar Adale" w:date="2020-07-16T19:53:00Z"/>
        </w:rPr>
      </w:pPr>
      <w:del w:id="5533" w:author="Thar Adale" w:date="2020-07-16T19:53:00Z">
        <w:r w:rsidDel="00343D9B">
          <w:delText>23.</w:delText>
        </w:r>
        <w:r w:rsidDel="00343D9B">
          <w:tab/>
        </w:r>
        <w:r w:rsidRPr="00FA796D" w:rsidDel="00343D9B">
          <w:rPr>
            <w:rStyle w:val="Emphasis"/>
          </w:rPr>
          <w:delText xml:space="preserve">N85.4  </w:delText>
        </w:r>
        <w:r w:rsidDel="00343D9B">
          <w:delText>(Anteversion, uterus)</w:delText>
        </w:r>
      </w:del>
    </w:p>
    <w:p w14:paraId="150EAE18" w14:textId="15F5722D" w:rsidR="00F01A52" w:rsidDel="00343D9B" w:rsidRDefault="00F01A52" w:rsidP="00B2019F">
      <w:pPr>
        <w:spacing w:line="480" w:lineRule="auto"/>
        <w:ind w:left="720" w:hanging="360"/>
        <w:rPr>
          <w:del w:id="5534" w:author="Thar Adale" w:date="2020-07-16T19:53:00Z"/>
        </w:rPr>
      </w:pPr>
      <w:del w:id="5535" w:author="Thar Adale" w:date="2020-07-16T19:53:00Z">
        <w:r w:rsidDel="00343D9B">
          <w:delText>24.</w:delText>
        </w:r>
        <w:r w:rsidDel="00343D9B">
          <w:tab/>
        </w:r>
        <w:r w:rsidRPr="00FA796D" w:rsidDel="00343D9B">
          <w:rPr>
            <w:rStyle w:val="Emphasis"/>
          </w:rPr>
          <w:delText xml:space="preserve">N80.5 </w:delText>
        </w:r>
        <w:r w:rsidDel="00343D9B">
          <w:delText xml:space="preserve"> (Endometriosis, intestine)</w:delText>
        </w:r>
      </w:del>
    </w:p>
    <w:p w14:paraId="6F39838A" w14:textId="10191A83" w:rsidR="00F01A52" w:rsidDel="00343D9B" w:rsidRDefault="00F01A52" w:rsidP="00B2019F">
      <w:pPr>
        <w:spacing w:line="480" w:lineRule="auto"/>
        <w:ind w:left="720" w:hanging="360"/>
        <w:rPr>
          <w:del w:id="5536" w:author="Thar Adale" w:date="2020-07-16T19:53:00Z"/>
        </w:rPr>
      </w:pPr>
      <w:del w:id="5537" w:author="Thar Adale" w:date="2020-07-16T19:53:00Z">
        <w:r w:rsidDel="00343D9B">
          <w:delText>25.</w:delText>
        </w:r>
        <w:r w:rsidDel="00343D9B">
          <w:tab/>
        </w:r>
        <w:r w:rsidRPr="00FA796D" w:rsidDel="00343D9B">
          <w:rPr>
            <w:rStyle w:val="Emphasis"/>
          </w:rPr>
          <w:delText>N75.0</w:delText>
        </w:r>
        <w:r w:rsidDel="00343D9B">
          <w:delText xml:space="preserve">  (Cyst, Bartholin’s</w:delText>
        </w:r>
        <w:r w:rsidR="00195148" w:rsidDel="00343D9B">
          <w:delText xml:space="preserve"> gland</w:delText>
        </w:r>
        <w:r w:rsidDel="00343D9B">
          <w:delText>)</w:delText>
        </w:r>
      </w:del>
    </w:p>
    <w:p w14:paraId="0C784783" w14:textId="537EF26B" w:rsidR="004668E5" w:rsidDel="00343D9B" w:rsidRDefault="004668E5" w:rsidP="004668E5">
      <w:pPr>
        <w:keepNext/>
        <w:keepLines/>
        <w:spacing w:line="480" w:lineRule="auto"/>
        <w:outlineLvl w:val="1"/>
        <w:rPr>
          <w:del w:id="5538" w:author="Thar Adale" w:date="2020-07-16T19:53:00Z"/>
          <w:b/>
          <w:bCs/>
          <w:szCs w:val="26"/>
        </w:rPr>
      </w:pPr>
      <w:del w:id="5539" w:author="Thar Adale" w:date="2020-07-16T19:53:00Z">
        <w:r w:rsidDel="00343D9B">
          <w:rPr>
            <w:b/>
            <w:bCs/>
            <w:szCs w:val="26"/>
          </w:rPr>
          <w:delText>CODING CHALLENGE</w:delText>
        </w:r>
      </w:del>
    </w:p>
    <w:p w14:paraId="7D5C2229" w14:textId="7488C47D" w:rsidR="004668E5" w:rsidDel="00343D9B" w:rsidRDefault="004668E5" w:rsidP="004668E5">
      <w:pPr>
        <w:spacing w:line="480" w:lineRule="auto"/>
        <w:ind w:left="720" w:hanging="360"/>
        <w:rPr>
          <w:del w:id="5540" w:author="Thar Adale" w:date="2020-07-16T19:53:00Z"/>
        </w:rPr>
      </w:pPr>
      <w:del w:id="5541" w:author="Thar Adale" w:date="2020-07-16T19:53:00Z">
        <w:r w:rsidDel="00343D9B">
          <w:delText>1.</w:delText>
        </w:r>
        <w:r w:rsidDel="00343D9B">
          <w:tab/>
        </w:r>
        <w:r w:rsidRPr="00FA796D" w:rsidDel="00343D9B">
          <w:rPr>
            <w:rStyle w:val="Emphasis"/>
          </w:rPr>
          <w:delText>N17.0</w:delText>
        </w:r>
        <w:r w:rsidDel="00343D9B">
          <w:delText xml:space="preserve">  (Failure, renal, acute, with, tubular necrosis)</w:delText>
        </w:r>
        <w:r w:rsidDel="00343D9B">
          <w:br/>
        </w:r>
        <w:r w:rsidRPr="00FA796D" w:rsidDel="00343D9B">
          <w:rPr>
            <w:rStyle w:val="Emphasis"/>
          </w:rPr>
          <w:delText>I10</w:delText>
        </w:r>
        <w:r w:rsidDel="00343D9B">
          <w:delText xml:space="preserve">  (Hypertension)</w:delText>
        </w:r>
      </w:del>
    </w:p>
    <w:p w14:paraId="52977A3A" w14:textId="115CFDB1" w:rsidR="004668E5" w:rsidDel="00343D9B" w:rsidRDefault="004668E5" w:rsidP="004668E5">
      <w:pPr>
        <w:spacing w:line="480" w:lineRule="auto"/>
        <w:ind w:left="720" w:hanging="360"/>
        <w:rPr>
          <w:del w:id="5542" w:author="Thar Adale" w:date="2020-07-16T19:53:00Z"/>
        </w:rPr>
      </w:pPr>
      <w:del w:id="5543" w:author="Thar Adale" w:date="2020-07-16T19:53:00Z">
        <w:r w:rsidDel="00343D9B">
          <w:delText>2.</w:delText>
        </w:r>
        <w:r w:rsidDel="00343D9B">
          <w:tab/>
        </w:r>
        <w:r w:rsidRPr="00FA796D" w:rsidDel="00343D9B">
          <w:rPr>
            <w:rStyle w:val="Emphasis"/>
          </w:rPr>
          <w:delText>E08.21</w:delText>
        </w:r>
        <w:r w:rsidDel="00343D9B">
          <w:delText xml:space="preserve">  (Diabetes, due to underlying condition, with, glomerulonephrosis) </w:delText>
        </w:r>
        <w:r w:rsidDel="00343D9B">
          <w:br/>
        </w:r>
        <w:r w:rsidRPr="00FA796D" w:rsidDel="00343D9B">
          <w:rPr>
            <w:rStyle w:val="Emphasis"/>
          </w:rPr>
          <w:delText>K86.0</w:delText>
        </w:r>
        <w:r w:rsidDel="00343D9B">
          <w:delText xml:space="preserve">  (Pancreatitis, chronic, alcohol induced)</w:delText>
        </w:r>
        <w:r w:rsidDel="00343D9B">
          <w:br/>
        </w:r>
        <w:r w:rsidRPr="00FA796D" w:rsidDel="00343D9B">
          <w:rPr>
            <w:rStyle w:val="Emphasis"/>
          </w:rPr>
          <w:delText>F10.2</w:delText>
        </w:r>
        <w:r w:rsidR="001066B5" w:rsidDel="00343D9B">
          <w:rPr>
            <w:rStyle w:val="Emphasis"/>
          </w:rPr>
          <w:delText>8</w:delText>
        </w:r>
        <w:r w:rsidR="00DA08DA" w:rsidDel="00343D9B">
          <w:rPr>
            <w:rStyle w:val="Emphasis"/>
          </w:rPr>
          <w:delText>8</w:delText>
        </w:r>
        <w:r w:rsidDel="00343D9B">
          <w:delText xml:space="preserve">  (Dependence, alcohol</w:delText>
        </w:r>
        <w:r w:rsidR="00DA08DA" w:rsidDel="00343D9B">
          <w:delText xml:space="preserve">, with, </w:delText>
        </w:r>
        <w:r w:rsidR="00DA08DA" w:rsidRPr="00362BF6" w:rsidDel="00343D9B">
          <w:delText>specified disorder NEC</w:delText>
        </w:r>
        <w:r w:rsidDel="00343D9B">
          <w:delText>)</w:delText>
        </w:r>
        <w:r w:rsidDel="00343D9B">
          <w:br/>
        </w:r>
        <w:r w:rsidRPr="00FA796D" w:rsidDel="00343D9B">
          <w:rPr>
            <w:rStyle w:val="Emphasis"/>
          </w:rPr>
          <w:delText>Z79.4</w:delText>
        </w:r>
        <w:r w:rsidDel="00343D9B">
          <w:delText xml:space="preserve">  (Long term drug therapy, insulin)</w:delText>
        </w:r>
      </w:del>
    </w:p>
    <w:p w14:paraId="1838DC50" w14:textId="7BDB9580" w:rsidR="004668E5" w:rsidDel="00343D9B" w:rsidRDefault="004668E5" w:rsidP="004668E5">
      <w:pPr>
        <w:spacing w:line="480" w:lineRule="auto"/>
        <w:ind w:left="720" w:hanging="360"/>
        <w:rPr>
          <w:del w:id="5544" w:author="Thar Adale" w:date="2020-07-16T19:53:00Z"/>
        </w:rPr>
      </w:pPr>
      <w:del w:id="5545" w:author="Thar Adale" w:date="2020-07-16T19:53:00Z">
        <w:r w:rsidDel="00343D9B">
          <w:delText>3.</w:delText>
        </w:r>
        <w:r w:rsidDel="00343D9B">
          <w:tab/>
        </w:r>
        <w:r w:rsidRPr="00FA796D" w:rsidDel="00343D9B">
          <w:rPr>
            <w:rStyle w:val="Emphasis"/>
          </w:rPr>
          <w:delText>N18.6</w:delText>
        </w:r>
        <w:r w:rsidDel="00343D9B">
          <w:delText xml:space="preserve">  (Disease, kidney, chronic, stage 5, Excludes1 note in Tabular List at N18.5 redirects to N18.6 for stage 5 requiring dialysis)</w:delText>
        </w:r>
        <w:r w:rsidDel="00343D9B">
          <w:br/>
        </w:r>
        <w:r w:rsidRPr="00FA796D" w:rsidDel="00343D9B">
          <w:rPr>
            <w:rStyle w:val="Emphasis"/>
          </w:rPr>
          <w:delText>Q61.19</w:delText>
        </w:r>
        <w:r w:rsidDel="00343D9B">
          <w:delText xml:space="preserve">  (polycystic, kidney autosomal, recessive)</w:delText>
        </w:r>
        <w:r w:rsidDel="00343D9B">
          <w:br/>
        </w:r>
        <w:r w:rsidRPr="00FA796D" w:rsidDel="00343D9B">
          <w:rPr>
            <w:rStyle w:val="Emphasis"/>
          </w:rPr>
          <w:delText>Z99.2</w:delText>
        </w:r>
        <w:r w:rsidDel="00343D9B">
          <w:delText xml:space="preserve">  (Dialysis, renal)</w:delText>
        </w:r>
      </w:del>
    </w:p>
    <w:p w14:paraId="5868A95A" w14:textId="4C936469" w:rsidR="004668E5" w:rsidDel="00343D9B" w:rsidRDefault="004668E5" w:rsidP="004668E5">
      <w:pPr>
        <w:spacing w:line="480" w:lineRule="auto"/>
        <w:ind w:left="720" w:hanging="360"/>
        <w:rPr>
          <w:del w:id="5546" w:author="Thar Adale" w:date="2020-07-16T19:53:00Z"/>
        </w:rPr>
      </w:pPr>
      <w:del w:id="5547" w:author="Thar Adale" w:date="2020-07-16T19:53:00Z">
        <w:r w:rsidDel="00343D9B">
          <w:delText>4.</w:delText>
        </w:r>
        <w:r w:rsidDel="00343D9B">
          <w:tab/>
        </w:r>
        <w:r w:rsidRPr="00FA796D" w:rsidDel="00343D9B">
          <w:rPr>
            <w:rStyle w:val="Emphasis"/>
          </w:rPr>
          <w:delText>N41.0</w:delText>
        </w:r>
        <w:r w:rsidDel="00343D9B">
          <w:delText xml:space="preserve">  (Prostatitis, acute)</w:delText>
        </w:r>
        <w:r w:rsidDel="00343D9B">
          <w:br/>
        </w:r>
        <w:r w:rsidRPr="00FA796D" w:rsidDel="00343D9B">
          <w:rPr>
            <w:rStyle w:val="Emphasis"/>
          </w:rPr>
          <w:delText xml:space="preserve">B95.2  </w:delText>
        </w:r>
        <w:r w:rsidDel="00343D9B">
          <w:delText xml:space="preserve">(Infection, bacterial, as cause of disease classified elsewhere, enterococcus) </w:delText>
        </w:r>
      </w:del>
    </w:p>
    <w:p w14:paraId="4235B5B1" w14:textId="47661D06" w:rsidR="004668E5" w:rsidDel="00343D9B" w:rsidRDefault="004668E5" w:rsidP="004668E5">
      <w:pPr>
        <w:spacing w:line="480" w:lineRule="auto"/>
        <w:ind w:left="720" w:hanging="360"/>
        <w:rPr>
          <w:del w:id="5548" w:author="Thar Adale" w:date="2020-07-16T19:53:00Z"/>
        </w:rPr>
      </w:pPr>
      <w:del w:id="5549" w:author="Thar Adale" w:date="2020-07-16T19:53:00Z">
        <w:r w:rsidDel="00343D9B">
          <w:delText>5.</w:delText>
        </w:r>
        <w:r w:rsidDel="00343D9B">
          <w:tab/>
        </w:r>
        <w:r w:rsidRPr="00FA796D" w:rsidDel="00343D9B">
          <w:rPr>
            <w:rStyle w:val="Emphasis"/>
          </w:rPr>
          <w:delText xml:space="preserve">N48.1 </w:delText>
        </w:r>
        <w:r w:rsidDel="00343D9B">
          <w:delText xml:space="preserve"> (Balanitis)</w:delText>
        </w:r>
        <w:r w:rsidDel="00343D9B">
          <w:br/>
        </w:r>
        <w:r w:rsidRPr="00FA796D" w:rsidDel="00343D9B">
          <w:rPr>
            <w:rStyle w:val="Emphasis"/>
          </w:rPr>
          <w:delText>B96.20</w:delText>
        </w:r>
        <w:r w:rsidDel="00343D9B">
          <w:delText xml:space="preserve">  (Escherichia coli as cause of disease classified elsewhere)</w:delText>
        </w:r>
      </w:del>
    </w:p>
    <w:p w14:paraId="21881288" w14:textId="6A865E0D" w:rsidR="004668E5" w:rsidDel="00343D9B" w:rsidRDefault="004668E5" w:rsidP="004668E5">
      <w:pPr>
        <w:spacing w:line="480" w:lineRule="auto"/>
        <w:ind w:left="720" w:hanging="360"/>
        <w:rPr>
          <w:del w:id="5550" w:author="Thar Adale" w:date="2020-07-16T19:53:00Z"/>
        </w:rPr>
      </w:pPr>
      <w:del w:id="5551" w:author="Thar Adale" w:date="2020-07-16T19:53:00Z">
        <w:r w:rsidDel="00343D9B">
          <w:delText>6.</w:delText>
        </w:r>
        <w:r w:rsidDel="00343D9B">
          <w:tab/>
        </w:r>
        <w:r w:rsidRPr="00FA796D" w:rsidDel="00343D9B">
          <w:rPr>
            <w:rStyle w:val="Emphasis"/>
          </w:rPr>
          <w:delText>N81.3</w:delText>
        </w:r>
        <w:r w:rsidDel="00343D9B">
          <w:delText xml:space="preserve">  (Cystocele, female, with prolapse of uterus-</w:delText>
        </w:r>
        <w:r w:rsidDel="00343D9B">
          <w:rPr>
            <w:i/>
          </w:rPr>
          <w:delText xml:space="preserve">see </w:delText>
        </w:r>
        <w:r w:rsidDel="00343D9B">
          <w:delText>Prolapse, uterus, third degree)</w:delText>
        </w:r>
      </w:del>
    </w:p>
    <w:p w14:paraId="7C3BACF7" w14:textId="0D2CD465" w:rsidR="004668E5" w:rsidDel="00343D9B" w:rsidRDefault="004668E5" w:rsidP="004668E5">
      <w:pPr>
        <w:spacing w:line="480" w:lineRule="auto"/>
        <w:ind w:left="720" w:hanging="360"/>
        <w:rPr>
          <w:del w:id="5552" w:author="Thar Adale" w:date="2020-07-16T19:53:00Z"/>
        </w:rPr>
      </w:pPr>
      <w:del w:id="5553" w:author="Thar Adale" w:date="2020-07-16T19:53:00Z">
        <w:r w:rsidDel="00343D9B">
          <w:delText>7.</w:delText>
        </w:r>
        <w:r w:rsidDel="00343D9B">
          <w:tab/>
        </w:r>
        <w:r w:rsidRPr="00FA796D" w:rsidDel="00343D9B">
          <w:rPr>
            <w:rStyle w:val="Emphasis"/>
          </w:rPr>
          <w:delText>N94.6</w:delText>
        </w:r>
        <w:r w:rsidDel="00343D9B">
          <w:delText xml:space="preserve">  (Pain, menstrual)</w:delText>
        </w:r>
        <w:r w:rsidR="00DA08DA" w:rsidRPr="00237906" w:rsidDel="00343D9B">
          <w:rPr>
            <w:rStyle w:val="Emphasis"/>
          </w:rPr>
          <w:delText>N85.4</w:delText>
        </w:r>
        <w:r w:rsidDel="00343D9B">
          <w:delText xml:space="preserve">  (Retroversion, uterus)</w:delText>
        </w:r>
      </w:del>
    </w:p>
    <w:p w14:paraId="18677D77" w14:textId="334F4BC4" w:rsidR="004668E5" w:rsidDel="00343D9B" w:rsidRDefault="004668E5" w:rsidP="004668E5">
      <w:pPr>
        <w:spacing w:line="480" w:lineRule="auto"/>
        <w:ind w:left="720" w:hanging="360"/>
        <w:rPr>
          <w:del w:id="5554" w:author="Thar Adale" w:date="2020-07-16T19:53:00Z"/>
        </w:rPr>
      </w:pPr>
      <w:del w:id="5555" w:author="Thar Adale" w:date="2020-07-16T19:53:00Z">
        <w:r w:rsidDel="00343D9B">
          <w:delText>8.</w:delText>
        </w:r>
        <w:r w:rsidDel="00343D9B">
          <w:tab/>
        </w:r>
        <w:r w:rsidRPr="00FA796D" w:rsidDel="00343D9B">
          <w:rPr>
            <w:rStyle w:val="Emphasis"/>
          </w:rPr>
          <w:delText>N87.1</w:delText>
        </w:r>
        <w:r w:rsidDel="00343D9B">
          <w:delText xml:space="preserve">  (CIN-</w:delText>
        </w:r>
        <w:r w:rsidDel="00343D9B">
          <w:rPr>
            <w:i/>
          </w:rPr>
          <w:delText xml:space="preserve">see </w:delText>
        </w:r>
        <w:r w:rsidDel="00343D9B">
          <w:delText xml:space="preserve">Neoplasia, intraepithelial, cervix, grade II) </w:delText>
        </w:r>
      </w:del>
    </w:p>
    <w:p w14:paraId="5544E9EA" w14:textId="459C7F43" w:rsidR="004668E5" w:rsidDel="00343D9B" w:rsidRDefault="004668E5" w:rsidP="004668E5">
      <w:pPr>
        <w:spacing w:line="480" w:lineRule="auto"/>
        <w:ind w:left="720" w:hanging="360"/>
        <w:rPr>
          <w:del w:id="5556" w:author="Thar Adale" w:date="2020-07-16T19:53:00Z"/>
        </w:rPr>
      </w:pPr>
      <w:del w:id="5557" w:author="Thar Adale" w:date="2020-07-16T19:53:00Z">
        <w:r w:rsidDel="00343D9B">
          <w:delText>9.</w:delText>
        </w:r>
        <w:r w:rsidDel="00343D9B">
          <w:tab/>
        </w:r>
        <w:r w:rsidRPr="00FA796D" w:rsidDel="00343D9B">
          <w:rPr>
            <w:rStyle w:val="Emphasis"/>
          </w:rPr>
          <w:delText>N81.12</w:delText>
        </w:r>
        <w:r w:rsidDel="00343D9B">
          <w:delText xml:space="preserve">  (Cystocele, female, lateral)</w:delText>
        </w:r>
      </w:del>
    </w:p>
    <w:p w14:paraId="4FCE8BE0" w14:textId="75142413" w:rsidR="004668E5" w:rsidDel="00343D9B" w:rsidRDefault="004668E5" w:rsidP="004668E5">
      <w:pPr>
        <w:spacing w:line="480" w:lineRule="auto"/>
        <w:ind w:left="720" w:hanging="360"/>
        <w:rPr>
          <w:del w:id="5558" w:author="Thar Adale" w:date="2020-07-16T19:53:00Z"/>
        </w:rPr>
      </w:pPr>
      <w:del w:id="5559" w:author="Thar Adale" w:date="2020-07-16T19:53:00Z">
        <w:r w:rsidDel="00343D9B">
          <w:delText>10.</w:delText>
        </w:r>
        <w:r w:rsidDel="00343D9B">
          <w:tab/>
        </w:r>
        <w:r w:rsidRPr="00FA796D" w:rsidDel="00343D9B">
          <w:rPr>
            <w:rStyle w:val="Emphasis"/>
          </w:rPr>
          <w:delText>Z12.31</w:delText>
        </w:r>
        <w:r w:rsidDel="00343D9B">
          <w:delText xml:space="preserve">  (Screening, neoplasm, breast, routine mammogram)</w:delText>
        </w:r>
        <w:r w:rsidDel="00343D9B">
          <w:br/>
        </w:r>
        <w:r w:rsidRPr="00FA796D" w:rsidDel="00343D9B">
          <w:rPr>
            <w:rStyle w:val="Emphasis"/>
          </w:rPr>
          <w:delText>N63</w:delText>
        </w:r>
        <w:r w:rsidR="00DA08DA" w:rsidDel="00343D9B">
          <w:rPr>
            <w:rStyle w:val="Emphasis"/>
          </w:rPr>
          <w:delText>.10</w:delText>
        </w:r>
        <w:r w:rsidDel="00343D9B">
          <w:delText xml:space="preserve">  (Mass, breast</w:delText>
        </w:r>
        <w:r w:rsidR="00DA08DA" w:rsidDel="00343D9B">
          <w:delText>, right</w:delText>
        </w:r>
        <w:r w:rsidDel="00343D9B">
          <w:delText>)</w:delText>
        </w:r>
        <w:r w:rsidDel="00343D9B">
          <w:br/>
        </w:r>
        <w:r w:rsidRPr="00FA796D" w:rsidDel="00343D9B">
          <w:rPr>
            <w:rStyle w:val="Emphasis"/>
          </w:rPr>
          <w:delText>R92.0</w:delText>
        </w:r>
        <w:r w:rsidDel="00343D9B">
          <w:delText xml:space="preserve">  (Microcalcification, breast)</w:delText>
        </w:r>
      </w:del>
    </w:p>
    <w:p w14:paraId="41D8F05C" w14:textId="20B8EA42" w:rsidR="00F01A52" w:rsidRPr="00215F97" w:rsidDel="00343D9B" w:rsidRDefault="00F01A52" w:rsidP="00215F97">
      <w:pPr>
        <w:spacing w:line="480" w:lineRule="auto"/>
        <w:contextualSpacing/>
        <w:rPr>
          <w:del w:id="5560" w:author="Thar Adale" w:date="2020-07-16T19:53:00Z"/>
          <w:b/>
        </w:rPr>
      </w:pPr>
    </w:p>
    <w:p w14:paraId="3A89C70C" w14:textId="7F0016EB" w:rsidR="00F01A52" w:rsidDel="00343D9B" w:rsidRDefault="00F01A52" w:rsidP="00B2019F">
      <w:pPr>
        <w:pStyle w:val="Heading1"/>
        <w:rPr>
          <w:del w:id="5561" w:author="Thar Adale" w:date="2020-07-16T19:53:00Z"/>
        </w:rPr>
      </w:pPr>
      <w:del w:id="5562" w:author="Thar Adale" w:date="2020-07-16T19:53:00Z">
        <w:r w:rsidDel="00343D9B">
          <w:delText xml:space="preserve">CHAPTER </w:delText>
        </w:r>
        <w:r w:rsidR="00B9128A" w:rsidDel="00343D9B">
          <w:delText>22</w:delText>
        </w:r>
        <w:r w:rsidDel="00343D9B">
          <w:delText>: PREGNANCY, CHILDBIRTH, AND THE PUERPERIUM (O00-O9A)</w:delText>
        </w:r>
      </w:del>
    </w:p>
    <w:p w14:paraId="52A5F817" w14:textId="54E0DCFE" w:rsidR="00F01A52" w:rsidRPr="004317A3" w:rsidDel="00343D9B" w:rsidRDefault="00F01A52" w:rsidP="00B2019F">
      <w:pPr>
        <w:keepNext/>
        <w:keepLines/>
        <w:spacing w:line="480" w:lineRule="auto"/>
        <w:outlineLvl w:val="1"/>
        <w:rPr>
          <w:del w:id="5563" w:author="Thar Adale" w:date="2020-07-16T19:53:00Z"/>
          <w:b/>
        </w:rPr>
      </w:pPr>
      <w:del w:id="5564" w:author="Thar Adale" w:date="2020-07-16T19:53:00Z">
        <w:r w:rsidRPr="004317A3" w:rsidDel="00343D9B">
          <w:rPr>
            <w:b/>
          </w:rPr>
          <w:delText>CODING PRACTICE</w:delText>
        </w:r>
      </w:del>
    </w:p>
    <w:p w14:paraId="442B774D" w14:textId="3F729986" w:rsidR="00F01A52" w:rsidDel="00343D9B" w:rsidRDefault="00F01A52" w:rsidP="00B2019F">
      <w:pPr>
        <w:keepNext/>
        <w:keepLines/>
        <w:spacing w:line="480" w:lineRule="auto"/>
        <w:outlineLvl w:val="1"/>
        <w:rPr>
          <w:del w:id="5565" w:author="Thar Adale" w:date="2020-07-16T19:53:00Z"/>
          <w:b/>
          <w:bCs/>
          <w:szCs w:val="26"/>
          <w:lang w:val="pt-BR"/>
        </w:rPr>
      </w:pPr>
      <w:del w:id="5566" w:author="Thar Adale" w:date="2020-07-16T19:53:00Z">
        <w:r w:rsidDel="00343D9B">
          <w:rPr>
            <w:b/>
            <w:bCs/>
            <w:szCs w:val="26"/>
            <w:lang w:val="pt-BR"/>
          </w:rPr>
          <w:delText xml:space="preserve">Exercise </w:delText>
        </w:r>
        <w:r w:rsidR="00B9128A" w:rsidDel="00343D9B">
          <w:rPr>
            <w:b/>
            <w:bCs/>
            <w:szCs w:val="26"/>
            <w:lang w:val="pt-BR"/>
          </w:rPr>
          <w:delText>22</w:delText>
        </w:r>
        <w:r w:rsidDel="00343D9B">
          <w:rPr>
            <w:b/>
            <w:bCs/>
            <w:szCs w:val="26"/>
            <w:lang w:val="pt-BR"/>
          </w:rPr>
          <w:delText>.1 Obstetrics Refresher</w:delText>
        </w:r>
      </w:del>
    </w:p>
    <w:p w14:paraId="528CA2DB" w14:textId="69E4D34F" w:rsidR="00F01A52" w:rsidDel="00343D9B" w:rsidRDefault="00F01A52" w:rsidP="00B2019F">
      <w:pPr>
        <w:spacing w:line="480" w:lineRule="auto"/>
        <w:ind w:left="720" w:hanging="360"/>
        <w:rPr>
          <w:del w:id="5567" w:author="Thar Adale" w:date="2020-07-16T19:53:00Z"/>
          <w:lang w:val="pt-BR"/>
        </w:rPr>
      </w:pPr>
      <w:del w:id="5568" w:author="Thar Adale" w:date="2020-07-16T19:53:00Z">
        <w:r w:rsidDel="00343D9B">
          <w:rPr>
            <w:lang w:val="pt-BR"/>
          </w:rPr>
          <w:delText>1.</w:delText>
        </w:r>
        <w:r w:rsidDel="00343D9B">
          <w:rPr>
            <w:lang w:val="pt-BR"/>
          </w:rPr>
          <w:tab/>
          <w:delText>hyper/emesis  excessive vomiting O21.0</w:delText>
        </w:r>
      </w:del>
    </w:p>
    <w:p w14:paraId="78509C3F" w14:textId="4929F378" w:rsidR="00F01A52" w:rsidDel="00343D9B" w:rsidRDefault="00F01A52" w:rsidP="00B2019F">
      <w:pPr>
        <w:spacing w:line="480" w:lineRule="auto"/>
        <w:ind w:left="720" w:hanging="360"/>
        <w:rPr>
          <w:del w:id="5569" w:author="Thar Adale" w:date="2020-07-16T19:53:00Z"/>
        </w:rPr>
      </w:pPr>
      <w:del w:id="5570" w:author="Thar Adale" w:date="2020-07-16T19:53:00Z">
        <w:r w:rsidDel="00343D9B">
          <w:delText>2.</w:delText>
        </w:r>
        <w:r w:rsidDel="00343D9B">
          <w:tab/>
          <w:delText>ante/partum hemo/rrhage  flow of blood before birth O46.92</w:delText>
        </w:r>
      </w:del>
    </w:p>
    <w:p w14:paraId="47872448" w14:textId="41CC8E68" w:rsidR="00F01A52" w:rsidDel="00343D9B" w:rsidRDefault="00F01A52" w:rsidP="00B2019F">
      <w:pPr>
        <w:spacing w:line="480" w:lineRule="auto"/>
        <w:ind w:left="720" w:hanging="360"/>
        <w:rPr>
          <w:del w:id="5571" w:author="Thar Adale" w:date="2020-07-16T19:53:00Z"/>
        </w:rPr>
      </w:pPr>
      <w:del w:id="5572" w:author="Thar Adale" w:date="2020-07-16T19:53:00Z">
        <w:r w:rsidDel="00343D9B">
          <w:delText>3.</w:delText>
        </w:r>
        <w:r w:rsidDel="00343D9B">
          <w:tab/>
          <w:delText>amnion/itis  inflammation of the amnion O41.1210</w:delText>
        </w:r>
      </w:del>
    </w:p>
    <w:p w14:paraId="2687C0B0" w14:textId="4F921D58" w:rsidR="00F01A52" w:rsidDel="00343D9B" w:rsidRDefault="00F01A52" w:rsidP="00B2019F">
      <w:pPr>
        <w:spacing w:line="480" w:lineRule="auto"/>
        <w:ind w:left="720" w:hanging="360"/>
        <w:rPr>
          <w:del w:id="5573" w:author="Thar Adale" w:date="2020-07-16T19:53:00Z"/>
        </w:rPr>
      </w:pPr>
      <w:del w:id="5574" w:author="Thar Adale" w:date="2020-07-16T19:53:00Z">
        <w:r w:rsidDel="00343D9B">
          <w:delText>4.</w:delText>
        </w:r>
        <w:r w:rsidDel="00343D9B">
          <w:tab/>
          <w:delText>iso/immunization  production of antibodies against the same species O36.0920</w:delText>
        </w:r>
      </w:del>
    </w:p>
    <w:p w14:paraId="40F7F44F" w14:textId="4DF3570B" w:rsidR="00F01A52" w:rsidDel="00343D9B" w:rsidRDefault="00F01A52" w:rsidP="00B2019F">
      <w:pPr>
        <w:spacing w:line="480" w:lineRule="auto"/>
        <w:ind w:left="720" w:hanging="360"/>
        <w:rPr>
          <w:del w:id="5575" w:author="Thar Adale" w:date="2020-07-16T19:53:00Z"/>
        </w:rPr>
      </w:pPr>
      <w:del w:id="5576" w:author="Thar Adale" w:date="2020-07-16T19:53:00Z">
        <w:r w:rsidDel="00343D9B">
          <w:delText>5.</w:delText>
        </w:r>
        <w:r w:rsidDel="00343D9B">
          <w:tab/>
          <w:delText>oligo/hydr/amnios  little water in the amnion O41.02X0</w:delText>
        </w:r>
      </w:del>
    </w:p>
    <w:p w14:paraId="03644269" w14:textId="693962BC" w:rsidR="00F01A52" w:rsidDel="00343D9B" w:rsidRDefault="00F01A52" w:rsidP="00B2019F">
      <w:pPr>
        <w:spacing w:line="480" w:lineRule="auto"/>
        <w:ind w:left="720" w:hanging="360"/>
        <w:rPr>
          <w:del w:id="5577" w:author="Thar Adale" w:date="2020-07-16T19:53:00Z"/>
        </w:rPr>
      </w:pPr>
      <w:del w:id="5578" w:author="Thar Adale" w:date="2020-07-16T19:53:00Z">
        <w:r w:rsidDel="00343D9B">
          <w:delText>6.</w:delText>
        </w:r>
        <w:r w:rsidDel="00343D9B">
          <w:tab/>
          <w:delText>salpingo-oophor/itis  inflammation of the tubes and ovaries O23.521</w:delText>
        </w:r>
      </w:del>
    </w:p>
    <w:p w14:paraId="3854631A" w14:textId="5B9D6F8A" w:rsidR="00F01A52" w:rsidDel="00343D9B" w:rsidRDefault="00F01A52" w:rsidP="00B2019F">
      <w:pPr>
        <w:spacing w:line="480" w:lineRule="auto"/>
        <w:ind w:left="720" w:hanging="360"/>
        <w:rPr>
          <w:del w:id="5579" w:author="Thar Adale" w:date="2020-07-16T19:53:00Z"/>
        </w:rPr>
      </w:pPr>
      <w:del w:id="5580" w:author="Thar Adale" w:date="2020-07-16T19:53:00Z">
        <w:r w:rsidDel="00343D9B">
          <w:delText>7.</w:delText>
        </w:r>
        <w:r w:rsidDel="00343D9B">
          <w:tab/>
          <w:delText>intra/peritoneal  within the peritoneum O00.0</w:delText>
        </w:r>
        <w:r w:rsidR="00462A45" w:rsidDel="00343D9B">
          <w:delText>0</w:delText>
        </w:r>
      </w:del>
    </w:p>
    <w:p w14:paraId="186AB5B0" w14:textId="6F829FE1" w:rsidR="00F01A52" w:rsidDel="00343D9B" w:rsidRDefault="00F01A52" w:rsidP="00B2019F">
      <w:pPr>
        <w:spacing w:line="480" w:lineRule="auto"/>
        <w:ind w:left="720" w:hanging="360"/>
        <w:rPr>
          <w:del w:id="5581" w:author="Thar Adale" w:date="2020-07-16T19:53:00Z"/>
          <w:lang w:val="pt-BR"/>
        </w:rPr>
      </w:pPr>
      <w:del w:id="5582" w:author="Thar Adale" w:date="2020-07-16T19:53:00Z">
        <w:r w:rsidDel="00343D9B">
          <w:rPr>
            <w:lang w:val="pt-BR"/>
          </w:rPr>
          <w:delText>8.</w:delText>
        </w:r>
        <w:r w:rsidDel="00343D9B">
          <w:rPr>
            <w:lang w:val="pt-BR"/>
          </w:rPr>
          <w:tab/>
          <w:delText>primi/gravida  first pregnancy O09.512</w:delText>
        </w:r>
      </w:del>
    </w:p>
    <w:p w14:paraId="50C8E13A" w14:textId="05E99C76" w:rsidR="00F01A52" w:rsidDel="00343D9B" w:rsidRDefault="00F01A52" w:rsidP="00B2019F">
      <w:pPr>
        <w:spacing w:line="480" w:lineRule="auto"/>
        <w:ind w:left="720" w:hanging="360"/>
        <w:rPr>
          <w:del w:id="5583" w:author="Thar Adale" w:date="2020-07-16T19:53:00Z"/>
        </w:rPr>
      </w:pPr>
      <w:del w:id="5584" w:author="Thar Adale" w:date="2020-07-16T19:53:00Z">
        <w:r w:rsidDel="00343D9B">
          <w:delText>9.</w:delText>
        </w:r>
        <w:r w:rsidDel="00343D9B">
          <w:tab/>
          <w:delText>cervical dys/tocia  difficult labor due to the cervix O62.2</w:delText>
        </w:r>
      </w:del>
    </w:p>
    <w:p w14:paraId="45754211" w14:textId="76B7951C" w:rsidR="00F01A52" w:rsidDel="00343D9B" w:rsidRDefault="00F01A52" w:rsidP="00B2019F">
      <w:pPr>
        <w:spacing w:line="480" w:lineRule="auto"/>
        <w:ind w:left="720" w:hanging="360"/>
        <w:rPr>
          <w:del w:id="5585" w:author="Thar Adale" w:date="2020-07-16T19:53:00Z"/>
        </w:rPr>
      </w:pPr>
      <w:del w:id="5586" w:author="Thar Adale" w:date="2020-07-16T19:53:00Z">
        <w:r w:rsidDel="00343D9B">
          <w:delText>10.</w:delText>
        </w:r>
        <w:r w:rsidDel="00343D9B">
          <w:tab/>
          <w:delText>abruptio placentae  detachment of the placenta O45.93</w:delText>
        </w:r>
      </w:del>
    </w:p>
    <w:p w14:paraId="3E745167" w14:textId="1EC0CF64" w:rsidR="00F01A52" w:rsidDel="00343D9B" w:rsidRDefault="00F01A52" w:rsidP="00B2019F">
      <w:pPr>
        <w:keepNext/>
        <w:keepLines/>
        <w:spacing w:line="480" w:lineRule="auto"/>
        <w:outlineLvl w:val="1"/>
        <w:rPr>
          <w:del w:id="5587" w:author="Thar Adale" w:date="2020-07-16T19:53:00Z"/>
          <w:b/>
          <w:bCs/>
          <w:szCs w:val="26"/>
        </w:rPr>
      </w:pPr>
      <w:del w:id="5588" w:author="Thar Adale" w:date="2020-07-16T19:53:00Z">
        <w:r w:rsidDel="00343D9B">
          <w:rPr>
            <w:b/>
            <w:bCs/>
            <w:szCs w:val="26"/>
          </w:rPr>
          <w:delText xml:space="preserve">Exercise </w:delText>
        </w:r>
        <w:r w:rsidR="00B9128A" w:rsidDel="00343D9B">
          <w:rPr>
            <w:b/>
            <w:bCs/>
            <w:szCs w:val="26"/>
          </w:rPr>
          <w:delText>22</w:delText>
        </w:r>
        <w:r w:rsidDel="00343D9B">
          <w:rPr>
            <w:b/>
            <w:bCs/>
            <w:szCs w:val="26"/>
          </w:rPr>
          <w:delText xml:space="preserve">.2 Abstracting </w:delText>
        </w:r>
        <w:r w:rsidR="00FC333A" w:rsidRPr="00FC333A" w:rsidDel="00343D9B">
          <w:rPr>
            <w:b/>
            <w:bCs/>
            <w:szCs w:val="26"/>
          </w:rPr>
          <w:delText xml:space="preserve">Diagnoses </w:delText>
        </w:r>
        <w:r w:rsidDel="00343D9B">
          <w:rPr>
            <w:b/>
            <w:bCs/>
            <w:szCs w:val="26"/>
          </w:rPr>
          <w:delText>for Obstetrics</w:delText>
        </w:r>
      </w:del>
    </w:p>
    <w:p w14:paraId="0F63C459" w14:textId="7F21EDBD" w:rsidR="00F01A52" w:rsidDel="00343D9B" w:rsidRDefault="00F01A52" w:rsidP="00B2019F">
      <w:pPr>
        <w:spacing w:line="480" w:lineRule="auto"/>
        <w:ind w:left="720" w:hanging="360"/>
        <w:rPr>
          <w:del w:id="5589" w:author="Thar Adale" w:date="2020-07-16T19:53:00Z"/>
        </w:rPr>
      </w:pPr>
      <w:del w:id="5590" w:author="Thar Adale" w:date="2020-07-16T19:53:00Z">
        <w:r w:rsidDel="00343D9B">
          <w:delText>1.</w:delText>
        </w:r>
        <w:r w:rsidDel="00343D9B">
          <w:tab/>
        </w:r>
      </w:del>
    </w:p>
    <w:p w14:paraId="01703B57" w14:textId="4A18C48E" w:rsidR="00F01A52" w:rsidDel="00343D9B" w:rsidRDefault="00F01A52" w:rsidP="00B2019F">
      <w:pPr>
        <w:spacing w:line="480" w:lineRule="auto"/>
        <w:ind w:left="1080" w:hanging="360"/>
        <w:rPr>
          <w:del w:id="5591" w:author="Thar Adale" w:date="2020-07-16T19:53:00Z"/>
        </w:rPr>
      </w:pPr>
      <w:del w:id="5592" w:author="Thar Adale" w:date="2020-07-16T19:53:00Z">
        <w:r w:rsidDel="00343D9B">
          <w:delText>a.</w:delText>
        </w:r>
        <w:r w:rsidDel="00343D9B">
          <w:tab/>
          <w:delText>no</w:delText>
        </w:r>
      </w:del>
    </w:p>
    <w:p w14:paraId="49A12423" w14:textId="3924AD0E" w:rsidR="00F01A52" w:rsidDel="00343D9B" w:rsidRDefault="00F01A52" w:rsidP="00B2019F">
      <w:pPr>
        <w:spacing w:line="480" w:lineRule="auto"/>
        <w:ind w:left="1080" w:hanging="360"/>
        <w:rPr>
          <w:del w:id="5593" w:author="Thar Adale" w:date="2020-07-16T19:53:00Z"/>
        </w:rPr>
      </w:pPr>
      <w:del w:id="5594" w:author="Thar Adale" w:date="2020-07-16T19:53:00Z">
        <w:r w:rsidDel="00343D9B">
          <w:delText>b.</w:delText>
        </w:r>
        <w:r w:rsidDel="00343D9B">
          <w:tab/>
          <w:delText>2nd trimester, 26 weeks</w:delText>
        </w:r>
      </w:del>
    </w:p>
    <w:p w14:paraId="45F44103" w14:textId="2BD8773A" w:rsidR="00F01A52" w:rsidDel="00343D9B" w:rsidRDefault="00F01A52" w:rsidP="00B2019F">
      <w:pPr>
        <w:spacing w:line="480" w:lineRule="auto"/>
        <w:ind w:left="1080" w:hanging="360"/>
        <w:rPr>
          <w:del w:id="5595" w:author="Thar Adale" w:date="2020-07-16T19:53:00Z"/>
        </w:rPr>
      </w:pPr>
      <w:del w:id="5596" w:author="Thar Adale" w:date="2020-07-16T19:53:00Z">
        <w:r w:rsidDel="00343D9B">
          <w:delText>c.</w:delText>
        </w:r>
        <w:r w:rsidDel="00343D9B">
          <w:tab/>
          <w:delText>3</w:delText>
        </w:r>
      </w:del>
    </w:p>
    <w:p w14:paraId="466EDD6A" w14:textId="2A7A6B61" w:rsidR="00F01A52" w:rsidDel="00343D9B" w:rsidRDefault="00F01A52" w:rsidP="00B2019F">
      <w:pPr>
        <w:spacing w:line="480" w:lineRule="auto"/>
        <w:ind w:left="1080" w:hanging="360"/>
        <w:rPr>
          <w:del w:id="5597" w:author="Thar Adale" w:date="2020-07-16T19:53:00Z"/>
        </w:rPr>
      </w:pPr>
      <w:del w:id="5598" w:author="Thar Adale" w:date="2020-07-16T19:53:00Z">
        <w:r w:rsidDel="00343D9B">
          <w:delText>d.</w:delText>
        </w:r>
        <w:r w:rsidDel="00343D9B">
          <w:tab/>
          <w:delText>2</w:delText>
        </w:r>
      </w:del>
    </w:p>
    <w:p w14:paraId="263116BB" w14:textId="113CD432" w:rsidR="00F01A52" w:rsidDel="00343D9B" w:rsidRDefault="00F01A52" w:rsidP="00B2019F">
      <w:pPr>
        <w:spacing w:line="480" w:lineRule="auto"/>
        <w:ind w:left="1080" w:hanging="360"/>
        <w:rPr>
          <w:del w:id="5599" w:author="Thar Adale" w:date="2020-07-16T19:53:00Z"/>
        </w:rPr>
      </w:pPr>
      <w:del w:id="5600" w:author="Thar Adale" w:date="2020-07-16T19:53:00Z">
        <w:r w:rsidDel="00343D9B">
          <w:delText>e.</w:delText>
        </w:r>
        <w:r w:rsidDel="00343D9B">
          <w:tab/>
          <w:delText>none</w:delText>
        </w:r>
      </w:del>
    </w:p>
    <w:p w14:paraId="4441DB00" w14:textId="0F803550" w:rsidR="00F01A52" w:rsidDel="00343D9B" w:rsidRDefault="00F01A52" w:rsidP="00B2019F">
      <w:pPr>
        <w:spacing w:line="480" w:lineRule="auto"/>
        <w:ind w:left="1080" w:hanging="360"/>
        <w:rPr>
          <w:del w:id="5601" w:author="Thar Adale" w:date="2020-07-16T19:53:00Z"/>
        </w:rPr>
      </w:pPr>
      <w:del w:id="5602" w:author="Thar Adale" w:date="2020-07-16T19:53:00Z">
        <w:r w:rsidDel="00343D9B">
          <w:delText>f.</w:delText>
        </w:r>
        <w:r w:rsidDel="00343D9B">
          <w:tab/>
          <w:delText>placenta previa, hemorrhage</w:delText>
        </w:r>
      </w:del>
    </w:p>
    <w:p w14:paraId="2D7B6B63" w14:textId="7A88725D" w:rsidR="00F01A52" w:rsidDel="00343D9B" w:rsidRDefault="00F01A52" w:rsidP="00B2019F">
      <w:pPr>
        <w:spacing w:line="480" w:lineRule="auto"/>
        <w:ind w:left="720" w:hanging="360"/>
        <w:rPr>
          <w:del w:id="5603" w:author="Thar Adale" w:date="2020-07-16T19:53:00Z"/>
        </w:rPr>
      </w:pPr>
      <w:del w:id="5604" w:author="Thar Adale" w:date="2020-07-16T19:53:00Z">
        <w:r w:rsidDel="00343D9B">
          <w:delText>2.</w:delText>
        </w:r>
        <w:r w:rsidDel="00343D9B">
          <w:tab/>
        </w:r>
      </w:del>
    </w:p>
    <w:p w14:paraId="72D38D61" w14:textId="707F4AB9" w:rsidR="00F01A52" w:rsidDel="00343D9B" w:rsidRDefault="00F01A52" w:rsidP="00B2019F">
      <w:pPr>
        <w:spacing w:line="480" w:lineRule="auto"/>
        <w:ind w:left="1080" w:hanging="360"/>
        <w:rPr>
          <w:del w:id="5605" w:author="Thar Adale" w:date="2020-07-16T19:53:00Z"/>
        </w:rPr>
      </w:pPr>
      <w:del w:id="5606" w:author="Thar Adale" w:date="2020-07-16T19:53:00Z">
        <w:r w:rsidDel="00343D9B">
          <w:delText>a.</w:delText>
        </w:r>
        <w:r w:rsidDel="00343D9B">
          <w:tab/>
          <w:delText>no</w:delText>
        </w:r>
      </w:del>
    </w:p>
    <w:p w14:paraId="38E3A8F7" w14:textId="079D80B8" w:rsidR="00F01A52" w:rsidDel="00343D9B" w:rsidRDefault="00F01A52" w:rsidP="00B2019F">
      <w:pPr>
        <w:spacing w:line="480" w:lineRule="auto"/>
        <w:ind w:left="1080" w:hanging="360"/>
        <w:rPr>
          <w:del w:id="5607" w:author="Thar Adale" w:date="2020-07-16T19:53:00Z"/>
        </w:rPr>
      </w:pPr>
      <w:del w:id="5608" w:author="Thar Adale" w:date="2020-07-16T19:53:00Z">
        <w:r w:rsidDel="00343D9B">
          <w:delText>b.</w:delText>
        </w:r>
        <w:r w:rsidDel="00343D9B">
          <w:tab/>
          <w:delText>3rd trimester, 40 weeks</w:delText>
        </w:r>
      </w:del>
    </w:p>
    <w:p w14:paraId="10D5E6C6" w14:textId="37F70A8E" w:rsidR="00F01A52" w:rsidDel="00343D9B" w:rsidRDefault="00F01A52" w:rsidP="00B2019F">
      <w:pPr>
        <w:spacing w:line="480" w:lineRule="auto"/>
        <w:ind w:left="1080" w:hanging="360"/>
        <w:rPr>
          <w:del w:id="5609" w:author="Thar Adale" w:date="2020-07-16T19:53:00Z"/>
        </w:rPr>
      </w:pPr>
      <w:del w:id="5610" w:author="Thar Adale" w:date="2020-07-16T19:53:00Z">
        <w:r w:rsidDel="00343D9B">
          <w:delText>c.</w:delText>
        </w:r>
        <w:r w:rsidDel="00343D9B">
          <w:tab/>
          <w:delText>1</w:delText>
        </w:r>
      </w:del>
    </w:p>
    <w:p w14:paraId="7902E1A3" w14:textId="4CD10BAA" w:rsidR="00F01A52" w:rsidDel="00343D9B" w:rsidRDefault="00F01A52" w:rsidP="00B2019F">
      <w:pPr>
        <w:spacing w:line="480" w:lineRule="auto"/>
        <w:ind w:left="1080" w:hanging="360"/>
        <w:rPr>
          <w:del w:id="5611" w:author="Thar Adale" w:date="2020-07-16T19:53:00Z"/>
        </w:rPr>
      </w:pPr>
      <w:del w:id="5612" w:author="Thar Adale" w:date="2020-07-16T19:53:00Z">
        <w:r w:rsidDel="00343D9B">
          <w:delText>d.</w:delText>
        </w:r>
        <w:r w:rsidDel="00343D9B">
          <w:tab/>
          <w:delText>0</w:delText>
        </w:r>
      </w:del>
    </w:p>
    <w:p w14:paraId="7E9734C1" w14:textId="00DF3D90" w:rsidR="00F01A52" w:rsidDel="00343D9B" w:rsidRDefault="00F01A52" w:rsidP="00B2019F">
      <w:pPr>
        <w:spacing w:line="480" w:lineRule="auto"/>
        <w:ind w:left="1080" w:hanging="360"/>
        <w:rPr>
          <w:del w:id="5613" w:author="Thar Adale" w:date="2020-07-16T19:53:00Z"/>
        </w:rPr>
      </w:pPr>
      <w:del w:id="5614" w:author="Thar Adale" w:date="2020-07-16T19:53:00Z">
        <w:r w:rsidDel="00343D9B">
          <w:delText>e.</w:delText>
        </w:r>
        <w:r w:rsidDel="00343D9B">
          <w:tab/>
          <w:delText>none</w:delText>
        </w:r>
      </w:del>
    </w:p>
    <w:p w14:paraId="09CFCAC6" w14:textId="0EA130C2" w:rsidR="00F01A52" w:rsidDel="00343D9B" w:rsidRDefault="00F01A52" w:rsidP="00B2019F">
      <w:pPr>
        <w:spacing w:line="480" w:lineRule="auto"/>
        <w:ind w:left="1080" w:hanging="360"/>
        <w:rPr>
          <w:del w:id="5615" w:author="Thar Adale" w:date="2020-07-16T19:53:00Z"/>
        </w:rPr>
      </w:pPr>
      <w:del w:id="5616" w:author="Thar Adale" w:date="2020-07-16T19:53:00Z">
        <w:r w:rsidDel="00343D9B">
          <w:delText>f.</w:delText>
        </w:r>
        <w:r w:rsidDel="00343D9B">
          <w:tab/>
          <w:delText>40 weeks, 2 days</w:delText>
        </w:r>
      </w:del>
    </w:p>
    <w:p w14:paraId="03A2CEBF" w14:textId="7B95FC7C" w:rsidR="00F01A52" w:rsidDel="00343D9B" w:rsidRDefault="00F01A52" w:rsidP="00B2019F">
      <w:pPr>
        <w:spacing w:line="480" w:lineRule="auto"/>
        <w:ind w:left="1080" w:hanging="360"/>
        <w:rPr>
          <w:del w:id="5617" w:author="Thar Adale" w:date="2020-07-16T19:53:00Z"/>
        </w:rPr>
      </w:pPr>
      <w:del w:id="5618" w:author="Thar Adale" w:date="2020-07-16T19:53:00Z">
        <w:r w:rsidDel="00343D9B">
          <w:delText>g.</w:delText>
        </w:r>
        <w:r w:rsidDel="00343D9B">
          <w:tab/>
          <w:delText>unstable lie</w:delText>
        </w:r>
      </w:del>
    </w:p>
    <w:p w14:paraId="17E22D70" w14:textId="6AC7A53D" w:rsidR="00F01A52" w:rsidDel="00343D9B" w:rsidRDefault="00F01A52" w:rsidP="00B2019F">
      <w:pPr>
        <w:spacing w:line="480" w:lineRule="auto"/>
        <w:ind w:left="1080" w:hanging="360"/>
        <w:rPr>
          <w:del w:id="5619" w:author="Thar Adale" w:date="2020-07-16T19:53:00Z"/>
        </w:rPr>
      </w:pPr>
      <w:del w:id="5620" w:author="Thar Adale" w:date="2020-07-16T19:53:00Z">
        <w:r w:rsidDel="00343D9B">
          <w:delText>h.</w:delText>
        </w:r>
        <w:r w:rsidDel="00343D9B">
          <w:tab/>
          <w:delText>no</w:delText>
        </w:r>
      </w:del>
    </w:p>
    <w:p w14:paraId="5AF5D011" w14:textId="0DB134EB" w:rsidR="00F01A52" w:rsidDel="00343D9B" w:rsidRDefault="00F01A52" w:rsidP="00B2019F">
      <w:pPr>
        <w:spacing w:line="480" w:lineRule="auto"/>
        <w:ind w:left="1080" w:hanging="360"/>
        <w:rPr>
          <w:del w:id="5621" w:author="Thar Adale" w:date="2020-07-16T19:53:00Z"/>
        </w:rPr>
      </w:pPr>
      <w:del w:id="5622" w:author="Thar Adale" w:date="2020-07-16T19:53:00Z">
        <w:r w:rsidDel="00343D9B">
          <w:delText>i.</w:delText>
        </w:r>
        <w:r w:rsidDel="00343D9B">
          <w:tab/>
          <w:delText>unstable lie</w:delText>
        </w:r>
      </w:del>
    </w:p>
    <w:p w14:paraId="233C06BA" w14:textId="78A34352" w:rsidR="00F01A52" w:rsidDel="00343D9B" w:rsidRDefault="00F01A52" w:rsidP="00B2019F">
      <w:pPr>
        <w:spacing w:line="480" w:lineRule="auto"/>
        <w:ind w:left="720" w:hanging="360"/>
        <w:rPr>
          <w:del w:id="5623" w:author="Thar Adale" w:date="2020-07-16T19:53:00Z"/>
        </w:rPr>
      </w:pPr>
      <w:del w:id="5624" w:author="Thar Adale" w:date="2020-07-16T19:53:00Z">
        <w:r w:rsidDel="00343D9B">
          <w:delText>3.</w:delText>
        </w:r>
        <w:r w:rsidDel="00343D9B">
          <w:tab/>
        </w:r>
      </w:del>
    </w:p>
    <w:p w14:paraId="50DACC49" w14:textId="3769380F" w:rsidR="00F01A52" w:rsidDel="00343D9B" w:rsidRDefault="00F01A52" w:rsidP="00B2019F">
      <w:pPr>
        <w:spacing w:line="480" w:lineRule="auto"/>
        <w:ind w:left="1080" w:hanging="360"/>
        <w:rPr>
          <w:del w:id="5625" w:author="Thar Adale" w:date="2020-07-16T19:53:00Z"/>
        </w:rPr>
      </w:pPr>
      <w:del w:id="5626" w:author="Thar Adale" w:date="2020-07-16T19:53:00Z">
        <w:r w:rsidDel="00343D9B">
          <w:delText>a.</w:delText>
        </w:r>
        <w:r w:rsidDel="00343D9B">
          <w:tab/>
          <w:delText>yes, over age 35</w:delText>
        </w:r>
      </w:del>
    </w:p>
    <w:p w14:paraId="74DBE7A1" w14:textId="226A9626" w:rsidR="00F01A52" w:rsidDel="00343D9B" w:rsidRDefault="00F01A52" w:rsidP="00B2019F">
      <w:pPr>
        <w:spacing w:line="480" w:lineRule="auto"/>
        <w:ind w:left="1080" w:hanging="360"/>
        <w:rPr>
          <w:del w:id="5627" w:author="Thar Adale" w:date="2020-07-16T19:53:00Z"/>
        </w:rPr>
      </w:pPr>
      <w:del w:id="5628" w:author="Thar Adale" w:date="2020-07-16T19:53:00Z">
        <w:r w:rsidDel="00343D9B">
          <w:delText>b.</w:delText>
        </w:r>
        <w:r w:rsidDel="00343D9B">
          <w:tab/>
          <w:delText>1st trimester, 10 weeks</w:delText>
        </w:r>
      </w:del>
    </w:p>
    <w:p w14:paraId="335206E5" w14:textId="4C884EF3" w:rsidR="00F01A52" w:rsidDel="00343D9B" w:rsidRDefault="00F01A52" w:rsidP="00B2019F">
      <w:pPr>
        <w:spacing w:line="480" w:lineRule="auto"/>
        <w:ind w:left="1080" w:hanging="360"/>
        <w:rPr>
          <w:del w:id="5629" w:author="Thar Adale" w:date="2020-07-16T19:53:00Z"/>
        </w:rPr>
      </w:pPr>
      <w:del w:id="5630" w:author="Thar Adale" w:date="2020-07-16T19:53:00Z">
        <w:r w:rsidDel="00343D9B">
          <w:delText>c.</w:delText>
        </w:r>
        <w:r w:rsidDel="00343D9B">
          <w:tab/>
          <w:delText>1</w:delText>
        </w:r>
      </w:del>
    </w:p>
    <w:p w14:paraId="6CDF5F52" w14:textId="35515217" w:rsidR="00F01A52" w:rsidDel="00343D9B" w:rsidRDefault="00F01A52" w:rsidP="00B2019F">
      <w:pPr>
        <w:spacing w:line="480" w:lineRule="auto"/>
        <w:ind w:left="1080" w:hanging="360"/>
        <w:rPr>
          <w:del w:id="5631" w:author="Thar Adale" w:date="2020-07-16T19:53:00Z"/>
        </w:rPr>
      </w:pPr>
      <w:del w:id="5632" w:author="Thar Adale" w:date="2020-07-16T19:53:00Z">
        <w:r w:rsidDel="00343D9B">
          <w:delText>d.</w:delText>
        </w:r>
        <w:r w:rsidDel="00343D9B">
          <w:tab/>
          <w:delText>0</w:delText>
        </w:r>
      </w:del>
    </w:p>
    <w:p w14:paraId="5058CEB7" w14:textId="6EF915DA" w:rsidR="00F01A52" w:rsidDel="00343D9B" w:rsidRDefault="00F01A52" w:rsidP="00B2019F">
      <w:pPr>
        <w:spacing w:line="480" w:lineRule="auto"/>
        <w:ind w:left="1080" w:hanging="360"/>
        <w:rPr>
          <w:del w:id="5633" w:author="Thar Adale" w:date="2020-07-16T19:53:00Z"/>
        </w:rPr>
      </w:pPr>
      <w:del w:id="5634" w:author="Thar Adale" w:date="2020-07-16T19:53:00Z">
        <w:r w:rsidDel="00343D9B">
          <w:delText>e.</w:delText>
        </w:r>
        <w:r w:rsidDel="00343D9B">
          <w:tab/>
          <w:delText>none</w:delText>
        </w:r>
      </w:del>
    </w:p>
    <w:p w14:paraId="79FF1B1E" w14:textId="71224E14" w:rsidR="00F01A52" w:rsidDel="00343D9B" w:rsidRDefault="00F01A52" w:rsidP="00B2019F">
      <w:pPr>
        <w:spacing w:line="480" w:lineRule="auto"/>
        <w:ind w:left="1080" w:hanging="360"/>
        <w:rPr>
          <w:del w:id="5635" w:author="Thar Adale" w:date="2020-07-16T19:53:00Z"/>
        </w:rPr>
      </w:pPr>
      <w:del w:id="5636" w:author="Thar Adale" w:date="2020-07-16T19:53:00Z">
        <w:r w:rsidDel="00343D9B">
          <w:delText>f.</w:delText>
        </w:r>
        <w:r w:rsidDel="00343D9B">
          <w:tab/>
          <w:delText>10 weeks, 4 days</w:delText>
        </w:r>
      </w:del>
    </w:p>
    <w:p w14:paraId="4AC04988" w14:textId="26766F23" w:rsidR="00F01A52" w:rsidDel="00343D9B" w:rsidRDefault="00F01A52" w:rsidP="00B2019F">
      <w:pPr>
        <w:spacing w:line="480" w:lineRule="auto"/>
        <w:ind w:left="1080" w:hanging="360"/>
        <w:rPr>
          <w:del w:id="5637" w:author="Thar Adale" w:date="2020-07-16T19:53:00Z"/>
        </w:rPr>
      </w:pPr>
      <w:del w:id="5638" w:author="Thar Adale" w:date="2020-07-16T19:53:00Z">
        <w:r w:rsidDel="00343D9B">
          <w:delText>g.</w:delText>
        </w:r>
        <w:r w:rsidDel="00343D9B">
          <w:tab/>
          <w:delText>the patient’s age is a complication</w:delText>
        </w:r>
      </w:del>
    </w:p>
    <w:p w14:paraId="4DD1B528" w14:textId="1180376E" w:rsidR="00F01A52" w:rsidDel="00343D9B" w:rsidRDefault="00F01A52" w:rsidP="00B2019F">
      <w:pPr>
        <w:spacing w:line="480" w:lineRule="auto"/>
        <w:ind w:left="1080" w:hanging="360"/>
        <w:rPr>
          <w:del w:id="5639" w:author="Thar Adale" w:date="2020-07-16T19:53:00Z"/>
        </w:rPr>
      </w:pPr>
      <w:del w:id="5640" w:author="Thar Adale" w:date="2020-07-16T19:53:00Z">
        <w:r w:rsidDel="00343D9B">
          <w:delText>h.</w:delText>
        </w:r>
        <w:r w:rsidDel="00343D9B">
          <w:tab/>
          <w:delText>prenatal encounter for high-risk pregnancy</w:delText>
        </w:r>
      </w:del>
    </w:p>
    <w:p w14:paraId="011F95B4" w14:textId="3842C482" w:rsidR="00F01A52" w:rsidDel="00343D9B" w:rsidRDefault="00F01A52" w:rsidP="00B2019F">
      <w:pPr>
        <w:spacing w:line="480" w:lineRule="auto"/>
        <w:ind w:left="720" w:hanging="360"/>
        <w:rPr>
          <w:del w:id="5641" w:author="Thar Adale" w:date="2020-07-16T19:53:00Z"/>
        </w:rPr>
      </w:pPr>
      <w:del w:id="5642" w:author="Thar Adale" w:date="2020-07-16T19:53:00Z">
        <w:r w:rsidDel="00343D9B">
          <w:delText>4.</w:delText>
        </w:r>
        <w:r w:rsidDel="00343D9B">
          <w:tab/>
        </w:r>
      </w:del>
    </w:p>
    <w:p w14:paraId="33BEC986" w14:textId="7427B2E2" w:rsidR="00F01A52" w:rsidDel="00343D9B" w:rsidRDefault="00F01A52" w:rsidP="00B2019F">
      <w:pPr>
        <w:spacing w:line="480" w:lineRule="auto"/>
        <w:ind w:left="1080" w:hanging="360"/>
        <w:rPr>
          <w:del w:id="5643" w:author="Thar Adale" w:date="2020-07-16T19:53:00Z"/>
        </w:rPr>
      </w:pPr>
      <w:del w:id="5644" w:author="Thar Adale" w:date="2020-07-16T19:53:00Z">
        <w:r w:rsidDel="00343D9B">
          <w:delText>a.</w:delText>
        </w:r>
        <w:r w:rsidDel="00343D9B">
          <w:tab/>
          <w:delText>no</w:delText>
        </w:r>
      </w:del>
    </w:p>
    <w:p w14:paraId="3945D6D3" w14:textId="3BB4179B" w:rsidR="00F01A52" w:rsidDel="00343D9B" w:rsidRDefault="00F01A52" w:rsidP="00B2019F">
      <w:pPr>
        <w:spacing w:line="480" w:lineRule="auto"/>
        <w:ind w:left="1080" w:hanging="360"/>
        <w:rPr>
          <w:del w:id="5645" w:author="Thar Adale" w:date="2020-07-16T19:53:00Z"/>
        </w:rPr>
      </w:pPr>
      <w:del w:id="5646" w:author="Thar Adale" w:date="2020-07-16T19:53:00Z">
        <w:r w:rsidDel="00343D9B">
          <w:delText>b.</w:delText>
        </w:r>
        <w:r w:rsidDel="00343D9B">
          <w:tab/>
          <w:delText>2nd, 24 weeks</w:delText>
        </w:r>
      </w:del>
    </w:p>
    <w:p w14:paraId="474F2405" w14:textId="506CF7A4" w:rsidR="00F01A52" w:rsidDel="00343D9B" w:rsidRDefault="00F01A52" w:rsidP="00B2019F">
      <w:pPr>
        <w:spacing w:line="480" w:lineRule="auto"/>
        <w:ind w:left="1080" w:hanging="360"/>
        <w:rPr>
          <w:del w:id="5647" w:author="Thar Adale" w:date="2020-07-16T19:53:00Z"/>
        </w:rPr>
      </w:pPr>
      <w:del w:id="5648" w:author="Thar Adale" w:date="2020-07-16T19:53:00Z">
        <w:r w:rsidDel="00343D9B">
          <w:delText>c.</w:delText>
        </w:r>
        <w:r w:rsidDel="00343D9B">
          <w:tab/>
          <w:delText>3</w:delText>
        </w:r>
      </w:del>
    </w:p>
    <w:p w14:paraId="4225C15D" w14:textId="668A4584" w:rsidR="00F01A52" w:rsidDel="00343D9B" w:rsidRDefault="00F01A52" w:rsidP="00B2019F">
      <w:pPr>
        <w:spacing w:line="480" w:lineRule="auto"/>
        <w:ind w:left="1080" w:hanging="360"/>
        <w:rPr>
          <w:del w:id="5649" w:author="Thar Adale" w:date="2020-07-16T19:53:00Z"/>
        </w:rPr>
      </w:pPr>
      <w:del w:id="5650" w:author="Thar Adale" w:date="2020-07-16T19:53:00Z">
        <w:r w:rsidDel="00343D9B">
          <w:delText>d.</w:delText>
        </w:r>
        <w:r w:rsidDel="00343D9B">
          <w:tab/>
          <w:delText>2</w:delText>
        </w:r>
      </w:del>
    </w:p>
    <w:p w14:paraId="3D77D5B1" w14:textId="631348E5" w:rsidR="00F01A52" w:rsidDel="00343D9B" w:rsidRDefault="00F01A52" w:rsidP="00B2019F">
      <w:pPr>
        <w:spacing w:line="480" w:lineRule="auto"/>
        <w:ind w:left="1080" w:hanging="360"/>
        <w:rPr>
          <w:del w:id="5651" w:author="Thar Adale" w:date="2020-07-16T19:53:00Z"/>
        </w:rPr>
      </w:pPr>
      <w:del w:id="5652" w:author="Thar Adale" w:date="2020-07-16T19:53:00Z">
        <w:r w:rsidDel="00343D9B">
          <w:delText>e.</w:delText>
        </w:r>
        <w:r w:rsidDel="00343D9B">
          <w:tab/>
          <w:delText>none</w:delText>
        </w:r>
      </w:del>
    </w:p>
    <w:p w14:paraId="394DB706" w14:textId="3D87416B" w:rsidR="00F01A52" w:rsidDel="00343D9B" w:rsidRDefault="00F01A52" w:rsidP="00B2019F">
      <w:pPr>
        <w:spacing w:line="480" w:lineRule="auto"/>
        <w:ind w:left="1080" w:hanging="360"/>
        <w:rPr>
          <w:del w:id="5653" w:author="Thar Adale" w:date="2020-07-16T19:53:00Z"/>
        </w:rPr>
      </w:pPr>
      <w:del w:id="5654" w:author="Thar Adale" w:date="2020-07-16T19:53:00Z">
        <w:r w:rsidDel="00343D9B">
          <w:delText>f.</w:delText>
        </w:r>
        <w:r w:rsidDel="00343D9B">
          <w:tab/>
          <w:delText>24 weeks, 6 days</w:delText>
        </w:r>
      </w:del>
    </w:p>
    <w:p w14:paraId="75734535" w14:textId="33B29286" w:rsidR="00F01A52" w:rsidDel="00343D9B" w:rsidRDefault="00F01A52" w:rsidP="00B2019F">
      <w:pPr>
        <w:spacing w:line="480" w:lineRule="auto"/>
        <w:ind w:left="1080" w:hanging="360"/>
        <w:rPr>
          <w:del w:id="5655" w:author="Thar Adale" w:date="2020-07-16T19:53:00Z"/>
        </w:rPr>
      </w:pPr>
      <w:del w:id="5656" w:author="Thar Adale" w:date="2020-07-16T19:53:00Z">
        <w:r w:rsidDel="00343D9B">
          <w:delText>g.</w:delText>
        </w:r>
        <w:r w:rsidDel="00343D9B">
          <w:tab/>
          <w:delText>gestational diabetes, controlled with diet</w:delText>
        </w:r>
      </w:del>
    </w:p>
    <w:p w14:paraId="6232EEE6" w14:textId="31C65662" w:rsidR="00F01A52" w:rsidDel="00343D9B" w:rsidRDefault="00F01A52" w:rsidP="00B2019F">
      <w:pPr>
        <w:spacing w:line="480" w:lineRule="auto"/>
        <w:ind w:left="1080" w:hanging="360"/>
        <w:rPr>
          <w:del w:id="5657" w:author="Thar Adale" w:date="2020-07-16T19:53:00Z"/>
        </w:rPr>
      </w:pPr>
      <w:del w:id="5658" w:author="Thar Adale" w:date="2020-07-16T19:53:00Z">
        <w:r w:rsidDel="00343D9B">
          <w:delText>h.</w:delText>
        </w:r>
        <w:r w:rsidDel="00343D9B">
          <w:tab/>
          <w:delText>gestational diabetes</w:delText>
        </w:r>
      </w:del>
    </w:p>
    <w:p w14:paraId="5703D614" w14:textId="32425E8D" w:rsidR="00F01A52" w:rsidDel="00343D9B" w:rsidRDefault="00F01A52" w:rsidP="00B2019F">
      <w:pPr>
        <w:spacing w:line="480" w:lineRule="auto"/>
        <w:ind w:left="720" w:hanging="360"/>
        <w:rPr>
          <w:del w:id="5659" w:author="Thar Adale" w:date="2020-07-16T19:53:00Z"/>
        </w:rPr>
      </w:pPr>
      <w:del w:id="5660" w:author="Thar Adale" w:date="2020-07-16T19:53:00Z">
        <w:r w:rsidDel="00343D9B">
          <w:delText>5.</w:delText>
        </w:r>
        <w:r w:rsidDel="00343D9B">
          <w:tab/>
        </w:r>
      </w:del>
    </w:p>
    <w:p w14:paraId="4938A604" w14:textId="1499491F" w:rsidR="00F01A52" w:rsidDel="00343D9B" w:rsidRDefault="00F01A52" w:rsidP="00B2019F">
      <w:pPr>
        <w:spacing w:line="480" w:lineRule="auto"/>
        <w:ind w:left="1080" w:hanging="360"/>
        <w:rPr>
          <w:del w:id="5661" w:author="Thar Adale" w:date="2020-07-16T19:53:00Z"/>
        </w:rPr>
      </w:pPr>
      <w:del w:id="5662" w:author="Thar Adale" w:date="2020-07-16T19:53:00Z">
        <w:r w:rsidDel="00343D9B">
          <w:delText>a.</w:delText>
        </w:r>
        <w:r w:rsidDel="00343D9B">
          <w:tab/>
          <w:delText>no</w:delText>
        </w:r>
      </w:del>
    </w:p>
    <w:p w14:paraId="1D45BEBF" w14:textId="55D8DE63" w:rsidR="00F01A52" w:rsidDel="00343D9B" w:rsidRDefault="00F01A52" w:rsidP="00B2019F">
      <w:pPr>
        <w:spacing w:line="480" w:lineRule="auto"/>
        <w:ind w:left="1080" w:hanging="360"/>
        <w:rPr>
          <w:del w:id="5663" w:author="Thar Adale" w:date="2020-07-16T19:53:00Z"/>
        </w:rPr>
      </w:pPr>
      <w:del w:id="5664" w:author="Thar Adale" w:date="2020-07-16T19:53:00Z">
        <w:r w:rsidDel="00343D9B">
          <w:delText>b.</w:delText>
        </w:r>
        <w:r w:rsidDel="00343D9B">
          <w:tab/>
          <w:delText>3rd trimester, 28 weeks</w:delText>
        </w:r>
      </w:del>
    </w:p>
    <w:p w14:paraId="17B37051" w14:textId="3557F1E6" w:rsidR="00F01A52" w:rsidDel="00343D9B" w:rsidRDefault="00F01A52" w:rsidP="00B2019F">
      <w:pPr>
        <w:spacing w:line="480" w:lineRule="auto"/>
        <w:ind w:left="1080" w:hanging="360"/>
        <w:rPr>
          <w:del w:id="5665" w:author="Thar Adale" w:date="2020-07-16T19:53:00Z"/>
        </w:rPr>
      </w:pPr>
      <w:del w:id="5666" w:author="Thar Adale" w:date="2020-07-16T19:53:00Z">
        <w:r w:rsidDel="00343D9B">
          <w:delText>c.</w:delText>
        </w:r>
        <w:r w:rsidDel="00343D9B">
          <w:tab/>
          <w:delText>2</w:delText>
        </w:r>
      </w:del>
    </w:p>
    <w:p w14:paraId="59E89F7A" w14:textId="1B57C7E3" w:rsidR="00F01A52" w:rsidDel="00343D9B" w:rsidRDefault="00F01A52" w:rsidP="00B2019F">
      <w:pPr>
        <w:spacing w:line="480" w:lineRule="auto"/>
        <w:ind w:left="1080" w:hanging="360"/>
        <w:rPr>
          <w:del w:id="5667" w:author="Thar Adale" w:date="2020-07-16T19:53:00Z"/>
        </w:rPr>
      </w:pPr>
      <w:del w:id="5668" w:author="Thar Adale" w:date="2020-07-16T19:53:00Z">
        <w:r w:rsidDel="00343D9B">
          <w:delText>d.</w:delText>
        </w:r>
        <w:r w:rsidDel="00343D9B">
          <w:tab/>
          <w:delText>1</w:delText>
        </w:r>
      </w:del>
    </w:p>
    <w:p w14:paraId="4C3AF32C" w14:textId="2DC43433" w:rsidR="00F01A52" w:rsidDel="00343D9B" w:rsidRDefault="00F01A52" w:rsidP="00B2019F">
      <w:pPr>
        <w:spacing w:line="480" w:lineRule="auto"/>
        <w:ind w:left="1080" w:hanging="360"/>
        <w:rPr>
          <w:del w:id="5669" w:author="Thar Adale" w:date="2020-07-16T19:53:00Z"/>
        </w:rPr>
      </w:pPr>
      <w:del w:id="5670" w:author="Thar Adale" w:date="2020-07-16T19:53:00Z">
        <w:r w:rsidDel="00343D9B">
          <w:delText>e.</w:delText>
        </w:r>
        <w:r w:rsidDel="00343D9B">
          <w:tab/>
          <w:delText>none</w:delText>
        </w:r>
      </w:del>
    </w:p>
    <w:p w14:paraId="0C8FAF63" w14:textId="11610572" w:rsidR="00F01A52" w:rsidDel="00343D9B" w:rsidRDefault="00F01A52" w:rsidP="00B2019F">
      <w:pPr>
        <w:spacing w:line="480" w:lineRule="auto"/>
        <w:ind w:left="1080" w:hanging="360"/>
        <w:rPr>
          <w:del w:id="5671" w:author="Thar Adale" w:date="2020-07-16T19:53:00Z"/>
        </w:rPr>
      </w:pPr>
      <w:del w:id="5672" w:author="Thar Adale" w:date="2020-07-16T19:53:00Z">
        <w:r w:rsidDel="00343D9B">
          <w:delText>f.</w:delText>
        </w:r>
        <w:r w:rsidDel="00343D9B">
          <w:tab/>
          <w:delText>28 weeks, 3 days</w:delText>
        </w:r>
      </w:del>
    </w:p>
    <w:p w14:paraId="7F48189E" w14:textId="6188D1C2" w:rsidR="00F01A52" w:rsidDel="00343D9B" w:rsidRDefault="00F01A52" w:rsidP="00B2019F">
      <w:pPr>
        <w:spacing w:line="480" w:lineRule="auto"/>
        <w:ind w:left="1080" w:hanging="360"/>
        <w:rPr>
          <w:del w:id="5673" w:author="Thar Adale" w:date="2020-07-16T19:53:00Z"/>
        </w:rPr>
      </w:pPr>
      <w:del w:id="5674" w:author="Thar Adale" w:date="2020-07-16T19:53:00Z">
        <w:r w:rsidDel="00343D9B">
          <w:delText>g.</w:delText>
        </w:r>
        <w:r w:rsidDel="00343D9B">
          <w:tab/>
          <w:delText>Rhesus incompatibility</w:delText>
        </w:r>
      </w:del>
    </w:p>
    <w:p w14:paraId="0BE55352" w14:textId="393FBCA6" w:rsidR="00F01A52" w:rsidDel="00343D9B" w:rsidRDefault="00F01A52" w:rsidP="00B2019F">
      <w:pPr>
        <w:spacing w:line="480" w:lineRule="auto"/>
        <w:ind w:left="1080" w:hanging="360"/>
        <w:rPr>
          <w:del w:id="5675" w:author="Thar Adale" w:date="2020-07-16T19:53:00Z"/>
        </w:rPr>
      </w:pPr>
      <w:del w:id="5676" w:author="Thar Adale" w:date="2020-07-16T19:53:00Z">
        <w:r w:rsidDel="00343D9B">
          <w:delText>h.</w:delText>
        </w:r>
        <w:r w:rsidDel="00343D9B">
          <w:tab/>
          <w:delText>Rhesus incompatibility</w:delText>
        </w:r>
      </w:del>
    </w:p>
    <w:p w14:paraId="77BA363F" w14:textId="552B5745" w:rsidR="00F01A52" w:rsidDel="00343D9B" w:rsidRDefault="00F01A52" w:rsidP="00B2019F">
      <w:pPr>
        <w:spacing w:line="480" w:lineRule="auto"/>
        <w:ind w:left="720" w:hanging="360"/>
        <w:rPr>
          <w:del w:id="5677" w:author="Thar Adale" w:date="2020-07-16T19:53:00Z"/>
        </w:rPr>
      </w:pPr>
      <w:del w:id="5678" w:author="Thar Adale" w:date="2020-07-16T19:53:00Z">
        <w:r w:rsidDel="00343D9B">
          <w:delText>6.</w:delText>
        </w:r>
        <w:r w:rsidDel="00343D9B">
          <w:tab/>
        </w:r>
      </w:del>
    </w:p>
    <w:p w14:paraId="3DBFF756" w14:textId="2B7CCF44" w:rsidR="00F01A52" w:rsidDel="00343D9B" w:rsidRDefault="00F01A52" w:rsidP="00B2019F">
      <w:pPr>
        <w:spacing w:line="480" w:lineRule="auto"/>
        <w:ind w:left="1080" w:hanging="360"/>
        <w:rPr>
          <w:del w:id="5679" w:author="Thar Adale" w:date="2020-07-16T19:53:00Z"/>
        </w:rPr>
      </w:pPr>
      <w:del w:id="5680" w:author="Thar Adale" w:date="2020-07-16T19:53:00Z">
        <w:r w:rsidDel="00343D9B">
          <w:delText>a.</w:delText>
        </w:r>
        <w:r w:rsidDel="00343D9B">
          <w:tab/>
          <w:delText>full term labor</w:delText>
        </w:r>
      </w:del>
    </w:p>
    <w:p w14:paraId="0880802D" w14:textId="1494FFCC" w:rsidR="00F01A52" w:rsidDel="00343D9B" w:rsidRDefault="00F01A52" w:rsidP="00B2019F">
      <w:pPr>
        <w:spacing w:line="480" w:lineRule="auto"/>
        <w:ind w:left="1080" w:hanging="360"/>
        <w:rPr>
          <w:del w:id="5681" w:author="Thar Adale" w:date="2020-07-16T19:53:00Z"/>
        </w:rPr>
      </w:pPr>
      <w:del w:id="5682" w:author="Thar Adale" w:date="2020-07-16T19:53:00Z">
        <w:r w:rsidDel="00343D9B">
          <w:delText>b.</w:delText>
        </w:r>
        <w:r w:rsidDel="00343D9B">
          <w:tab/>
          <w:delText>during week 38 (37 completed weeks)</w:delText>
        </w:r>
      </w:del>
    </w:p>
    <w:p w14:paraId="44C20155" w14:textId="528BFAD1" w:rsidR="00F01A52" w:rsidDel="00343D9B" w:rsidRDefault="00F01A52" w:rsidP="00B2019F">
      <w:pPr>
        <w:spacing w:line="480" w:lineRule="auto"/>
        <w:ind w:left="1080" w:hanging="360"/>
        <w:rPr>
          <w:del w:id="5683" w:author="Thar Adale" w:date="2020-07-16T19:53:00Z"/>
        </w:rPr>
      </w:pPr>
      <w:del w:id="5684" w:author="Thar Adale" w:date="2020-07-16T19:53:00Z">
        <w:r w:rsidDel="00343D9B">
          <w:delText>c.</w:delText>
        </w:r>
        <w:r w:rsidDel="00343D9B">
          <w:tab/>
          <w:delText>vaginal</w:delText>
        </w:r>
      </w:del>
    </w:p>
    <w:p w14:paraId="61BA028D" w14:textId="35AF5E46" w:rsidR="00F01A52" w:rsidDel="00343D9B" w:rsidRDefault="00F01A52" w:rsidP="00B2019F">
      <w:pPr>
        <w:spacing w:line="480" w:lineRule="auto"/>
        <w:ind w:left="1080" w:hanging="360"/>
        <w:rPr>
          <w:del w:id="5685" w:author="Thar Adale" w:date="2020-07-16T19:53:00Z"/>
        </w:rPr>
      </w:pPr>
      <w:del w:id="5686" w:author="Thar Adale" w:date="2020-07-16T19:53:00Z">
        <w:r w:rsidDel="00343D9B">
          <w:delText>d.</w:delText>
        </w:r>
        <w:r w:rsidDel="00343D9B">
          <w:tab/>
          <w:delText>no</w:delText>
        </w:r>
      </w:del>
    </w:p>
    <w:p w14:paraId="3800D1E9" w14:textId="2881A989" w:rsidR="00F01A52" w:rsidDel="00343D9B" w:rsidRDefault="00F01A52" w:rsidP="00B2019F">
      <w:pPr>
        <w:spacing w:line="480" w:lineRule="auto"/>
        <w:ind w:left="1080" w:hanging="360"/>
        <w:rPr>
          <w:del w:id="5687" w:author="Thar Adale" w:date="2020-07-16T19:53:00Z"/>
        </w:rPr>
      </w:pPr>
      <w:del w:id="5688" w:author="Thar Adale" w:date="2020-07-16T19:53:00Z">
        <w:r w:rsidDel="00343D9B">
          <w:delText>e.</w:delText>
        </w:r>
        <w:r w:rsidDel="00343D9B">
          <w:tab/>
          <w:delText>no</w:delText>
        </w:r>
      </w:del>
    </w:p>
    <w:p w14:paraId="1281A6B2" w14:textId="07D2F0A4" w:rsidR="00F01A52" w:rsidDel="00343D9B" w:rsidRDefault="00F01A52" w:rsidP="00B2019F">
      <w:pPr>
        <w:spacing w:line="480" w:lineRule="auto"/>
        <w:ind w:left="1080" w:hanging="360"/>
        <w:rPr>
          <w:del w:id="5689" w:author="Thar Adale" w:date="2020-07-16T19:53:00Z"/>
        </w:rPr>
      </w:pPr>
      <w:del w:id="5690" w:author="Thar Adale" w:date="2020-07-16T19:53:00Z">
        <w:r w:rsidDel="00343D9B">
          <w:delText>f.</w:delText>
        </w:r>
        <w:r w:rsidDel="00343D9B">
          <w:tab/>
          <w:delText>placental infarction</w:delText>
        </w:r>
      </w:del>
    </w:p>
    <w:p w14:paraId="12E4C658" w14:textId="72F48318" w:rsidR="00F01A52" w:rsidDel="00343D9B" w:rsidRDefault="00F01A52" w:rsidP="00B2019F">
      <w:pPr>
        <w:spacing w:line="480" w:lineRule="auto"/>
        <w:ind w:left="1080" w:hanging="360"/>
        <w:rPr>
          <w:del w:id="5691" w:author="Thar Adale" w:date="2020-07-16T19:53:00Z"/>
        </w:rPr>
      </w:pPr>
      <w:del w:id="5692" w:author="Thar Adale" w:date="2020-07-16T19:53:00Z">
        <w:r w:rsidDel="00343D9B">
          <w:delText>g.</w:delText>
        </w:r>
        <w:r w:rsidDel="00343D9B">
          <w:tab/>
          <w:delText>1 fetus, 1 stillbirth</w:delText>
        </w:r>
      </w:del>
    </w:p>
    <w:p w14:paraId="6D99E2FA" w14:textId="6B9E754A" w:rsidR="00F01A52" w:rsidDel="00343D9B" w:rsidRDefault="00F01A52" w:rsidP="00B2019F">
      <w:pPr>
        <w:spacing w:line="480" w:lineRule="auto"/>
        <w:ind w:left="720" w:hanging="360"/>
        <w:rPr>
          <w:del w:id="5693" w:author="Thar Adale" w:date="2020-07-16T19:53:00Z"/>
        </w:rPr>
      </w:pPr>
      <w:del w:id="5694" w:author="Thar Adale" w:date="2020-07-16T19:53:00Z">
        <w:r w:rsidDel="00343D9B">
          <w:delText>7.</w:delText>
        </w:r>
        <w:r w:rsidDel="00343D9B">
          <w:tab/>
        </w:r>
      </w:del>
    </w:p>
    <w:p w14:paraId="43A575D3" w14:textId="487EE9C8" w:rsidR="00F01A52" w:rsidDel="00343D9B" w:rsidRDefault="00F01A52" w:rsidP="00B2019F">
      <w:pPr>
        <w:spacing w:line="480" w:lineRule="auto"/>
        <w:ind w:left="1080" w:hanging="360"/>
        <w:rPr>
          <w:del w:id="5695" w:author="Thar Adale" w:date="2020-07-16T19:53:00Z"/>
        </w:rPr>
      </w:pPr>
      <w:del w:id="5696" w:author="Thar Adale" w:date="2020-07-16T19:53:00Z">
        <w:r w:rsidDel="00343D9B">
          <w:delText>a.</w:delText>
        </w:r>
        <w:r w:rsidDel="00343D9B">
          <w:tab/>
          <w:delText>no</w:delText>
        </w:r>
      </w:del>
    </w:p>
    <w:p w14:paraId="3DA5F3CC" w14:textId="4B1F2251" w:rsidR="00F01A52" w:rsidDel="00343D9B" w:rsidRDefault="00F01A52" w:rsidP="00B2019F">
      <w:pPr>
        <w:spacing w:line="480" w:lineRule="auto"/>
        <w:ind w:left="1080" w:hanging="360"/>
        <w:rPr>
          <w:del w:id="5697" w:author="Thar Adale" w:date="2020-07-16T19:53:00Z"/>
        </w:rPr>
      </w:pPr>
      <w:del w:id="5698" w:author="Thar Adale" w:date="2020-07-16T19:53:00Z">
        <w:r w:rsidDel="00343D9B">
          <w:delText>b.</w:delText>
        </w:r>
        <w:r w:rsidDel="00343D9B">
          <w:tab/>
          <w:delText>1st trimester, 12 weeks</w:delText>
        </w:r>
      </w:del>
    </w:p>
    <w:p w14:paraId="2286B247" w14:textId="7C1F9613" w:rsidR="00F01A52" w:rsidDel="00343D9B" w:rsidRDefault="00F01A52" w:rsidP="00B2019F">
      <w:pPr>
        <w:spacing w:line="480" w:lineRule="auto"/>
        <w:ind w:left="1080" w:hanging="360"/>
        <w:rPr>
          <w:del w:id="5699" w:author="Thar Adale" w:date="2020-07-16T19:53:00Z"/>
        </w:rPr>
      </w:pPr>
      <w:del w:id="5700" w:author="Thar Adale" w:date="2020-07-16T19:53:00Z">
        <w:r w:rsidDel="00343D9B">
          <w:delText>c.</w:delText>
        </w:r>
        <w:r w:rsidDel="00343D9B">
          <w:tab/>
          <w:delText>2</w:delText>
        </w:r>
      </w:del>
    </w:p>
    <w:p w14:paraId="2472071D" w14:textId="77BC3959" w:rsidR="00F01A52" w:rsidDel="00343D9B" w:rsidRDefault="00F01A52" w:rsidP="00B2019F">
      <w:pPr>
        <w:spacing w:line="480" w:lineRule="auto"/>
        <w:ind w:left="1080" w:hanging="360"/>
        <w:rPr>
          <w:del w:id="5701" w:author="Thar Adale" w:date="2020-07-16T19:53:00Z"/>
        </w:rPr>
      </w:pPr>
      <w:del w:id="5702" w:author="Thar Adale" w:date="2020-07-16T19:53:00Z">
        <w:r w:rsidDel="00343D9B">
          <w:delText>d.</w:delText>
        </w:r>
        <w:r w:rsidDel="00343D9B">
          <w:tab/>
          <w:delText>1</w:delText>
        </w:r>
      </w:del>
    </w:p>
    <w:p w14:paraId="4587BBA7" w14:textId="599F97C2" w:rsidR="00F01A52" w:rsidDel="00343D9B" w:rsidRDefault="00F01A52" w:rsidP="00B2019F">
      <w:pPr>
        <w:spacing w:line="480" w:lineRule="auto"/>
        <w:ind w:left="1080" w:hanging="360"/>
        <w:rPr>
          <w:del w:id="5703" w:author="Thar Adale" w:date="2020-07-16T19:53:00Z"/>
        </w:rPr>
      </w:pPr>
      <w:del w:id="5704" w:author="Thar Adale" w:date="2020-07-16T19:53:00Z">
        <w:r w:rsidDel="00343D9B">
          <w:delText>e.</w:delText>
        </w:r>
        <w:r w:rsidDel="00343D9B">
          <w:tab/>
          <w:delText>none</w:delText>
        </w:r>
      </w:del>
    </w:p>
    <w:p w14:paraId="0336C086" w14:textId="0D85D032" w:rsidR="00F01A52" w:rsidDel="00343D9B" w:rsidRDefault="00F01A52" w:rsidP="00B2019F">
      <w:pPr>
        <w:spacing w:line="480" w:lineRule="auto"/>
        <w:ind w:left="1080" w:hanging="360"/>
        <w:rPr>
          <w:del w:id="5705" w:author="Thar Adale" w:date="2020-07-16T19:53:00Z"/>
        </w:rPr>
      </w:pPr>
      <w:del w:id="5706" w:author="Thar Adale" w:date="2020-07-16T19:53:00Z">
        <w:r w:rsidDel="00343D9B">
          <w:delText>f.</w:delText>
        </w:r>
        <w:r w:rsidDel="00343D9B">
          <w:tab/>
          <w:delText>12 weeks, 0 days</w:delText>
        </w:r>
      </w:del>
    </w:p>
    <w:p w14:paraId="668499C3" w14:textId="0816F120" w:rsidR="00F01A52" w:rsidDel="00343D9B" w:rsidRDefault="00F01A52" w:rsidP="00B2019F">
      <w:pPr>
        <w:spacing w:line="480" w:lineRule="auto"/>
        <w:ind w:left="1080" w:hanging="360"/>
        <w:rPr>
          <w:del w:id="5707" w:author="Thar Adale" w:date="2020-07-16T19:53:00Z"/>
        </w:rPr>
      </w:pPr>
      <w:del w:id="5708" w:author="Thar Adale" w:date="2020-07-16T19:53:00Z">
        <w:r w:rsidDel="00343D9B">
          <w:delText>g.</w:delText>
        </w:r>
        <w:r w:rsidDel="00343D9B">
          <w:tab/>
          <w:delText>pernicious anemia</w:delText>
        </w:r>
      </w:del>
    </w:p>
    <w:p w14:paraId="080BB9D1" w14:textId="242D1C7D" w:rsidR="00F01A52" w:rsidDel="00343D9B" w:rsidRDefault="00F01A52" w:rsidP="00B2019F">
      <w:pPr>
        <w:spacing w:line="480" w:lineRule="auto"/>
        <w:ind w:left="1080" w:hanging="360"/>
        <w:rPr>
          <w:del w:id="5709" w:author="Thar Adale" w:date="2020-07-16T19:53:00Z"/>
        </w:rPr>
      </w:pPr>
      <w:del w:id="5710" w:author="Thar Adale" w:date="2020-07-16T19:53:00Z">
        <w:r w:rsidDel="00343D9B">
          <w:delText>h.</w:delText>
        </w:r>
        <w:r w:rsidDel="00343D9B">
          <w:tab/>
          <w:delText>pernicious anemia</w:delText>
        </w:r>
      </w:del>
    </w:p>
    <w:p w14:paraId="44E44797" w14:textId="3A1E7B77" w:rsidR="00F01A52" w:rsidDel="00343D9B" w:rsidRDefault="00F01A52" w:rsidP="00B2019F">
      <w:pPr>
        <w:spacing w:line="480" w:lineRule="auto"/>
        <w:ind w:left="720" w:hanging="360"/>
        <w:rPr>
          <w:del w:id="5711" w:author="Thar Adale" w:date="2020-07-16T19:53:00Z"/>
        </w:rPr>
      </w:pPr>
      <w:del w:id="5712" w:author="Thar Adale" w:date="2020-07-16T19:53:00Z">
        <w:r w:rsidDel="00343D9B">
          <w:delText>8.</w:delText>
        </w:r>
        <w:r w:rsidDel="00343D9B">
          <w:tab/>
        </w:r>
      </w:del>
    </w:p>
    <w:p w14:paraId="049B3C55" w14:textId="67D34DE7" w:rsidR="00F01A52" w:rsidDel="00343D9B" w:rsidRDefault="00F01A52" w:rsidP="00B2019F">
      <w:pPr>
        <w:spacing w:line="480" w:lineRule="auto"/>
        <w:ind w:left="1080" w:hanging="360"/>
        <w:rPr>
          <w:del w:id="5713" w:author="Thar Adale" w:date="2020-07-16T19:53:00Z"/>
        </w:rPr>
      </w:pPr>
      <w:del w:id="5714" w:author="Thar Adale" w:date="2020-07-16T19:53:00Z">
        <w:r w:rsidDel="00343D9B">
          <w:delText>a.</w:delText>
        </w:r>
        <w:r w:rsidDel="00343D9B">
          <w:tab/>
          <w:delText>premature rupture of membranes</w:delText>
        </w:r>
      </w:del>
    </w:p>
    <w:p w14:paraId="52663F80" w14:textId="027BA9FE" w:rsidR="00F01A52" w:rsidDel="00343D9B" w:rsidRDefault="00F01A52" w:rsidP="00B2019F">
      <w:pPr>
        <w:spacing w:line="480" w:lineRule="auto"/>
        <w:ind w:left="1080" w:hanging="360"/>
        <w:rPr>
          <w:del w:id="5715" w:author="Thar Adale" w:date="2020-07-16T19:53:00Z"/>
        </w:rPr>
      </w:pPr>
      <w:del w:id="5716" w:author="Thar Adale" w:date="2020-07-16T19:53:00Z">
        <w:r w:rsidDel="00343D9B">
          <w:delText>b.</w:delText>
        </w:r>
        <w:r w:rsidDel="00343D9B">
          <w:tab/>
          <w:delText>33rd</w:delText>
        </w:r>
      </w:del>
    </w:p>
    <w:p w14:paraId="379EFB4D" w14:textId="0680C461" w:rsidR="00F01A52" w:rsidDel="00343D9B" w:rsidRDefault="00F01A52" w:rsidP="00B2019F">
      <w:pPr>
        <w:spacing w:line="480" w:lineRule="auto"/>
        <w:ind w:left="1080" w:hanging="360"/>
        <w:rPr>
          <w:del w:id="5717" w:author="Thar Adale" w:date="2020-07-16T19:53:00Z"/>
        </w:rPr>
      </w:pPr>
      <w:del w:id="5718" w:author="Thar Adale" w:date="2020-07-16T19:53:00Z">
        <w:r w:rsidDel="00343D9B">
          <w:delText>c.</w:delText>
        </w:r>
        <w:r w:rsidDel="00343D9B">
          <w:tab/>
          <w:delText>classical cesarean</w:delText>
        </w:r>
      </w:del>
    </w:p>
    <w:p w14:paraId="691B7EBB" w14:textId="688359FA" w:rsidR="00F01A52" w:rsidDel="00343D9B" w:rsidRDefault="00F01A52" w:rsidP="00B2019F">
      <w:pPr>
        <w:spacing w:line="480" w:lineRule="auto"/>
        <w:ind w:left="1080" w:hanging="360"/>
        <w:rPr>
          <w:del w:id="5719" w:author="Thar Adale" w:date="2020-07-16T19:53:00Z"/>
        </w:rPr>
      </w:pPr>
      <w:del w:id="5720" w:author="Thar Adale" w:date="2020-07-16T19:53:00Z">
        <w:r w:rsidDel="00343D9B">
          <w:delText>d.</w:delText>
        </w:r>
        <w:r w:rsidDel="00343D9B">
          <w:tab/>
          <w:delText>severe pre-eclampsia</w:delText>
        </w:r>
      </w:del>
    </w:p>
    <w:p w14:paraId="5ED9A9E4" w14:textId="647646CE" w:rsidR="00F01A52" w:rsidDel="00343D9B" w:rsidRDefault="00F01A52" w:rsidP="00B2019F">
      <w:pPr>
        <w:spacing w:line="480" w:lineRule="auto"/>
        <w:ind w:left="1080" w:hanging="360"/>
        <w:rPr>
          <w:del w:id="5721" w:author="Thar Adale" w:date="2020-07-16T19:53:00Z"/>
        </w:rPr>
      </w:pPr>
      <w:del w:id="5722" w:author="Thar Adale" w:date="2020-07-16T19:53:00Z">
        <w:r w:rsidDel="00343D9B">
          <w:delText>e.</w:delText>
        </w:r>
        <w:r w:rsidDel="00343D9B">
          <w:tab/>
          <w:delText>no</w:delText>
        </w:r>
      </w:del>
    </w:p>
    <w:p w14:paraId="5F57877D" w14:textId="65AF77D3" w:rsidR="00F01A52" w:rsidDel="00343D9B" w:rsidRDefault="00F01A52" w:rsidP="00B2019F">
      <w:pPr>
        <w:spacing w:line="480" w:lineRule="auto"/>
        <w:ind w:left="1080" w:hanging="360"/>
        <w:rPr>
          <w:del w:id="5723" w:author="Thar Adale" w:date="2020-07-16T19:53:00Z"/>
        </w:rPr>
      </w:pPr>
      <w:del w:id="5724" w:author="Thar Adale" w:date="2020-07-16T19:53:00Z">
        <w:r w:rsidDel="00343D9B">
          <w:delText>f.</w:delText>
        </w:r>
        <w:r w:rsidDel="00343D9B">
          <w:tab/>
          <w:delText>none</w:delText>
        </w:r>
      </w:del>
    </w:p>
    <w:p w14:paraId="3BF5A352" w14:textId="4351456C" w:rsidR="00F01A52" w:rsidDel="00343D9B" w:rsidRDefault="00F01A52" w:rsidP="00B2019F">
      <w:pPr>
        <w:spacing w:line="480" w:lineRule="auto"/>
        <w:ind w:left="1080" w:hanging="360"/>
        <w:rPr>
          <w:del w:id="5725" w:author="Thar Adale" w:date="2020-07-16T19:53:00Z"/>
        </w:rPr>
      </w:pPr>
      <w:del w:id="5726" w:author="Thar Adale" w:date="2020-07-16T19:53:00Z">
        <w:r w:rsidDel="00343D9B">
          <w:delText>g.</w:delText>
        </w:r>
        <w:r w:rsidDel="00343D9B">
          <w:tab/>
          <w:delText>1 live birth</w:delText>
        </w:r>
      </w:del>
    </w:p>
    <w:p w14:paraId="5987639E" w14:textId="1961A033" w:rsidR="00F01A52" w:rsidDel="00343D9B" w:rsidRDefault="00F01A52" w:rsidP="00B2019F">
      <w:pPr>
        <w:spacing w:line="480" w:lineRule="auto"/>
        <w:ind w:left="720" w:hanging="360"/>
        <w:rPr>
          <w:del w:id="5727" w:author="Thar Adale" w:date="2020-07-16T19:53:00Z"/>
        </w:rPr>
      </w:pPr>
      <w:del w:id="5728" w:author="Thar Adale" w:date="2020-07-16T19:53:00Z">
        <w:r w:rsidDel="00343D9B">
          <w:delText>9.</w:delText>
        </w:r>
        <w:r w:rsidDel="00343D9B">
          <w:tab/>
        </w:r>
      </w:del>
    </w:p>
    <w:p w14:paraId="3A0594A4" w14:textId="5741D04B" w:rsidR="00F01A52" w:rsidDel="00343D9B" w:rsidRDefault="00F01A52" w:rsidP="00B2019F">
      <w:pPr>
        <w:spacing w:line="480" w:lineRule="auto"/>
        <w:ind w:left="1080" w:hanging="360"/>
        <w:rPr>
          <w:del w:id="5729" w:author="Thar Adale" w:date="2020-07-16T19:53:00Z"/>
        </w:rPr>
      </w:pPr>
      <w:del w:id="5730" w:author="Thar Adale" w:date="2020-07-16T19:53:00Z">
        <w:r w:rsidDel="00343D9B">
          <w:delText>a.</w:delText>
        </w:r>
        <w:r w:rsidDel="00343D9B">
          <w:tab/>
          <w:delText>yes, under age 16</w:delText>
        </w:r>
      </w:del>
    </w:p>
    <w:p w14:paraId="0324352B" w14:textId="50A1BB37" w:rsidR="00F01A52" w:rsidDel="00343D9B" w:rsidRDefault="00F01A52" w:rsidP="00B2019F">
      <w:pPr>
        <w:spacing w:line="480" w:lineRule="auto"/>
        <w:ind w:left="1080" w:hanging="360"/>
        <w:rPr>
          <w:del w:id="5731" w:author="Thar Adale" w:date="2020-07-16T19:53:00Z"/>
        </w:rPr>
      </w:pPr>
      <w:del w:id="5732" w:author="Thar Adale" w:date="2020-07-16T19:53:00Z">
        <w:r w:rsidDel="00343D9B">
          <w:delText>b.</w:delText>
        </w:r>
        <w:r w:rsidDel="00343D9B">
          <w:tab/>
          <w:delText>3rd trimester, 30 weeks</w:delText>
        </w:r>
      </w:del>
    </w:p>
    <w:p w14:paraId="1F186114" w14:textId="4D3C441E" w:rsidR="00F01A52" w:rsidDel="00343D9B" w:rsidRDefault="00F01A52" w:rsidP="00B2019F">
      <w:pPr>
        <w:spacing w:line="480" w:lineRule="auto"/>
        <w:ind w:left="1080" w:hanging="360"/>
        <w:rPr>
          <w:del w:id="5733" w:author="Thar Adale" w:date="2020-07-16T19:53:00Z"/>
        </w:rPr>
      </w:pPr>
      <w:del w:id="5734" w:author="Thar Adale" w:date="2020-07-16T19:53:00Z">
        <w:r w:rsidDel="00343D9B">
          <w:delText>c.</w:delText>
        </w:r>
        <w:r w:rsidDel="00343D9B">
          <w:tab/>
          <w:delText>1</w:delText>
        </w:r>
      </w:del>
    </w:p>
    <w:p w14:paraId="0551076D" w14:textId="6289FAA4" w:rsidR="00F01A52" w:rsidDel="00343D9B" w:rsidRDefault="00F01A52" w:rsidP="00B2019F">
      <w:pPr>
        <w:spacing w:line="480" w:lineRule="auto"/>
        <w:ind w:left="1080" w:hanging="360"/>
        <w:rPr>
          <w:del w:id="5735" w:author="Thar Adale" w:date="2020-07-16T19:53:00Z"/>
        </w:rPr>
      </w:pPr>
      <w:del w:id="5736" w:author="Thar Adale" w:date="2020-07-16T19:53:00Z">
        <w:r w:rsidDel="00343D9B">
          <w:delText>d.</w:delText>
        </w:r>
        <w:r w:rsidDel="00343D9B">
          <w:tab/>
          <w:delText>0</w:delText>
        </w:r>
      </w:del>
    </w:p>
    <w:p w14:paraId="10968BD6" w14:textId="494BEC37" w:rsidR="00F01A52" w:rsidDel="00343D9B" w:rsidRDefault="00F01A52" w:rsidP="00B2019F">
      <w:pPr>
        <w:spacing w:line="480" w:lineRule="auto"/>
        <w:ind w:left="1080" w:hanging="360"/>
        <w:rPr>
          <w:del w:id="5737" w:author="Thar Adale" w:date="2020-07-16T19:53:00Z"/>
        </w:rPr>
      </w:pPr>
      <w:del w:id="5738" w:author="Thar Adale" w:date="2020-07-16T19:53:00Z">
        <w:r w:rsidDel="00343D9B">
          <w:delText>e.</w:delText>
        </w:r>
        <w:r w:rsidDel="00343D9B">
          <w:tab/>
          <w:delText>none</w:delText>
        </w:r>
      </w:del>
    </w:p>
    <w:p w14:paraId="7A7F3CCC" w14:textId="3EC20BDC" w:rsidR="00F01A52" w:rsidDel="00343D9B" w:rsidRDefault="00F01A52" w:rsidP="00B2019F">
      <w:pPr>
        <w:spacing w:line="480" w:lineRule="auto"/>
        <w:ind w:left="1080" w:hanging="360"/>
        <w:rPr>
          <w:del w:id="5739" w:author="Thar Adale" w:date="2020-07-16T19:53:00Z"/>
        </w:rPr>
      </w:pPr>
      <w:del w:id="5740" w:author="Thar Adale" w:date="2020-07-16T19:53:00Z">
        <w:r w:rsidDel="00343D9B">
          <w:delText>f.</w:delText>
        </w:r>
        <w:r w:rsidDel="00343D9B">
          <w:tab/>
          <w:delText>30 weeks, 4 days</w:delText>
        </w:r>
      </w:del>
    </w:p>
    <w:p w14:paraId="7E4C56D1" w14:textId="07374FFE" w:rsidR="00F01A52" w:rsidDel="00343D9B" w:rsidRDefault="00F01A52" w:rsidP="00B2019F">
      <w:pPr>
        <w:spacing w:line="480" w:lineRule="auto"/>
        <w:ind w:left="1080" w:hanging="360"/>
        <w:rPr>
          <w:del w:id="5741" w:author="Thar Adale" w:date="2020-07-16T19:53:00Z"/>
        </w:rPr>
      </w:pPr>
      <w:del w:id="5742" w:author="Thar Adale" w:date="2020-07-16T19:53:00Z">
        <w:r w:rsidDel="00343D9B">
          <w:delText>g.</w:delText>
        </w:r>
        <w:r w:rsidDel="00343D9B">
          <w:tab/>
          <w:delText>1 chorion, 2 amnions</w:delText>
        </w:r>
      </w:del>
    </w:p>
    <w:p w14:paraId="51AB81BE" w14:textId="79463326" w:rsidR="00F01A52" w:rsidDel="00343D9B" w:rsidRDefault="00F01A52" w:rsidP="00B2019F">
      <w:pPr>
        <w:spacing w:line="480" w:lineRule="auto"/>
        <w:ind w:left="1080" w:hanging="360"/>
        <w:rPr>
          <w:del w:id="5743" w:author="Thar Adale" w:date="2020-07-16T19:53:00Z"/>
        </w:rPr>
      </w:pPr>
      <w:del w:id="5744" w:author="Thar Adale" w:date="2020-07-16T19:53:00Z">
        <w:r w:rsidDel="00343D9B">
          <w:delText>h.</w:delText>
        </w:r>
        <w:r w:rsidDel="00343D9B">
          <w:tab/>
          <w:delText>gestational proteinuria</w:delText>
        </w:r>
      </w:del>
    </w:p>
    <w:p w14:paraId="3B9D2C91" w14:textId="4D4B7307" w:rsidR="00F01A52" w:rsidDel="00343D9B" w:rsidRDefault="00F01A52" w:rsidP="00B2019F">
      <w:pPr>
        <w:spacing w:line="480" w:lineRule="auto"/>
        <w:ind w:left="720" w:hanging="360"/>
        <w:rPr>
          <w:del w:id="5745" w:author="Thar Adale" w:date="2020-07-16T19:53:00Z"/>
        </w:rPr>
      </w:pPr>
      <w:del w:id="5746" w:author="Thar Adale" w:date="2020-07-16T19:53:00Z">
        <w:r w:rsidDel="00343D9B">
          <w:delText>10.</w:delText>
        </w:r>
        <w:r w:rsidDel="00343D9B">
          <w:tab/>
        </w:r>
      </w:del>
    </w:p>
    <w:p w14:paraId="17C388A6" w14:textId="32A0E10E" w:rsidR="00F01A52" w:rsidDel="00343D9B" w:rsidRDefault="00F01A52" w:rsidP="00B2019F">
      <w:pPr>
        <w:spacing w:line="480" w:lineRule="auto"/>
        <w:ind w:left="1080" w:hanging="360"/>
        <w:rPr>
          <w:del w:id="5747" w:author="Thar Adale" w:date="2020-07-16T19:53:00Z"/>
        </w:rPr>
      </w:pPr>
      <w:del w:id="5748" w:author="Thar Adale" w:date="2020-07-16T19:53:00Z">
        <w:r w:rsidDel="00343D9B">
          <w:delText>a.</w:delText>
        </w:r>
        <w:r w:rsidDel="00343D9B">
          <w:tab/>
          <w:delText>postterm labor</w:delText>
        </w:r>
      </w:del>
    </w:p>
    <w:p w14:paraId="435E1734" w14:textId="0D34460F" w:rsidR="00F01A52" w:rsidDel="00343D9B" w:rsidRDefault="00F01A52" w:rsidP="00B2019F">
      <w:pPr>
        <w:spacing w:line="480" w:lineRule="auto"/>
        <w:ind w:left="1080" w:hanging="360"/>
        <w:rPr>
          <w:del w:id="5749" w:author="Thar Adale" w:date="2020-07-16T19:53:00Z"/>
        </w:rPr>
      </w:pPr>
      <w:del w:id="5750" w:author="Thar Adale" w:date="2020-07-16T19:53:00Z">
        <w:r w:rsidDel="00343D9B">
          <w:delText>b.</w:delText>
        </w:r>
        <w:r w:rsidDel="00343D9B">
          <w:tab/>
          <w:delText>during week 42</w:delText>
        </w:r>
      </w:del>
    </w:p>
    <w:p w14:paraId="0BAD0A00" w14:textId="55B9677C" w:rsidR="00F01A52" w:rsidDel="00343D9B" w:rsidRDefault="00F01A52" w:rsidP="00B2019F">
      <w:pPr>
        <w:spacing w:line="480" w:lineRule="auto"/>
        <w:ind w:left="1080" w:hanging="360"/>
        <w:rPr>
          <w:del w:id="5751" w:author="Thar Adale" w:date="2020-07-16T19:53:00Z"/>
        </w:rPr>
      </w:pPr>
      <w:del w:id="5752" w:author="Thar Adale" w:date="2020-07-16T19:53:00Z">
        <w:r w:rsidDel="00343D9B">
          <w:delText>c.</w:delText>
        </w:r>
        <w:r w:rsidDel="00343D9B">
          <w:tab/>
          <w:delText>cesarean</w:delText>
        </w:r>
      </w:del>
    </w:p>
    <w:p w14:paraId="086548E4" w14:textId="2C985C74" w:rsidR="00F01A52" w:rsidDel="00343D9B" w:rsidRDefault="00F01A52" w:rsidP="00B2019F">
      <w:pPr>
        <w:spacing w:line="480" w:lineRule="auto"/>
        <w:ind w:left="1080" w:hanging="360"/>
        <w:rPr>
          <w:del w:id="5753" w:author="Thar Adale" w:date="2020-07-16T19:53:00Z"/>
        </w:rPr>
      </w:pPr>
      <w:del w:id="5754" w:author="Thar Adale" w:date="2020-07-16T19:53:00Z">
        <w:r w:rsidDel="00343D9B">
          <w:delText>d.</w:delText>
        </w:r>
        <w:r w:rsidDel="00343D9B">
          <w:tab/>
          <w:delText>obstructed labor due to cephalopelvic disproportion</w:delText>
        </w:r>
      </w:del>
    </w:p>
    <w:p w14:paraId="30AA10B8" w14:textId="10EFEE3C" w:rsidR="00F01A52" w:rsidDel="00343D9B" w:rsidRDefault="00F01A52" w:rsidP="00B2019F">
      <w:pPr>
        <w:spacing w:line="480" w:lineRule="auto"/>
        <w:ind w:left="1080" w:hanging="360"/>
        <w:rPr>
          <w:del w:id="5755" w:author="Thar Adale" w:date="2020-07-16T19:53:00Z"/>
        </w:rPr>
      </w:pPr>
      <w:del w:id="5756" w:author="Thar Adale" w:date="2020-07-16T19:53:00Z">
        <w:r w:rsidDel="00343D9B">
          <w:delText>e.</w:delText>
        </w:r>
        <w:r w:rsidDel="00343D9B">
          <w:tab/>
          <w:delText>severe obesity of mother</w:delText>
        </w:r>
      </w:del>
    </w:p>
    <w:p w14:paraId="07503E09" w14:textId="2E309941" w:rsidR="00F01A52" w:rsidDel="00343D9B" w:rsidRDefault="00F01A52" w:rsidP="00B2019F">
      <w:pPr>
        <w:spacing w:line="480" w:lineRule="auto"/>
        <w:ind w:left="1080" w:hanging="360"/>
        <w:rPr>
          <w:del w:id="5757" w:author="Thar Adale" w:date="2020-07-16T19:53:00Z"/>
        </w:rPr>
      </w:pPr>
      <w:del w:id="5758" w:author="Thar Adale" w:date="2020-07-16T19:53:00Z">
        <w:r w:rsidDel="00343D9B">
          <w:delText>f.</w:delText>
        </w:r>
        <w:r w:rsidDel="00343D9B">
          <w:tab/>
          <w:delText>cephalopelvic disproportion</w:delText>
        </w:r>
      </w:del>
    </w:p>
    <w:p w14:paraId="2C6894EB" w14:textId="17254379" w:rsidR="00F01A52" w:rsidDel="00343D9B" w:rsidRDefault="00F01A52" w:rsidP="00B2019F">
      <w:pPr>
        <w:spacing w:line="480" w:lineRule="auto"/>
        <w:ind w:left="1080" w:hanging="360"/>
        <w:rPr>
          <w:del w:id="5759" w:author="Thar Adale" w:date="2020-07-16T19:53:00Z"/>
        </w:rPr>
      </w:pPr>
      <w:del w:id="5760" w:author="Thar Adale" w:date="2020-07-16T19:53:00Z">
        <w:r w:rsidDel="00343D9B">
          <w:delText>g.</w:delText>
        </w:r>
        <w:r w:rsidDel="00343D9B">
          <w:tab/>
          <w:delText>1, live birth</w:delText>
        </w:r>
      </w:del>
    </w:p>
    <w:p w14:paraId="4325D74F" w14:textId="06E0F2B0" w:rsidR="00F01A52" w:rsidDel="00343D9B" w:rsidRDefault="00F01A52" w:rsidP="00B2019F">
      <w:pPr>
        <w:keepNext/>
        <w:keepLines/>
        <w:spacing w:line="480" w:lineRule="auto"/>
        <w:outlineLvl w:val="1"/>
        <w:rPr>
          <w:del w:id="5761" w:author="Thar Adale" w:date="2020-07-16T19:53:00Z"/>
          <w:b/>
          <w:bCs/>
          <w:szCs w:val="26"/>
        </w:rPr>
      </w:pPr>
      <w:del w:id="5762" w:author="Thar Adale" w:date="2020-07-16T19:53:00Z">
        <w:r w:rsidDel="00343D9B">
          <w:rPr>
            <w:b/>
            <w:bCs/>
            <w:szCs w:val="26"/>
          </w:rPr>
          <w:delText xml:space="preserve">Exercise </w:delText>
        </w:r>
        <w:r w:rsidR="00B9128A" w:rsidDel="00343D9B">
          <w:rPr>
            <w:b/>
            <w:bCs/>
            <w:szCs w:val="26"/>
          </w:rPr>
          <w:delText>22</w:delText>
        </w:r>
        <w:r w:rsidDel="00343D9B">
          <w:rPr>
            <w:b/>
            <w:bCs/>
            <w:szCs w:val="26"/>
          </w:rPr>
          <w:delText xml:space="preserve">.3 Assigning </w:delText>
        </w:r>
        <w:r w:rsidR="00FC333A" w:rsidDel="00343D9B">
          <w:rPr>
            <w:b/>
            <w:bCs/>
            <w:szCs w:val="26"/>
          </w:rPr>
          <w:delText xml:space="preserve">Diagnosis </w:delText>
        </w:r>
        <w:r w:rsidDel="00343D9B">
          <w:rPr>
            <w:b/>
            <w:bCs/>
            <w:szCs w:val="26"/>
          </w:rPr>
          <w:delText xml:space="preserve">Codes for Obstetrics </w:delText>
        </w:r>
      </w:del>
    </w:p>
    <w:p w14:paraId="1DC1C6AC" w14:textId="348D94F4" w:rsidR="002750CC" w:rsidDel="00343D9B" w:rsidRDefault="00F01A52" w:rsidP="00B2019F">
      <w:pPr>
        <w:spacing w:line="480" w:lineRule="auto"/>
        <w:ind w:left="720" w:hanging="360"/>
        <w:rPr>
          <w:del w:id="5763" w:author="Thar Adale" w:date="2020-07-16T19:53:00Z"/>
        </w:rPr>
      </w:pPr>
      <w:del w:id="5764" w:author="Thar Adale" w:date="2020-07-16T19:53:00Z">
        <w:r w:rsidDel="00343D9B">
          <w:delText>1.</w:delText>
        </w:r>
        <w:r w:rsidDel="00343D9B">
          <w:tab/>
        </w:r>
        <w:r w:rsidRPr="00FA796D" w:rsidDel="00343D9B">
          <w:rPr>
            <w:rStyle w:val="Emphasis"/>
          </w:rPr>
          <w:delText>O44.12</w:delText>
        </w:r>
        <w:r w:rsidDel="00343D9B">
          <w:delText xml:space="preserve">  (Pregnancy, complicated by, placenta, previa with hemorrhage, second trimester)</w:delText>
        </w:r>
      </w:del>
    </w:p>
    <w:p w14:paraId="2DEF6736" w14:textId="6C60E8BE" w:rsidR="00F01A52" w:rsidDel="00343D9B" w:rsidRDefault="002750CC" w:rsidP="00B2019F">
      <w:pPr>
        <w:spacing w:line="480" w:lineRule="auto"/>
        <w:ind w:left="720" w:hanging="360"/>
        <w:rPr>
          <w:del w:id="5765" w:author="Thar Adale" w:date="2020-07-16T19:53:00Z"/>
        </w:rPr>
      </w:pPr>
      <w:del w:id="5766" w:author="Thar Adale" w:date="2020-07-16T19:53:00Z">
        <w:r w:rsidDel="00343D9B">
          <w:rPr>
            <w:rStyle w:val="Emphasis"/>
          </w:rPr>
          <w:tab/>
          <w:delText>O48.0</w:delText>
        </w:r>
        <w:r w:rsidRPr="00237906" w:rsidDel="00343D9B">
          <w:delText xml:space="preserve"> (Pregnancy, post-term)</w:delText>
        </w:r>
        <w:r w:rsidR="00F01A52" w:rsidRPr="00237906" w:rsidDel="00343D9B">
          <w:br/>
        </w:r>
        <w:r w:rsidR="00F01A52" w:rsidRPr="00FA796D" w:rsidDel="00343D9B">
          <w:rPr>
            <w:rStyle w:val="Emphasis"/>
          </w:rPr>
          <w:delText>Z3A.26</w:delText>
        </w:r>
        <w:r w:rsidR="00F01A52" w:rsidDel="00343D9B">
          <w:delText xml:space="preserve">  (Pregnancy, weeks of gestation, 26 weeks)</w:delText>
        </w:r>
      </w:del>
    </w:p>
    <w:p w14:paraId="54575B55" w14:textId="37288E32" w:rsidR="00F01A52" w:rsidDel="00343D9B" w:rsidRDefault="00F01A52" w:rsidP="00B2019F">
      <w:pPr>
        <w:spacing w:line="480" w:lineRule="auto"/>
        <w:ind w:left="720" w:hanging="360"/>
        <w:rPr>
          <w:del w:id="5767" w:author="Thar Adale" w:date="2020-07-16T19:53:00Z"/>
        </w:rPr>
      </w:pPr>
      <w:del w:id="5768" w:author="Thar Adale" w:date="2020-07-16T19:53:00Z">
        <w:r w:rsidDel="00343D9B">
          <w:delText>2.</w:delText>
        </w:r>
        <w:r w:rsidDel="00343D9B">
          <w:tab/>
        </w:r>
        <w:r w:rsidRPr="00FA796D" w:rsidDel="00343D9B">
          <w:rPr>
            <w:rStyle w:val="Emphasis"/>
          </w:rPr>
          <w:delText>O32.0XX0</w:delText>
        </w:r>
        <w:r w:rsidDel="00343D9B">
          <w:delText xml:space="preserve">  (Pregnancy, complicated by, unstable lie, single fetus)</w:delText>
        </w:r>
        <w:r w:rsidDel="00343D9B">
          <w:br/>
        </w:r>
        <w:r w:rsidRPr="00FA796D" w:rsidDel="00343D9B">
          <w:rPr>
            <w:rStyle w:val="Emphasis"/>
          </w:rPr>
          <w:delText xml:space="preserve">Z3A.40 </w:delText>
        </w:r>
        <w:r w:rsidDel="00343D9B">
          <w:delText xml:space="preserve"> (Pregnancy, weeks of gestation, 40 weeks)</w:delText>
        </w:r>
      </w:del>
    </w:p>
    <w:p w14:paraId="3657A81E" w14:textId="0C7DED8E" w:rsidR="00F01A52" w:rsidDel="00343D9B" w:rsidRDefault="00F01A52" w:rsidP="00B2019F">
      <w:pPr>
        <w:spacing w:line="480" w:lineRule="auto"/>
        <w:ind w:left="720" w:hanging="360"/>
        <w:rPr>
          <w:del w:id="5769" w:author="Thar Adale" w:date="2020-07-16T19:53:00Z"/>
        </w:rPr>
      </w:pPr>
      <w:del w:id="5770" w:author="Thar Adale" w:date="2020-07-16T19:53:00Z">
        <w:r w:rsidDel="00343D9B">
          <w:delText>3.</w:delText>
        </w:r>
        <w:r w:rsidDel="00343D9B">
          <w:tab/>
        </w:r>
        <w:r w:rsidRPr="00FA796D" w:rsidDel="00343D9B">
          <w:rPr>
            <w:rStyle w:val="Emphasis"/>
          </w:rPr>
          <w:delText>O09.511</w:delText>
        </w:r>
        <w:r w:rsidDel="00343D9B">
          <w:delText xml:space="preserve">  (Pregnancy, supervision</w:delText>
        </w:r>
        <w:r w:rsidR="00A14764" w:rsidDel="00343D9B">
          <w:delText xml:space="preserve"> of</w:delText>
        </w:r>
        <w:r w:rsidDel="00343D9B">
          <w:delText xml:space="preserve">, </w:delText>
        </w:r>
        <w:r w:rsidR="00A14764" w:rsidDel="00343D9B">
          <w:delText xml:space="preserve">elderly </w:delText>
        </w:r>
        <w:r w:rsidDel="00343D9B">
          <w:delText>mother, primigravida, first trimester)</w:delText>
        </w:r>
        <w:r w:rsidDel="00343D9B">
          <w:br/>
        </w:r>
        <w:r w:rsidRPr="00FA796D" w:rsidDel="00343D9B">
          <w:rPr>
            <w:rStyle w:val="Emphasis"/>
          </w:rPr>
          <w:delText>Z3A.10</w:delText>
        </w:r>
        <w:r w:rsidDel="00343D9B">
          <w:delText xml:space="preserve">  (Pregnancy, weeks of gestation, 10 weeks)</w:delText>
        </w:r>
      </w:del>
    </w:p>
    <w:p w14:paraId="5BD95160" w14:textId="036B1CA2" w:rsidR="00F01A52" w:rsidDel="00343D9B" w:rsidRDefault="00F01A52" w:rsidP="00B2019F">
      <w:pPr>
        <w:spacing w:line="480" w:lineRule="auto"/>
        <w:ind w:left="720" w:hanging="360"/>
        <w:rPr>
          <w:del w:id="5771" w:author="Thar Adale" w:date="2020-07-16T19:53:00Z"/>
        </w:rPr>
      </w:pPr>
      <w:del w:id="5772" w:author="Thar Adale" w:date="2020-07-16T19:53:00Z">
        <w:r w:rsidDel="00343D9B">
          <w:delText>4.</w:delText>
        </w:r>
        <w:r w:rsidDel="00343D9B">
          <w:tab/>
        </w:r>
        <w:r w:rsidRPr="00FA796D" w:rsidDel="00343D9B">
          <w:rPr>
            <w:rStyle w:val="Emphasis"/>
          </w:rPr>
          <w:delText xml:space="preserve">O24.410 </w:delText>
        </w:r>
        <w:r w:rsidDel="00343D9B">
          <w:delText xml:space="preserve"> (Diabetes, gestational, diet controlled)</w:delText>
        </w:r>
        <w:r w:rsidDel="00343D9B">
          <w:br/>
        </w:r>
        <w:r w:rsidRPr="00FA796D" w:rsidDel="00343D9B">
          <w:rPr>
            <w:rStyle w:val="Emphasis"/>
          </w:rPr>
          <w:delText xml:space="preserve">Z3A.24 </w:delText>
        </w:r>
        <w:r w:rsidDel="00343D9B">
          <w:delText xml:space="preserve"> (Pregnancy, weeks of gestation, 24 weeks)</w:delText>
        </w:r>
      </w:del>
    </w:p>
    <w:p w14:paraId="3B13BED8" w14:textId="28B66B72" w:rsidR="00F01A52" w:rsidDel="00343D9B" w:rsidRDefault="00F01A52" w:rsidP="00B2019F">
      <w:pPr>
        <w:spacing w:line="480" w:lineRule="auto"/>
        <w:ind w:left="720" w:hanging="360"/>
        <w:rPr>
          <w:del w:id="5773" w:author="Thar Adale" w:date="2020-07-16T19:53:00Z"/>
        </w:rPr>
      </w:pPr>
      <w:del w:id="5774" w:author="Thar Adale" w:date="2020-07-16T19:53:00Z">
        <w:r w:rsidDel="00343D9B">
          <w:delText>5.</w:delText>
        </w:r>
        <w:r w:rsidDel="00343D9B">
          <w:tab/>
        </w:r>
        <w:r w:rsidRPr="00FA796D" w:rsidDel="00343D9B">
          <w:rPr>
            <w:rStyle w:val="Emphasis"/>
          </w:rPr>
          <w:delText>O09.893</w:delText>
        </w:r>
        <w:r w:rsidDel="00343D9B">
          <w:delText xml:space="preserve">  (Pregnancy, supervision</w:delText>
        </w:r>
        <w:r w:rsidR="00A14764" w:rsidDel="00343D9B">
          <w:delText xml:space="preserve"> of</w:delText>
        </w:r>
        <w:r w:rsidDel="00343D9B">
          <w:delText xml:space="preserve">, high risk, due to, specified, NEC, third trimester) </w:delText>
        </w:r>
        <w:r w:rsidDel="00343D9B">
          <w:br/>
        </w:r>
        <w:r w:rsidRPr="00FA796D" w:rsidDel="00343D9B">
          <w:rPr>
            <w:rStyle w:val="Emphasis"/>
          </w:rPr>
          <w:delText>O36.0130</w:delText>
        </w:r>
        <w:r w:rsidDel="00343D9B">
          <w:delText xml:space="preserve">  (Rh, incompatibility affecting management of pregnancy, anti-D antibody, third trimester, single gestation)</w:delText>
        </w:r>
        <w:r w:rsidDel="00343D9B">
          <w:br/>
        </w:r>
        <w:r w:rsidRPr="00FA796D" w:rsidDel="00343D9B">
          <w:rPr>
            <w:rStyle w:val="Emphasis"/>
          </w:rPr>
          <w:delText>Z3A.28</w:delText>
        </w:r>
        <w:r w:rsidDel="00343D9B">
          <w:delText xml:space="preserve">  (Pregnancy, weeks of gestation, 28 weeks)</w:delText>
        </w:r>
      </w:del>
    </w:p>
    <w:p w14:paraId="7F8D3EAE" w14:textId="20EB4850" w:rsidR="00F01A52" w:rsidDel="00343D9B" w:rsidRDefault="00F01A52" w:rsidP="00B2019F">
      <w:pPr>
        <w:keepNext/>
        <w:keepLines/>
        <w:spacing w:line="480" w:lineRule="auto"/>
        <w:outlineLvl w:val="1"/>
        <w:rPr>
          <w:del w:id="5775" w:author="Thar Adale" w:date="2020-07-16T19:53:00Z"/>
          <w:b/>
          <w:bCs/>
          <w:szCs w:val="26"/>
        </w:rPr>
      </w:pPr>
      <w:del w:id="5776" w:author="Thar Adale" w:date="2020-07-16T19:53:00Z">
        <w:r w:rsidDel="00343D9B">
          <w:rPr>
            <w:b/>
            <w:bCs/>
            <w:szCs w:val="26"/>
          </w:rPr>
          <w:delText>Exercise 2</w:delText>
        </w:r>
        <w:r w:rsidR="00B9128A" w:rsidDel="00343D9B">
          <w:rPr>
            <w:b/>
            <w:bCs/>
            <w:szCs w:val="26"/>
          </w:rPr>
          <w:delText>2</w:delText>
        </w:r>
        <w:r w:rsidDel="00343D9B">
          <w:rPr>
            <w:b/>
            <w:bCs/>
            <w:szCs w:val="26"/>
          </w:rPr>
          <w:delText xml:space="preserve">.4 Arranging </w:delText>
        </w:r>
        <w:r w:rsidR="00FC333A" w:rsidDel="00343D9B">
          <w:rPr>
            <w:b/>
            <w:bCs/>
            <w:szCs w:val="26"/>
          </w:rPr>
          <w:delText xml:space="preserve">Diagnosis </w:delText>
        </w:r>
        <w:r w:rsidDel="00343D9B">
          <w:rPr>
            <w:b/>
            <w:bCs/>
            <w:szCs w:val="26"/>
          </w:rPr>
          <w:delText>Codes for Obstetrics</w:delText>
        </w:r>
      </w:del>
    </w:p>
    <w:p w14:paraId="68AA8DB9" w14:textId="0163A9A4" w:rsidR="00F01A52" w:rsidDel="00343D9B" w:rsidRDefault="00F01A52" w:rsidP="00B2019F">
      <w:pPr>
        <w:spacing w:line="480" w:lineRule="auto"/>
        <w:ind w:left="720" w:hanging="360"/>
        <w:rPr>
          <w:del w:id="5777" w:author="Thar Adale" w:date="2020-07-16T19:53:00Z"/>
        </w:rPr>
      </w:pPr>
      <w:del w:id="5778" w:author="Thar Adale" w:date="2020-07-16T19:53:00Z">
        <w:r w:rsidDel="00343D9B">
          <w:delText>1.</w:delText>
        </w:r>
        <w:r w:rsidDel="00343D9B">
          <w:tab/>
        </w:r>
        <w:r w:rsidRPr="00FA796D" w:rsidDel="00343D9B">
          <w:rPr>
            <w:rStyle w:val="Emphasis"/>
          </w:rPr>
          <w:delText>O43.813</w:delText>
        </w:r>
        <w:r w:rsidDel="00343D9B">
          <w:delText xml:space="preserve">  (</w:delText>
        </w:r>
        <w:r w:rsidR="00A14764" w:rsidDel="00343D9B">
          <w:delText>Infarct/</w:delText>
        </w:r>
        <w:r w:rsidDel="00343D9B">
          <w:delText>Infarction, placenta, third trimester)</w:delText>
        </w:r>
        <w:r w:rsidDel="00343D9B">
          <w:br/>
        </w:r>
        <w:r w:rsidRPr="00FA796D" w:rsidDel="00343D9B">
          <w:rPr>
            <w:rStyle w:val="Emphasis"/>
          </w:rPr>
          <w:delText>O36.4XX0</w:delText>
        </w:r>
        <w:r w:rsidDel="00343D9B">
          <w:delText xml:space="preserve">  (Pregnancy, complicated by, death of fetus, single gestation)</w:delText>
        </w:r>
        <w:r w:rsidDel="00343D9B">
          <w:br/>
        </w:r>
        <w:r w:rsidRPr="00FA796D" w:rsidDel="00343D9B">
          <w:rPr>
            <w:rStyle w:val="Emphasis"/>
          </w:rPr>
          <w:delText>Z37.1</w:delText>
        </w:r>
        <w:r w:rsidDel="00343D9B">
          <w:delText xml:space="preserve">  (Outcome of delivery, single, stillborn)</w:delText>
        </w:r>
        <w:r w:rsidDel="00343D9B">
          <w:br/>
        </w:r>
        <w:r w:rsidRPr="00237906" w:rsidDel="00343D9B">
          <w:rPr>
            <w:rStyle w:val="Emphasis"/>
          </w:rPr>
          <w:delText>Z3A.37</w:delText>
        </w:r>
        <w:r w:rsidDel="00343D9B">
          <w:delText xml:space="preserve">  (Pregnancy, weeks of gestation, 37 weeks)</w:delText>
        </w:r>
      </w:del>
    </w:p>
    <w:p w14:paraId="720BDD6D" w14:textId="4C4226BB" w:rsidR="00F01A52" w:rsidDel="00343D9B" w:rsidRDefault="00F01A52" w:rsidP="00B2019F">
      <w:pPr>
        <w:spacing w:line="480" w:lineRule="auto"/>
        <w:ind w:left="720" w:hanging="360"/>
        <w:rPr>
          <w:del w:id="5779" w:author="Thar Adale" w:date="2020-07-16T19:53:00Z"/>
        </w:rPr>
      </w:pPr>
      <w:del w:id="5780" w:author="Thar Adale" w:date="2020-07-16T19:53:00Z">
        <w:r w:rsidDel="00343D9B">
          <w:delText>2.</w:delText>
        </w:r>
        <w:r w:rsidDel="00343D9B">
          <w:tab/>
        </w:r>
        <w:r w:rsidRPr="00FA796D" w:rsidDel="00343D9B">
          <w:rPr>
            <w:rStyle w:val="Emphasis"/>
          </w:rPr>
          <w:delText>O99.011</w:delText>
        </w:r>
        <w:r w:rsidDel="00343D9B">
          <w:delText xml:space="preserve">  (Pregnancy, complicated by anemia, first trimester)</w:delText>
        </w:r>
        <w:r w:rsidDel="00343D9B">
          <w:br/>
        </w:r>
        <w:r w:rsidRPr="00FA796D" w:rsidDel="00343D9B">
          <w:rPr>
            <w:rStyle w:val="Emphasis"/>
          </w:rPr>
          <w:delText>D51.0</w:delText>
        </w:r>
        <w:r w:rsidDel="00343D9B">
          <w:delText xml:space="preserve">  (Anemia, pernicious)</w:delText>
        </w:r>
        <w:r w:rsidDel="00343D9B">
          <w:br/>
        </w:r>
        <w:r w:rsidRPr="00FA796D" w:rsidDel="00343D9B">
          <w:rPr>
            <w:rStyle w:val="Emphasis"/>
          </w:rPr>
          <w:delText>Z3A.12</w:delText>
        </w:r>
        <w:r w:rsidDel="00343D9B">
          <w:delText xml:space="preserve">  (Pregnancy, weeks of gestation, 12 weeks)</w:delText>
        </w:r>
      </w:del>
    </w:p>
    <w:p w14:paraId="4C3A9C07" w14:textId="4C7835CF" w:rsidR="00F01A52" w:rsidDel="00343D9B" w:rsidRDefault="00F01A52" w:rsidP="00B2019F">
      <w:pPr>
        <w:spacing w:line="480" w:lineRule="auto"/>
        <w:ind w:left="720" w:hanging="360"/>
        <w:rPr>
          <w:del w:id="5781" w:author="Thar Adale" w:date="2020-07-16T19:53:00Z"/>
        </w:rPr>
      </w:pPr>
      <w:del w:id="5782" w:author="Thar Adale" w:date="2020-07-16T19:53:00Z">
        <w:r w:rsidDel="00343D9B">
          <w:delText>3.</w:delText>
        </w:r>
        <w:r w:rsidDel="00343D9B">
          <w:tab/>
        </w:r>
        <w:r w:rsidRPr="00FA796D" w:rsidDel="00343D9B">
          <w:rPr>
            <w:rStyle w:val="Emphasis"/>
          </w:rPr>
          <w:delText>O42.913</w:delText>
        </w:r>
        <w:r w:rsidDel="00343D9B">
          <w:delText xml:space="preserve">  (Delivery, complicated, premature rupture of membranes, unspecified length of time between rupture and onset of labor, third trimester) </w:delText>
        </w:r>
      </w:del>
    </w:p>
    <w:p w14:paraId="7F809513" w14:textId="43F5DEDA" w:rsidR="00250290" w:rsidDel="00343D9B" w:rsidRDefault="00F01A52" w:rsidP="00B2019F">
      <w:pPr>
        <w:spacing w:line="480" w:lineRule="auto"/>
        <w:ind w:left="720"/>
        <w:rPr>
          <w:del w:id="5783" w:author="Thar Adale" w:date="2020-07-16T19:53:00Z"/>
        </w:rPr>
      </w:pPr>
      <w:del w:id="5784" w:author="Thar Adale" w:date="2020-07-16T19:53:00Z">
        <w:r w:rsidRPr="00FA796D" w:rsidDel="00343D9B">
          <w:rPr>
            <w:rStyle w:val="Emphasis"/>
          </w:rPr>
          <w:delText xml:space="preserve">O14.13 </w:delText>
        </w:r>
        <w:r w:rsidDel="00343D9B">
          <w:delText xml:space="preserve"> (Delivery, cesarean, pre-eclampsia, severe, third trimester)</w:delText>
        </w:r>
      </w:del>
    </w:p>
    <w:p w14:paraId="02E4069F" w14:textId="420D6D88" w:rsidR="00F01A52" w:rsidDel="00343D9B" w:rsidRDefault="00250290" w:rsidP="00B2019F">
      <w:pPr>
        <w:spacing w:line="480" w:lineRule="auto"/>
        <w:ind w:left="720"/>
        <w:rPr>
          <w:del w:id="5785" w:author="Thar Adale" w:date="2020-07-16T19:53:00Z"/>
        </w:rPr>
      </w:pPr>
      <w:del w:id="5786" w:author="Thar Adale" w:date="2020-07-16T19:53:00Z">
        <w:r w:rsidDel="00343D9B">
          <w:rPr>
            <w:rStyle w:val="Emphasis"/>
          </w:rPr>
          <w:delText xml:space="preserve">O60.14X0 </w:delText>
        </w:r>
        <w:r w:rsidRPr="006B494C" w:rsidDel="00343D9B">
          <w:delText>(</w:delText>
        </w:r>
        <w:r w:rsidDel="00343D9B">
          <w:delText>Delivery, preterm, third trimester, third trimester)</w:delText>
        </w:r>
        <w:r w:rsidR="00F01A52" w:rsidDel="00343D9B">
          <w:br/>
        </w:r>
        <w:r w:rsidR="00F01A52" w:rsidRPr="00FA796D" w:rsidDel="00343D9B">
          <w:rPr>
            <w:rStyle w:val="Emphasis"/>
          </w:rPr>
          <w:delText>Z37.0</w:delText>
        </w:r>
        <w:r w:rsidR="00F01A52" w:rsidDel="00343D9B">
          <w:delText xml:space="preserve">  (Outcome of delivery, single, liveborn)</w:delText>
        </w:r>
        <w:r w:rsidR="00F01A52" w:rsidDel="00343D9B">
          <w:br/>
        </w:r>
        <w:r w:rsidR="00F01A52" w:rsidRPr="00FA796D" w:rsidDel="00343D9B">
          <w:rPr>
            <w:rStyle w:val="Emphasis"/>
          </w:rPr>
          <w:delText xml:space="preserve">Z3A.32  </w:delText>
        </w:r>
        <w:r w:rsidR="00F01A52" w:rsidDel="00343D9B">
          <w:delText>(Pregnancy, weeks of gestation, 32 weeks)</w:delText>
        </w:r>
      </w:del>
    </w:p>
    <w:p w14:paraId="00DEBA09" w14:textId="0840C995" w:rsidR="00F01A52" w:rsidDel="00343D9B" w:rsidRDefault="00F01A52" w:rsidP="00B2019F">
      <w:pPr>
        <w:spacing w:line="480" w:lineRule="auto"/>
        <w:ind w:left="720" w:hanging="360"/>
        <w:rPr>
          <w:del w:id="5787" w:author="Thar Adale" w:date="2020-07-16T19:53:00Z"/>
        </w:rPr>
      </w:pPr>
      <w:del w:id="5788" w:author="Thar Adale" w:date="2020-07-16T19:53:00Z">
        <w:r w:rsidDel="00343D9B">
          <w:delText>4.</w:delText>
        </w:r>
        <w:r w:rsidDel="00343D9B">
          <w:tab/>
        </w:r>
        <w:r w:rsidRPr="00FA796D" w:rsidDel="00343D9B">
          <w:rPr>
            <w:rStyle w:val="Emphasis"/>
          </w:rPr>
          <w:delText>O09.613</w:delText>
        </w:r>
        <w:r w:rsidDel="00343D9B">
          <w:delText xml:space="preserve">  (Pregnancy, supervision, high risk, due to, very young mother, primigravida, third trimester)</w:delText>
        </w:r>
        <w:r w:rsidDel="00343D9B">
          <w:br/>
        </w:r>
        <w:r w:rsidRPr="00FA796D" w:rsidDel="00343D9B">
          <w:rPr>
            <w:rStyle w:val="Emphasis"/>
          </w:rPr>
          <w:delText>O12.13</w:delText>
        </w:r>
        <w:r w:rsidDel="00343D9B">
          <w:delText xml:space="preserve">  (Pregnancy, complicated by, proteinuria, third trimester)</w:delText>
        </w:r>
        <w:r w:rsidDel="00343D9B">
          <w:br/>
        </w:r>
        <w:r w:rsidRPr="00FA796D" w:rsidDel="00343D9B">
          <w:rPr>
            <w:rStyle w:val="Emphasis"/>
          </w:rPr>
          <w:delText>O30.033</w:delText>
        </w:r>
        <w:r w:rsidDel="00343D9B">
          <w:delText xml:space="preserve"> (Pregnancy, twin, monochorionic/diamniotic, third trimester) </w:delText>
        </w:r>
        <w:r w:rsidDel="00343D9B">
          <w:br/>
        </w:r>
        <w:r w:rsidRPr="00FA796D" w:rsidDel="00343D9B">
          <w:rPr>
            <w:rStyle w:val="Emphasis"/>
          </w:rPr>
          <w:delText xml:space="preserve">Z3A.30 </w:delText>
        </w:r>
        <w:r w:rsidDel="00343D9B">
          <w:delText xml:space="preserve"> (Pregnancy, weeks of gestation, 30 weeks)</w:delText>
        </w:r>
      </w:del>
    </w:p>
    <w:p w14:paraId="7B93AE8E" w14:textId="1237DAB4" w:rsidR="00F01A52" w:rsidDel="00343D9B" w:rsidRDefault="00F01A52" w:rsidP="00B2019F">
      <w:pPr>
        <w:spacing w:line="480" w:lineRule="auto"/>
        <w:ind w:left="720" w:hanging="360"/>
        <w:rPr>
          <w:del w:id="5789" w:author="Thar Adale" w:date="2020-07-16T19:53:00Z"/>
        </w:rPr>
      </w:pPr>
      <w:del w:id="5790" w:author="Thar Adale" w:date="2020-07-16T19:53:00Z">
        <w:r w:rsidDel="00343D9B">
          <w:delText>5.</w:delText>
        </w:r>
        <w:r w:rsidDel="00343D9B">
          <w:tab/>
        </w:r>
        <w:r w:rsidRPr="00FA796D" w:rsidDel="00343D9B">
          <w:rPr>
            <w:rStyle w:val="Emphasis"/>
          </w:rPr>
          <w:delText>O65.4</w:delText>
        </w:r>
        <w:r w:rsidDel="00343D9B">
          <w:delText xml:space="preserve">  (Delivery, complicated by, obstruction, fetopelvic disproportion,)</w:delText>
        </w:r>
        <w:r w:rsidDel="00343D9B">
          <w:br/>
        </w:r>
        <w:r w:rsidRPr="00FA796D" w:rsidDel="00343D9B">
          <w:rPr>
            <w:rStyle w:val="Emphasis"/>
          </w:rPr>
          <w:delText>O48.0</w:delText>
        </w:r>
        <w:r w:rsidDel="00343D9B">
          <w:delText xml:space="preserve">  (Pregnancy, post-term)</w:delText>
        </w:r>
        <w:r w:rsidDel="00343D9B">
          <w:br/>
        </w:r>
        <w:r w:rsidRPr="00FA796D" w:rsidDel="00343D9B">
          <w:rPr>
            <w:rStyle w:val="Emphasis"/>
          </w:rPr>
          <w:delText>O99.214</w:delText>
        </w:r>
        <w:r w:rsidDel="00343D9B">
          <w:delText xml:space="preserve">  (Delivery, complicated by, obesity, complicating pregnancy)</w:delText>
        </w:r>
        <w:r w:rsidDel="00343D9B">
          <w:br/>
        </w:r>
        <w:r w:rsidRPr="00FA796D" w:rsidDel="00343D9B">
          <w:rPr>
            <w:rStyle w:val="Emphasis"/>
          </w:rPr>
          <w:delText>E66.01</w:delText>
        </w:r>
        <w:r w:rsidDel="00343D9B">
          <w:delText xml:space="preserve">  (Obesity, severe)</w:delText>
        </w:r>
        <w:r w:rsidDel="00343D9B">
          <w:br/>
        </w:r>
        <w:r w:rsidRPr="00FA796D" w:rsidDel="00343D9B">
          <w:rPr>
            <w:rStyle w:val="Emphasis"/>
          </w:rPr>
          <w:delText>Z68.41</w:delText>
        </w:r>
        <w:r w:rsidDel="00343D9B">
          <w:delText xml:space="preserve"> (BMI, 40.0-44.9)</w:delText>
        </w:r>
        <w:r w:rsidDel="00343D9B">
          <w:br/>
        </w:r>
        <w:r w:rsidRPr="00FA796D" w:rsidDel="00343D9B">
          <w:rPr>
            <w:rStyle w:val="Emphasis"/>
          </w:rPr>
          <w:delText xml:space="preserve">Z37.0 </w:delText>
        </w:r>
        <w:r w:rsidDel="00343D9B">
          <w:delText xml:space="preserve"> (Outcome of delivery, single, liveborn)</w:delText>
        </w:r>
        <w:r w:rsidDel="00343D9B">
          <w:br/>
        </w:r>
        <w:r w:rsidRPr="00FA796D" w:rsidDel="00343D9B">
          <w:rPr>
            <w:rStyle w:val="Emphasis"/>
          </w:rPr>
          <w:delText>Z3A.41</w:delText>
        </w:r>
        <w:r w:rsidDel="00343D9B">
          <w:delText xml:space="preserve"> (Pregnancy, weeks of gestation, 41 weeks)</w:delText>
        </w:r>
      </w:del>
    </w:p>
    <w:p w14:paraId="6B9C72C4" w14:textId="0D44ACCE" w:rsidR="00F01A52" w:rsidDel="00343D9B" w:rsidRDefault="00F01A52" w:rsidP="00B2019F">
      <w:pPr>
        <w:keepNext/>
        <w:keepLines/>
        <w:spacing w:line="480" w:lineRule="auto"/>
        <w:outlineLvl w:val="1"/>
        <w:rPr>
          <w:del w:id="5791" w:author="Thar Adale" w:date="2020-07-16T19:53:00Z"/>
          <w:b/>
          <w:bCs/>
          <w:szCs w:val="26"/>
        </w:rPr>
      </w:pPr>
      <w:del w:id="5792" w:author="Thar Adale" w:date="2020-07-16T19:53:00Z">
        <w:r w:rsidDel="00343D9B">
          <w:rPr>
            <w:b/>
            <w:bCs/>
            <w:szCs w:val="26"/>
          </w:rPr>
          <w:delText>CONCEPT QUIZ</w:delText>
        </w:r>
      </w:del>
    </w:p>
    <w:p w14:paraId="6BEBB9AB" w14:textId="640F9E44" w:rsidR="00F01A52" w:rsidDel="00343D9B" w:rsidRDefault="00F01A52" w:rsidP="00B2019F">
      <w:pPr>
        <w:keepNext/>
        <w:keepLines/>
        <w:spacing w:line="480" w:lineRule="auto"/>
        <w:outlineLvl w:val="1"/>
        <w:rPr>
          <w:del w:id="5793" w:author="Thar Adale" w:date="2020-07-16T19:53:00Z"/>
          <w:b/>
          <w:bCs/>
          <w:szCs w:val="26"/>
        </w:rPr>
      </w:pPr>
      <w:del w:id="5794" w:author="Thar Adale" w:date="2020-07-16T19:53:00Z">
        <w:r w:rsidDel="00343D9B">
          <w:rPr>
            <w:b/>
            <w:bCs/>
            <w:szCs w:val="26"/>
          </w:rPr>
          <w:delText>Completion</w:delText>
        </w:r>
      </w:del>
    </w:p>
    <w:p w14:paraId="4D3EC7B0" w14:textId="33123E76" w:rsidR="00F01A52" w:rsidDel="00343D9B" w:rsidRDefault="00263A2F" w:rsidP="00263A2F">
      <w:pPr>
        <w:spacing w:line="480" w:lineRule="auto"/>
        <w:ind w:left="360"/>
        <w:rPr>
          <w:del w:id="5795" w:author="Thar Adale" w:date="2020-07-16T19:53:00Z"/>
        </w:rPr>
      </w:pPr>
      <w:del w:id="5796" w:author="Thar Adale" w:date="2020-07-16T19:53:00Z">
        <w:r w:rsidDel="00343D9B">
          <w:delText xml:space="preserve">1. </w:delText>
        </w:r>
        <w:r w:rsidR="00F01A52" w:rsidDel="00343D9B">
          <w:delText>peripartum</w:delText>
        </w:r>
      </w:del>
    </w:p>
    <w:p w14:paraId="7C7F7A6F" w14:textId="3C8226A1" w:rsidR="00F01A52" w:rsidDel="00343D9B" w:rsidRDefault="003868C5" w:rsidP="00263A2F">
      <w:pPr>
        <w:spacing w:line="480" w:lineRule="auto"/>
        <w:ind w:left="360"/>
        <w:rPr>
          <w:del w:id="5797" w:author="Thar Adale" w:date="2020-07-16T19:53:00Z"/>
        </w:rPr>
      </w:pPr>
      <w:del w:id="5798" w:author="Thar Adale" w:date="2020-07-16T19:53:00Z">
        <w:r w:rsidDel="00343D9B">
          <w:delText>2</w:delText>
        </w:r>
        <w:r w:rsidR="00263A2F" w:rsidDel="00343D9B">
          <w:delText xml:space="preserve">. </w:delText>
        </w:r>
        <w:r w:rsidR="00F01A52" w:rsidDel="00343D9B">
          <w:delText>parturition</w:delText>
        </w:r>
      </w:del>
    </w:p>
    <w:p w14:paraId="4188E9D0" w14:textId="5C1E42CA" w:rsidR="00F01A52" w:rsidDel="00343D9B" w:rsidRDefault="00263A2F" w:rsidP="00263A2F">
      <w:pPr>
        <w:spacing w:line="480" w:lineRule="auto"/>
        <w:ind w:left="360"/>
        <w:rPr>
          <w:del w:id="5799" w:author="Thar Adale" w:date="2020-07-16T19:53:00Z"/>
        </w:rPr>
      </w:pPr>
      <w:del w:id="5800" w:author="Thar Adale" w:date="2020-07-16T19:53:00Z">
        <w:r w:rsidDel="00343D9B">
          <w:delText xml:space="preserve">3. </w:delText>
        </w:r>
        <w:r w:rsidR="00F01A52" w:rsidDel="00343D9B">
          <w:delText>last menstrual period</w:delText>
        </w:r>
      </w:del>
    </w:p>
    <w:p w14:paraId="3C7EA335" w14:textId="3B7E8A65" w:rsidR="00F01A52" w:rsidDel="00343D9B" w:rsidRDefault="00263A2F" w:rsidP="00263A2F">
      <w:pPr>
        <w:spacing w:line="480" w:lineRule="auto"/>
        <w:ind w:left="360"/>
        <w:rPr>
          <w:del w:id="5801" w:author="Thar Adale" w:date="2020-07-16T19:53:00Z"/>
        </w:rPr>
      </w:pPr>
      <w:del w:id="5802" w:author="Thar Adale" w:date="2020-07-16T19:53:00Z">
        <w:r w:rsidDel="00343D9B">
          <w:delText xml:space="preserve">4. </w:delText>
        </w:r>
        <w:r w:rsidR="00F01A52" w:rsidDel="00343D9B">
          <w:delText>third trimester</w:delText>
        </w:r>
      </w:del>
    </w:p>
    <w:p w14:paraId="61480F81" w14:textId="44BC566E" w:rsidR="00F01A52" w:rsidDel="00343D9B" w:rsidRDefault="00263A2F" w:rsidP="00263A2F">
      <w:pPr>
        <w:spacing w:line="480" w:lineRule="auto"/>
        <w:ind w:left="360"/>
        <w:rPr>
          <w:del w:id="5803" w:author="Thar Adale" w:date="2020-07-16T19:53:00Z"/>
        </w:rPr>
      </w:pPr>
      <w:del w:id="5804" w:author="Thar Adale" w:date="2020-07-16T19:53:00Z">
        <w:r w:rsidDel="00343D9B">
          <w:delText xml:space="preserve">5. </w:delText>
        </w:r>
        <w:r w:rsidR="00F01A52" w:rsidDel="00343D9B">
          <w:delText>nuchal cord</w:delText>
        </w:r>
      </w:del>
    </w:p>
    <w:p w14:paraId="2487AD3E" w14:textId="64F57EF7" w:rsidR="00F01A52" w:rsidDel="00343D9B" w:rsidRDefault="00263A2F" w:rsidP="00263A2F">
      <w:pPr>
        <w:spacing w:line="480" w:lineRule="auto"/>
        <w:ind w:left="360"/>
        <w:rPr>
          <w:del w:id="5805" w:author="Thar Adale" w:date="2020-07-16T19:53:00Z"/>
        </w:rPr>
      </w:pPr>
      <w:del w:id="5806" w:author="Thar Adale" w:date="2020-07-16T19:53:00Z">
        <w:r w:rsidDel="00343D9B">
          <w:delText xml:space="preserve">6. </w:delText>
        </w:r>
        <w:r w:rsidR="00F01A52" w:rsidDel="00343D9B">
          <w:delText>Rhesus incompatibility</w:delText>
        </w:r>
      </w:del>
    </w:p>
    <w:p w14:paraId="040DF426" w14:textId="370D46B7" w:rsidR="00F01A52" w:rsidDel="00343D9B" w:rsidRDefault="00263A2F" w:rsidP="00263A2F">
      <w:pPr>
        <w:spacing w:line="480" w:lineRule="auto"/>
        <w:ind w:left="360"/>
        <w:rPr>
          <w:del w:id="5807" w:author="Thar Adale" w:date="2020-07-16T19:53:00Z"/>
        </w:rPr>
      </w:pPr>
      <w:del w:id="5808" w:author="Thar Adale" w:date="2020-07-16T19:53:00Z">
        <w:r w:rsidDel="00343D9B">
          <w:delText xml:space="preserve">7. </w:delText>
        </w:r>
        <w:r w:rsidR="00F01A52" w:rsidDel="00343D9B">
          <w:delText>preeclampsia</w:delText>
        </w:r>
      </w:del>
    </w:p>
    <w:p w14:paraId="265C1A5E" w14:textId="2FA19B08" w:rsidR="00F01A52" w:rsidDel="00343D9B" w:rsidRDefault="00263A2F" w:rsidP="00263A2F">
      <w:pPr>
        <w:spacing w:line="480" w:lineRule="auto"/>
        <w:ind w:left="360"/>
        <w:rPr>
          <w:del w:id="5809" w:author="Thar Adale" w:date="2020-07-16T19:53:00Z"/>
        </w:rPr>
      </w:pPr>
      <w:del w:id="5810" w:author="Thar Adale" w:date="2020-07-16T19:53:00Z">
        <w:r w:rsidDel="00343D9B">
          <w:delText xml:space="preserve">8. </w:delText>
        </w:r>
        <w:r w:rsidR="00F01A52" w:rsidDel="00343D9B">
          <w:delText>MoDi</w:delText>
        </w:r>
      </w:del>
    </w:p>
    <w:p w14:paraId="366C4358" w14:textId="64BABAAE" w:rsidR="00F01A52" w:rsidDel="00343D9B" w:rsidRDefault="00263A2F" w:rsidP="00263A2F">
      <w:pPr>
        <w:spacing w:line="480" w:lineRule="auto"/>
        <w:ind w:left="360"/>
        <w:rPr>
          <w:del w:id="5811" w:author="Thar Adale" w:date="2020-07-16T19:53:00Z"/>
        </w:rPr>
      </w:pPr>
      <w:del w:id="5812" w:author="Thar Adale" w:date="2020-07-16T19:53:00Z">
        <w:r w:rsidDel="00343D9B">
          <w:delText xml:space="preserve">9. </w:delText>
        </w:r>
        <w:r w:rsidR="00F01A52" w:rsidDel="00343D9B">
          <w:delText>fetopelvic</w:delText>
        </w:r>
      </w:del>
    </w:p>
    <w:p w14:paraId="72604D79" w14:textId="77155B58" w:rsidR="00F01A52" w:rsidDel="00343D9B" w:rsidRDefault="00263A2F" w:rsidP="00263A2F">
      <w:pPr>
        <w:spacing w:line="480" w:lineRule="auto"/>
        <w:ind w:left="360"/>
        <w:rPr>
          <w:del w:id="5813" w:author="Thar Adale" w:date="2020-07-16T19:53:00Z"/>
        </w:rPr>
      </w:pPr>
      <w:del w:id="5814" w:author="Thar Adale" w:date="2020-07-16T19:53:00Z">
        <w:r w:rsidDel="00343D9B">
          <w:delText xml:space="preserve">10. </w:delText>
        </w:r>
        <w:r w:rsidR="00F01A52" w:rsidDel="00343D9B">
          <w:delText>PROM</w:delText>
        </w:r>
      </w:del>
    </w:p>
    <w:p w14:paraId="7389183C" w14:textId="7D65A6DA" w:rsidR="00F01A52" w:rsidDel="00343D9B" w:rsidRDefault="00F01A52" w:rsidP="00B2019F">
      <w:pPr>
        <w:keepNext/>
        <w:keepLines/>
        <w:spacing w:line="480" w:lineRule="auto"/>
        <w:outlineLvl w:val="1"/>
        <w:rPr>
          <w:del w:id="5815" w:author="Thar Adale" w:date="2020-07-16T19:53:00Z"/>
          <w:b/>
          <w:bCs/>
          <w:szCs w:val="26"/>
        </w:rPr>
      </w:pPr>
      <w:del w:id="5816" w:author="Thar Adale" w:date="2020-07-16T19:53:00Z">
        <w:r w:rsidDel="00343D9B">
          <w:rPr>
            <w:b/>
            <w:bCs/>
            <w:szCs w:val="26"/>
          </w:rPr>
          <w:delText>Multiple Choice</w:delText>
        </w:r>
      </w:del>
    </w:p>
    <w:p w14:paraId="6D73AA9C" w14:textId="1592F54A" w:rsidR="00F01A52" w:rsidDel="00343D9B" w:rsidRDefault="00263A2F" w:rsidP="00263A2F">
      <w:pPr>
        <w:spacing w:line="480" w:lineRule="auto"/>
        <w:ind w:left="360"/>
        <w:rPr>
          <w:del w:id="5817" w:author="Thar Adale" w:date="2020-07-16T19:53:00Z"/>
        </w:rPr>
      </w:pPr>
      <w:del w:id="5818" w:author="Thar Adale" w:date="2020-07-16T19:53:00Z">
        <w:r w:rsidDel="00343D9B">
          <w:delText xml:space="preserve">1. </w:delText>
        </w:r>
        <w:r w:rsidR="00F70FF3" w:rsidDel="00343D9B">
          <w:delText>C</w:delText>
        </w:r>
      </w:del>
    </w:p>
    <w:p w14:paraId="09650368" w14:textId="16E03DB5" w:rsidR="00F01A52" w:rsidDel="00343D9B" w:rsidRDefault="00263A2F" w:rsidP="00263A2F">
      <w:pPr>
        <w:spacing w:line="480" w:lineRule="auto"/>
        <w:ind w:left="360"/>
        <w:rPr>
          <w:del w:id="5819" w:author="Thar Adale" w:date="2020-07-16T19:53:00Z"/>
        </w:rPr>
      </w:pPr>
      <w:del w:id="5820" w:author="Thar Adale" w:date="2020-07-16T19:53:00Z">
        <w:r w:rsidDel="00343D9B">
          <w:delText xml:space="preserve">2. </w:delText>
        </w:r>
        <w:r w:rsidR="00F01A52" w:rsidDel="00343D9B">
          <w:delText>B</w:delText>
        </w:r>
      </w:del>
    </w:p>
    <w:p w14:paraId="03407371" w14:textId="55B9891E" w:rsidR="00F01A52" w:rsidDel="00343D9B" w:rsidRDefault="00263A2F" w:rsidP="00263A2F">
      <w:pPr>
        <w:spacing w:line="480" w:lineRule="auto"/>
        <w:ind w:left="360"/>
        <w:rPr>
          <w:del w:id="5821" w:author="Thar Adale" w:date="2020-07-16T19:53:00Z"/>
        </w:rPr>
      </w:pPr>
      <w:del w:id="5822" w:author="Thar Adale" w:date="2020-07-16T19:53:00Z">
        <w:r w:rsidDel="00343D9B">
          <w:delText xml:space="preserve">3. </w:delText>
        </w:r>
        <w:r w:rsidR="00B90198" w:rsidDel="00343D9B">
          <w:delText>A</w:delText>
        </w:r>
      </w:del>
    </w:p>
    <w:p w14:paraId="5A99748A" w14:textId="31F008D6" w:rsidR="00F01A52" w:rsidDel="00343D9B" w:rsidRDefault="00263A2F" w:rsidP="00263A2F">
      <w:pPr>
        <w:spacing w:line="480" w:lineRule="auto"/>
        <w:ind w:left="360"/>
        <w:rPr>
          <w:del w:id="5823" w:author="Thar Adale" w:date="2020-07-16T19:53:00Z"/>
        </w:rPr>
      </w:pPr>
      <w:del w:id="5824" w:author="Thar Adale" w:date="2020-07-16T19:53:00Z">
        <w:r w:rsidDel="00343D9B">
          <w:delText xml:space="preserve">4. </w:delText>
        </w:r>
        <w:r w:rsidR="00F01A52" w:rsidDel="00343D9B">
          <w:delText>B</w:delText>
        </w:r>
      </w:del>
    </w:p>
    <w:p w14:paraId="4C18BEB5" w14:textId="1734C8A1" w:rsidR="00F01A52" w:rsidDel="00343D9B" w:rsidRDefault="00263A2F" w:rsidP="00263A2F">
      <w:pPr>
        <w:spacing w:line="480" w:lineRule="auto"/>
        <w:ind w:left="360"/>
        <w:rPr>
          <w:del w:id="5825" w:author="Thar Adale" w:date="2020-07-16T19:53:00Z"/>
        </w:rPr>
      </w:pPr>
      <w:del w:id="5826" w:author="Thar Adale" w:date="2020-07-16T19:53:00Z">
        <w:r w:rsidDel="00343D9B">
          <w:delText xml:space="preserve">5. </w:delText>
        </w:r>
        <w:r w:rsidR="00F01A52" w:rsidDel="00343D9B">
          <w:delText>C</w:delText>
        </w:r>
      </w:del>
    </w:p>
    <w:p w14:paraId="6C58F7CC" w14:textId="0B5E6D9B" w:rsidR="00F01A52" w:rsidDel="00343D9B" w:rsidRDefault="00263A2F" w:rsidP="00263A2F">
      <w:pPr>
        <w:spacing w:line="480" w:lineRule="auto"/>
        <w:ind w:left="360"/>
        <w:rPr>
          <w:del w:id="5827" w:author="Thar Adale" w:date="2020-07-16T19:53:00Z"/>
        </w:rPr>
      </w:pPr>
      <w:del w:id="5828" w:author="Thar Adale" w:date="2020-07-16T19:53:00Z">
        <w:r w:rsidDel="00343D9B">
          <w:delText xml:space="preserve">6. </w:delText>
        </w:r>
        <w:r w:rsidR="00F01A52" w:rsidDel="00343D9B">
          <w:delText>B</w:delText>
        </w:r>
      </w:del>
    </w:p>
    <w:p w14:paraId="2C274958" w14:textId="7247448B" w:rsidR="00F01A52" w:rsidDel="00343D9B" w:rsidRDefault="00263A2F" w:rsidP="00263A2F">
      <w:pPr>
        <w:spacing w:line="480" w:lineRule="auto"/>
        <w:ind w:left="360"/>
        <w:rPr>
          <w:del w:id="5829" w:author="Thar Adale" w:date="2020-07-16T19:53:00Z"/>
        </w:rPr>
      </w:pPr>
      <w:del w:id="5830" w:author="Thar Adale" w:date="2020-07-16T19:53:00Z">
        <w:r w:rsidDel="00343D9B">
          <w:delText xml:space="preserve">7. </w:delText>
        </w:r>
        <w:r w:rsidR="00F01A52" w:rsidDel="00343D9B">
          <w:delText>D</w:delText>
        </w:r>
      </w:del>
    </w:p>
    <w:p w14:paraId="7A356EBC" w14:textId="154D0D8A" w:rsidR="00F01A52" w:rsidDel="00343D9B" w:rsidRDefault="00263A2F" w:rsidP="00263A2F">
      <w:pPr>
        <w:spacing w:line="480" w:lineRule="auto"/>
        <w:ind w:left="360"/>
        <w:rPr>
          <w:del w:id="5831" w:author="Thar Adale" w:date="2020-07-16T19:53:00Z"/>
        </w:rPr>
      </w:pPr>
      <w:del w:id="5832" w:author="Thar Adale" w:date="2020-07-16T19:53:00Z">
        <w:r w:rsidDel="00343D9B">
          <w:delText xml:space="preserve">8. </w:delText>
        </w:r>
        <w:r w:rsidR="00B90198" w:rsidDel="00343D9B">
          <w:delText>D</w:delText>
        </w:r>
      </w:del>
    </w:p>
    <w:p w14:paraId="6EE62438" w14:textId="30354295" w:rsidR="00F01A52" w:rsidDel="00343D9B" w:rsidRDefault="00263A2F" w:rsidP="00263A2F">
      <w:pPr>
        <w:spacing w:line="480" w:lineRule="auto"/>
        <w:ind w:left="360"/>
        <w:rPr>
          <w:del w:id="5833" w:author="Thar Adale" w:date="2020-07-16T19:53:00Z"/>
        </w:rPr>
      </w:pPr>
      <w:del w:id="5834" w:author="Thar Adale" w:date="2020-07-16T19:53:00Z">
        <w:r w:rsidDel="00343D9B">
          <w:delText xml:space="preserve">9. </w:delText>
        </w:r>
        <w:r w:rsidR="00F01A52" w:rsidDel="00343D9B">
          <w:delText>C</w:delText>
        </w:r>
      </w:del>
    </w:p>
    <w:p w14:paraId="0E08775A" w14:textId="6BD45BA0" w:rsidR="00F01A52" w:rsidDel="00343D9B" w:rsidRDefault="00263A2F" w:rsidP="00263A2F">
      <w:pPr>
        <w:spacing w:line="480" w:lineRule="auto"/>
        <w:ind w:left="360"/>
        <w:rPr>
          <w:del w:id="5835" w:author="Thar Adale" w:date="2020-07-16T19:53:00Z"/>
        </w:rPr>
      </w:pPr>
      <w:del w:id="5836" w:author="Thar Adale" w:date="2020-07-16T19:53:00Z">
        <w:r w:rsidDel="00343D9B">
          <w:delText xml:space="preserve">10. </w:delText>
        </w:r>
        <w:r w:rsidR="00F01A52" w:rsidDel="00343D9B">
          <w:delText>D</w:delText>
        </w:r>
      </w:del>
    </w:p>
    <w:p w14:paraId="75D766AC" w14:textId="46056183" w:rsidR="00F01A52" w:rsidDel="00343D9B" w:rsidRDefault="00B2019F" w:rsidP="00B2019F">
      <w:pPr>
        <w:keepNext/>
        <w:keepLines/>
        <w:spacing w:line="480" w:lineRule="auto"/>
        <w:outlineLvl w:val="1"/>
        <w:rPr>
          <w:del w:id="5837" w:author="Thar Adale" w:date="2020-07-16T19:53:00Z"/>
          <w:b/>
          <w:bCs/>
          <w:szCs w:val="26"/>
        </w:rPr>
      </w:pPr>
      <w:del w:id="5838" w:author="Thar Adale" w:date="2020-07-16T19:53:00Z">
        <w:r w:rsidDel="00343D9B">
          <w:rPr>
            <w:b/>
            <w:bCs/>
            <w:szCs w:val="26"/>
          </w:rPr>
          <w:delText>KEEP ON CODING</w:delText>
        </w:r>
      </w:del>
    </w:p>
    <w:p w14:paraId="638AD06A" w14:textId="24E488DB" w:rsidR="00F01A52" w:rsidDel="00343D9B" w:rsidRDefault="00F01A52" w:rsidP="00B2019F">
      <w:pPr>
        <w:tabs>
          <w:tab w:val="left" w:pos="720"/>
        </w:tabs>
        <w:spacing w:line="480" w:lineRule="auto"/>
        <w:ind w:left="720" w:hanging="360"/>
        <w:rPr>
          <w:del w:id="5839" w:author="Thar Adale" w:date="2020-07-16T19:53:00Z"/>
        </w:rPr>
      </w:pPr>
      <w:del w:id="5840" w:author="Thar Adale" w:date="2020-07-16T19:53:00Z">
        <w:r w:rsidDel="00343D9B">
          <w:delText>1.</w:delText>
        </w:r>
        <w:r w:rsidDel="00343D9B">
          <w:tab/>
        </w:r>
        <w:r w:rsidRPr="00FA796D" w:rsidDel="00343D9B">
          <w:rPr>
            <w:rStyle w:val="Emphasis"/>
          </w:rPr>
          <w:delText>O00.1</w:delText>
        </w:r>
        <w:r w:rsidR="00A14764" w:rsidRPr="00FA796D" w:rsidDel="00343D9B">
          <w:rPr>
            <w:rStyle w:val="Emphasis"/>
          </w:rPr>
          <w:delText>0</w:delText>
        </w:r>
        <w:r w:rsidR="003E3416" w:rsidDel="00343D9B">
          <w:rPr>
            <w:rStyle w:val="Emphasis"/>
          </w:rPr>
          <w:delText>1</w:delText>
        </w:r>
        <w:r w:rsidRPr="00FA796D" w:rsidDel="00343D9B">
          <w:rPr>
            <w:rStyle w:val="Emphasis"/>
          </w:rPr>
          <w:delText xml:space="preserve"> </w:delText>
        </w:r>
        <w:r w:rsidDel="00343D9B">
          <w:delText xml:space="preserve"> (Pregnancy, tubal)</w:delText>
        </w:r>
      </w:del>
    </w:p>
    <w:p w14:paraId="5F6A5D21" w14:textId="3EB460AA" w:rsidR="00F01A52" w:rsidDel="00343D9B" w:rsidRDefault="00F01A52" w:rsidP="00B2019F">
      <w:pPr>
        <w:tabs>
          <w:tab w:val="left" w:pos="720"/>
        </w:tabs>
        <w:spacing w:line="480" w:lineRule="auto"/>
        <w:ind w:left="720" w:hanging="360"/>
        <w:rPr>
          <w:del w:id="5841" w:author="Thar Adale" w:date="2020-07-16T19:53:00Z"/>
        </w:rPr>
      </w:pPr>
      <w:del w:id="5842" w:author="Thar Adale" w:date="2020-07-16T19:53:00Z">
        <w:r w:rsidDel="00343D9B">
          <w:delText>2.</w:delText>
        </w:r>
        <w:r w:rsidDel="00343D9B">
          <w:tab/>
        </w:r>
        <w:r w:rsidRPr="00FA796D" w:rsidDel="00343D9B">
          <w:rPr>
            <w:rStyle w:val="Emphasis"/>
          </w:rPr>
          <w:delText xml:space="preserve">O09.513 </w:delText>
        </w:r>
        <w:r w:rsidDel="00343D9B">
          <w:delText xml:space="preserve"> (Pregnancy, supervision of, high-risk, due to older mother – </w:delText>
        </w:r>
        <w:r w:rsidDel="00343D9B">
          <w:rPr>
            <w:i/>
          </w:rPr>
          <w:delText xml:space="preserve">see </w:delText>
        </w:r>
        <w:r w:rsidDel="00343D9B">
          <w:delText>Pregnancy, supervision of, elderly mother, primigravida, third trimester)</w:delText>
        </w:r>
        <w:r w:rsidDel="00343D9B">
          <w:br/>
        </w:r>
        <w:r w:rsidRPr="00FA796D" w:rsidDel="00343D9B">
          <w:rPr>
            <w:rStyle w:val="Emphasis"/>
          </w:rPr>
          <w:delText>Z3A.35</w:delText>
        </w:r>
        <w:r w:rsidDel="00343D9B">
          <w:delText xml:space="preserve">  (Pregnancy, weeks, 35)</w:delText>
        </w:r>
      </w:del>
    </w:p>
    <w:p w14:paraId="0E83A70A" w14:textId="5FB6C183" w:rsidR="00F01A52" w:rsidDel="00343D9B" w:rsidRDefault="00F01A52" w:rsidP="00B2019F">
      <w:pPr>
        <w:tabs>
          <w:tab w:val="left" w:pos="720"/>
        </w:tabs>
        <w:spacing w:line="480" w:lineRule="auto"/>
        <w:ind w:left="720" w:hanging="360"/>
        <w:rPr>
          <w:del w:id="5843" w:author="Thar Adale" w:date="2020-07-16T19:53:00Z"/>
        </w:rPr>
      </w:pPr>
      <w:del w:id="5844" w:author="Thar Adale" w:date="2020-07-16T19:53:00Z">
        <w:r w:rsidDel="00343D9B">
          <w:delText>3.</w:delText>
        </w:r>
        <w:r w:rsidDel="00343D9B">
          <w:tab/>
        </w:r>
        <w:r w:rsidRPr="00FA796D" w:rsidDel="00343D9B">
          <w:rPr>
            <w:rStyle w:val="Emphasis"/>
          </w:rPr>
          <w:delText xml:space="preserve">O20.0  </w:delText>
        </w:r>
        <w:r w:rsidDel="00343D9B">
          <w:delText>(Threatened, abortion)</w:delText>
        </w:r>
      </w:del>
    </w:p>
    <w:p w14:paraId="6BABDB42" w14:textId="4E64B75D" w:rsidR="00F01A52" w:rsidDel="00343D9B" w:rsidRDefault="00F01A52" w:rsidP="00B2019F">
      <w:pPr>
        <w:tabs>
          <w:tab w:val="left" w:pos="720"/>
        </w:tabs>
        <w:spacing w:line="480" w:lineRule="auto"/>
        <w:ind w:left="720" w:hanging="360"/>
        <w:rPr>
          <w:del w:id="5845" w:author="Thar Adale" w:date="2020-07-16T19:53:00Z"/>
        </w:rPr>
      </w:pPr>
      <w:del w:id="5846" w:author="Thar Adale" w:date="2020-07-16T19:53:00Z">
        <w:r w:rsidDel="00343D9B">
          <w:delText>4.</w:delText>
        </w:r>
        <w:r w:rsidDel="00343D9B">
          <w:tab/>
        </w:r>
        <w:r w:rsidRPr="00FA796D" w:rsidDel="00343D9B">
          <w:rPr>
            <w:rStyle w:val="Emphasis"/>
          </w:rPr>
          <w:delText>O99.844</w:delText>
        </w:r>
        <w:r w:rsidDel="00343D9B">
          <w:delText xml:space="preserve">  (Pregnancy, complicated by, bariatric surgery status, childbirth)</w:delText>
        </w:r>
        <w:r w:rsidDel="00343D9B">
          <w:br/>
        </w:r>
        <w:r w:rsidRPr="00FA796D" w:rsidDel="00343D9B">
          <w:rPr>
            <w:rStyle w:val="Emphasis"/>
          </w:rPr>
          <w:delText>Z3A.36</w:delText>
        </w:r>
        <w:r w:rsidDel="00343D9B">
          <w:delText xml:space="preserve">  (Pregnancy, weeks, 36)</w:delText>
        </w:r>
      </w:del>
    </w:p>
    <w:p w14:paraId="3B076EC2" w14:textId="0DBEF060" w:rsidR="00F01A52" w:rsidDel="00343D9B" w:rsidRDefault="00F01A52" w:rsidP="00B2019F">
      <w:pPr>
        <w:tabs>
          <w:tab w:val="left" w:pos="720"/>
        </w:tabs>
        <w:spacing w:line="480" w:lineRule="auto"/>
        <w:ind w:left="720" w:hanging="360"/>
        <w:rPr>
          <w:del w:id="5847" w:author="Thar Adale" w:date="2020-07-16T19:53:00Z"/>
        </w:rPr>
      </w:pPr>
      <w:del w:id="5848" w:author="Thar Adale" w:date="2020-07-16T19:53:00Z">
        <w:r w:rsidDel="00343D9B">
          <w:delText>5.</w:delText>
        </w:r>
        <w:r w:rsidDel="00343D9B">
          <w:tab/>
        </w:r>
        <w:r w:rsidRPr="00FA796D" w:rsidDel="00343D9B">
          <w:rPr>
            <w:rStyle w:val="Emphasis"/>
          </w:rPr>
          <w:delText>O26.01</w:delText>
        </w:r>
        <w:r w:rsidDel="00343D9B">
          <w:delText xml:space="preserve">  (Pregnancy, complicated by, excessive weight gain, first trimester)</w:delText>
        </w:r>
        <w:r w:rsidDel="00343D9B">
          <w:br/>
        </w:r>
        <w:r w:rsidRPr="00FA796D" w:rsidDel="00343D9B">
          <w:rPr>
            <w:rStyle w:val="Emphasis"/>
          </w:rPr>
          <w:delText>Z3A.12</w:delText>
        </w:r>
        <w:r w:rsidDel="00343D9B">
          <w:delText xml:space="preserve">  (Pregnancy, weeks, 12)</w:delText>
        </w:r>
      </w:del>
    </w:p>
    <w:p w14:paraId="2730E504" w14:textId="214328C6" w:rsidR="00F01A52" w:rsidDel="00343D9B" w:rsidRDefault="00F01A52" w:rsidP="00B2019F">
      <w:pPr>
        <w:tabs>
          <w:tab w:val="left" w:pos="720"/>
        </w:tabs>
        <w:spacing w:line="480" w:lineRule="auto"/>
        <w:ind w:left="720" w:hanging="360"/>
        <w:rPr>
          <w:del w:id="5849" w:author="Thar Adale" w:date="2020-07-16T19:53:00Z"/>
          <w:lang w:val="pt-BR"/>
        </w:rPr>
      </w:pPr>
      <w:del w:id="5850" w:author="Thar Adale" w:date="2020-07-16T19:53:00Z">
        <w:r w:rsidDel="00343D9B">
          <w:rPr>
            <w:lang w:val="pt-BR"/>
          </w:rPr>
          <w:delText>6.</w:delText>
        </w:r>
        <w:r w:rsidDel="00343D9B">
          <w:rPr>
            <w:lang w:val="pt-BR"/>
          </w:rPr>
          <w:tab/>
        </w:r>
        <w:r w:rsidRPr="00FA796D" w:rsidDel="00343D9B">
          <w:rPr>
            <w:rStyle w:val="Emphasis"/>
          </w:rPr>
          <w:delText>O24.03</w:delText>
        </w:r>
        <w:r w:rsidDel="00343D9B">
          <w:rPr>
            <w:lang w:val="pt-BR"/>
          </w:rPr>
          <w:delText xml:space="preserve">  (Puerperal, diabetes, pre-existing, type 1)</w:delText>
        </w:r>
      </w:del>
    </w:p>
    <w:p w14:paraId="19CE8A72" w14:textId="4C93AC4D" w:rsidR="00F01A52" w:rsidDel="00343D9B" w:rsidRDefault="00F01A52" w:rsidP="00B2019F">
      <w:pPr>
        <w:tabs>
          <w:tab w:val="left" w:pos="720"/>
        </w:tabs>
        <w:spacing w:line="480" w:lineRule="auto"/>
        <w:ind w:left="720" w:hanging="360"/>
        <w:rPr>
          <w:del w:id="5851" w:author="Thar Adale" w:date="2020-07-16T19:53:00Z"/>
        </w:rPr>
      </w:pPr>
      <w:del w:id="5852" w:author="Thar Adale" w:date="2020-07-16T19:53:00Z">
        <w:r w:rsidDel="00343D9B">
          <w:delText>7.</w:delText>
        </w:r>
        <w:r w:rsidDel="00343D9B">
          <w:tab/>
        </w:r>
        <w:r w:rsidRPr="00FA796D" w:rsidDel="00343D9B">
          <w:rPr>
            <w:rStyle w:val="Emphasis"/>
          </w:rPr>
          <w:delText>O32.1XX0</w:delText>
        </w:r>
        <w:r w:rsidDel="00343D9B">
          <w:delText xml:space="preserve">  (Pregnancy, complicated by, breech, unspecified)</w:delText>
        </w:r>
        <w:r w:rsidDel="00343D9B">
          <w:br/>
        </w:r>
        <w:r w:rsidRPr="00FA796D" w:rsidDel="00343D9B">
          <w:rPr>
            <w:rStyle w:val="Emphasis"/>
          </w:rPr>
          <w:delText>Z3A.39</w:delText>
        </w:r>
        <w:r w:rsidDel="00343D9B">
          <w:delText xml:space="preserve">  (Pregnancy, weeks, 39)</w:delText>
        </w:r>
      </w:del>
    </w:p>
    <w:p w14:paraId="23A1EF8A" w14:textId="6C065B79" w:rsidR="00F01A52" w:rsidDel="00343D9B" w:rsidRDefault="00F01A52" w:rsidP="00B2019F">
      <w:pPr>
        <w:tabs>
          <w:tab w:val="left" w:pos="720"/>
        </w:tabs>
        <w:spacing w:line="480" w:lineRule="auto"/>
        <w:ind w:left="720" w:hanging="360"/>
        <w:rPr>
          <w:del w:id="5853" w:author="Thar Adale" w:date="2020-07-16T19:53:00Z"/>
        </w:rPr>
      </w:pPr>
      <w:del w:id="5854" w:author="Thar Adale" w:date="2020-07-16T19:53:00Z">
        <w:r w:rsidDel="00343D9B">
          <w:delText>8.</w:delText>
        </w:r>
        <w:r w:rsidDel="00343D9B">
          <w:tab/>
        </w:r>
        <w:r w:rsidRPr="00FA796D" w:rsidDel="00343D9B">
          <w:rPr>
            <w:rStyle w:val="Emphasis"/>
          </w:rPr>
          <w:delText>O92.6</w:delText>
        </w:r>
        <w:r w:rsidDel="00343D9B">
          <w:delText xml:space="preserve">  (Galactorrhea)</w:delText>
        </w:r>
      </w:del>
    </w:p>
    <w:p w14:paraId="166F367C" w14:textId="2F114236" w:rsidR="00F01A52" w:rsidDel="00343D9B" w:rsidRDefault="00F01A52" w:rsidP="00B2019F">
      <w:pPr>
        <w:tabs>
          <w:tab w:val="left" w:pos="720"/>
        </w:tabs>
        <w:spacing w:line="480" w:lineRule="auto"/>
        <w:ind w:left="720" w:hanging="360"/>
        <w:rPr>
          <w:del w:id="5855" w:author="Thar Adale" w:date="2020-07-16T19:53:00Z"/>
        </w:rPr>
      </w:pPr>
      <w:del w:id="5856" w:author="Thar Adale" w:date="2020-07-16T19:53:00Z">
        <w:r w:rsidDel="00343D9B">
          <w:delText>9.</w:delText>
        </w:r>
        <w:r w:rsidDel="00343D9B">
          <w:tab/>
        </w:r>
        <w:r w:rsidRPr="00FA796D" w:rsidDel="00343D9B">
          <w:rPr>
            <w:rStyle w:val="Emphasis"/>
          </w:rPr>
          <w:delText>O90.5</w:delText>
        </w:r>
        <w:r w:rsidDel="00343D9B">
          <w:delText xml:space="preserve">  (Thyroiditis, postpartum)</w:delText>
        </w:r>
      </w:del>
    </w:p>
    <w:p w14:paraId="4389F31C" w14:textId="229326F2" w:rsidR="00F01A52" w:rsidDel="00343D9B" w:rsidRDefault="00F01A52" w:rsidP="00B2019F">
      <w:pPr>
        <w:tabs>
          <w:tab w:val="left" w:pos="720"/>
        </w:tabs>
        <w:spacing w:line="480" w:lineRule="auto"/>
        <w:ind w:left="720" w:hanging="360"/>
        <w:rPr>
          <w:del w:id="5857" w:author="Thar Adale" w:date="2020-07-16T19:53:00Z"/>
        </w:rPr>
      </w:pPr>
      <w:del w:id="5858" w:author="Thar Adale" w:date="2020-07-16T19:53:00Z">
        <w:r w:rsidDel="00343D9B">
          <w:delText>10.</w:delText>
        </w:r>
        <w:r w:rsidDel="00343D9B">
          <w:tab/>
        </w:r>
        <w:r w:rsidRPr="00FA796D" w:rsidDel="00343D9B">
          <w:rPr>
            <w:rStyle w:val="Emphasis"/>
          </w:rPr>
          <w:delText>O29.012</w:delText>
        </w:r>
        <w:r w:rsidDel="00343D9B">
          <w:delText xml:space="preserve">  (Pregnancy, complicated by, adverse effect anesthesia, aspiration pneumonitis, second trimester)</w:delText>
        </w:r>
        <w:r w:rsidDel="00343D9B">
          <w:br/>
        </w:r>
        <w:r w:rsidRPr="00FA796D" w:rsidDel="00343D9B">
          <w:rPr>
            <w:rStyle w:val="Emphasis"/>
          </w:rPr>
          <w:delText>Z3A.26</w:delText>
        </w:r>
        <w:r w:rsidDel="00343D9B">
          <w:delText xml:space="preserve">  (Pregnancy, weeks, 26)</w:delText>
        </w:r>
      </w:del>
    </w:p>
    <w:p w14:paraId="1E405EA1" w14:textId="1DE9FFEC" w:rsidR="00F01A52" w:rsidDel="00343D9B" w:rsidRDefault="00F01A52" w:rsidP="00B2019F">
      <w:pPr>
        <w:tabs>
          <w:tab w:val="left" w:pos="720"/>
        </w:tabs>
        <w:spacing w:line="480" w:lineRule="auto"/>
        <w:ind w:left="720" w:hanging="360"/>
        <w:rPr>
          <w:del w:id="5859" w:author="Thar Adale" w:date="2020-07-16T19:53:00Z"/>
        </w:rPr>
      </w:pPr>
      <w:del w:id="5860" w:author="Thar Adale" w:date="2020-07-16T19:53:00Z">
        <w:r w:rsidDel="00343D9B">
          <w:delText>11.</w:delText>
        </w:r>
        <w:r w:rsidDel="00343D9B">
          <w:tab/>
        </w:r>
        <w:r w:rsidRPr="00FA796D" w:rsidDel="00343D9B">
          <w:rPr>
            <w:rStyle w:val="Emphasis"/>
          </w:rPr>
          <w:delText>O9A.113</w:delText>
        </w:r>
        <w:r w:rsidDel="00343D9B">
          <w:delText xml:space="preserve">  (Pregnancy, complicated by, neoplasm, malignant, third trimester)</w:delText>
        </w:r>
        <w:r w:rsidDel="00343D9B">
          <w:br/>
        </w:r>
        <w:r w:rsidRPr="00FA796D" w:rsidDel="00343D9B">
          <w:rPr>
            <w:rStyle w:val="Emphasis"/>
          </w:rPr>
          <w:delText>C91.00</w:delText>
        </w:r>
        <w:r w:rsidDel="00343D9B">
          <w:delText xml:space="preserve">  (Leukemia, acute lymphoblastic)</w:delText>
        </w:r>
        <w:r w:rsidDel="00343D9B">
          <w:br/>
        </w:r>
        <w:r w:rsidRPr="00FA796D" w:rsidDel="00343D9B">
          <w:rPr>
            <w:rStyle w:val="Emphasis"/>
          </w:rPr>
          <w:delText xml:space="preserve">Z3A.30 </w:delText>
        </w:r>
        <w:r w:rsidDel="00343D9B">
          <w:delText xml:space="preserve"> (Pregnancy, weeks, 30)</w:delText>
        </w:r>
      </w:del>
    </w:p>
    <w:p w14:paraId="267AF7B8" w14:textId="0E0A840F" w:rsidR="00F01A52" w:rsidDel="00343D9B" w:rsidRDefault="00F01A52" w:rsidP="00B2019F">
      <w:pPr>
        <w:tabs>
          <w:tab w:val="left" w:pos="720"/>
        </w:tabs>
        <w:spacing w:line="480" w:lineRule="auto"/>
        <w:ind w:left="720" w:hanging="360"/>
        <w:rPr>
          <w:del w:id="5861" w:author="Thar Adale" w:date="2020-07-16T19:53:00Z"/>
        </w:rPr>
      </w:pPr>
      <w:del w:id="5862" w:author="Thar Adale" w:date="2020-07-16T19:53:00Z">
        <w:r w:rsidDel="00343D9B">
          <w:delText>12.</w:delText>
        </w:r>
        <w:r w:rsidDel="00343D9B">
          <w:tab/>
        </w:r>
        <w:r w:rsidRPr="00FA796D" w:rsidDel="00343D9B">
          <w:rPr>
            <w:rStyle w:val="Emphasis"/>
          </w:rPr>
          <w:delText xml:space="preserve">O03.32 </w:delText>
        </w:r>
        <w:r w:rsidDel="00343D9B">
          <w:delText xml:space="preserve"> (Abortion, incomplete, complicated, renal failure or shutdown)</w:delText>
        </w:r>
      </w:del>
    </w:p>
    <w:p w14:paraId="567E0E48" w14:textId="6BF28B26" w:rsidR="00F01A52" w:rsidDel="00343D9B" w:rsidRDefault="00F01A52" w:rsidP="00B2019F">
      <w:pPr>
        <w:tabs>
          <w:tab w:val="left" w:pos="720"/>
        </w:tabs>
        <w:spacing w:line="480" w:lineRule="auto"/>
        <w:ind w:left="720" w:hanging="360"/>
        <w:rPr>
          <w:del w:id="5863" w:author="Thar Adale" w:date="2020-07-16T19:53:00Z"/>
        </w:rPr>
      </w:pPr>
      <w:del w:id="5864" w:author="Thar Adale" w:date="2020-07-16T19:53:00Z">
        <w:r w:rsidDel="00343D9B">
          <w:delText>13.</w:delText>
        </w:r>
        <w:r w:rsidDel="00343D9B">
          <w:tab/>
        </w:r>
        <w:r w:rsidRPr="00FA796D" w:rsidDel="00343D9B">
          <w:rPr>
            <w:rStyle w:val="Emphasis"/>
          </w:rPr>
          <w:delText xml:space="preserve">O26.41 </w:delText>
        </w:r>
        <w:r w:rsidDel="00343D9B">
          <w:delText xml:space="preserve"> (Herpes, gestational, first)</w:delText>
        </w:r>
        <w:r w:rsidDel="00343D9B">
          <w:br/>
        </w:r>
        <w:r w:rsidRPr="00FA796D" w:rsidDel="00343D9B">
          <w:rPr>
            <w:rStyle w:val="Emphasis"/>
          </w:rPr>
          <w:delText xml:space="preserve">Z3A.10 </w:delText>
        </w:r>
        <w:r w:rsidDel="00343D9B">
          <w:delText xml:space="preserve"> (Pregnancy, weeks, 10)</w:delText>
        </w:r>
      </w:del>
    </w:p>
    <w:p w14:paraId="3CF6C217" w14:textId="19E7EA8C" w:rsidR="00F01A52" w:rsidDel="00343D9B" w:rsidRDefault="00F01A52" w:rsidP="00B2019F">
      <w:pPr>
        <w:tabs>
          <w:tab w:val="left" w:pos="720"/>
        </w:tabs>
        <w:spacing w:line="480" w:lineRule="auto"/>
        <w:ind w:left="720" w:hanging="360"/>
        <w:rPr>
          <w:del w:id="5865" w:author="Thar Adale" w:date="2020-07-16T19:53:00Z"/>
        </w:rPr>
      </w:pPr>
      <w:del w:id="5866" w:author="Thar Adale" w:date="2020-07-16T19:53:00Z">
        <w:r w:rsidDel="00343D9B">
          <w:delText>14.</w:delText>
        </w:r>
        <w:r w:rsidDel="00343D9B">
          <w:tab/>
        </w:r>
        <w:r w:rsidRPr="00FA796D" w:rsidDel="00343D9B">
          <w:rPr>
            <w:rStyle w:val="Emphasis"/>
          </w:rPr>
          <w:delText>O36.829</w:delText>
        </w:r>
        <w:r w:rsidR="007679FA" w:rsidDel="00343D9B">
          <w:rPr>
            <w:rStyle w:val="Emphasis"/>
          </w:rPr>
          <w:delText>0</w:delText>
        </w:r>
        <w:r w:rsidDel="00343D9B">
          <w:delText xml:space="preserve">  (Pregnancy, complicated by, fetal, anemia, unspecified</w:delText>
        </w:r>
        <w:r w:rsidR="007679FA" w:rsidDel="00343D9B">
          <w:delText xml:space="preserve"> trimester, unspecified fetus</w:delText>
        </w:r>
        <w:r w:rsidDel="00343D9B">
          <w:delText>)</w:delText>
        </w:r>
      </w:del>
    </w:p>
    <w:p w14:paraId="6180AF57" w14:textId="37E2CAF7" w:rsidR="007679FA" w:rsidDel="00343D9B" w:rsidRDefault="00F01A52" w:rsidP="00B2019F">
      <w:pPr>
        <w:tabs>
          <w:tab w:val="left" w:pos="720"/>
        </w:tabs>
        <w:spacing w:line="480" w:lineRule="auto"/>
        <w:ind w:left="720" w:hanging="360"/>
        <w:rPr>
          <w:del w:id="5867" w:author="Thar Adale" w:date="2020-07-16T19:53:00Z"/>
        </w:rPr>
      </w:pPr>
      <w:del w:id="5868" w:author="Thar Adale" w:date="2020-07-16T19:53:00Z">
        <w:r w:rsidDel="00343D9B">
          <w:delText>15.</w:delText>
        </w:r>
        <w:r w:rsidDel="00343D9B">
          <w:tab/>
        </w:r>
        <w:r w:rsidRPr="00FA796D" w:rsidDel="00343D9B">
          <w:rPr>
            <w:rStyle w:val="Emphasis"/>
          </w:rPr>
          <w:delText>O61.0</w:delText>
        </w:r>
        <w:r w:rsidDel="00343D9B">
          <w:delText xml:space="preserve">  (Pregnancy, complicated</w:delText>
        </w:r>
        <w:r w:rsidR="00A14764" w:rsidDel="00343D9B">
          <w:delText xml:space="preserve"> by</w:delText>
        </w:r>
        <w:r w:rsidDel="00343D9B">
          <w:delText>, failed induction of labor, medical)</w:delText>
        </w:r>
      </w:del>
    </w:p>
    <w:p w14:paraId="20D38548" w14:textId="63A52574" w:rsidR="00F01A52" w:rsidDel="00343D9B" w:rsidRDefault="007679FA" w:rsidP="00B2019F">
      <w:pPr>
        <w:tabs>
          <w:tab w:val="left" w:pos="720"/>
        </w:tabs>
        <w:spacing w:line="480" w:lineRule="auto"/>
        <w:ind w:left="720" w:hanging="360"/>
        <w:rPr>
          <w:del w:id="5869" w:author="Thar Adale" w:date="2020-07-16T19:53:00Z"/>
        </w:rPr>
      </w:pPr>
      <w:del w:id="5870" w:author="Thar Adale" w:date="2020-07-16T19:53:00Z">
        <w:r w:rsidDel="00343D9B">
          <w:rPr>
            <w:rStyle w:val="Emphasis"/>
          </w:rPr>
          <w:tab/>
        </w:r>
        <w:r w:rsidRPr="00237906" w:rsidDel="00343D9B">
          <w:rPr>
            <w:rStyle w:val="Emphasis"/>
          </w:rPr>
          <w:delText xml:space="preserve">O48.0 </w:delText>
        </w:r>
        <w:r w:rsidDel="00343D9B">
          <w:delText>(Pregnancy, post-term)</w:delText>
        </w:r>
        <w:r w:rsidR="00F01A52" w:rsidDel="00343D9B">
          <w:br/>
        </w:r>
        <w:r w:rsidR="00F01A52" w:rsidRPr="00FA796D" w:rsidDel="00343D9B">
          <w:rPr>
            <w:rStyle w:val="Emphasis"/>
          </w:rPr>
          <w:delText>Z3A.40</w:delText>
        </w:r>
        <w:r w:rsidR="00F01A52" w:rsidDel="00343D9B">
          <w:delText xml:space="preserve">  (Pregnancy, weeks, 40)</w:delText>
        </w:r>
      </w:del>
    </w:p>
    <w:p w14:paraId="6DACEB7A" w14:textId="1410A856" w:rsidR="00F01A52" w:rsidDel="00343D9B" w:rsidRDefault="00F01A52" w:rsidP="00B2019F">
      <w:pPr>
        <w:tabs>
          <w:tab w:val="left" w:pos="720"/>
        </w:tabs>
        <w:spacing w:line="480" w:lineRule="auto"/>
        <w:ind w:left="720" w:hanging="360"/>
        <w:rPr>
          <w:del w:id="5871" w:author="Thar Adale" w:date="2020-07-16T19:53:00Z"/>
        </w:rPr>
      </w:pPr>
      <w:del w:id="5872" w:author="Thar Adale" w:date="2020-07-16T19:53:00Z">
        <w:r w:rsidDel="00343D9B">
          <w:delText>16.</w:delText>
        </w:r>
        <w:r w:rsidDel="00343D9B">
          <w:tab/>
        </w:r>
        <w:r w:rsidRPr="00FA796D" w:rsidDel="00343D9B">
          <w:rPr>
            <w:rStyle w:val="Emphasis"/>
          </w:rPr>
          <w:delText>O30.103</w:delText>
        </w:r>
        <w:r w:rsidDel="00343D9B">
          <w:delText xml:space="preserve">  (Pregnancy, triplet, third trimester)</w:delText>
        </w:r>
        <w:r w:rsidRPr="00FA796D" w:rsidDel="00343D9B">
          <w:rPr>
            <w:rStyle w:val="Emphasis"/>
          </w:rPr>
          <w:delText xml:space="preserve">Z37.51 </w:delText>
        </w:r>
        <w:r w:rsidDel="00343D9B">
          <w:delText xml:space="preserve"> (Outcome, multiple, all liveborn, triplets)</w:delText>
        </w:r>
        <w:r w:rsidDel="00343D9B">
          <w:br/>
        </w:r>
        <w:r w:rsidRPr="00FA796D" w:rsidDel="00343D9B">
          <w:rPr>
            <w:rStyle w:val="Emphasis"/>
          </w:rPr>
          <w:delText xml:space="preserve">Z3A.38 </w:delText>
        </w:r>
        <w:r w:rsidDel="00343D9B">
          <w:delText xml:space="preserve"> (Pregnancy, weeks, 38)</w:delText>
        </w:r>
      </w:del>
    </w:p>
    <w:p w14:paraId="1DD29CBC" w14:textId="5E51B691" w:rsidR="00F01A52" w:rsidDel="00343D9B" w:rsidRDefault="00F01A52" w:rsidP="00B2019F">
      <w:pPr>
        <w:tabs>
          <w:tab w:val="left" w:pos="720"/>
        </w:tabs>
        <w:spacing w:line="480" w:lineRule="auto"/>
        <w:ind w:left="720" w:hanging="360"/>
        <w:rPr>
          <w:del w:id="5873" w:author="Thar Adale" w:date="2020-07-16T19:53:00Z"/>
        </w:rPr>
      </w:pPr>
      <w:del w:id="5874" w:author="Thar Adale" w:date="2020-07-16T19:53:00Z">
        <w:r w:rsidDel="00343D9B">
          <w:delText>17.</w:delText>
        </w:r>
        <w:r w:rsidDel="00343D9B">
          <w:tab/>
        </w:r>
        <w:r w:rsidR="00462A45" w:rsidRPr="00FA796D" w:rsidDel="00343D9B">
          <w:rPr>
            <w:rStyle w:val="Emphasis"/>
          </w:rPr>
          <w:delText>O6</w:delText>
        </w:r>
        <w:r w:rsidR="00462A45" w:rsidDel="00343D9B">
          <w:rPr>
            <w:rStyle w:val="Emphasis"/>
          </w:rPr>
          <w:delText>0</w:delText>
        </w:r>
        <w:r w:rsidRPr="00FA796D" w:rsidDel="00343D9B">
          <w:rPr>
            <w:rStyle w:val="Emphasis"/>
          </w:rPr>
          <w:delText xml:space="preserve">.03 </w:delText>
        </w:r>
        <w:r w:rsidDel="00343D9B">
          <w:delText xml:space="preserve"> (Pregnancy, complicated by, preterm labor, without delivery, third trimester,)</w:delText>
        </w:r>
        <w:r w:rsidDel="00343D9B">
          <w:br/>
        </w:r>
        <w:r w:rsidRPr="00FA796D" w:rsidDel="00343D9B">
          <w:rPr>
            <w:rStyle w:val="Emphasis"/>
          </w:rPr>
          <w:delText>Z3A.33</w:delText>
        </w:r>
        <w:r w:rsidDel="00343D9B">
          <w:delText xml:space="preserve">  (Pregnancy, weeks, 33)</w:delText>
        </w:r>
      </w:del>
    </w:p>
    <w:p w14:paraId="33D3A40D" w14:textId="45859AA5" w:rsidR="00F01A52" w:rsidDel="00343D9B" w:rsidRDefault="00F01A52" w:rsidP="00B2019F">
      <w:pPr>
        <w:tabs>
          <w:tab w:val="left" w:pos="720"/>
        </w:tabs>
        <w:spacing w:line="480" w:lineRule="auto"/>
        <w:ind w:left="720" w:hanging="360"/>
        <w:rPr>
          <w:del w:id="5875" w:author="Thar Adale" w:date="2020-07-16T19:53:00Z"/>
        </w:rPr>
      </w:pPr>
      <w:del w:id="5876" w:author="Thar Adale" w:date="2020-07-16T19:53:00Z">
        <w:r w:rsidDel="00343D9B">
          <w:delText>18.</w:delText>
        </w:r>
        <w:r w:rsidDel="00343D9B">
          <w:tab/>
        </w:r>
        <w:r w:rsidRPr="00FA796D" w:rsidDel="00343D9B">
          <w:rPr>
            <w:rStyle w:val="Emphasis"/>
          </w:rPr>
          <w:delText>O99.313</w:delText>
        </w:r>
        <w:r w:rsidDel="00343D9B">
          <w:delText xml:space="preserve">  (Pregnancy, complicated by, alcohol use, third trimester)</w:delText>
        </w:r>
        <w:r w:rsidDel="00343D9B">
          <w:br/>
        </w:r>
        <w:r w:rsidRPr="00FA796D" w:rsidDel="00343D9B">
          <w:rPr>
            <w:rStyle w:val="Emphasis"/>
          </w:rPr>
          <w:delText>Z3A.37</w:delText>
        </w:r>
        <w:r w:rsidDel="00343D9B">
          <w:delText xml:space="preserve">  (Pregnancy, weeks, 37)</w:delText>
        </w:r>
      </w:del>
    </w:p>
    <w:p w14:paraId="594952B3" w14:textId="2EEE3B8F" w:rsidR="00E92525" w:rsidDel="00343D9B" w:rsidRDefault="00F01A52" w:rsidP="00E92525">
      <w:pPr>
        <w:spacing w:line="480" w:lineRule="auto"/>
        <w:rPr>
          <w:del w:id="5877" w:author="Thar Adale" w:date="2020-07-16T19:53:00Z"/>
        </w:rPr>
      </w:pPr>
      <w:del w:id="5878" w:author="Thar Adale" w:date="2020-07-16T19:53:00Z">
        <w:r w:rsidDel="00343D9B">
          <w:delText>19.</w:delText>
        </w:r>
        <w:r w:rsidDel="00343D9B">
          <w:tab/>
        </w:r>
        <w:r w:rsidR="00E92525" w:rsidRPr="00E92525" w:rsidDel="00343D9B">
          <w:rPr>
            <w:rStyle w:val="Emphasis"/>
          </w:rPr>
          <w:delText xml:space="preserve"> </w:delText>
        </w:r>
        <w:r w:rsidR="00E92525" w:rsidRPr="00FA796D" w:rsidDel="00343D9B">
          <w:rPr>
            <w:rStyle w:val="Emphasis"/>
          </w:rPr>
          <w:delText>O80</w:delText>
        </w:r>
        <w:r w:rsidR="00E92525" w:rsidRPr="00692B15" w:rsidDel="00343D9B">
          <w:delText xml:space="preserve"> (Delivery, normal)</w:delText>
        </w:r>
      </w:del>
    </w:p>
    <w:p w14:paraId="6CF67DE8" w14:textId="1207CAD2" w:rsidR="00E92525" w:rsidRPr="00692B15" w:rsidDel="00343D9B" w:rsidRDefault="00E92525" w:rsidP="00E92525">
      <w:pPr>
        <w:spacing w:line="480" w:lineRule="auto"/>
        <w:rPr>
          <w:del w:id="5879" w:author="Thar Adale" w:date="2020-07-16T19:53:00Z"/>
        </w:rPr>
      </w:pPr>
      <w:del w:id="5880" w:author="Thar Adale" w:date="2020-07-16T19:53:00Z">
        <w:r w:rsidDel="00343D9B">
          <w:rPr>
            <w:rStyle w:val="Emphasis"/>
          </w:rPr>
          <w:tab/>
        </w:r>
        <w:r w:rsidRPr="00FA796D" w:rsidDel="00343D9B">
          <w:rPr>
            <w:rStyle w:val="Emphasis"/>
          </w:rPr>
          <w:delText xml:space="preserve">Z37.0 </w:delText>
        </w:r>
        <w:r w:rsidDel="00343D9B">
          <w:delText xml:space="preserve"> (Outcome of delivery, single, liveborn)</w:delText>
        </w:r>
      </w:del>
    </w:p>
    <w:p w14:paraId="4749282A" w14:textId="2D11272F" w:rsidR="00F01A52" w:rsidDel="00343D9B" w:rsidRDefault="00E92525" w:rsidP="00237906">
      <w:pPr>
        <w:tabs>
          <w:tab w:val="left" w:pos="720"/>
        </w:tabs>
        <w:spacing w:line="480" w:lineRule="auto"/>
        <w:ind w:left="720" w:hanging="360"/>
        <w:rPr>
          <w:del w:id="5881" w:author="Thar Adale" w:date="2020-07-16T19:53:00Z"/>
        </w:rPr>
      </w:pPr>
      <w:del w:id="5882" w:author="Thar Adale" w:date="2020-07-16T19:53:00Z">
        <w:r w:rsidDel="00343D9B">
          <w:rPr>
            <w:rStyle w:val="Emphasis"/>
          </w:rPr>
          <w:tab/>
        </w:r>
        <w:r w:rsidRPr="00FA796D" w:rsidDel="00343D9B">
          <w:rPr>
            <w:rStyle w:val="Emphasis"/>
          </w:rPr>
          <w:delText>Z3A.3</w:delText>
        </w:r>
        <w:r w:rsidDel="00343D9B">
          <w:rPr>
            <w:rStyle w:val="Emphasis"/>
          </w:rPr>
          <w:delText>8</w:delText>
        </w:r>
        <w:r w:rsidRPr="00692B15" w:rsidDel="00343D9B">
          <w:delText xml:space="preserve"> (Pregnancy, weeks of gestation, 3</w:delText>
        </w:r>
        <w:r w:rsidDel="00343D9B">
          <w:delText>8</w:delText>
        </w:r>
        <w:r w:rsidRPr="00692B15" w:rsidDel="00343D9B">
          <w:delText xml:space="preserve"> weeks)</w:delText>
        </w:r>
      </w:del>
    </w:p>
    <w:p w14:paraId="5C96A8E6" w14:textId="6E4A18B3" w:rsidR="00F01A52" w:rsidDel="00343D9B" w:rsidRDefault="00F01A52" w:rsidP="00B2019F">
      <w:pPr>
        <w:tabs>
          <w:tab w:val="left" w:pos="720"/>
        </w:tabs>
        <w:spacing w:line="480" w:lineRule="auto"/>
        <w:ind w:left="720" w:hanging="360"/>
        <w:rPr>
          <w:del w:id="5883" w:author="Thar Adale" w:date="2020-07-16T19:53:00Z"/>
        </w:rPr>
      </w:pPr>
      <w:del w:id="5884" w:author="Thar Adale" w:date="2020-07-16T19:53:00Z">
        <w:r w:rsidDel="00343D9B">
          <w:delText>20.</w:delText>
        </w:r>
        <w:r w:rsidDel="00343D9B">
          <w:tab/>
        </w:r>
        <w:r w:rsidRPr="00FA796D" w:rsidDel="00343D9B">
          <w:rPr>
            <w:rStyle w:val="Emphasis"/>
          </w:rPr>
          <w:delText>O91.02</w:delText>
        </w:r>
        <w:r w:rsidDel="00343D9B">
          <w:delText xml:space="preserve">  (Puerperal, abscess, nipple)</w:delText>
        </w:r>
      </w:del>
    </w:p>
    <w:p w14:paraId="1ADA7100" w14:textId="7907187B" w:rsidR="00F01A52" w:rsidDel="00343D9B" w:rsidRDefault="00F01A52" w:rsidP="00B2019F">
      <w:pPr>
        <w:tabs>
          <w:tab w:val="left" w:pos="720"/>
        </w:tabs>
        <w:spacing w:line="480" w:lineRule="auto"/>
        <w:ind w:left="720" w:hanging="360"/>
        <w:rPr>
          <w:del w:id="5885" w:author="Thar Adale" w:date="2020-07-16T19:53:00Z"/>
        </w:rPr>
      </w:pPr>
      <w:del w:id="5886" w:author="Thar Adale" w:date="2020-07-16T19:53:00Z">
        <w:r w:rsidDel="00343D9B">
          <w:delText>21.</w:delText>
        </w:r>
        <w:r w:rsidDel="00343D9B">
          <w:tab/>
        </w:r>
        <w:r w:rsidRPr="00FA796D" w:rsidDel="00343D9B">
          <w:rPr>
            <w:rStyle w:val="Emphasis"/>
          </w:rPr>
          <w:delText>O99.810</w:delText>
        </w:r>
        <w:r w:rsidDel="00343D9B">
          <w:delText xml:space="preserve">  (Pregnancy, complicated by, abnormal, glucose)</w:delText>
        </w:r>
        <w:r w:rsidDel="00343D9B">
          <w:br/>
        </w:r>
        <w:r w:rsidRPr="00FA796D" w:rsidDel="00343D9B">
          <w:rPr>
            <w:rStyle w:val="Emphasis"/>
          </w:rPr>
          <w:delText>Z3A.22</w:delText>
        </w:r>
        <w:r w:rsidDel="00343D9B">
          <w:delText xml:space="preserve">  (Pregnancy, weeks, 22)</w:delText>
        </w:r>
      </w:del>
    </w:p>
    <w:p w14:paraId="492DC0A0" w14:textId="6074F085" w:rsidR="00F01A52" w:rsidDel="00343D9B" w:rsidRDefault="00F01A52" w:rsidP="00B2019F">
      <w:pPr>
        <w:tabs>
          <w:tab w:val="left" w:pos="720"/>
        </w:tabs>
        <w:spacing w:line="480" w:lineRule="auto"/>
        <w:ind w:left="720" w:hanging="360"/>
        <w:rPr>
          <w:del w:id="5887" w:author="Thar Adale" w:date="2020-07-16T19:53:00Z"/>
        </w:rPr>
      </w:pPr>
      <w:del w:id="5888" w:author="Thar Adale" w:date="2020-07-16T19:53:00Z">
        <w:r w:rsidDel="00343D9B">
          <w:delText>22.</w:delText>
        </w:r>
        <w:r w:rsidDel="00343D9B">
          <w:tab/>
        </w:r>
        <w:r w:rsidRPr="00FA796D" w:rsidDel="00343D9B">
          <w:rPr>
            <w:rStyle w:val="Emphasis"/>
          </w:rPr>
          <w:delText>O22.42</w:delText>
        </w:r>
        <w:r w:rsidDel="00343D9B">
          <w:delText xml:space="preserve">  (Pregnancy, complicated by, hemorrhoids, second trimester)</w:delText>
        </w:r>
        <w:r w:rsidDel="00343D9B">
          <w:br/>
        </w:r>
        <w:r w:rsidRPr="00FA796D" w:rsidDel="00343D9B">
          <w:rPr>
            <w:rStyle w:val="Emphasis"/>
          </w:rPr>
          <w:delText>Z3A.26</w:delText>
        </w:r>
        <w:r w:rsidDel="00343D9B">
          <w:delText xml:space="preserve">  (Pregnancy, weeks, 26)</w:delText>
        </w:r>
      </w:del>
    </w:p>
    <w:p w14:paraId="7B4399BB" w14:textId="751829FB" w:rsidR="00F01A52" w:rsidDel="00343D9B" w:rsidRDefault="00F01A52" w:rsidP="00B2019F">
      <w:pPr>
        <w:tabs>
          <w:tab w:val="left" w:pos="720"/>
        </w:tabs>
        <w:spacing w:line="480" w:lineRule="auto"/>
        <w:ind w:left="720" w:hanging="360"/>
        <w:rPr>
          <w:del w:id="5889" w:author="Thar Adale" w:date="2020-07-16T19:53:00Z"/>
        </w:rPr>
      </w:pPr>
      <w:del w:id="5890" w:author="Thar Adale" w:date="2020-07-16T19:53:00Z">
        <w:r w:rsidDel="00343D9B">
          <w:delText>23.</w:delText>
        </w:r>
        <w:r w:rsidDel="00343D9B">
          <w:tab/>
        </w:r>
        <w:r w:rsidRPr="00FA796D" w:rsidDel="00343D9B">
          <w:rPr>
            <w:rStyle w:val="Emphasis"/>
          </w:rPr>
          <w:delText>O34.32</w:delText>
        </w:r>
        <w:r w:rsidDel="00343D9B">
          <w:delText xml:space="preserve">  (Pregnancy, complicated by, incompetent</w:delText>
        </w:r>
        <w:r w:rsidR="00A14764" w:rsidDel="00343D9B">
          <w:delText xml:space="preserve"> cervix</w:delText>
        </w:r>
        <w:r w:rsidDel="00343D9B">
          <w:delText>, second trimester)</w:delText>
        </w:r>
        <w:r w:rsidDel="00343D9B">
          <w:br/>
        </w:r>
        <w:r w:rsidRPr="00FA796D" w:rsidDel="00343D9B">
          <w:rPr>
            <w:rStyle w:val="Emphasis"/>
          </w:rPr>
          <w:delText>Z3A.25</w:delText>
        </w:r>
        <w:r w:rsidDel="00343D9B">
          <w:delText xml:space="preserve">  (Pregnancy, weeks, 25)</w:delText>
        </w:r>
      </w:del>
    </w:p>
    <w:p w14:paraId="6B6D9271" w14:textId="1F81B896" w:rsidR="00F01A52" w:rsidDel="00343D9B" w:rsidRDefault="00F01A52" w:rsidP="00B2019F">
      <w:pPr>
        <w:tabs>
          <w:tab w:val="left" w:pos="720"/>
        </w:tabs>
        <w:spacing w:line="480" w:lineRule="auto"/>
        <w:ind w:left="720" w:hanging="360"/>
        <w:rPr>
          <w:del w:id="5891" w:author="Thar Adale" w:date="2020-07-16T19:53:00Z"/>
        </w:rPr>
      </w:pPr>
      <w:del w:id="5892" w:author="Thar Adale" w:date="2020-07-16T19:53:00Z">
        <w:r w:rsidDel="00343D9B">
          <w:delText>24.</w:delText>
        </w:r>
        <w:r w:rsidDel="00343D9B">
          <w:tab/>
        </w:r>
        <w:r w:rsidRPr="00FA796D" w:rsidDel="00343D9B">
          <w:rPr>
            <w:rStyle w:val="Emphasis"/>
          </w:rPr>
          <w:delText>O23.01</w:delText>
        </w:r>
        <w:r w:rsidDel="00343D9B">
          <w:delText xml:space="preserve">  (Pregnancy, complicated by, infection, kidney, first trimester)</w:delText>
        </w:r>
        <w:r w:rsidDel="00343D9B">
          <w:br/>
        </w:r>
        <w:r w:rsidRPr="00FA796D" w:rsidDel="00343D9B">
          <w:rPr>
            <w:rStyle w:val="Emphasis"/>
          </w:rPr>
          <w:delText>Z3A.12</w:delText>
        </w:r>
        <w:r w:rsidDel="00343D9B">
          <w:delText xml:space="preserve">  (Pregnancy, weeks, 12)</w:delText>
        </w:r>
      </w:del>
    </w:p>
    <w:p w14:paraId="6597EE76" w14:textId="0209E470" w:rsidR="00F01A52" w:rsidDel="00343D9B" w:rsidRDefault="00F01A52" w:rsidP="00B2019F">
      <w:pPr>
        <w:tabs>
          <w:tab w:val="left" w:pos="720"/>
        </w:tabs>
        <w:spacing w:line="480" w:lineRule="auto"/>
        <w:ind w:left="720" w:hanging="360"/>
        <w:rPr>
          <w:del w:id="5893" w:author="Thar Adale" w:date="2020-07-16T19:53:00Z"/>
        </w:rPr>
      </w:pPr>
      <w:del w:id="5894" w:author="Thar Adale" w:date="2020-07-16T19:53:00Z">
        <w:r w:rsidDel="00343D9B">
          <w:delText>25.</w:delText>
        </w:r>
        <w:r w:rsidDel="00343D9B">
          <w:tab/>
        </w:r>
        <w:r w:rsidRPr="00FA796D" w:rsidDel="00343D9B">
          <w:rPr>
            <w:rStyle w:val="Emphasis"/>
          </w:rPr>
          <w:delText xml:space="preserve">O9A.311 </w:delText>
        </w:r>
        <w:r w:rsidDel="00343D9B">
          <w:delText xml:space="preserve"> (Pregnancy, complicated by, abuse, physical, first trimester)</w:delText>
        </w:r>
        <w:r w:rsidDel="00343D9B">
          <w:br/>
        </w:r>
        <w:r w:rsidRPr="00FA796D" w:rsidDel="00343D9B">
          <w:rPr>
            <w:rStyle w:val="Emphasis"/>
          </w:rPr>
          <w:delText xml:space="preserve">Z3A.01 </w:delText>
        </w:r>
        <w:r w:rsidDel="00343D9B">
          <w:delText xml:space="preserve"> (Pregnancy, weeks, less than 8)</w:delText>
        </w:r>
      </w:del>
    </w:p>
    <w:p w14:paraId="10A416FC" w14:textId="595480E7" w:rsidR="00B9128A" w:rsidDel="00343D9B" w:rsidRDefault="00B9128A" w:rsidP="00B9128A">
      <w:pPr>
        <w:pStyle w:val="Heading2"/>
        <w:rPr>
          <w:del w:id="5895" w:author="Thar Adale" w:date="2020-07-16T19:53:00Z"/>
        </w:rPr>
      </w:pPr>
      <w:del w:id="5896" w:author="Thar Adale" w:date="2020-07-16T19:53:00Z">
        <w:r w:rsidDel="00343D9B">
          <w:delText>CODING CHALLENGE</w:delText>
        </w:r>
      </w:del>
    </w:p>
    <w:p w14:paraId="02128D87" w14:textId="7B6770A3" w:rsidR="00B9128A" w:rsidDel="00343D9B" w:rsidRDefault="00B9128A" w:rsidP="00B9128A">
      <w:pPr>
        <w:spacing w:line="480" w:lineRule="auto"/>
        <w:ind w:left="720" w:hanging="360"/>
        <w:rPr>
          <w:del w:id="5897" w:author="Thar Adale" w:date="2020-07-16T19:53:00Z"/>
        </w:rPr>
      </w:pPr>
      <w:del w:id="5898" w:author="Thar Adale" w:date="2020-07-16T19:53:00Z">
        <w:r w:rsidDel="00343D9B">
          <w:delText>1.</w:delText>
        </w:r>
        <w:r w:rsidDel="00343D9B">
          <w:tab/>
        </w:r>
        <w:r w:rsidRPr="00FA796D" w:rsidDel="00343D9B">
          <w:rPr>
            <w:rStyle w:val="Emphasis"/>
          </w:rPr>
          <w:delText>S43.401A</w:delText>
        </w:r>
        <w:r w:rsidDel="00343D9B">
          <w:delText xml:space="preserve">  (Sprain, shoulder joint, NOS, initial encounter)</w:delText>
        </w:r>
        <w:r w:rsidDel="00343D9B">
          <w:br/>
        </w:r>
        <w:r w:rsidRPr="00FA796D" w:rsidDel="00343D9B">
          <w:rPr>
            <w:rStyle w:val="Emphasis"/>
          </w:rPr>
          <w:delText xml:space="preserve">Z33.1 </w:delText>
        </w:r>
        <w:r w:rsidDel="00343D9B">
          <w:delText xml:space="preserve"> (Pregnancy, incidental finding)</w:delText>
        </w:r>
        <w:r w:rsidDel="00343D9B">
          <w:br/>
        </w:r>
        <w:r w:rsidRPr="00FA796D" w:rsidDel="00343D9B">
          <w:rPr>
            <w:rStyle w:val="Emphasis"/>
          </w:rPr>
          <w:delText xml:space="preserve">Y93.H9 </w:delText>
        </w:r>
        <w:r w:rsidDel="00343D9B">
          <w:delText xml:space="preserve"> (Activity, maintenance, yard)</w:delText>
        </w:r>
        <w:r w:rsidDel="00343D9B">
          <w:br/>
        </w:r>
        <w:r w:rsidRPr="00FA796D" w:rsidDel="00343D9B">
          <w:rPr>
            <w:rStyle w:val="Emphasis"/>
          </w:rPr>
          <w:delText>Y92.017</w:delText>
        </w:r>
        <w:r w:rsidDel="00343D9B">
          <w:delText xml:space="preserve">  (Place of occurrence, residence, single family, yard)</w:delText>
        </w:r>
        <w:r w:rsidDel="00343D9B">
          <w:br/>
        </w:r>
        <w:r w:rsidRPr="00FA796D" w:rsidDel="00343D9B">
          <w:rPr>
            <w:rStyle w:val="Emphasis"/>
          </w:rPr>
          <w:delText>Y99.8</w:delText>
        </w:r>
        <w:r w:rsidDel="00343D9B">
          <w:delText xml:space="preserve">  (Status, leisure)</w:delText>
        </w:r>
      </w:del>
    </w:p>
    <w:p w14:paraId="1CCC2E90" w14:textId="347A248E" w:rsidR="00B9128A" w:rsidDel="00343D9B" w:rsidRDefault="00B9128A" w:rsidP="00B9128A">
      <w:pPr>
        <w:spacing w:line="480" w:lineRule="auto"/>
        <w:ind w:left="720" w:hanging="360"/>
        <w:rPr>
          <w:del w:id="5899" w:author="Thar Adale" w:date="2020-07-16T19:53:00Z"/>
        </w:rPr>
      </w:pPr>
      <w:del w:id="5900" w:author="Thar Adale" w:date="2020-07-16T19:53:00Z">
        <w:r w:rsidDel="00343D9B">
          <w:delText>2.</w:delText>
        </w:r>
        <w:r w:rsidRPr="00FA796D" w:rsidDel="00343D9B">
          <w:rPr>
            <w:rStyle w:val="Emphasis"/>
          </w:rPr>
          <w:tab/>
          <w:delText>O98.712</w:delText>
        </w:r>
        <w:r w:rsidDel="00343D9B">
          <w:delText xml:space="preserve">  (Pregnancy, complicated by, HIV, second trimester)</w:delText>
        </w:r>
        <w:r w:rsidDel="00343D9B">
          <w:br/>
        </w:r>
        <w:r w:rsidRPr="00FA796D" w:rsidDel="00343D9B">
          <w:rPr>
            <w:rStyle w:val="Emphasis"/>
          </w:rPr>
          <w:delText>Z21</w:delText>
        </w:r>
        <w:r w:rsidDel="00343D9B">
          <w:delText xml:space="preserve">  (HIV, asymptomatic)</w:delText>
        </w:r>
        <w:r w:rsidDel="00343D9B">
          <w:br/>
        </w:r>
        <w:r w:rsidRPr="00FA796D" w:rsidDel="00343D9B">
          <w:rPr>
            <w:rStyle w:val="Emphasis"/>
          </w:rPr>
          <w:delText>Z3A.19</w:delText>
        </w:r>
        <w:r w:rsidDel="00343D9B">
          <w:delText xml:space="preserve">  (Pregnancy, weeks, 19)</w:delText>
        </w:r>
      </w:del>
    </w:p>
    <w:p w14:paraId="60231ED5" w14:textId="72E87DB1" w:rsidR="00B9128A" w:rsidDel="00343D9B" w:rsidRDefault="00B9128A" w:rsidP="00B9128A">
      <w:pPr>
        <w:spacing w:line="480" w:lineRule="auto"/>
        <w:ind w:left="720" w:hanging="360"/>
        <w:rPr>
          <w:del w:id="5901" w:author="Thar Adale" w:date="2020-07-16T19:53:00Z"/>
        </w:rPr>
      </w:pPr>
      <w:del w:id="5902" w:author="Thar Adale" w:date="2020-07-16T19:53:00Z">
        <w:r w:rsidDel="00343D9B">
          <w:delText>3.</w:delText>
        </w:r>
        <w:r w:rsidDel="00343D9B">
          <w:tab/>
        </w:r>
        <w:r w:rsidRPr="00FA796D" w:rsidDel="00343D9B">
          <w:rPr>
            <w:rStyle w:val="Emphasis"/>
          </w:rPr>
          <w:delText>O09.521</w:delText>
        </w:r>
        <w:r w:rsidDel="00343D9B">
          <w:delText xml:space="preserve">  (Pregnancy, supervision of, high risk, older mother, multigravida, first trimester)</w:delText>
        </w:r>
        <w:r w:rsidDel="00343D9B">
          <w:br/>
        </w:r>
        <w:r w:rsidRPr="00FA796D" w:rsidDel="00343D9B">
          <w:rPr>
            <w:rStyle w:val="Emphasis"/>
          </w:rPr>
          <w:delText xml:space="preserve">O09.811 </w:delText>
        </w:r>
        <w:r w:rsidDel="00343D9B">
          <w:delText xml:space="preserve"> (Pregnancy, supervision</w:delText>
        </w:r>
        <w:r w:rsidRPr="00A14764" w:rsidDel="00343D9B">
          <w:delText xml:space="preserve"> </w:delText>
        </w:r>
        <w:r w:rsidDel="00343D9B">
          <w:delText>of, high risk, in vitro fertilization, first trimester)</w:delText>
        </w:r>
        <w:r w:rsidDel="00343D9B">
          <w:br/>
        </w:r>
        <w:r w:rsidRPr="00FA796D" w:rsidDel="00343D9B">
          <w:rPr>
            <w:rStyle w:val="Emphasis"/>
          </w:rPr>
          <w:delText>O09.291</w:delText>
        </w:r>
        <w:r w:rsidDel="00343D9B">
          <w:delText xml:space="preserve"> (Pregnancy, supervision</w:delText>
        </w:r>
        <w:r w:rsidRPr="00A14764" w:rsidDel="00343D9B">
          <w:delText xml:space="preserve"> </w:delText>
        </w:r>
        <w:r w:rsidDel="00343D9B">
          <w:delText>of, high risk, poor reproductive history, first trimester)</w:delText>
        </w:r>
        <w:r w:rsidDel="00343D9B">
          <w:br/>
        </w:r>
        <w:r w:rsidRPr="00FA796D" w:rsidDel="00343D9B">
          <w:rPr>
            <w:rStyle w:val="Emphasis"/>
          </w:rPr>
          <w:delText xml:space="preserve">Z3A.10 </w:delText>
        </w:r>
        <w:r w:rsidDel="00343D9B">
          <w:delText xml:space="preserve"> (Pregnancy, weeks, 10)</w:delText>
        </w:r>
      </w:del>
    </w:p>
    <w:p w14:paraId="3E62BE06" w14:textId="253FF0B9" w:rsidR="00B9128A" w:rsidDel="00343D9B" w:rsidRDefault="00B9128A" w:rsidP="00B9128A">
      <w:pPr>
        <w:spacing w:line="480" w:lineRule="auto"/>
        <w:ind w:left="720" w:hanging="360"/>
        <w:rPr>
          <w:del w:id="5903" w:author="Thar Adale" w:date="2020-07-16T19:53:00Z"/>
        </w:rPr>
      </w:pPr>
      <w:del w:id="5904" w:author="Thar Adale" w:date="2020-07-16T19:53:00Z">
        <w:r w:rsidDel="00343D9B">
          <w:delText>4.</w:delText>
        </w:r>
        <w:r w:rsidDel="00343D9B">
          <w:tab/>
        </w:r>
        <w:r w:rsidRPr="00FA796D" w:rsidDel="00343D9B">
          <w:rPr>
            <w:rStyle w:val="Emphasis"/>
          </w:rPr>
          <w:delText>O69.2XX1</w:delText>
        </w:r>
        <w:r w:rsidDel="00343D9B">
          <w:delText xml:space="preserve">  (Delivery, complicated by, cord, entanglement, with compression, fetus 1)</w:delText>
        </w:r>
        <w:r w:rsidDel="00343D9B">
          <w:br/>
        </w:r>
        <w:r w:rsidRPr="00FA796D" w:rsidDel="00343D9B">
          <w:rPr>
            <w:rStyle w:val="Emphasis"/>
          </w:rPr>
          <w:delText>O30.043</w:delText>
        </w:r>
        <w:r w:rsidDel="00343D9B">
          <w:delText xml:space="preserve">  (Pregnancy, twin, dichorionic/diaamniotic, third trimester)</w:delText>
        </w:r>
        <w:r w:rsidDel="00343D9B">
          <w:br/>
        </w:r>
        <w:r w:rsidRPr="00FA796D" w:rsidDel="00343D9B">
          <w:rPr>
            <w:rStyle w:val="Emphasis"/>
          </w:rPr>
          <w:delText>Z37.2</w:delText>
        </w:r>
        <w:r w:rsidDel="00343D9B">
          <w:delText xml:space="preserve">  (Outcome of delivery, twins, both liveborn)</w:delText>
        </w:r>
        <w:r w:rsidDel="00343D9B">
          <w:br/>
        </w:r>
        <w:r w:rsidRPr="00FA796D" w:rsidDel="00343D9B">
          <w:rPr>
            <w:rStyle w:val="Emphasis"/>
          </w:rPr>
          <w:delText>Z3A.39</w:delText>
        </w:r>
        <w:r w:rsidDel="00343D9B">
          <w:delText xml:space="preserve">  (Pregnancy, weeks, 39)</w:delText>
        </w:r>
      </w:del>
    </w:p>
    <w:p w14:paraId="6D20D48D" w14:textId="51C5E5AF" w:rsidR="00B9128A" w:rsidDel="00343D9B" w:rsidRDefault="00B9128A" w:rsidP="00B9128A">
      <w:pPr>
        <w:spacing w:line="480" w:lineRule="auto"/>
        <w:ind w:left="720" w:hanging="360"/>
        <w:rPr>
          <w:del w:id="5905" w:author="Thar Adale" w:date="2020-07-16T19:53:00Z"/>
        </w:rPr>
      </w:pPr>
      <w:del w:id="5906" w:author="Thar Adale" w:date="2020-07-16T19:53:00Z">
        <w:r w:rsidDel="00343D9B">
          <w:delText>5.</w:delText>
        </w:r>
        <w:r w:rsidDel="00343D9B">
          <w:tab/>
        </w:r>
        <w:r w:rsidRPr="00FA796D" w:rsidDel="00343D9B">
          <w:rPr>
            <w:rStyle w:val="Emphasis"/>
          </w:rPr>
          <w:delText>O86.0</w:delText>
        </w:r>
        <w:r w:rsidR="00D1005E" w:rsidDel="00343D9B">
          <w:rPr>
            <w:rStyle w:val="Emphasis"/>
          </w:rPr>
          <w:delText>1</w:delText>
        </w:r>
        <w:r w:rsidDel="00343D9B">
          <w:delText xml:space="preserve">  (Infection, obstetrical surgical wound</w:delText>
        </w:r>
        <w:r w:rsidR="00D1005E" w:rsidDel="00343D9B">
          <w:delText xml:space="preserve">, </w:delText>
        </w:r>
        <w:r w:rsidR="00D1005E" w:rsidRPr="00D1005E" w:rsidDel="00343D9B">
          <w:delText>superficial incisional site</w:delText>
        </w:r>
        <w:r w:rsidDel="00343D9B">
          <w:delText>)</w:delText>
        </w:r>
        <w:r w:rsidDel="00343D9B">
          <w:br/>
        </w:r>
        <w:r w:rsidRPr="00FA796D" w:rsidDel="00343D9B">
          <w:rPr>
            <w:rStyle w:val="Emphasis"/>
          </w:rPr>
          <w:delText>B95.8</w:delText>
        </w:r>
        <w:r w:rsidDel="00343D9B">
          <w:delText xml:space="preserve">  (Staphylococcus, as cause of disease classified elsewhere, unspecified)</w:delText>
        </w:r>
      </w:del>
    </w:p>
    <w:p w14:paraId="1F872667" w14:textId="3FA21CD4" w:rsidR="00B9128A" w:rsidDel="00343D9B" w:rsidRDefault="00B9128A" w:rsidP="00B9128A">
      <w:pPr>
        <w:spacing w:line="480" w:lineRule="auto"/>
        <w:ind w:left="720" w:hanging="360"/>
        <w:rPr>
          <w:del w:id="5907" w:author="Thar Adale" w:date="2020-07-16T19:53:00Z"/>
        </w:rPr>
      </w:pPr>
      <w:del w:id="5908" w:author="Thar Adale" w:date="2020-07-16T19:53:00Z">
        <w:r w:rsidDel="00343D9B">
          <w:delText>6.</w:delText>
        </w:r>
        <w:r w:rsidDel="00343D9B">
          <w:tab/>
        </w:r>
        <w:r w:rsidRPr="00FA796D" w:rsidDel="00343D9B">
          <w:rPr>
            <w:rStyle w:val="Emphasis"/>
          </w:rPr>
          <w:delText>O64.4XX0</w:delText>
        </w:r>
        <w:r w:rsidDel="00343D9B">
          <w:delText xml:space="preserve">  (Delivery, complicated by, obstruction, due to, prolapsed arm, single gestation) </w:delText>
        </w:r>
        <w:r w:rsidDel="00343D9B">
          <w:br/>
        </w:r>
        <w:r w:rsidRPr="00FA796D" w:rsidDel="00343D9B">
          <w:rPr>
            <w:rStyle w:val="Emphasis"/>
          </w:rPr>
          <w:delText>O70.0</w:delText>
        </w:r>
        <w:r w:rsidDel="00343D9B">
          <w:delText xml:space="preserve">  (Delivery, complicated by, laceration, perineal, first degree)</w:delText>
        </w:r>
        <w:r w:rsidDel="00343D9B">
          <w:br/>
        </w:r>
        <w:r w:rsidRPr="00FA796D" w:rsidDel="00343D9B">
          <w:rPr>
            <w:rStyle w:val="Emphasis"/>
          </w:rPr>
          <w:delText>Z37.0</w:delText>
        </w:r>
        <w:r w:rsidDel="00343D9B">
          <w:delText xml:space="preserve">  (Outcome of delivery, single, liveborn)</w:delText>
        </w:r>
        <w:r w:rsidDel="00343D9B">
          <w:br/>
        </w:r>
        <w:r w:rsidRPr="00FA796D" w:rsidDel="00343D9B">
          <w:rPr>
            <w:rStyle w:val="Emphasis"/>
          </w:rPr>
          <w:delText xml:space="preserve">Z3A.39 </w:delText>
        </w:r>
        <w:r w:rsidDel="00343D9B">
          <w:delText xml:space="preserve"> (Pregnancy, weeks, 39)</w:delText>
        </w:r>
      </w:del>
    </w:p>
    <w:p w14:paraId="1ED8F697" w14:textId="208F1E2A" w:rsidR="00B9128A" w:rsidDel="00343D9B" w:rsidRDefault="00B9128A" w:rsidP="00B9128A">
      <w:pPr>
        <w:spacing w:line="480" w:lineRule="auto"/>
        <w:ind w:left="720" w:hanging="360"/>
        <w:rPr>
          <w:del w:id="5909" w:author="Thar Adale" w:date="2020-07-16T19:53:00Z"/>
        </w:rPr>
      </w:pPr>
      <w:del w:id="5910" w:author="Thar Adale" w:date="2020-07-16T19:53:00Z">
        <w:r w:rsidDel="00343D9B">
          <w:delText>7.</w:delText>
        </w:r>
        <w:r w:rsidDel="00343D9B">
          <w:tab/>
        </w:r>
        <w:r w:rsidRPr="00FA796D" w:rsidDel="00343D9B">
          <w:rPr>
            <w:rStyle w:val="Emphasis"/>
          </w:rPr>
          <w:delText xml:space="preserve">O07.4 </w:delText>
        </w:r>
        <w:r w:rsidDel="00343D9B">
          <w:delText xml:space="preserve"> (Abortion, attempted) </w:delText>
        </w:r>
        <w:r w:rsidDel="00343D9B">
          <w:br/>
        </w:r>
        <w:r w:rsidRPr="00FA796D" w:rsidDel="00343D9B">
          <w:rPr>
            <w:rStyle w:val="Emphasis"/>
          </w:rPr>
          <w:delText xml:space="preserve">O35.1XX0 </w:delText>
        </w:r>
        <w:r w:rsidDel="00343D9B">
          <w:delText xml:space="preserve"> (Pregnancy, complicated by, fetal, chromosomal abnormality, single gestation)</w:delText>
        </w:r>
        <w:r w:rsidDel="00343D9B">
          <w:br/>
        </w:r>
        <w:r w:rsidRPr="00FA796D" w:rsidDel="00343D9B">
          <w:rPr>
            <w:rStyle w:val="Emphasis"/>
          </w:rPr>
          <w:delText xml:space="preserve">Z3A.12 </w:delText>
        </w:r>
        <w:r w:rsidDel="00343D9B">
          <w:delText xml:space="preserve"> (Pregnancy, weeks, 12)</w:delText>
        </w:r>
      </w:del>
    </w:p>
    <w:p w14:paraId="0478C90A" w14:textId="668A231F" w:rsidR="00B9128A" w:rsidDel="00343D9B" w:rsidRDefault="00B9128A" w:rsidP="00B9128A">
      <w:pPr>
        <w:spacing w:line="480" w:lineRule="auto"/>
        <w:ind w:left="720" w:hanging="360"/>
        <w:rPr>
          <w:del w:id="5911" w:author="Thar Adale" w:date="2020-07-16T19:53:00Z"/>
        </w:rPr>
      </w:pPr>
      <w:del w:id="5912" w:author="Thar Adale" w:date="2020-07-16T19:53:00Z">
        <w:r w:rsidDel="00343D9B">
          <w:delText>8.</w:delText>
        </w:r>
        <w:r w:rsidDel="00343D9B">
          <w:tab/>
        </w:r>
        <w:r w:rsidRPr="00FA796D" w:rsidDel="00343D9B">
          <w:rPr>
            <w:rStyle w:val="Emphasis"/>
          </w:rPr>
          <w:delText>O91.12</w:delText>
        </w:r>
        <w:r w:rsidDel="00343D9B">
          <w:delText xml:space="preserve">  (Abscess, breast, puerperal, </w:delText>
        </w:r>
        <w:r w:rsidDel="00343D9B">
          <w:rPr>
            <w:i/>
          </w:rPr>
          <w:delText>see</w:delText>
        </w:r>
        <w:r w:rsidDel="00343D9B">
          <w:delText xml:space="preserve"> Mastitis, obstetric, purulent, puerperium)</w:delText>
        </w:r>
      </w:del>
    </w:p>
    <w:p w14:paraId="28C5315E" w14:textId="6170105A" w:rsidR="00B9128A" w:rsidDel="00343D9B" w:rsidRDefault="00B9128A" w:rsidP="00B9128A">
      <w:pPr>
        <w:spacing w:line="480" w:lineRule="auto"/>
        <w:ind w:left="720" w:hanging="360"/>
        <w:rPr>
          <w:del w:id="5913" w:author="Thar Adale" w:date="2020-07-16T19:53:00Z"/>
        </w:rPr>
      </w:pPr>
      <w:del w:id="5914" w:author="Thar Adale" w:date="2020-07-16T19:53:00Z">
        <w:r w:rsidDel="00343D9B">
          <w:delText>9.</w:delText>
        </w:r>
        <w:r w:rsidDel="00343D9B">
          <w:tab/>
        </w:r>
        <w:r w:rsidRPr="00FA796D" w:rsidDel="00343D9B">
          <w:rPr>
            <w:rStyle w:val="Emphasis"/>
          </w:rPr>
          <w:delText>O10.011</w:delText>
        </w:r>
        <w:r w:rsidDel="00343D9B">
          <w:delText xml:space="preserve">  (Hypertension, complicating pregnancy, preexisting, essential, first trimester)</w:delText>
        </w:r>
        <w:r w:rsidDel="00343D9B">
          <w:br/>
        </w:r>
        <w:r w:rsidRPr="00FA796D" w:rsidDel="00343D9B">
          <w:rPr>
            <w:rStyle w:val="Emphasis"/>
          </w:rPr>
          <w:delText>Z3A.11</w:delText>
        </w:r>
        <w:r w:rsidDel="00343D9B">
          <w:delText xml:space="preserve">  (Pregnancy, weeks, 11)</w:delText>
        </w:r>
      </w:del>
    </w:p>
    <w:p w14:paraId="3003A77C" w14:textId="35805BF5" w:rsidR="00EB2707" w:rsidDel="00343D9B" w:rsidRDefault="00B9128A" w:rsidP="00B9128A">
      <w:pPr>
        <w:spacing w:line="480" w:lineRule="auto"/>
        <w:ind w:left="720" w:hanging="360"/>
        <w:rPr>
          <w:del w:id="5915" w:author="Thar Adale" w:date="2020-07-16T19:53:00Z"/>
          <w:rStyle w:val="Emphasis"/>
        </w:rPr>
      </w:pPr>
      <w:del w:id="5916" w:author="Thar Adale" w:date="2020-07-16T19:53:00Z">
        <w:r w:rsidDel="00343D9B">
          <w:delText>10.</w:delText>
        </w:r>
        <w:r w:rsidDel="00343D9B">
          <w:tab/>
        </w:r>
        <w:r w:rsidRPr="00FA796D" w:rsidDel="00343D9B">
          <w:rPr>
            <w:rStyle w:val="Emphasis"/>
          </w:rPr>
          <w:delText>O42.113</w:delText>
        </w:r>
        <w:r w:rsidDel="00343D9B">
          <w:delText xml:space="preserve">  (Pregnancy, complicated by, premature rupture of membranes, with onset of labor, after 24 hours, preterm, third trimester)</w:delText>
        </w:r>
        <w:r w:rsidDel="00343D9B">
          <w:br/>
        </w:r>
        <w:r w:rsidRPr="00FA796D" w:rsidDel="00343D9B">
          <w:rPr>
            <w:rStyle w:val="Emphasis"/>
          </w:rPr>
          <w:delText>O34.21</w:delText>
        </w:r>
        <w:r w:rsidR="00297E03" w:rsidDel="00343D9B">
          <w:rPr>
            <w:rStyle w:val="Emphasis"/>
          </w:rPr>
          <w:delText>2</w:delText>
        </w:r>
        <w:r w:rsidDel="00343D9B">
          <w:delText xml:space="preserve">  (Delivery, vaginal, after previous cesarean delivery</w:delText>
        </w:r>
        <w:r w:rsidR="00297E03" w:rsidDel="00343D9B">
          <w:delText>, classical (vertical) scar</w:delText>
        </w:r>
        <w:r w:rsidDel="00343D9B">
          <w:delText>)</w:delText>
        </w:r>
        <w:r w:rsidDel="00343D9B">
          <w:br/>
        </w:r>
        <w:r w:rsidR="00EB2707" w:rsidDel="00343D9B">
          <w:rPr>
            <w:rStyle w:val="Emphasis"/>
          </w:rPr>
          <w:delText xml:space="preserve">O60.14X0 </w:delText>
        </w:r>
        <w:r w:rsidR="00EB2707" w:rsidRPr="00237906" w:rsidDel="00343D9B">
          <w:delText>(</w:delText>
        </w:r>
        <w:r w:rsidR="00EB2707" w:rsidDel="00343D9B">
          <w:delText>Delivery, preterm</w:delText>
        </w:r>
        <w:r w:rsidR="00250290" w:rsidDel="00343D9B">
          <w:delText>, third trimester, third trimester</w:delText>
        </w:r>
        <w:r w:rsidR="00EB2707" w:rsidDel="00343D9B">
          <w:delText>)</w:delText>
        </w:r>
      </w:del>
    </w:p>
    <w:p w14:paraId="173D0CB4" w14:textId="4046B7F4" w:rsidR="00B9128A" w:rsidDel="00343D9B" w:rsidRDefault="00EB2707" w:rsidP="00B9128A">
      <w:pPr>
        <w:spacing w:line="480" w:lineRule="auto"/>
        <w:ind w:left="720" w:hanging="360"/>
        <w:rPr>
          <w:del w:id="5917" w:author="Thar Adale" w:date="2020-07-16T19:53:00Z"/>
        </w:rPr>
      </w:pPr>
      <w:del w:id="5918" w:author="Thar Adale" w:date="2020-07-16T19:53:00Z">
        <w:r w:rsidDel="00343D9B">
          <w:rPr>
            <w:rStyle w:val="Emphasis"/>
          </w:rPr>
          <w:tab/>
        </w:r>
        <w:r w:rsidR="00B9128A" w:rsidRPr="00FA796D" w:rsidDel="00343D9B">
          <w:rPr>
            <w:rStyle w:val="Emphasis"/>
          </w:rPr>
          <w:delText>Z37.0</w:delText>
        </w:r>
        <w:r w:rsidR="00B9128A" w:rsidDel="00343D9B">
          <w:delText xml:space="preserve">  (Outcome of delivery, single, liveborn)</w:delText>
        </w:r>
        <w:r w:rsidR="00B9128A" w:rsidDel="00343D9B">
          <w:br/>
        </w:r>
        <w:r w:rsidR="00B9128A" w:rsidRPr="00FA796D" w:rsidDel="00343D9B">
          <w:rPr>
            <w:rStyle w:val="Emphasis"/>
          </w:rPr>
          <w:delText>Z3A.31</w:delText>
        </w:r>
        <w:r w:rsidR="00B9128A" w:rsidDel="00343D9B">
          <w:delText xml:space="preserve">  (Pregnancy, weeks, 31)</w:delText>
        </w:r>
      </w:del>
    </w:p>
    <w:p w14:paraId="1C1D01E7" w14:textId="740BE52D" w:rsidR="00F01A52" w:rsidRPr="00215F97" w:rsidDel="00343D9B" w:rsidRDefault="00F01A52" w:rsidP="00215F97">
      <w:pPr>
        <w:spacing w:line="480" w:lineRule="auto"/>
        <w:contextualSpacing/>
        <w:rPr>
          <w:del w:id="5919" w:author="Thar Adale" w:date="2020-07-16T19:53:00Z"/>
          <w:b/>
        </w:rPr>
      </w:pPr>
    </w:p>
    <w:p w14:paraId="1FDEAA5A" w14:textId="5E489B6B" w:rsidR="00F01A52" w:rsidDel="00343D9B" w:rsidRDefault="00F01A52" w:rsidP="00B2019F">
      <w:pPr>
        <w:pStyle w:val="Heading1"/>
        <w:rPr>
          <w:del w:id="5920" w:author="Thar Adale" w:date="2020-07-16T19:53:00Z"/>
        </w:rPr>
      </w:pPr>
      <w:del w:id="5921" w:author="Thar Adale" w:date="2020-07-16T19:53:00Z">
        <w:r w:rsidDel="00343D9B">
          <w:delText xml:space="preserve">CHAPTER </w:delText>
        </w:r>
        <w:r w:rsidR="002E45FB" w:rsidDel="00343D9B">
          <w:delText>23</w:delText>
        </w:r>
        <w:r w:rsidDel="00343D9B">
          <w:delText>: CERTAIN CONDITIONS ORIGINATING IN THE PERINATAL PERIOD (P00-P96)</w:delText>
        </w:r>
      </w:del>
    </w:p>
    <w:p w14:paraId="3C39F159" w14:textId="09460F62" w:rsidR="00F01A52" w:rsidRPr="00AC3BA8" w:rsidDel="00343D9B" w:rsidRDefault="00F01A52" w:rsidP="00B2019F">
      <w:pPr>
        <w:keepNext/>
        <w:keepLines/>
        <w:spacing w:line="480" w:lineRule="auto"/>
        <w:outlineLvl w:val="1"/>
        <w:rPr>
          <w:del w:id="5922" w:author="Thar Adale" w:date="2020-07-16T19:53:00Z"/>
          <w:b/>
        </w:rPr>
      </w:pPr>
      <w:del w:id="5923" w:author="Thar Adale" w:date="2020-07-16T19:53:00Z">
        <w:r w:rsidRPr="00AC3BA8" w:rsidDel="00343D9B">
          <w:rPr>
            <w:b/>
          </w:rPr>
          <w:delText>CODING PRACTICE</w:delText>
        </w:r>
      </w:del>
    </w:p>
    <w:p w14:paraId="15ECB515" w14:textId="024C92DC" w:rsidR="00F01A52" w:rsidDel="00343D9B" w:rsidRDefault="00F01A52" w:rsidP="00B2019F">
      <w:pPr>
        <w:keepNext/>
        <w:keepLines/>
        <w:spacing w:line="480" w:lineRule="auto"/>
        <w:outlineLvl w:val="1"/>
        <w:rPr>
          <w:del w:id="5924" w:author="Thar Adale" w:date="2020-07-16T19:53:00Z"/>
          <w:b/>
          <w:bCs/>
          <w:szCs w:val="26"/>
        </w:rPr>
      </w:pPr>
      <w:del w:id="5925" w:author="Thar Adale" w:date="2020-07-16T19:53:00Z">
        <w:r w:rsidDel="00343D9B">
          <w:rPr>
            <w:b/>
            <w:bCs/>
            <w:szCs w:val="26"/>
          </w:rPr>
          <w:delText xml:space="preserve">Exercise </w:delText>
        </w:r>
        <w:r w:rsidR="002E45FB" w:rsidDel="00343D9B">
          <w:rPr>
            <w:b/>
            <w:bCs/>
            <w:szCs w:val="26"/>
          </w:rPr>
          <w:delText>23</w:delText>
        </w:r>
        <w:r w:rsidDel="00343D9B">
          <w:rPr>
            <w:b/>
            <w:bCs/>
            <w:szCs w:val="26"/>
          </w:rPr>
          <w:delText>.1 Perinatal Refresher</w:delText>
        </w:r>
      </w:del>
    </w:p>
    <w:p w14:paraId="34EBA0A0" w14:textId="08006495" w:rsidR="00F01A52" w:rsidDel="00343D9B" w:rsidRDefault="00F01A52" w:rsidP="00B2019F">
      <w:pPr>
        <w:spacing w:line="480" w:lineRule="auto"/>
        <w:ind w:left="720" w:hanging="360"/>
        <w:rPr>
          <w:del w:id="5926" w:author="Thar Adale" w:date="2020-07-16T19:53:00Z"/>
        </w:rPr>
      </w:pPr>
      <w:del w:id="5927" w:author="Thar Adale" w:date="2020-07-16T19:53:00Z">
        <w:r w:rsidDel="00343D9B">
          <w:delText>1.</w:delText>
        </w:r>
        <w:r w:rsidDel="00343D9B">
          <w:tab/>
          <w:delText>tachy/card/ia  pertaining to rapid heart rate P29.11</w:delText>
        </w:r>
      </w:del>
    </w:p>
    <w:p w14:paraId="4E7DE43B" w14:textId="5A1B032F" w:rsidR="00F01A52" w:rsidDel="00343D9B" w:rsidRDefault="00F01A52" w:rsidP="00B2019F">
      <w:pPr>
        <w:spacing w:line="480" w:lineRule="auto"/>
        <w:ind w:left="720" w:hanging="360"/>
        <w:rPr>
          <w:del w:id="5928" w:author="Thar Adale" w:date="2020-07-16T19:53:00Z"/>
        </w:rPr>
      </w:pPr>
      <w:del w:id="5929" w:author="Thar Adale" w:date="2020-07-16T19:53:00Z">
        <w:r w:rsidDel="00343D9B">
          <w:delText>2.</w:delText>
        </w:r>
        <w:r w:rsidDel="00343D9B">
          <w:tab/>
          <w:delText>intra/uter/ine  within the uterus P50.9</w:delText>
        </w:r>
      </w:del>
    </w:p>
    <w:p w14:paraId="4EA9778F" w14:textId="16444124" w:rsidR="00F01A52" w:rsidDel="00343D9B" w:rsidRDefault="00F01A52" w:rsidP="00B2019F">
      <w:pPr>
        <w:spacing w:line="480" w:lineRule="auto"/>
        <w:ind w:left="720" w:hanging="360"/>
        <w:rPr>
          <w:del w:id="5930" w:author="Thar Adale" w:date="2020-07-16T19:53:00Z"/>
        </w:rPr>
      </w:pPr>
      <w:del w:id="5931" w:author="Thar Adale" w:date="2020-07-16T19:53:00Z">
        <w:r w:rsidDel="00343D9B">
          <w:delText>3.</w:delText>
        </w:r>
        <w:r w:rsidDel="00343D9B">
          <w:tab/>
          <w:delText>hyper/bilirubin/emia  excessive bilirubin in the blood P59.9</w:delText>
        </w:r>
      </w:del>
    </w:p>
    <w:p w14:paraId="565C97C4" w14:textId="7DC206CD" w:rsidR="00F01A52" w:rsidDel="00343D9B" w:rsidRDefault="00F01A52" w:rsidP="00B2019F">
      <w:pPr>
        <w:spacing w:line="480" w:lineRule="auto"/>
        <w:ind w:left="720" w:hanging="360"/>
        <w:rPr>
          <w:del w:id="5932" w:author="Thar Adale" w:date="2020-07-16T19:53:00Z"/>
        </w:rPr>
      </w:pPr>
      <w:del w:id="5933" w:author="Thar Adale" w:date="2020-07-16T19:53:00Z">
        <w:r w:rsidDel="00343D9B">
          <w:delText>4.</w:delText>
        </w:r>
        <w:r w:rsidDel="00343D9B">
          <w:tab/>
          <w:delText>matern/al  pertaining to the mother, poly/hydr/amnios  excessive amniotic fluid P01.3</w:delText>
        </w:r>
      </w:del>
    </w:p>
    <w:p w14:paraId="39372CD8" w14:textId="69B653B4" w:rsidR="00F01A52" w:rsidDel="00343D9B" w:rsidRDefault="00F01A52" w:rsidP="00B2019F">
      <w:pPr>
        <w:spacing w:line="480" w:lineRule="auto"/>
        <w:ind w:left="720" w:hanging="360"/>
        <w:rPr>
          <w:del w:id="5934" w:author="Thar Adale" w:date="2020-07-16T19:53:00Z"/>
        </w:rPr>
      </w:pPr>
      <w:del w:id="5935" w:author="Thar Adale" w:date="2020-07-16T19:53:00Z">
        <w:r w:rsidDel="00343D9B">
          <w:delText>5.</w:delText>
        </w:r>
        <w:r w:rsidDel="00343D9B">
          <w:tab/>
          <w:delText>mast/itis  inflammation of the breast  P39.0</w:delText>
        </w:r>
      </w:del>
    </w:p>
    <w:p w14:paraId="14C030DD" w14:textId="6D63F78A" w:rsidR="00F01A52" w:rsidDel="00343D9B" w:rsidRDefault="00F01A52" w:rsidP="00B2019F">
      <w:pPr>
        <w:spacing w:line="480" w:lineRule="auto"/>
        <w:ind w:left="720" w:hanging="360"/>
        <w:rPr>
          <w:del w:id="5936" w:author="Thar Adale" w:date="2020-07-16T19:53:00Z"/>
        </w:rPr>
      </w:pPr>
      <w:del w:id="5937" w:author="Thar Adale" w:date="2020-07-16T19:53:00Z">
        <w:r w:rsidDel="00343D9B">
          <w:delText>6.</w:delText>
        </w:r>
        <w:r w:rsidDel="00343D9B">
          <w:tab/>
          <w:delText>omphal/itis  inflammation of navel P38.9</w:delText>
        </w:r>
      </w:del>
    </w:p>
    <w:p w14:paraId="2C1F5252" w14:textId="2A3AB057" w:rsidR="00F01A52" w:rsidDel="00343D9B" w:rsidRDefault="00F01A52" w:rsidP="00B2019F">
      <w:pPr>
        <w:spacing w:line="480" w:lineRule="auto"/>
        <w:ind w:left="720" w:hanging="360"/>
        <w:rPr>
          <w:del w:id="5938" w:author="Thar Adale" w:date="2020-07-16T19:53:00Z"/>
        </w:rPr>
      </w:pPr>
      <w:del w:id="5939" w:author="Thar Adale" w:date="2020-07-16T19:53:00Z">
        <w:r w:rsidDel="00343D9B">
          <w:delText>7.</w:delText>
        </w:r>
        <w:r w:rsidDel="00343D9B">
          <w:tab/>
          <w:delText>hyp/oxic  low oxygen, ischem/ic  lack of blood supply, en/cephalo/pathy  abnormal condition inside the head P91.60</w:delText>
        </w:r>
      </w:del>
    </w:p>
    <w:p w14:paraId="48A5EAEE" w14:textId="16DF923A" w:rsidR="00F01A52" w:rsidDel="00343D9B" w:rsidRDefault="00F01A52" w:rsidP="00B2019F">
      <w:pPr>
        <w:spacing w:line="480" w:lineRule="auto"/>
        <w:ind w:left="720" w:hanging="360"/>
        <w:rPr>
          <w:del w:id="5940" w:author="Thar Adale" w:date="2020-07-16T19:53:00Z"/>
        </w:rPr>
      </w:pPr>
      <w:del w:id="5941" w:author="Thar Adale" w:date="2020-07-16T19:53:00Z">
        <w:r w:rsidDel="00343D9B">
          <w:delText>8.</w:delText>
        </w:r>
        <w:r w:rsidDel="00343D9B">
          <w:tab/>
          <w:delText>chorio/amnion/itis  inflammation of the chorion and amnion sacs P02.7</w:delText>
        </w:r>
      </w:del>
    </w:p>
    <w:p w14:paraId="20328FD1" w14:textId="13856657" w:rsidR="00F01A52" w:rsidDel="00343D9B" w:rsidRDefault="00F01A52" w:rsidP="00B2019F">
      <w:pPr>
        <w:spacing w:line="480" w:lineRule="auto"/>
        <w:ind w:left="720" w:hanging="360"/>
        <w:rPr>
          <w:del w:id="5942" w:author="Thar Adale" w:date="2020-07-16T19:53:00Z"/>
        </w:rPr>
      </w:pPr>
      <w:del w:id="5943" w:author="Thar Adale" w:date="2020-07-16T19:53:00Z">
        <w:r w:rsidDel="00343D9B">
          <w:delText>9.</w:delText>
        </w:r>
        <w:r w:rsidDel="00343D9B">
          <w:tab/>
          <w:delText>hypo/natr/emia  low sodium in the blood P74.2</w:delText>
        </w:r>
      </w:del>
    </w:p>
    <w:p w14:paraId="4EC41938" w14:textId="0CE94997" w:rsidR="00F01A52" w:rsidDel="00343D9B" w:rsidRDefault="00F01A52" w:rsidP="00B2019F">
      <w:pPr>
        <w:spacing w:line="480" w:lineRule="auto"/>
        <w:ind w:left="720" w:hanging="360"/>
        <w:rPr>
          <w:del w:id="5944" w:author="Thar Adale" w:date="2020-07-16T19:53:00Z"/>
        </w:rPr>
      </w:pPr>
      <w:del w:id="5945" w:author="Thar Adale" w:date="2020-07-16T19:53:00Z">
        <w:r w:rsidDel="00343D9B">
          <w:delText>10.</w:delText>
        </w:r>
        <w:r w:rsidDel="00343D9B">
          <w:tab/>
          <w:delText>erythro/blasto/sis  abnormal condition of immature red blood cells, fet/al/is  condition pertaining to the fetus P55.9</w:delText>
        </w:r>
      </w:del>
    </w:p>
    <w:p w14:paraId="54086072" w14:textId="6CB8D5F5" w:rsidR="00F01A52" w:rsidDel="00343D9B" w:rsidRDefault="00F01A52" w:rsidP="00B2019F">
      <w:pPr>
        <w:rPr>
          <w:del w:id="5946" w:author="Thar Adale" w:date="2020-07-16T19:53:00Z"/>
        </w:rPr>
      </w:pPr>
    </w:p>
    <w:p w14:paraId="6068CCDB" w14:textId="53CF7E61" w:rsidR="00F01A52" w:rsidDel="00343D9B" w:rsidRDefault="00F01A52" w:rsidP="00B2019F">
      <w:pPr>
        <w:keepNext/>
        <w:keepLines/>
        <w:spacing w:line="480" w:lineRule="auto"/>
        <w:outlineLvl w:val="1"/>
        <w:rPr>
          <w:del w:id="5947" w:author="Thar Adale" w:date="2020-07-16T19:53:00Z"/>
          <w:b/>
          <w:bCs/>
          <w:szCs w:val="26"/>
        </w:rPr>
      </w:pPr>
      <w:del w:id="5948" w:author="Thar Adale" w:date="2020-07-16T19:53:00Z">
        <w:r w:rsidDel="00343D9B">
          <w:rPr>
            <w:b/>
            <w:bCs/>
            <w:szCs w:val="26"/>
          </w:rPr>
          <w:delText xml:space="preserve">Exercise </w:delText>
        </w:r>
        <w:r w:rsidR="002E45FB" w:rsidDel="00343D9B">
          <w:rPr>
            <w:b/>
            <w:bCs/>
            <w:szCs w:val="26"/>
          </w:rPr>
          <w:delText>23</w:delText>
        </w:r>
        <w:r w:rsidDel="00343D9B">
          <w:rPr>
            <w:b/>
            <w:bCs/>
            <w:szCs w:val="26"/>
          </w:rPr>
          <w:delText>.2 Abstracting Diagnoses for Perinatal Conditions</w:delText>
        </w:r>
      </w:del>
    </w:p>
    <w:p w14:paraId="2F87C66D" w14:textId="039961F8" w:rsidR="00F01A52" w:rsidDel="00343D9B" w:rsidRDefault="00F01A52" w:rsidP="00B2019F">
      <w:pPr>
        <w:spacing w:line="480" w:lineRule="auto"/>
        <w:ind w:left="720" w:hanging="360"/>
        <w:rPr>
          <w:del w:id="5949" w:author="Thar Adale" w:date="2020-07-16T19:53:00Z"/>
        </w:rPr>
      </w:pPr>
      <w:del w:id="5950" w:author="Thar Adale" w:date="2020-07-16T19:53:00Z">
        <w:r w:rsidDel="00343D9B">
          <w:delText>1.</w:delText>
        </w:r>
        <w:r w:rsidDel="00343D9B">
          <w:tab/>
        </w:r>
      </w:del>
    </w:p>
    <w:p w14:paraId="06D40769" w14:textId="51F88622" w:rsidR="00F01A52" w:rsidDel="00343D9B" w:rsidRDefault="00F01A52" w:rsidP="00B2019F">
      <w:pPr>
        <w:spacing w:line="480" w:lineRule="auto"/>
        <w:ind w:left="1080" w:hanging="360"/>
        <w:rPr>
          <w:del w:id="5951" w:author="Thar Adale" w:date="2020-07-16T19:53:00Z"/>
        </w:rPr>
      </w:pPr>
      <w:del w:id="5952" w:author="Thar Adale" w:date="2020-07-16T19:53:00Z">
        <w:r w:rsidDel="00343D9B">
          <w:delText>a.</w:delText>
        </w:r>
        <w:r w:rsidDel="00343D9B">
          <w:tab/>
          <w:delText>yes</w:delText>
        </w:r>
      </w:del>
    </w:p>
    <w:p w14:paraId="0F2D0962" w14:textId="6C8E5E38" w:rsidR="00F01A52" w:rsidDel="00343D9B" w:rsidRDefault="00F01A52" w:rsidP="00B2019F">
      <w:pPr>
        <w:spacing w:line="480" w:lineRule="auto"/>
        <w:ind w:left="1080" w:hanging="360"/>
        <w:rPr>
          <w:del w:id="5953" w:author="Thar Adale" w:date="2020-07-16T19:53:00Z"/>
        </w:rPr>
      </w:pPr>
      <w:del w:id="5954" w:author="Thar Adale" w:date="2020-07-16T19:53:00Z">
        <w:r w:rsidDel="00343D9B">
          <w:delText>b.</w:delText>
        </w:r>
        <w:r w:rsidDel="00343D9B">
          <w:tab/>
          <w:delText>vaginal</w:delText>
        </w:r>
      </w:del>
    </w:p>
    <w:p w14:paraId="4DCDBDF5" w14:textId="15DEE633" w:rsidR="00F01A52" w:rsidDel="00343D9B" w:rsidRDefault="00F01A52" w:rsidP="00B2019F">
      <w:pPr>
        <w:spacing w:line="480" w:lineRule="auto"/>
        <w:ind w:left="1080" w:hanging="360"/>
        <w:rPr>
          <w:del w:id="5955" w:author="Thar Adale" w:date="2020-07-16T19:53:00Z"/>
        </w:rPr>
      </w:pPr>
      <w:del w:id="5956" w:author="Thar Adale" w:date="2020-07-16T19:53:00Z">
        <w:r w:rsidDel="00343D9B">
          <w:delText>c.</w:delText>
        </w:r>
        <w:r w:rsidDel="00343D9B">
          <w:tab/>
          <w:delText>3,521 grams</w:delText>
        </w:r>
      </w:del>
    </w:p>
    <w:p w14:paraId="68FD332C" w14:textId="5008FB3A" w:rsidR="00F01A52" w:rsidDel="00343D9B" w:rsidRDefault="00F01A52" w:rsidP="00B2019F">
      <w:pPr>
        <w:spacing w:line="480" w:lineRule="auto"/>
        <w:ind w:left="1080" w:hanging="360"/>
        <w:rPr>
          <w:del w:id="5957" w:author="Thar Adale" w:date="2020-07-16T19:53:00Z"/>
        </w:rPr>
      </w:pPr>
      <w:del w:id="5958" w:author="Thar Adale" w:date="2020-07-16T19:53:00Z">
        <w:r w:rsidDel="00343D9B">
          <w:delText>d.</w:delText>
        </w:r>
        <w:r w:rsidDel="00343D9B">
          <w:tab/>
          <w:delText>38 weeks, 2 days</w:delText>
        </w:r>
      </w:del>
    </w:p>
    <w:p w14:paraId="54A110A6" w14:textId="645634BC" w:rsidR="00F01A52" w:rsidDel="00343D9B" w:rsidRDefault="00F01A52" w:rsidP="00B2019F">
      <w:pPr>
        <w:spacing w:line="480" w:lineRule="auto"/>
        <w:ind w:left="1080" w:hanging="360"/>
        <w:rPr>
          <w:del w:id="5959" w:author="Thar Adale" w:date="2020-07-16T19:53:00Z"/>
        </w:rPr>
      </w:pPr>
      <w:del w:id="5960" w:author="Thar Adale" w:date="2020-07-16T19:53:00Z">
        <w:r w:rsidDel="00343D9B">
          <w:delText>e.</w:delText>
        </w:r>
        <w:r w:rsidDel="00343D9B">
          <w:tab/>
          <w:delText>no</w:delText>
        </w:r>
      </w:del>
    </w:p>
    <w:p w14:paraId="42089F33" w14:textId="495D21F6" w:rsidR="00F01A52" w:rsidDel="00343D9B" w:rsidRDefault="00F01A52" w:rsidP="00B2019F">
      <w:pPr>
        <w:spacing w:line="480" w:lineRule="auto"/>
        <w:ind w:left="1080" w:hanging="360"/>
        <w:rPr>
          <w:del w:id="5961" w:author="Thar Adale" w:date="2020-07-16T19:53:00Z"/>
        </w:rPr>
      </w:pPr>
      <w:del w:id="5962" w:author="Thar Adale" w:date="2020-07-16T19:53:00Z">
        <w:r w:rsidDel="00343D9B">
          <w:delText>f.</w:delText>
        </w:r>
        <w:r w:rsidDel="00343D9B">
          <w:tab/>
          <w:delText>no</w:delText>
        </w:r>
      </w:del>
    </w:p>
    <w:p w14:paraId="5FD03AC5" w14:textId="59C6F009" w:rsidR="00F01A52" w:rsidDel="00343D9B" w:rsidRDefault="00F01A52" w:rsidP="00B2019F">
      <w:pPr>
        <w:spacing w:line="480" w:lineRule="auto"/>
        <w:ind w:left="1080" w:hanging="360"/>
        <w:rPr>
          <w:del w:id="5963" w:author="Thar Adale" w:date="2020-07-16T19:53:00Z"/>
        </w:rPr>
      </w:pPr>
      <w:del w:id="5964" w:author="Thar Adale" w:date="2020-07-16T19:53:00Z">
        <w:r w:rsidDel="00343D9B">
          <w:delText>g.</w:delText>
        </w:r>
        <w:r w:rsidDel="00343D9B">
          <w:tab/>
          <w:delText>none</w:delText>
        </w:r>
      </w:del>
    </w:p>
    <w:p w14:paraId="526B9033" w14:textId="77089C86" w:rsidR="00F01A52" w:rsidDel="00343D9B" w:rsidRDefault="00F01A52" w:rsidP="00B2019F">
      <w:pPr>
        <w:spacing w:line="480" w:lineRule="auto"/>
        <w:ind w:left="720" w:hanging="360"/>
        <w:rPr>
          <w:del w:id="5965" w:author="Thar Adale" w:date="2020-07-16T19:53:00Z"/>
        </w:rPr>
      </w:pPr>
      <w:del w:id="5966" w:author="Thar Adale" w:date="2020-07-16T19:53:00Z">
        <w:r w:rsidDel="00343D9B">
          <w:delText>2.</w:delText>
        </w:r>
        <w:r w:rsidDel="00343D9B">
          <w:tab/>
        </w:r>
      </w:del>
    </w:p>
    <w:p w14:paraId="0387DF4E" w14:textId="108FF884" w:rsidR="00F01A52" w:rsidDel="00343D9B" w:rsidRDefault="00F01A52" w:rsidP="00F01A52">
      <w:pPr>
        <w:numPr>
          <w:ilvl w:val="0"/>
          <w:numId w:val="27"/>
        </w:numPr>
        <w:spacing w:line="480" w:lineRule="auto"/>
        <w:rPr>
          <w:del w:id="5967" w:author="Thar Adale" w:date="2020-07-16T19:53:00Z"/>
        </w:rPr>
      </w:pPr>
      <w:del w:id="5968" w:author="Thar Adale" w:date="2020-07-16T19:53:00Z">
        <w:r w:rsidDel="00343D9B">
          <w:delText>22 days</w:delText>
        </w:r>
      </w:del>
    </w:p>
    <w:p w14:paraId="0E8E6099" w14:textId="389CB40C" w:rsidR="00F01A52" w:rsidDel="00343D9B" w:rsidRDefault="00F01A52" w:rsidP="00F01A52">
      <w:pPr>
        <w:numPr>
          <w:ilvl w:val="0"/>
          <w:numId w:val="27"/>
        </w:numPr>
        <w:spacing w:line="480" w:lineRule="auto"/>
        <w:rPr>
          <w:del w:id="5969" w:author="Thar Adale" w:date="2020-07-16T19:53:00Z"/>
        </w:rPr>
      </w:pPr>
      <w:del w:id="5970" w:author="Thar Adale" w:date="2020-07-16T19:53:00Z">
        <w:r w:rsidDel="00343D9B">
          <w:delText>routine newborn exam</w:delText>
        </w:r>
      </w:del>
    </w:p>
    <w:p w14:paraId="071C75F9" w14:textId="0C06778E" w:rsidR="00F01A52" w:rsidDel="00343D9B" w:rsidRDefault="00F01A52" w:rsidP="00F01A52">
      <w:pPr>
        <w:numPr>
          <w:ilvl w:val="0"/>
          <w:numId w:val="27"/>
        </w:numPr>
        <w:spacing w:line="480" w:lineRule="auto"/>
        <w:rPr>
          <w:del w:id="5971" w:author="Thar Adale" w:date="2020-07-16T19:53:00Z"/>
        </w:rPr>
      </w:pPr>
      <w:del w:id="5972" w:author="Thar Adale" w:date="2020-07-16T19:53:00Z">
        <w:r w:rsidDel="00343D9B">
          <w:delText>no</w:delText>
        </w:r>
      </w:del>
    </w:p>
    <w:p w14:paraId="69E68142" w14:textId="0432B77C" w:rsidR="00F01A52" w:rsidDel="00343D9B" w:rsidRDefault="00F01A52" w:rsidP="00B2019F">
      <w:pPr>
        <w:spacing w:line="480" w:lineRule="auto"/>
        <w:ind w:left="720" w:hanging="360"/>
        <w:rPr>
          <w:del w:id="5973" w:author="Thar Adale" w:date="2020-07-16T19:53:00Z"/>
        </w:rPr>
      </w:pPr>
      <w:del w:id="5974" w:author="Thar Adale" w:date="2020-07-16T19:53:00Z">
        <w:r w:rsidDel="00343D9B">
          <w:delText>3.</w:delText>
        </w:r>
        <w:r w:rsidDel="00343D9B">
          <w:tab/>
        </w:r>
      </w:del>
    </w:p>
    <w:p w14:paraId="4AF9BCD5" w14:textId="608238B2" w:rsidR="00F01A52" w:rsidDel="00343D9B" w:rsidRDefault="00F01A52" w:rsidP="00F01A52">
      <w:pPr>
        <w:numPr>
          <w:ilvl w:val="1"/>
          <w:numId w:val="28"/>
        </w:numPr>
        <w:spacing w:line="480" w:lineRule="auto"/>
        <w:ind w:left="1080"/>
        <w:rPr>
          <w:del w:id="5975" w:author="Thar Adale" w:date="2020-07-16T19:53:00Z"/>
        </w:rPr>
      </w:pPr>
      <w:del w:id="5976" w:author="Thar Adale" w:date="2020-07-16T19:53:00Z">
        <w:r w:rsidDel="00343D9B">
          <w:delText>13 days</w:delText>
        </w:r>
      </w:del>
    </w:p>
    <w:p w14:paraId="69CE1AE2" w14:textId="08A80485" w:rsidR="00F01A52" w:rsidDel="00343D9B" w:rsidRDefault="00F01A52" w:rsidP="00F01A52">
      <w:pPr>
        <w:numPr>
          <w:ilvl w:val="1"/>
          <w:numId w:val="28"/>
        </w:numPr>
        <w:spacing w:line="480" w:lineRule="auto"/>
        <w:ind w:left="1080"/>
        <w:rPr>
          <w:del w:id="5977" w:author="Thar Adale" w:date="2020-07-16T19:53:00Z"/>
        </w:rPr>
      </w:pPr>
      <w:del w:id="5978" w:author="Thar Adale" w:date="2020-07-16T19:53:00Z">
        <w:r w:rsidDel="00343D9B">
          <w:delText>neonatal check up</w:delText>
        </w:r>
      </w:del>
    </w:p>
    <w:p w14:paraId="22EA3256" w14:textId="22ADC8B1" w:rsidR="00F01A52" w:rsidDel="00343D9B" w:rsidRDefault="00F01A52" w:rsidP="00F01A52">
      <w:pPr>
        <w:numPr>
          <w:ilvl w:val="1"/>
          <w:numId w:val="28"/>
        </w:numPr>
        <w:spacing w:line="480" w:lineRule="auto"/>
        <w:ind w:left="1080"/>
        <w:rPr>
          <w:del w:id="5979" w:author="Thar Adale" w:date="2020-07-16T19:53:00Z"/>
        </w:rPr>
      </w:pPr>
      <w:del w:id="5980" w:author="Thar Adale" w:date="2020-07-16T19:53:00Z">
        <w:r w:rsidDel="00343D9B">
          <w:delText>yes, neonatal diabetes</w:delText>
        </w:r>
      </w:del>
    </w:p>
    <w:p w14:paraId="0D99C5BE" w14:textId="0F63E2A2" w:rsidR="00F01A52" w:rsidDel="00343D9B" w:rsidRDefault="00F01A52" w:rsidP="00B2019F">
      <w:pPr>
        <w:spacing w:line="480" w:lineRule="auto"/>
        <w:ind w:left="720" w:hanging="360"/>
        <w:rPr>
          <w:del w:id="5981" w:author="Thar Adale" w:date="2020-07-16T19:53:00Z"/>
        </w:rPr>
      </w:pPr>
      <w:del w:id="5982" w:author="Thar Adale" w:date="2020-07-16T19:53:00Z">
        <w:r w:rsidDel="00343D9B">
          <w:delText>4.</w:delText>
        </w:r>
        <w:r w:rsidDel="00343D9B">
          <w:tab/>
        </w:r>
      </w:del>
    </w:p>
    <w:p w14:paraId="5F43BBD9" w14:textId="67211E38" w:rsidR="00F01A52" w:rsidDel="00343D9B" w:rsidRDefault="00F01A52" w:rsidP="00F01A52">
      <w:pPr>
        <w:numPr>
          <w:ilvl w:val="1"/>
          <w:numId w:val="29"/>
        </w:numPr>
        <w:spacing w:line="480" w:lineRule="auto"/>
        <w:ind w:left="1080"/>
        <w:rPr>
          <w:del w:id="5983" w:author="Thar Adale" w:date="2020-07-16T19:53:00Z"/>
        </w:rPr>
      </w:pPr>
      <w:del w:id="5984" w:author="Thar Adale" w:date="2020-07-16T19:53:00Z">
        <w:r w:rsidDel="00343D9B">
          <w:delText>18 days</w:delText>
        </w:r>
      </w:del>
    </w:p>
    <w:p w14:paraId="448A6C04" w14:textId="695F1723" w:rsidR="00F01A52" w:rsidDel="00343D9B" w:rsidRDefault="00F01A52" w:rsidP="00F01A52">
      <w:pPr>
        <w:numPr>
          <w:ilvl w:val="1"/>
          <w:numId w:val="29"/>
        </w:numPr>
        <w:spacing w:line="480" w:lineRule="auto"/>
        <w:ind w:left="1080"/>
        <w:rPr>
          <w:del w:id="5985" w:author="Thar Adale" w:date="2020-07-16T19:53:00Z"/>
        </w:rPr>
      </w:pPr>
      <w:del w:id="5986" w:author="Thar Adale" w:date="2020-07-16T19:53:00Z">
        <w:r w:rsidDel="00343D9B">
          <w:delText>mother found baby not breathing</w:delText>
        </w:r>
      </w:del>
    </w:p>
    <w:p w14:paraId="0D5EBCC8" w14:textId="3D0AB0AB" w:rsidR="00F01A52" w:rsidDel="00343D9B" w:rsidRDefault="00F01A52" w:rsidP="00F01A52">
      <w:pPr>
        <w:numPr>
          <w:ilvl w:val="1"/>
          <w:numId w:val="29"/>
        </w:numPr>
        <w:spacing w:line="480" w:lineRule="auto"/>
        <w:ind w:left="1080"/>
        <w:rPr>
          <w:del w:id="5987" w:author="Thar Adale" w:date="2020-07-16T19:53:00Z"/>
        </w:rPr>
      </w:pPr>
      <w:del w:id="5988" w:author="Thar Adale" w:date="2020-07-16T19:53:00Z">
        <w:r w:rsidDel="00343D9B">
          <w:delText>apnea</w:delText>
        </w:r>
      </w:del>
    </w:p>
    <w:p w14:paraId="067D0AA5" w14:textId="4C56C5A1" w:rsidR="00F01A52" w:rsidDel="00343D9B" w:rsidRDefault="00F01A52" w:rsidP="00F01A52">
      <w:pPr>
        <w:numPr>
          <w:ilvl w:val="1"/>
          <w:numId w:val="29"/>
        </w:numPr>
        <w:spacing w:line="480" w:lineRule="auto"/>
        <w:ind w:left="1080"/>
        <w:rPr>
          <w:del w:id="5989" w:author="Thar Adale" w:date="2020-07-16T19:53:00Z"/>
        </w:rPr>
      </w:pPr>
      <w:del w:id="5990" w:author="Thar Adale" w:date="2020-07-16T19:53:00Z">
        <w:r w:rsidDel="00343D9B">
          <w:delText>central sleep apnea</w:delText>
        </w:r>
      </w:del>
    </w:p>
    <w:p w14:paraId="060E0215" w14:textId="6EB1AD22" w:rsidR="00F01A52" w:rsidDel="00343D9B" w:rsidRDefault="00F01A52" w:rsidP="00F01A52">
      <w:pPr>
        <w:numPr>
          <w:ilvl w:val="1"/>
          <w:numId w:val="29"/>
        </w:numPr>
        <w:spacing w:line="480" w:lineRule="auto"/>
        <w:ind w:left="1080"/>
        <w:rPr>
          <w:del w:id="5991" w:author="Thar Adale" w:date="2020-07-16T19:53:00Z"/>
        </w:rPr>
      </w:pPr>
      <w:del w:id="5992" w:author="Thar Adale" w:date="2020-07-16T19:53:00Z">
        <w:r w:rsidDel="00343D9B">
          <w:delText>none</w:delText>
        </w:r>
      </w:del>
    </w:p>
    <w:p w14:paraId="6272A490" w14:textId="49172AFD" w:rsidR="00F01A52" w:rsidDel="00343D9B" w:rsidRDefault="00F01A52" w:rsidP="00F01A52">
      <w:pPr>
        <w:numPr>
          <w:ilvl w:val="1"/>
          <w:numId w:val="29"/>
        </w:numPr>
        <w:spacing w:line="480" w:lineRule="auto"/>
        <w:ind w:left="1080"/>
        <w:rPr>
          <w:del w:id="5993" w:author="Thar Adale" w:date="2020-07-16T19:53:00Z"/>
        </w:rPr>
      </w:pPr>
      <w:del w:id="5994" w:author="Thar Adale" w:date="2020-07-16T19:53:00Z">
        <w:r w:rsidDel="00343D9B">
          <w:delText>yes, by definition because the infant is only 18 days old</w:delText>
        </w:r>
      </w:del>
    </w:p>
    <w:p w14:paraId="63200658" w14:textId="58F505F7" w:rsidR="00F01A52" w:rsidDel="00343D9B" w:rsidRDefault="00F01A52" w:rsidP="00B2019F">
      <w:pPr>
        <w:spacing w:line="480" w:lineRule="auto"/>
        <w:ind w:left="720" w:hanging="360"/>
        <w:rPr>
          <w:del w:id="5995" w:author="Thar Adale" w:date="2020-07-16T19:53:00Z"/>
        </w:rPr>
      </w:pPr>
      <w:del w:id="5996" w:author="Thar Adale" w:date="2020-07-16T19:53:00Z">
        <w:r w:rsidDel="00343D9B">
          <w:delText>5.</w:delText>
        </w:r>
        <w:r w:rsidDel="00343D9B">
          <w:tab/>
        </w:r>
      </w:del>
    </w:p>
    <w:p w14:paraId="5EA05C99" w14:textId="5AD24C34" w:rsidR="00F01A52" w:rsidDel="00343D9B" w:rsidRDefault="00F01A52" w:rsidP="00F01A52">
      <w:pPr>
        <w:numPr>
          <w:ilvl w:val="1"/>
          <w:numId w:val="30"/>
        </w:numPr>
        <w:spacing w:line="480" w:lineRule="auto"/>
        <w:ind w:left="1080"/>
        <w:rPr>
          <w:del w:id="5997" w:author="Thar Adale" w:date="2020-07-16T19:53:00Z"/>
        </w:rPr>
      </w:pPr>
      <w:del w:id="5998" w:author="Thar Adale" w:date="2020-07-16T19:53:00Z">
        <w:r w:rsidDel="00343D9B">
          <w:delText>yes</w:delText>
        </w:r>
      </w:del>
    </w:p>
    <w:p w14:paraId="490D325F" w14:textId="46963EFA" w:rsidR="00F01A52" w:rsidDel="00343D9B" w:rsidRDefault="00F01A52" w:rsidP="00F01A52">
      <w:pPr>
        <w:numPr>
          <w:ilvl w:val="1"/>
          <w:numId w:val="30"/>
        </w:numPr>
        <w:spacing w:line="480" w:lineRule="auto"/>
        <w:ind w:left="1080"/>
        <w:rPr>
          <w:del w:id="5999" w:author="Thar Adale" w:date="2020-07-16T19:53:00Z"/>
        </w:rPr>
      </w:pPr>
      <w:del w:id="6000" w:author="Thar Adale" w:date="2020-07-16T19:53:00Z">
        <w:r w:rsidDel="00343D9B">
          <w:delText>vaginal</w:delText>
        </w:r>
      </w:del>
    </w:p>
    <w:p w14:paraId="1A5249B8" w14:textId="0EADBBB3" w:rsidR="00F01A52" w:rsidDel="00343D9B" w:rsidRDefault="00F01A52" w:rsidP="00F01A52">
      <w:pPr>
        <w:numPr>
          <w:ilvl w:val="1"/>
          <w:numId w:val="30"/>
        </w:numPr>
        <w:spacing w:line="480" w:lineRule="auto"/>
        <w:ind w:left="1080"/>
        <w:rPr>
          <w:del w:id="6001" w:author="Thar Adale" w:date="2020-07-16T19:53:00Z"/>
        </w:rPr>
      </w:pPr>
      <w:del w:id="6002" w:author="Thar Adale" w:date="2020-07-16T19:53:00Z">
        <w:r w:rsidDel="00343D9B">
          <w:delText>3,200 grams</w:delText>
        </w:r>
      </w:del>
    </w:p>
    <w:p w14:paraId="61E2DE33" w14:textId="24105076" w:rsidR="00F01A52" w:rsidDel="00343D9B" w:rsidRDefault="00F01A52" w:rsidP="00F01A52">
      <w:pPr>
        <w:numPr>
          <w:ilvl w:val="1"/>
          <w:numId w:val="30"/>
        </w:numPr>
        <w:spacing w:line="480" w:lineRule="auto"/>
        <w:ind w:left="1080"/>
        <w:rPr>
          <w:del w:id="6003" w:author="Thar Adale" w:date="2020-07-16T19:53:00Z"/>
        </w:rPr>
      </w:pPr>
      <w:del w:id="6004" w:author="Thar Adale" w:date="2020-07-16T19:53:00Z">
        <w:r w:rsidDel="00343D9B">
          <w:delText>39 weeks, 6 days</w:delText>
        </w:r>
      </w:del>
    </w:p>
    <w:p w14:paraId="577339DF" w14:textId="05DBB122" w:rsidR="00F01A52" w:rsidDel="00343D9B" w:rsidRDefault="00F01A52" w:rsidP="00F01A52">
      <w:pPr>
        <w:numPr>
          <w:ilvl w:val="1"/>
          <w:numId w:val="30"/>
        </w:numPr>
        <w:spacing w:line="480" w:lineRule="auto"/>
        <w:ind w:left="1080"/>
        <w:rPr>
          <w:del w:id="6005" w:author="Thar Adale" w:date="2020-07-16T19:53:00Z"/>
        </w:rPr>
      </w:pPr>
      <w:del w:id="6006" w:author="Thar Adale" w:date="2020-07-16T19:53:00Z">
        <w:r w:rsidDel="00343D9B">
          <w:delText>no</w:delText>
        </w:r>
      </w:del>
    </w:p>
    <w:p w14:paraId="7A7FF6B3" w14:textId="6EBF70E2" w:rsidR="00F01A52" w:rsidDel="00343D9B" w:rsidRDefault="00F01A52" w:rsidP="00F01A52">
      <w:pPr>
        <w:numPr>
          <w:ilvl w:val="1"/>
          <w:numId w:val="30"/>
        </w:numPr>
        <w:spacing w:line="480" w:lineRule="auto"/>
        <w:ind w:left="1080"/>
        <w:rPr>
          <w:del w:id="6007" w:author="Thar Adale" w:date="2020-07-16T19:53:00Z"/>
        </w:rPr>
      </w:pPr>
      <w:del w:id="6008" w:author="Thar Adale" w:date="2020-07-16T19:53:00Z">
        <w:r w:rsidDel="00343D9B">
          <w:delText>no</w:delText>
        </w:r>
      </w:del>
    </w:p>
    <w:p w14:paraId="1A28374D" w14:textId="4901044B" w:rsidR="00F01A52" w:rsidDel="00343D9B" w:rsidRDefault="00F01A52" w:rsidP="00F01A52">
      <w:pPr>
        <w:numPr>
          <w:ilvl w:val="1"/>
          <w:numId w:val="30"/>
        </w:numPr>
        <w:spacing w:line="480" w:lineRule="auto"/>
        <w:ind w:left="1080"/>
        <w:rPr>
          <w:del w:id="6009" w:author="Thar Adale" w:date="2020-07-16T19:53:00Z"/>
        </w:rPr>
      </w:pPr>
      <w:del w:id="6010" w:author="Thar Adale" w:date="2020-07-16T19:53:00Z">
        <w:r w:rsidDel="00343D9B">
          <w:delText>bradycardia during labor</w:delText>
        </w:r>
      </w:del>
    </w:p>
    <w:p w14:paraId="13DE4BA2" w14:textId="15172FDD" w:rsidR="00F01A52" w:rsidDel="00343D9B" w:rsidRDefault="00F01A52" w:rsidP="00F01A52">
      <w:pPr>
        <w:numPr>
          <w:ilvl w:val="1"/>
          <w:numId w:val="30"/>
        </w:numPr>
        <w:spacing w:line="480" w:lineRule="auto"/>
        <w:ind w:left="1080"/>
        <w:rPr>
          <w:del w:id="6011" w:author="Thar Adale" w:date="2020-07-16T19:53:00Z"/>
        </w:rPr>
      </w:pPr>
      <w:del w:id="6012" w:author="Thar Adale" w:date="2020-07-16T19:53:00Z">
        <w:r w:rsidDel="00343D9B">
          <w:delText>none, the bradycardia is a condition of the infant, not the mother</w:delText>
        </w:r>
      </w:del>
    </w:p>
    <w:p w14:paraId="52084457" w14:textId="07C4271C" w:rsidR="00F01A52" w:rsidDel="00343D9B" w:rsidRDefault="00F01A52" w:rsidP="00B2019F">
      <w:pPr>
        <w:spacing w:line="480" w:lineRule="auto"/>
        <w:ind w:left="720" w:hanging="360"/>
        <w:rPr>
          <w:del w:id="6013" w:author="Thar Adale" w:date="2020-07-16T19:53:00Z"/>
        </w:rPr>
      </w:pPr>
      <w:del w:id="6014" w:author="Thar Adale" w:date="2020-07-16T19:53:00Z">
        <w:r w:rsidDel="00343D9B">
          <w:delText>6.</w:delText>
        </w:r>
        <w:r w:rsidDel="00343D9B">
          <w:tab/>
        </w:r>
      </w:del>
    </w:p>
    <w:p w14:paraId="2232AA2E" w14:textId="7276C01B" w:rsidR="00F01A52" w:rsidDel="00343D9B" w:rsidRDefault="00F01A52" w:rsidP="00F01A52">
      <w:pPr>
        <w:numPr>
          <w:ilvl w:val="1"/>
          <w:numId w:val="31"/>
        </w:numPr>
        <w:spacing w:line="480" w:lineRule="auto"/>
        <w:ind w:left="1080"/>
        <w:rPr>
          <w:del w:id="6015" w:author="Thar Adale" w:date="2020-07-16T19:53:00Z"/>
        </w:rPr>
      </w:pPr>
      <w:del w:id="6016" w:author="Thar Adale" w:date="2020-07-16T19:53:00Z">
        <w:r w:rsidDel="00343D9B">
          <w:delText>no</w:delText>
        </w:r>
      </w:del>
    </w:p>
    <w:p w14:paraId="0CB761C2" w14:textId="431D3F99" w:rsidR="00F01A52" w:rsidDel="00343D9B" w:rsidRDefault="00F01A52" w:rsidP="00F01A52">
      <w:pPr>
        <w:numPr>
          <w:ilvl w:val="1"/>
          <w:numId w:val="31"/>
        </w:numPr>
        <w:spacing w:line="480" w:lineRule="auto"/>
        <w:ind w:left="1080"/>
        <w:rPr>
          <w:del w:id="6017" w:author="Thar Adale" w:date="2020-07-16T19:53:00Z"/>
        </w:rPr>
      </w:pPr>
      <w:del w:id="6018" w:author="Thar Adale" w:date="2020-07-16T19:53:00Z">
        <w:r w:rsidDel="00343D9B">
          <w:delText>yes</w:delText>
        </w:r>
      </w:del>
    </w:p>
    <w:p w14:paraId="722E080B" w14:textId="113F617D" w:rsidR="00F01A52" w:rsidDel="00343D9B" w:rsidRDefault="00F01A52" w:rsidP="00F01A52">
      <w:pPr>
        <w:numPr>
          <w:ilvl w:val="1"/>
          <w:numId w:val="31"/>
        </w:numPr>
        <w:spacing w:line="480" w:lineRule="auto"/>
        <w:ind w:left="1080"/>
        <w:rPr>
          <w:del w:id="6019" w:author="Thar Adale" w:date="2020-07-16T19:53:00Z"/>
        </w:rPr>
      </w:pPr>
      <w:del w:id="6020" w:author="Thar Adale" w:date="2020-07-16T19:53:00Z">
        <w:r w:rsidDel="00343D9B">
          <w:delText>vaginal</w:delText>
        </w:r>
      </w:del>
    </w:p>
    <w:p w14:paraId="6AF79384" w14:textId="533161F0" w:rsidR="00F01A52" w:rsidDel="00343D9B" w:rsidRDefault="00F01A52" w:rsidP="00F01A52">
      <w:pPr>
        <w:numPr>
          <w:ilvl w:val="1"/>
          <w:numId w:val="31"/>
        </w:numPr>
        <w:spacing w:line="480" w:lineRule="auto"/>
        <w:ind w:left="1080"/>
        <w:rPr>
          <w:del w:id="6021" w:author="Thar Adale" w:date="2020-07-16T19:53:00Z"/>
        </w:rPr>
      </w:pPr>
      <w:del w:id="6022" w:author="Thar Adale" w:date="2020-07-16T19:53:00Z">
        <w:r w:rsidDel="00343D9B">
          <w:delText>3,765 grams</w:delText>
        </w:r>
      </w:del>
    </w:p>
    <w:p w14:paraId="36E3232B" w14:textId="63C6EAF5" w:rsidR="00F01A52" w:rsidDel="00343D9B" w:rsidRDefault="00F01A52" w:rsidP="00F01A52">
      <w:pPr>
        <w:numPr>
          <w:ilvl w:val="1"/>
          <w:numId w:val="31"/>
        </w:numPr>
        <w:spacing w:line="480" w:lineRule="auto"/>
        <w:ind w:left="1080"/>
        <w:rPr>
          <w:del w:id="6023" w:author="Thar Adale" w:date="2020-07-16T19:53:00Z"/>
        </w:rPr>
      </w:pPr>
      <w:del w:id="6024" w:author="Thar Adale" w:date="2020-07-16T19:53:00Z">
        <w:r w:rsidDel="00343D9B">
          <w:delText>43 weeks, 3 days</w:delText>
        </w:r>
      </w:del>
    </w:p>
    <w:p w14:paraId="42C8F7F8" w14:textId="23A2EA6C" w:rsidR="00F01A52" w:rsidDel="00343D9B" w:rsidRDefault="00F01A52" w:rsidP="00F01A52">
      <w:pPr>
        <w:numPr>
          <w:ilvl w:val="1"/>
          <w:numId w:val="31"/>
        </w:numPr>
        <w:spacing w:line="480" w:lineRule="auto"/>
        <w:ind w:left="1080"/>
        <w:rPr>
          <w:del w:id="6025" w:author="Thar Adale" w:date="2020-07-16T19:53:00Z"/>
        </w:rPr>
      </w:pPr>
      <w:del w:id="6026" w:author="Thar Adale" w:date="2020-07-16T19:53:00Z">
        <w:r w:rsidDel="00343D9B">
          <w:delText>no</w:delText>
        </w:r>
      </w:del>
    </w:p>
    <w:p w14:paraId="32DDCCA5" w14:textId="17E074A4" w:rsidR="00F01A52" w:rsidDel="00343D9B" w:rsidRDefault="00F01A52" w:rsidP="00F01A52">
      <w:pPr>
        <w:numPr>
          <w:ilvl w:val="1"/>
          <w:numId w:val="31"/>
        </w:numPr>
        <w:spacing w:line="480" w:lineRule="auto"/>
        <w:ind w:left="1080"/>
        <w:rPr>
          <w:del w:id="6027" w:author="Thar Adale" w:date="2020-07-16T19:53:00Z"/>
        </w:rPr>
      </w:pPr>
      <w:del w:id="6028" w:author="Thar Adale" w:date="2020-07-16T19:53:00Z">
        <w:r w:rsidDel="00343D9B">
          <w:delText>no</w:delText>
        </w:r>
      </w:del>
    </w:p>
    <w:p w14:paraId="0200B0D5" w14:textId="0560F774" w:rsidR="00F01A52" w:rsidDel="00343D9B" w:rsidRDefault="00F01A52" w:rsidP="00F01A52">
      <w:pPr>
        <w:numPr>
          <w:ilvl w:val="1"/>
          <w:numId w:val="31"/>
        </w:numPr>
        <w:spacing w:line="480" w:lineRule="auto"/>
        <w:ind w:left="1080"/>
        <w:rPr>
          <w:del w:id="6029" w:author="Thar Adale" w:date="2020-07-16T19:53:00Z"/>
        </w:rPr>
      </w:pPr>
      <w:del w:id="6030" w:author="Thar Adale" w:date="2020-07-16T19:53:00Z">
        <w:r w:rsidDel="00343D9B">
          <w:delText>none</w:delText>
        </w:r>
      </w:del>
    </w:p>
    <w:p w14:paraId="6F8C9B84" w14:textId="05D521C1" w:rsidR="00F01A52" w:rsidDel="00343D9B" w:rsidRDefault="00F01A52" w:rsidP="00F01A52">
      <w:pPr>
        <w:numPr>
          <w:ilvl w:val="1"/>
          <w:numId w:val="31"/>
        </w:numPr>
        <w:spacing w:line="480" w:lineRule="auto"/>
        <w:ind w:left="1080"/>
        <w:rPr>
          <w:del w:id="6031" w:author="Thar Adale" w:date="2020-07-16T19:53:00Z"/>
        </w:rPr>
      </w:pPr>
      <w:del w:id="6032" w:author="Thar Adale" w:date="2020-07-16T19:53:00Z">
        <w:r w:rsidDel="00343D9B">
          <w:delText>meconium aspiration</w:delText>
        </w:r>
      </w:del>
    </w:p>
    <w:p w14:paraId="00370362" w14:textId="3322E371" w:rsidR="00F01A52" w:rsidDel="00343D9B" w:rsidRDefault="00F01A52" w:rsidP="00F01A52">
      <w:pPr>
        <w:numPr>
          <w:ilvl w:val="1"/>
          <w:numId w:val="31"/>
        </w:numPr>
        <w:spacing w:line="480" w:lineRule="auto"/>
        <w:ind w:left="1080"/>
        <w:rPr>
          <w:del w:id="6033" w:author="Thar Adale" w:date="2020-07-16T19:53:00Z"/>
        </w:rPr>
      </w:pPr>
      <w:del w:id="6034" w:author="Thar Adale" w:date="2020-07-16T19:53:00Z">
        <w:r w:rsidDel="00343D9B">
          <w:delText>with dyspnea and tachypnea</w:delText>
        </w:r>
      </w:del>
    </w:p>
    <w:p w14:paraId="59896459" w14:textId="26135AD9" w:rsidR="00F01A52" w:rsidDel="00343D9B" w:rsidRDefault="00F01A52" w:rsidP="00B2019F">
      <w:pPr>
        <w:spacing w:line="480" w:lineRule="auto"/>
        <w:ind w:left="720" w:hanging="360"/>
        <w:rPr>
          <w:del w:id="6035" w:author="Thar Adale" w:date="2020-07-16T19:53:00Z"/>
        </w:rPr>
      </w:pPr>
      <w:del w:id="6036" w:author="Thar Adale" w:date="2020-07-16T19:53:00Z">
        <w:r w:rsidDel="00343D9B">
          <w:delText>7.</w:delText>
        </w:r>
        <w:r w:rsidDel="00343D9B">
          <w:tab/>
        </w:r>
      </w:del>
    </w:p>
    <w:p w14:paraId="06DB8872" w14:textId="062BE25B" w:rsidR="00F01A52" w:rsidDel="00343D9B" w:rsidRDefault="00F01A52" w:rsidP="00F01A52">
      <w:pPr>
        <w:numPr>
          <w:ilvl w:val="1"/>
          <w:numId w:val="32"/>
        </w:numPr>
        <w:spacing w:line="480" w:lineRule="auto"/>
        <w:ind w:left="1080"/>
        <w:rPr>
          <w:del w:id="6037" w:author="Thar Adale" w:date="2020-07-16T19:53:00Z"/>
        </w:rPr>
      </w:pPr>
      <w:del w:id="6038" w:author="Thar Adale" w:date="2020-07-16T19:53:00Z">
        <w:r w:rsidDel="00343D9B">
          <w:delText>no, this is a readmission</w:delText>
        </w:r>
      </w:del>
    </w:p>
    <w:p w14:paraId="2F0E44AC" w14:textId="3AA7F3B7" w:rsidR="00F01A52" w:rsidDel="00343D9B" w:rsidRDefault="00F01A52" w:rsidP="00F01A52">
      <w:pPr>
        <w:numPr>
          <w:ilvl w:val="1"/>
          <w:numId w:val="32"/>
        </w:numPr>
        <w:spacing w:line="480" w:lineRule="auto"/>
        <w:ind w:left="1080"/>
        <w:rPr>
          <w:del w:id="6039" w:author="Thar Adale" w:date="2020-07-16T19:53:00Z"/>
        </w:rPr>
      </w:pPr>
      <w:del w:id="6040" w:author="Thar Adale" w:date="2020-07-16T19:53:00Z">
        <w:r w:rsidDel="00343D9B">
          <w:delText>vaginal</w:delText>
        </w:r>
      </w:del>
    </w:p>
    <w:p w14:paraId="516D4A5B" w14:textId="4C0D1857" w:rsidR="00F01A52" w:rsidDel="00343D9B" w:rsidRDefault="00F01A52" w:rsidP="00F01A52">
      <w:pPr>
        <w:numPr>
          <w:ilvl w:val="1"/>
          <w:numId w:val="32"/>
        </w:numPr>
        <w:spacing w:line="480" w:lineRule="auto"/>
        <w:ind w:left="1080"/>
        <w:rPr>
          <w:del w:id="6041" w:author="Thar Adale" w:date="2020-07-16T19:53:00Z"/>
        </w:rPr>
      </w:pPr>
      <w:del w:id="6042" w:author="Thar Adale" w:date="2020-07-16T19:53:00Z">
        <w:r w:rsidDel="00343D9B">
          <w:delText>2,016 grams</w:delText>
        </w:r>
      </w:del>
    </w:p>
    <w:p w14:paraId="68CA7706" w14:textId="2AD76F93" w:rsidR="00F01A52" w:rsidDel="00343D9B" w:rsidRDefault="00F01A52" w:rsidP="00F01A52">
      <w:pPr>
        <w:numPr>
          <w:ilvl w:val="1"/>
          <w:numId w:val="32"/>
        </w:numPr>
        <w:spacing w:line="480" w:lineRule="auto"/>
        <w:ind w:left="1080"/>
        <w:rPr>
          <w:del w:id="6043" w:author="Thar Adale" w:date="2020-07-16T19:53:00Z"/>
        </w:rPr>
      </w:pPr>
      <w:del w:id="6044" w:author="Thar Adale" w:date="2020-07-16T19:53:00Z">
        <w:r w:rsidDel="00343D9B">
          <w:delText>35 weeks, 5days</w:delText>
        </w:r>
      </w:del>
    </w:p>
    <w:p w14:paraId="3A450596" w14:textId="23D3F09F" w:rsidR="00F01A52" w:rsidDel="00343D9B" w:rsidRDefault="00F01A52" w:rsidP="00F01A52">
      <w:pPr>
        <w:numPr>
          <w:ilvl w:val="1"/>
          <w:numId w:val="32"/>
        </w:numPr>
        <w:spacing w:line="480" w:lineRule="auto"/>
        <w:ind w:left="1080"/>
        <w:rPr>
          <w:del w:id="6045" w:author="Thar Adale" w:date="2020-07-16T19:53:00Z"/>
        </w:rPr>
      </w:pPr>
      <w:del w:id="6046" w:author="Thar Adale" w:date="2020-07-16T19:53:00Z">
        <w:r w:rsidDel="00343D9B">
          <w:delText>yes, jaundice</w:delText>
        </w:r>
      </w:del>
    </w:p>
    <w:p w14:paraId="04F40E42" w14:textId="109CE710" w:rsidR="00F01A52" w:rsidDel="00343D9B" w:rsidRDefault="00F01A52" w:rsidP="00F01A52">
      <w:pPr>
        <w:numPr>
          <w:ilvl w:val="1"/>
          <w:numId w:val="32"/>
        </w:numPr>
        <w:spacing w:line="480" w:lineRule="auto"/>
        <w:ind w:left="1080"/>
        <w:rPr>
          <w:del w:id="6047" w:author="Thar Adale" w:date="2020-07-16T19:53:00Z"/>
        </w:rPr>
      </w:pPr>
      <w:del w:id="6048" w:author="Thar Adale" w:date="2020-07-16T19:53:00Z">
        <w:r w:rsidDel="00343D9B">
          <w:delText>no</w:delText>
        </w:r>
      </w:del>
    </w:p>
    <w:p w14:paraId="21D3A763" w14:textId="69B2A948" w:rsidR="00F01A52" w:rsidDel="00343D9B" w:rsidRDefault="00F01A52" w:rsidP="00F01A52">
      <w:pPr>
        <w:numPr>
          <w:ilvl w:val="1"/>
          <w:numId w:val="32"/>
        </w:numPr>
        <w:spacing w:line="480" w:lineRule="auto"/>
        <w:ind w:left="1080"/>
        <w:rPr>
          <w:del w:id="6049" w:author="Thar Adale" w:date="2020-07-16T19:53:00Z"/>
        </w:rPr>
      </w:pPr>
      <w:del w:id="6050" w:author="Thar Adale" w:date="2020-07-16T19:53:00Z">
        <w:r w:rsidDel="00343D9B">
          <w:delText>jaundice</w:delText>
        </w:r>
      </w:del>
    </w:p>
    <w:p w14:paraId="4FC9374A" w14:textId="75AFAF20" w:rsidR="00F01A52" w:rsidDel="00343D9B" w:rsidRDefault="00F01A52" w:rsidP="00B2019F">
      <w:pPr>
        <w:spacing w:line="480" w:lineRule="auto"/>
        <w:ind w:left="720" w:hanging="360"/>
        <w:rPr>
          <w:del w:id="6051" w:author="Thar Adale" w:date="2020-07-16T19:53:00Z"/>
        </w:rPr>
      </w:pPr>
      <w:del w:id="6052" w:author="Thar Adale" w:date="2020-07-16T19:53:00Z">
        <w:r w:rsidDel="00343D9B">
          <w:delText>8.</w:delText>
        </w:r>
        <w:r w:rsidDel="00343D9B">
          <w:tab/>
        </w:r>
      </w:del>
    </w:p>
    <w:p w14:paraId="755ADFCE" w14:textId="400886DA" w:rsidR="00F01A52" w:rsidDel="00343D9B" w:rsidRDefault="00F01A52" w:rsidP="00F01A52">
      <w:pPr>
        <w:numPr>
          <w:ilvl w:val="1"/>
          <w:numId w:val="33"/>
        </w:numPr>
        <w:spacing w:line="480" w:lineRule="auto"/>
        <w:ind w:left="1080"/>
        <w:rPr>
          <w:del w:id="6053" w:author="Thar Adale" w:date="2020-07-16T19:53:00Z"/>
        </w:rPr>
      </w:pPr>
      <w:del w:id="6054" w:author="Thar Adale" w:date="2020-07-16T19:53:00Z">
        <w:r w:rsidDel="00343D9B">
          <w:delText>no, infant was transferred in from Valley Hospital</w:delText>
        </w:r>
      </w:del>
    </w:p>
    <w:p w14:paraId="3A48DE71" w14:textId="455F8FB0" w:rsidR="00F01A52" w:rsidDel="00343D9B" w:rsidRDefault="00F01A52" w:rsidP="00F01A52">
      <w:pPr>
        <w:numPr>
          <w:ilvl w:val="1"/>
          <w:numId w:val="33"/>
        </w:numPr>
        <w:spacing w:line="480" w:lineRule="auto"/>
        <w:ind w:left="1080"/>
        <w:rPr>
          <w:del w:id="6055" w:author="Thar Adale" w:date="2020-07-16T19:53:00Z"/>
        </w:rPr>
      </w:pPr>
      <w:del w:id="6056" w:author="Thar Adale" w:date="2020-07-16T19:53:00Z">
        <w:r w:rsidDel="00343D9B">
          <w:delText>cesarean</w:delText>
        </w:r>
      </w:del>
    </w:p>
    <w:p w14:paraId="188A7197" w14:textId="7EBA3423" w:rsidR="00F01A52" w:rsidDel="00343D9B" w:rsidRDefault="00F01A52" w:rsidP="00F01A52">
      <w:pPr>
        <w:numPr>
          <w:ilvl w:val="1"/>
          <w:numId w:val="33"/>
        </w:numPr>
        <w:spacing w:line="480" w:lineRule="auto"/>
        <w:ind w:left="1080"/>
        <w:rPr>
          <w:del w:id="6057" w:author="Thar Adale" w:date="2020-07-16T19:53:00Z"/>
        </w:rPr>
      </w:pPr>
      <w:del w:id="6058" w:author="Thar Adale" w:date="2020-07-16T19:53:00Z">
        <w:r w:rsidDel="00343D9B">
          <w:delText>1,923 grams</w:delText>
        </w:r>
      </w:del>
    </w:p>
    <w:p w14:paraId="12346DD9" w14:textId="692B73AB" w:rsidR="00F01A52" w:rsidDel="00343D9B" w:rsidRDefault="00F01A52" w:rsidP="00F01A52">
      <w:pPr>
        <w:numPr>
          <w:ilvl w:val="1"/>
          <w:numId w:val="33"/>
        </w:numPr>
        <w:spacing w:line="480" w:lineRule="auto"/>
        <w:ind w:left="1080"/>
        <w:rPr>
          <w:del w:id="6059" w:author="Thar Adale" w:date="2020-07-16T19:53:00Z"/>
        </w:rPr>
      </w:pPr>
      <w:del w:id="6060" w:author="Thar Adale" w:date="2020-07-16T19:53:00Z">
        <w:r w:rsidDel="00343D9B">
          <w:delText>37 weeks, 2 days</w:delText>
        </w:r>
      </w:del>
    </w:p>
    <w:p w14:paraId="0066D5F5" w14:textId="276FD221" w:rsidR="00F01A52" w:rsidDel="00343D9B" w:rsidRDefault="00F01A52" w:rsidP="00F01A52">
      <w:pPr>
        <w:numPr>
          <w:ilvl w:val="1"/>
          <w:numId w:val="33"/>
        </w:numPr>
        <w:spacing w:line="480" w:lineRule="auto"/>
        <w:ind w:left="1080"/>
        <w:rPr>
          <w:del w:id="6061" w:author="Thar Adale" w:date="2020-07-16T19:53:00Z"/>
        </w:rPr>
      </w:pPr>
      <w:del w:id="6062" w:author="Thar Adale" w:date="2020-07-16T19:53:00Z">
        <w:r w:rsidDel="00343D9B">
          <w:delText>no</w:delText>
        </w:r>
      </w:del>
    </w:p>
    <w:p w14:paraId="042ACD5B" w14:textId="441D3FE8" w:rsidR="00F01A52" w:rsidDel="00343D9B" w:rsidRDefault="00F01A52" w:rsidP="00F01A52">
      <w:pPr>
        <w:numPr>
          <w:ilvl w:val="1"/>
          <w:numId w:val="33"/>
        </w:numPr>
        <w:spacing w:line="480" w:lineRule="auto"/>
        <w:ind w:left="1080"/>
        <w:rPr>
          <w:del w:id="6063" w:author="Thar Adale" w:date="2020-07-16T19:53:00Z"/>
        </w:rPr>
      </w:pPr>
      <w:del w:id="6064" w:author="Thar Adale" w:date="2020-07-16T19:53:00Z">
        <w:r w:rsidDel="00343D9B">
          <w:delText>no</w:delText>
        </w:r>
      </w:del>
    </w:p>
    <w:p w14:paraId="7914DC1F" w14:textId="2292D9AF" w:rsidR="00F01A52" w:rsidDel="00343D9B" w:rsidRDefault="00F01A52" w:rsidP="00F01A52">
      <w:pPr>
        <w:numPr>
          <w:ilvl w:val="1"/>
          <w:numId w:val="33"/>
        </w:numPr>
        <w:spacing w:line="480" w:lineRule="auto"/>
        <w:ind w:left="1080"/>
        <w:rPr>
          <w:del w:id="6065" w:author="Thar Adale" w:date="2020-07-16T19:53:00Z"/>
        </w:rPr>
      </w:pPr>
      <w:del w:id="6066" w:author="Thar Adale" w:date="2020-07-16T19:53:00Z">
        <w:r w:rsidDel="00343D9B">
          <w:delText>maternal preeclampsia, maternal tobacco use</w:delText>
        </w:r>
      </w:del>
    </w:p>
    <w:p w14:paraId="304D8517" w14:textId="36ED925E" w:rsidR="00F01A52" w:rsidDel="00343D9B" w:rsidRDefault="00F01A52" w:rsidP="00F01A52">
      <w:pPr>
        <w:numPr>
          <w:ilvl w:val="1"/>
          <w:numId w:val="33"/>
        </w:numPr>
        <w:spacing w:line="480" w:lineRule="auto"/>
        <w:ind w:left="1080"/>
        <w:rPr>
          <w:del w:id="6067" w:author="Thar Adale" w:date="2020-07-16T19:53:00Z"/>
        </w:rPr>
      </w:pPr>
      <w:del w:id="6068" w:author="Thar Adale" w:date="2020-07-16T19:53:00Z">
        <w:r w:rsidDel="00343D9B">
          <w:delText>small for gestational age, intrauterine growth restriction</w:delText>
        </w:r>
      </w:del>
    </w:p>
    <w:p w14:paraId="28F77F60" w14:textId="66C73094" w:rsidR="00F01A52" w:rsidDel="00343D9B" w:rsidRDefault="00F01A52" w:rsidP="00B2019F">
      <w:pPr>
        <w:spacing w:line="480" w:lineRule="auto"/>
        <w:ind w:left="720" w:hanging="360"/>
        <w:rPr>
          <w:del w:id="6069" w:author="Thar Adale" w:date="2020-07-16T19:53:00Z"/>
        </w:rPr>
      </w:pPr>
      <w:del w:id="6070" w:author="Thar Adale" w:date="2020-07-16T19:53:00Z">
        <w:r w:rsidDel="00343D9B">
          <w:delText>9.</w:delText>
        </w:r>
        <w:r w:rsidDel="00343D9B">
          <w:tab/>
        </w:r>
      </w:del>
    </w:p>
    <w:p w14:paraId="39DE4C4F" w14:textId="406AC58B" w:rsidR="00F01A52" w:rsidDel="00343D9B" w:rsidRDefault="00F01A52" w:rsidP="00F01A52">
      <w:pPr>
        <w:numPr>
          <w:ilvl w:val="1"/>
          <w:numId w:val="34"/>
        </w:numPr>
        <w:spacing w:line="480" w:lineRule="auto"/>
        <w:ind w:left="1080"/>
        <w:rPr>
          <w:del w:id="6071" w:author="Thar Adale" w:date="2020-07-16T19:53:00Z"/>
        </w:rPr>
      </w:pPr>
      <w:del w:id="6072" w:author="Thar Adale" w:date="2020-07-16T19:53:00Z">
        <w:r w:rsidDel="00343D9B">
          <w:delText>22 days</w:delText>
        </w:r>
      </w:del>
    </w:p>
    <w:p w14:paraId="202242A6" w14:textId="5653473B" w:rsidR="00F01A52" w:rsidDel="00343D9B" w:rsidRDefault="00F01A52" w:rsidP="00F01A52">
      <w:pPr>
        <w:numPr>
          <w:ilvl w:val="1"/>
          <w:numId w:val="34"/>
        </w:numPr>
        <w:spacing w:line="480" w:lineRule="auto"/>
        <w:ind w:left="1080"/>
        <w:rPr>
          <w:del w:id="6073" w:author="Thar Adale" w:date="2020-07-16T19:53:00Z"/>
        </w:rPr>
      </w:pPr>
      <w:del w:id="6074" w:author="Thar Adale" w:date="2020-07-16T19:53:00Z">
        <w:r w:rsidDel="00343D9B">
          <w:delText>foul smelling urine</w:delText>
        </w:r>
      </w:del>
    </w:p>
    <w:p w14:paraId="5D63ACE0" w14:textId="65BEBE97" w:rsidR="00F01A52" w:rsidDel="00343D9B" w:rsidRDefault="00F01A52" w:rsidP="00F01A52">
      <w:pPr>
        <w:numPr>
          <w:ilvl w:val="1"/>
          <w:numId w:val="34"/>
        </w:numPr>
        <w:spacing w:line="480" w:lineRule="auto"/>
        <w:ind w:left="1080"/>
        <w:rPr>
          <w:del w:id="6075" w:author="Thar Adale" w:date="2020-07-16T19:53:00Z"/>
        </w:rPr>
      </w:pPr>
      <w:del w:id="6076" w:author="Thar Adale" w:date="2020-07-16T19:53:00Z">
        <w:r w:rsidDel="00343D9B">
          <w:delText>urinary tract infection</w:delText>
        </w:r>
      </w:del>
    </w:p>
    <w:p w14:paraId="53EBEDA8" w14:textId="374BE37E" w:rsidR="00F01A52" w:rsidDel="00343D9B" w:rsidRDefault="00F01A52" w:rsidP="00F01A52">
      <w:pPr>
        <w:numPr>
          <w:ilvl w:val="1"/>
          <w:numId w:val="34"/>
        </w:numPr>
        <w:spacing w:line="480" w:lineRule="auto"/>
        <w:ind w:left="1080"/>
        <w:rPr>
          <w:del w:id="6077" w:author="Thar Adale" w:date="2020-07-16T19:53:00Z"/>
        </w:rPr>
      </w:pPr>
      <w:del w:id="6078" w:author="Thar Adale" w:date="2020-07-16T19:53:00Z">
        <w:r w:rsidDel="00343D9B">
          <w:delText>due to E. coli</w:delText>
        </w:r>
      </w:del>
    </w:p>
    <w:p w14:paraId="1D092F88" w14:textId="7A3D5B55" w:rsidR="00F01A52" w:rsidDel="00343D9B" w:rsidRDefault="00F01A52" w:rsidP="00F01A52">
      <w:pPr>
        <w:numPr>
          <w:ilvl w:val="1"/>
          <w:numId w:val="34"/>
        </w:numPr>
        <w:spacing w:line="480" w:lineRule="auto"/>
        <w:ind w:left="1080"/>
        <w:rPr>
          <w:del w:id="6079" w:author="Thar Adale" w:date="2020-07-16T19:53:00Z"/>
        </w:rPr>
      </w:pPr>
      <w:del w:id="6080" w:author="Thar Adale" w:date="2020-07-16T19:53:00Z">
        <w:r w:rsidDel="00343D9B">
          <w:delText>none</w:delText>
        </w:r>
      </w:del>
    </w:p>
    <w:p w14:paraId="047144A9" w14:textId="700F9C2B" w:rsidR="00F01A52" w:rsidDel="00343D9B" w:rsidRDefault="00F01A52" w:rsidP="00F01A52">
      <w:pPr>
        <w:numPr>
          <w:ilvl w:val="1"/>
          <w:numId w:val="34"/>
        </w:numPr>
        <w:spacing w:line="480" w:lineRule="auto"/>
        <w:ind w:left="1080"/>
        <w:rPr>
          <w:del w:id="6081" w:author="Thar Adale" w:date="2020-07-16T19:53:00Z"/>
        </w:rPr>
      </w:pPr>
      <w:del w:id="6082" w:author="Thar Adale" w:date="2020-07-16T19:53:00Z">
        <w:r w:rsidDel="00343D9B">
          <w:delText>yes, based on the age</w:delText>
        </w:r>
      </w:del>
    </w:p>
    <w:p w14:paraId="0863A91E" w14:textId="376ABC43" w:rsidR="00F01A52" w:rsidDel="00343D9B" w:rsidRDefault="00F01A52" w:rsidP="00B2019F">
      <w:pPr>
        <w:spacing w:line="480" w:lineRule="auto"/>
        <w:ind w:left="720" w:hanging="360"/>
        <w:rPr>
          <w:del w:id="6083" w:author="Thar Adale" w:date="2020-07-16T19:53:00Z"/>
        </w:rPr>
      </w:pPr>
      <w:del w:id="6084" w:author="Thar Adale" w:date="2020-07-16T19:53:00Z">
        <w:r w:rsidDel="00343D9B">
          <w:delText>10.</w:delText>
        </w:r>
        <w:r w:rsidDel="00343D9B">
          <w:tab/>
        </w:r>
      </w:del>
    </w:p>
    <w:p w14:paraId="725B8D55" w14:textId="6D4335F5" w:rsidR="00F01A52" w:rsidDel="00343D9B" w:rsidRDefault="00F01A52" w:rsidP="00F01A52">
      <w:pPr>
        <w:numPr>
          <w:ilvl w:val="1"/>
          <w:numId w:val="35"/>
        </w:numPr>
        <w:spacing w:line="480" w:lineRule="auto"/>
        <w:ind w:left="1080"/>
        <w:rPr>
          <w:del w:id="6085" w:author="Thar Adale" w:date="2020-07-16T19:53:00Z"/>
        </w:rPr>
      </w:pPr>
      <w:del w:id="6086" w:author="Thar Adale" w:date="2020-07-16T19:53:00Z">
        <w:r w:rsidDel="00343D9B">
          <w:delText>4 days</w:delText>
        </w:r>
      </w:del>
    </w:p>
    <w:p w14:paraId="3D49E0E1" w14:textId="4C70E640" w:rsidR="00F01A52" w:rsidDel="00343D9B" w:rsidRDefault="00F01A52" w:rsidP="00F01A52">
      <w:pPr>
        <w:numPr>
          <w:ilvl w:val="1"/>
          <w:numId w:val="35"/>
        </w:numPr>
        <w:spacing w:line="480" w:lineRule="auto"/>
        <w:ind w:left="1080"/>
        <w:rPr>
          <w:del w:id="6087" w:author="Thar Adale" w:date="2020-07-16T19:53:00Z"/>
        </w:rPr>
      </w:pPr>
      <w:del w:id="6088" w:author="Thar Adale" w:date="2020-07-16T19:53:00Z">
        <w:r w:rsidDel="00343D9B">
          <w:delText xml:space="preserve">neonatal examination </w:delText>
        </w:r>
      </w:del>
    </w:p>
    <w:p w14:paraId="5644D9E6" w14:textId="3F4A88B5" w:rsidR="00F01A52" w:rsidDel="00343D9B" w:rsidRDefault="00F01A52" w:rsidP="00F01A52">
      <w:pPr>
        <w:numPr>
          <w:ilvl w:val="1"/>
          <w:numId w:val="35"/>
        </w:numPr>
        <w:spacing w:line="480" w:lineRule="auto"/>
        <w:ind w:left="1080"/>
        <w:rPr>
          <w:del w:id="6089" w:author="Thar Adale" w:date="2020-07-16T19:53:00Z"/>
        </w:rPr>
      </w:pPr>
      <w:del w:id="6090" w:author="Thar Adale" w:date="2020-07-16T19:53:00Z">
        <w:r w:rsidDel="00343D9B">
          <w:delText>breast engorgement</w:delText>
        </w:r>
      </w:del>
    </w:p>
    <w:p w14:paraId="2A68354E" w14:textId="19C21C6B" w:rsidR="00F01A52" w:rsidDel="00343D9B" w:rsidRDefault="00F01A52" w:rsidP="00F01A52">
      <w:pPr>
        <w:numPr>
          <w:ilvl w:val="1"/>
          <w:numId w:val="35"/>
        </w:numPr>
        <w:spacing w:line="480" w:lineRule="auto"/>
        <w:ind w:left="1080"/>
        <w:rPr>
          <w:del w:id="6091" w:author="Thar Adale" w:date="2020-07-16T19:53:00Z"/>
        </w:rPr>
      </w:pPr>
      <w:del w:id="6092" w:author="Thar Adale" w:date="2020-07-16T19:53:00Z">
        <w:r w:rsidDel="00343D9B">
          <w:delText>none</w:delText>
        </w:r>
      </w:del>
    </w:p>
    <w:p w14:paraId="7AD1C8A0" w14:textId="23869B84" w:rsidR="00F01A52" w:rsidDel="00343D9B" w:rsidRDefault="00F01A52" w:rsidP="00F01A52">
      <w:pPr>
        <w:numPr>
          <w:ilvl w:val="1"/>
          <w:numId w:val="35"/>
        </w:numPr>
        <w:spacing w:line="480" w:lineRule="auto"/>
        <w:ind w:left="1080"/>
        <w:rPr>
          <w:del w:id="6093" w:author="Thar Adale" w:date="2020-07-16T19:53:00Z"/>
        </w:rPr>
      </w:pPr>
      <w:del w:id="6094" w:author="Thar Adale" w:date="2020-07-16T19:53:00Z">
        <w:r w:rsidDel="00343D9B">
          <w:delText>none</w:delText>
        </w:r>
      </w:del>
    </w:p>
    <w:p w14:paraId="5D0A936A" w14:textId="35726B4B" w:rsidR="00F01A52" w:rsidDel="00343D9B" w:rsidRDefault="00F01A52" w:rsidP="00F01A52">
      <w:pPr>
        <w:numPr>
          <w:ilvl w:val="1"/>
          <w:numId w:val="35"/>
        </w:numPr>
        <w:spacing w:line="480" w:lineRule="auto"/>
        <w:ind w:left="1080"/>
        <w:rPr>
          <w:del w:id="6095" w:author="Thar Adale" w:date="2020-07-16T19:53:00Z"/>
        </w:rPr>
      </w:pPr>
      <w:del w:id="6096" w:author="Thar Adale" w:date="2020-07-16T19:53:00Z">
        <w:r w:rsidDel="00343D9B">
          <w:delText>yes, based on the age</w:delText>
        </w:r>
      </w:del>
    </w:p>
    <w:p w14:paraId="79C63BEC" w14:textId="0077F139" w:rsidR="00F01A52" w:rsidDel="00343D9B" w:rsidRDefault="00F01A52" w:rsidP="00B2019F">
      <w:pPr>
        <w:keepNext/>
        <w:keepLines/>
        <w:spacing w:line="480" w:lineRule="auto"/>
        <w:outlineLvl w:val="1"/>
        <w:rPr>
          <w:del w:id="6097" w:author="Thar Adale" w:date="2020-07-16T19:53:00Z"/>
          <w:b/>
          <w:bCs/>
          <w:szCs w:val="26"/>
        </w:rPr>
      </w:pPr>
      <w:del w:id="6098" w:author="Thar Adale" w:date="2020-07-16T19:53:00Z">
        <w:r w:rsidDel="00343D9B">
          <w:rPr>
            <w:b/>
            <w:bCs/>
            <w:szCs w:val="26"/>
          </w:rPr>
          <w:delText xml:space="preserve">Exercise </w:delText>
        </w:r>
        <w:r w:rsidR="002E45FB" w:rsidDel="00343D9B">
          <w:rPr>
            <w:b/>
            <w:bCs/>
            <w:szCs w:val="26"/>
          </w:rPr>
          <w:delText>23</w:delText>
        </w:r>
        <w:r w:rsidDel="00343D9B">
          <w:rPr>
            <w:b/>
            <w:bCs/>
            <w:szCs w:val="26"/>
          </w:rPr>
          <w:delText>.3 Assigning Codes for Perinatal Conditions</w:delText>
        </w:r>
      </w:del>
    </w:p>
    <w:p w14:paraId="44F5B496" w14:textId="3DC35F72" w:rsidR="00F01A52" w:rsidDel="00343D9B" w:rsidRDefault="00F01A52" w:rsidP="00B2019F">
      <w:pPr>
        <w:spacing w:line="480" w:lineRule="auto"/>
        <w:ind w:left="720" w:hanging="360"/>
        <w:rPr>
          <w:del w:id="6099" w:author="Thar Adale" w:date="2020-07-16T19:53:00Z"/>
        </w:rPr>
      </w:pPr>
      <w:del w:id="6100" w:author="Thar Adale" w:date="2020-07-16T19:53:00Z">
        <w:r w:rsidDel="00343D9B">
          <w:delText>1.</w:delText>
        </w:r>
        <w:r w:rsidDel="00343D9B">
          <w:tab/>
        </w:r>
        <w:r w:rsidRPr="00FA796D" w:rsidDel="00343D9B">
          <w:rPr>
            <w:rStyle w:val="Emphasis"/>
          </w:rPr>
          <w:delText xml:space="preserve">Z38.00 </w:delText>
        </w:r>
        <w:r w:rsidDel="00343D9B">
          <w:delText xml:space="preserve"> (Newborn,  born in hospital)</w:delText>
        </w:r>
      </w:del>
    </w:p>
    <w:p w14:paraId="211DAF0B" w14:textId="055C6523" w:rsidR="00F01A52" w:rsidDel="00343D9B" w:rsidRDefault="00F01A52" w:rsidP="00B2019F">
      <w:pPr>
        <w:spacing w:line="480" w:lineRule="auto"/>
        <w:ind w:left="720" w:hanging="360"/>
        <w:rPr>
          <w:del w:id="6101" w:author="Thar Adale" w:date="2020-07-16T19:53:00Z"/>
        </w:rPr>
      </w:pPr>
      <w:del w:id="6102" w:author="Thar Adale" w:date="2020-07-16T19:53:00Z">
        <w:r w:rsidDel="00343D9B">
          <w:delText>2.</w:delText>
        </w:r>
        <w:r w:rsidDel="00343D9B">
          <w:tab/>
        </w:r>
        <w:r w:rsidRPr="00FA796D" w:rsidDel="00343D9B">
          <w:rPr>
            <w:rStyle w:val="Emphasis"/>
          </w:rPr>
          <w:delText>Z00.</w:delText>
        </w:r>
        <w:r w:rsidR="00C720CE" w:rsidRPr="00FA796D" w:rsidDel="00343D9B">
          <w:rPr>
            <w:rStyle w:val="Emphasis"/>
          </w:rPr>
          <w:delText>11</w:delText>
        </w:r>
        <w:r w:rsidR="00C720CE" w:rsidDel="00343D9B">
          <w:rPr>
            <w:rStyle w:val="Emphasis"/>
          </w:rPr>
          <w:delText>0</w:delText>
        </w:r>
        <w:r w:rsidR="00C720CE" w:rsidDel="00343D9B">
          <w:delText xml:space="preserve">  </w:delText>
        </w:r>
        <w:r w:rsidDel="00343D9B">
          <w:delText xml:space="preserve">(Newborn, examination, </w:delText>
        </w:r>
        <w:r w:rsidR="00C720CE" w:rsidDel="00343D9B">
          <w:delText xml:space="preserve">under </w:delText>
        </w:r>
        <w:r w:rsidDel="00343D9B">
          <w:delText>8 days</w:delText>
        </w:r>
        <w:r w:rsidR="00C720CE" w:rsidDel="00343D9B">
          <w:delText xml:space="preserve"> old</w:delText>
        </w:r>
        <w:r w:rsidDel="00343D9B">
          <w:delText>)</w:delText>
        </w:r>
      </w:del>
    </w:p>
    <w:p w14:paraId="0AD0F697" w14:textId="0F1FE2F6" w:rsidR="00F01A52" w:rsidDel="00343D9B" w:rsidRDefault="00F01A52" w:rsidP="00B2019F">
      <w:pPr>
        <w:spacing w:line="480" w:lineRule="auto"/>
        <w:ind w:left="720" w:hanging="360"/>
        <w:rPr>
          <w:del w:id="6103" w:author="Thar Adale" w:date="2020-07-16T19:53:00Z"/>
        </w:rPr>
      </w:pPr>
      <w:del w:id="6104" w:author="Thar Adale" w:date="2020-07-16T19:53:00Z">
        <w:r w:rsidDel="00343D9B">
          <w:delText>3.</w:delText>
        </w:r>
        <w:r w:rsidDel="00343D9B">
          <w:tab/>
        </w:r>
        <w:r w:rsidRPr="00FA796D" w:rsidDel="00343D9B">
          <w:rPr>
            <w:rStyle w:val="Emphasis"/>
          </w:rPr>
          <w:delText>Z00.111</w:delText>
        </w:r>
        <w:r w:rsidDel="00343D9B">
          <w:delText xml:space="preserve">  (Newborn, examination, 8 to 28 days)</w:delText>
        </w:r>
        <w:r w:rsidDel="00343D9B">
          <w:br/>
        </w:r>
        <w:r w:rsidRPr="00FA796D" w:rsidDel="00343D9B">
          <w:rPr>
            <w:rStyle w:val="Emphasis"/>
          </w:rPr>
          <w:delText>P70.2</w:delText>
        </w:r>
        <w:r w:rsidDel="00343D9B">
          <w:delText xml:space="preserve">  (Diabetes, neonatal)</w:delText>
        </w:r>
      </w:del>
    </w:p>
    <w:p w14:paraId="0D90BE2C" w14:textId="2C1B0082" w:rsidR="00F01A52" w:rsidDel="00343D9B" w:rsidRDefault="00F01A52" w:rsidP="00B2019F">
      <w:pPr>
        <w:spacing w:line="480" w:lineRule="auto"/>
        <w:ind w:left="720" w:hanging="360"/>
        <w:rPr>
          <w:del w:id="6105" w:author="Thar Adale" w:date="2020-07-16T19:53:00Z"/>
        </w:rPr>
      </w:pPr>
      <w:del w:id="6106" w:author="Thar Adale" w:date="2020-07-16T19:53:00Z">
        <w:r w:rsidDel="00343D9B">
          <w:delText>4.</w:delText>
        </w:r>
        <w:r w:rsidDel="00343D9B">
          <w:tab/>
        </w:r>
        <w:r w:rsidRPr="00FA796D" w:rsidDel="00343D9B">
          <w:rPr>
            <w:rStyle w:val="Emphasis"/>
          </w:rPr>
          <w:delText>P28.3</w:delText>
        </w:r>
        <w:r w:rsidDel="00343D9B">
          <w:delText xml:space="preserve">  (Apnea, newborn, sleep)</w:delText>
        </w:r>
      </w:del>
    </w:p>
    <w:p w14:paraId="04DC641F" w14:textId="7C178C99" w:rsidR="00F01A52" w:rsidDel="00343D9B" w:rsidRDefault="00F01A52" w:rsidP="00B2019F">
      <w:pPr>
        <w:spacing w:line="480" w:lineRule="auto"/>
        <w:ind w:left="720" w:hanging="360"/>
        <w:rPr>
          <w:del w:id="6107" w:author="Thar Adale" w:date="2020-07-16T19:53:00Z"/>
        </w:rPr>
      </w:pPr>
      <w:del w:id="6108" w:author="Thar Adale" w:date="2020-07-16T19:53:00Z">
        <w:r w:rsidDel="00343D9B">
          <w:delText>5.</w:delText>
        </w:r>
        <w:r w:rsidDel="00343D9B">
          <w:tab/>
        </w:r>
        <w:r w:rsidRPr="00FA796D" w:rsidDel="00343D9B">
          <w:rPr>
            <w:rStyle w:val="Emphasis"/>
          </w:rPr>
          <w:delText>Z38.00</w:delText>
        </w:r>
        <w:r w:rsidDel="00343D9B">
          <w:delText xml:space="preserve">  (Newborn,  born in hospital)</w:delText>
        </w:r>
        <w:r w:rsidDel="00343D9B">
          <w:br/>
        </w:r>
        <w:r w:rsidRPr="00FA796D" w:rsidDel="00343D9B">
          <w:rPr>
            <w:rStyle w:val="Emphasis"/>
          </w:rPr>
          <w:delText xml:space="preserve">P03.811 </w:delText>
        </w:r>
        <w:r w:rsidDel="00343D9B">
          <w:delText xml:space="preserve"> (Newborn, affected by, heart rate abnormalities, intrauterine, during labor)</w:delText>
        </w:r>
      </w:del>
    </w:p>
    <w:p w14:paraId="15F9AD57" w14:textId="39941C87" w:rsidR="00F01A52" w:rsidDel="00343D9B" w:rsidRDefault="00F01A52" w:rsidP="00B2019F">
      <w:pPr>
        <w:keepNext/>
        <w:keepLines/>
        <w:spacing w:line="480" w:lineRule="auto"/>
        <w:outlineLvl w:val="1"/>
        <w:rPr>
          <w:del w:id="6109" w:author="Thar Adale" w:date="2020-07-16T19:53:00Z"/>
          <w:b/>
          <w:bCs/>
          <w:szCs w:val="26"/>
        </w:rPr>
      </w:pPr>
      <w:del w:id="6110" w:author="Thar Adale" w:date="2020-07-16T19:53:00Z">
        <w:r w:rsidDel="00343D9B">
          <w:rPr>
            <w:b/>
            <w:bCs/>
            <w:szCs w:val="26"/>
          </w:rPr>
          <w:delText xml:space="preserve">Exercise </w:delText>
        </w:r>
        <w:r w:rsidR="002E45FB" w:rsidDel="00343D9B">
          <w:rPr>
            <w:b/>
            <w:bCs/>
            <w:szCs w:val="26"/>
          </w:rPr>
          <w:delText>23</w:delText>
        </w:r>
        <w:r w:rsidDel="00343D9B">
          <w:rPr>
            <w:b/>
            <w:bCs/>
            <w:szCs w:val="26"/>
          </w:rPr>
          <w:delText>.4 Arranging Codes for Perinatal Conditions</w:delText>
        </w:r>
      </w:del>
    </w:p>
    <w:p w14:paraId="267B9F4D" w14:textId="1B9F58F7" w:rsidR="00F01A52" w:rsidDel="00343D9B" w:rsidRDefault="00F01A52" w:rsidP="00B2019F">
      <w:pPr>
        <w:spacing w:line="480" w:lineRule="auto"/>
        <w:ind w:left="720" w:hanging="360"/>
        <w:rPr>
          <w:del w:id="6111" w:author="Thar Adale" w:date="2020-07-16T19:53:00Z"/>
        </w:rPr>
      </w:pPr>
      <w:del w:id="6112" w:author="Thar Adale" w:date="2020-07-16T19:53:00Z">
        <w:r w:rsidDel="00343D9B">
          <w:delText>1.</w:delText>
        </w:r>
        <w:r w:rsidDel="00343D9B">
          <w:tab/>
        </w:r>
        <w:r w:rsidRPr="00FA796D" w:rsidDel="00343D9B">
          <w:rPr>
            <w:rStyle w:val="Emphasis"/>
          </w:rPr>
          <w:delText>Z38.1</w:delText>
        </w:r>
        <w:r w:rsidDel="00343D9B">
          <w:delText xml:space="preserve">  (Newborn, born outside hospital)</w:delText>
        </w:r>
        <w:r w:rsidDel="00343D9B">
          <w:br/>
        </w:r>
        <w:r w:rsidRPr="00FA796D" w:rsidDel="00343D9B">
          <w:rPr>
            <w:rStyle w:val="Emphasis"/>
          </w:rPr>
          <w:delText xml:space="preserve">P08.22 </w:delText>
        </w:r>
        <w:r w:rsidDel="00343D9B">
          <w:delText xml:space="preserve"> (Prolonged, gestation, newborn)</w:delText>
        </w:r>
        <w:r w:rsidDel="00343D9B">
          <w:br/>
        </w:r>
        <w:r w:rsidRPr="00FA796D" w:rsidDel="00343D9B">
          <w:rPr>
            <w:rStyle w:val="Emphasis"/>
          </w:rPr>
          <w:delText>P24.01</w:delText>
        </w:r>
        <w:r w:rsidDel="00343D9B">
          <w:delText xml:space="preserve">  (Aspiration, meconium, with, respiratory symptoms)</w:delText>
        </w:r>
      </w:del>
    </w:p>
    <w:p w14:paraId="6F9B0564" w14:textId="41C51694" w:rsidR="00F01A52" w:rsidDel="00343D9B" w:rsidRDefault="00F01A52" w:rsidP="00B2019F">
      <w:pPr>
        <w:spacing w:line="480" w:lineRule="auto"/>
        <w:ind w:left="720" w:hanging="360"/>
        <w:rPr>
          <w:del w:id="6113" w:author="Thar Adale" w:date="2020-07-16T19:53:00Z"/>
        </w:rPr>
      </w:pPr>
      <w:del w:id="6114" w:author="Thar Adale" w:date="2020-07-16T19:53:00Z">
        <w:r w:rsidDel="00343D9B">
          <w:delText>2.</w:delText>
        </w:r>
        <w:r w:rsidDel="00343D9B">
          <w:tab/>
        </w:r>
        <w:r w:rsidRPr="00FA796D" w:rsidDel="00343D9B">
          <w:rPr>
            <w:rStyle w:val="Emphasis"/>
          </w:rPr>
          <w:delText>P59.0</w:delText>
        </w:r>
        <w:r w:rsidDel="00343D9B">
          <w:delText xml:space="preserve">  (Newborn, jaundice</w:delText>
        </w:r>
        <w:r w:rsidR="00A14764" w:rsidDel="00343D9B">
          <w:delText>,</w:delText>
        </w:r>
        <w:r w:rsidDel="00343D9B">
          <w:delText xml:space="preserve"> due to, preterm delivery)</w:delText>
        </w:r>
        <w:r w:rsidDel="00343D9B">
          <w:br/>
        </w:r>
        <w:r w:rsidRPr="00FA796D" w:rsidDel="00343D9B">
          <w:rPr>
            <w:rStyle w:val="Emphasis"/>
          </w:rPr>
          <w:delText>P07.18</w:delText>
        </w:r>
        <w:r w:rsidDel="00343D9B">
          <w:delText xml:space="preserve">   (Low, birthweight, with weight of, 2000-2499 grams)</w:delText>
        </w:r>
        <w:r w:rsidDel="00343D9B">
          <w:br/>
        </w:r>
        <w:r w:rsidRPr="00FA796D" w:rsidDel="00343D9B">
          <w:rPr>
            <w:rStyle w:val="Emphasis"/>
          </w:rPr>
          <w:delText>P07.38</w:delText>
        </w:r>
        <w:r w:rsidDel="00343D9B">
          <w:delText xml:space="preserve">   (Preterm, newborn, gestational age, 35 completed weeks)</w:delText>
        </w:r>
      </w:del>
    </w:p>
    <w:p w14:paraId="292AC4EA" w14:textId="2F08FAAB" w:rsidR="00F01A52" w:rsidDel="00343D9B" w:rsidRDefault="00F01A52" w:rsidP="00B2019F">
      <w:pPr>
        <w:spacing w:line="480" w:lineRule="auto"/>
        <w:ind w:left="720" w:hanging="360"/>
        <w:rPr>
          <w:del w:id="6115" w:author="Thar Adale" w:date="2020-07-16T19:53:00Z"/>
        </w:rPr>
      </w:pPr>
      <w:del w:id="6116" w:author="Thar Adale" w:date="2020-07-16T19:53:00Z">
        <w:r w:rsidDel="00343D9B">
          <w:delText>3.</w:delText>
        </w:r>
        <w:r w:rsidDel="00343D9B">
          <w:tab/>
        </w:r>
        <w:r w:rsidRPr="00FA796D" w:rsidDel="00343D9B">
          <w:rPr>
            <w:rStyle w:val="Emphasis"/>
          </w:rPr>
          <w:delText xml:space="preserve">P05.17  </w:delText>
        </w:r>
        <w:r w:rsidDel="00343D9B">
          <w:delText>(Small-for-dates, 1750-1999)</w:delText>
        </w:r>
        <w:r w:rsidDel="00343D9B">
          <w:br/>
        </w:r>
        <w:r w:rsidRPr="00FA796D" w:rsidDel="00343D9B">
          <w:rPr>
            <w:rStyle w:val="Emphasis"/>
          </w:rPr>
          <w:delText>P05.9</w:delText>
        </w:r>
        <w:r w:rsidDel="00343D9B">
          <w:delText xml:space="preserve">  (Newborn, affected by, fetal, growth retardation)</w:delText>
        </w:r>
        <w:r w:rsidDel="00343D9B">
          <w:br/>
        </w:r>
        <w:r w:rsidRPr="00FA796D" w:rsidDel="00343D9B">
          <w:rPr>
            <w:rStyle w:val="Emphasis"/>
          </w:rPr>
          <w:delText xml:space="preserve">P00.0 </w:delText>
        </w:r>
        <w:r w:rsidDel="00343D9B">
          <w:delText xml:space="preserve"> (Newborn, affected by, maternal,  hypertensive disorder)</w:delText>
        </w:r>
        <w:r w:rsidDel="00343D9B">
          <w:br/>
        </w:r>
        <w:r w:rsidRPr="00FA796D" w:rsidDel="00343D9B">
          <w:rPr>
            <w:rStyle w:val="Emphasis"/>
          </w:rPr>
          <w:delText>P04.2</w:delText>
        </w:r>
        <w:r w:rsidDel="00343D9B">
          <w:delText xml:space="preserve">  (Newborn, affected by, tobacco)</w:delText>
        </w:r>
      </w:del>
    </w:p>
    <w:p w14:paraId="68D11AF3" w14:textId="46E1F5C5" w:rsidR="00F01A52" w:rsidDel="00343D9B" w:rsidRDefault="00F01A52" w:rsidP="00B2019F">
      <w:pPr>
        <w:spacing w:line="480" w:lineRule="auto"/>
        <w:ind w:left="720" w:hanging="360"/>
        <w:rPr>
          <w:del w:id="6117" w:author="Thar Adale" w:date="2020-07-16T19:53:00Z"/>
        </w:rPr>
      </w:pPr>
      <w:del w:id="6118" w:author="Thar Adale" w:date="2020-07-16T19:53:00Z">
        <w:r w:rsidDel="00343D9B">
          <w:delText>4.</w:delText>
        </w:r>
        <w:r w:rsidDel="00343D9B">
          <w:tab/>
        </w:r>
        <w:r w:rsidRPr="00FA796D" w:rsidDel="00343D9B">
          <w:rPr>
            <w:rStyle w:val="Emphasis"/>
          </w:rPr>
          <w:delText xml:space="preserve">P39.3 </w:delText>
        </w:r>
        <w:r w:rsidDel="00343D9B">
          <w:delText xml:space="preserve"> (Infection, urinary, newborn)</w:delText>
        </w:r>
        <w:r w:rsidDel="00343D9B">
          <w:br/>
        </w:r>
        <w:r w:rsidRPr="00FA796D" w:rsidDel="00343D9B">
          <w:rPr>
            <w:rStyle w:val="Emphasis"/>
          </w:rPr>
          <w:delText>B96.29</w:delText>
        </w:r>
        <w:r w:rsidDel="00343D9B">
          <w:delText xml:space="preserve">  (Escherichia coli, as cause of disease classified elsewhere, non-Shiga toxin-producing)</w:delText>
        </w:r>
      </w:del>
    </w:p>
    <w:p w14:paraId="3903C33B" w14:textId="3DCC55ED" w:rsidR="00F01A52" w:rsidDel="00343D9B" w:rsidRDefault="00F01A52" w:rsidP="00B2019F">
      <w:pPr>
        <w:spacing w:line="480" w:lineRule="auto"/>
        <w:ind w:left="720" w:hanging="360"/>
        <w:rPr>
          <w:del w:id="6119" w:author="Thar Adale" w:date="2020-07-16T19:53:00Z"/>
        </w:rPr>
      </w:pPr>
      <w:del w:id="6120" w:author="Thar Adale" w:date="2020-07-16T19:53:00Z">
        <w:r w:rsidDel="00343D9B">
          <w:delText>5.</w:delText>
        </w:r>
        <w:r w:rsidDel="00343D9B">
          <w:tab/>
        </w:r>
        <w:r w:rsidRPr="00FA796D" w:rsidDel="00343D9B">
          <w:rPr>
            <w:rStyle w:val="Emphasis"/>
          </w:rPr>
          <w:delText>Z00.110</w:delText>
        </w:r>
        <w:r w:rsidDel="00343D9B">
          <w:delText xml:space="preserve">  (Newborn, Examination, under 8 days old)</w:delText>
        </w:r>
        <w:r w:rsidDel="00343D9B">
          <w:br/>
        </w:r>
        <w:r w:rsidRPr="00FA796D" w:rsidDel="00343D9B">
          <w:rPr>
            <w:rStyle w:val="Emphasis"/>
          </w:rPr>
          <w:delText>P83.4</w:delText>
        </w:r>
        <w:r w:rsidDel="00343D9B">
          <w:delText xml:space="preserve">  (Engorgement, breast, newborn)</w:delText>
        </w:r>
      </w:del>
    </w:p>
    <w:p w14:paraId="606577F0" w14:textId="76DCB68B" w:rsidR="00F01A52" w:rsidDel="00343D9B" w:rsidRDefault="00F01A52" w:rsidP="00B2019F">
      <w:pPr>
        <w:keepNext/>
        <w:keepLines/>
        <w:spacing w:line="480" w:lineRule="auto"/>
        <w:outlineLvl w:val="1"/>
        <w:rPr>
          <w:del w:id="6121" w:author="Thar Adale" w:date="2020-07-16T19:53:00Z"/>
          <w:b/>
          <w:bCs/>
          <w:szCs w:val="26"/>
        </w:rPr>
      </w:pPr>
      <w:del w:id="6122" w:author="Thar Adale" w:date="2020-07-16T19:53:00Z">
        <w:r w:rsidDel="00343D9B">
          <w:rPr>
            <w:b/>
            <w:bCs/>
            <w:szCs w:val="26"/>
          </w:rPr>
          <w:delText>CONCEPT QUIZ</w:delText>
        </w:r>
      </w:del>
    </w:p>
    <w:p w14:paraId="2FB7134C" w14:textId="0A61DC7C" w:rsidR="00F01A52" w:rsidDel="00343D9B" w:rsidRDefault="00F01A52" w:rsidP="00B2019F">
      <w:pPr>
        <w:keepNext/>
        <w:keepLines/>
        <w:spacing w:line="480" w:lineRule="auto"/>
        <w:outlineLvl w:val="1"/>
        <w:rPr>
          <w:del w:id="6123" w:author="Thar Adale" w:date="2020-07-16T19:53:00Z"/>
          <w:b/>
          <w:bCs/>
          <w:szCs w:val="26"/>
        </w:rPr>
      </w:pPr>
      <w:del w:id="6124" w:author="Thar Adale" w:date="2020-07-16T19:53:00Z">
        <w:r w:rsidDel="00343D9B">
          <w:rPr>
            <w:b/>
            <w:bCs/>
            <w:szCs w:val="26"/>
          </w:rPr>
          <w:delText>Completion</w:delText>
        </w:r>
      </w:del>
    </w:p>
    <w:p w14:paraId="1D6C0DAC" w14:textId="27A3057F" w:rsidR="00F01A52" w:rsidDel="00343D9B" w:rsidRDefault="00F01A52" w:rsidP="00F01A52">
      <w:pPr>
        <w:numPr>
          <w:ilvl w:val="0"/>
          <w:numId w:val="37"/>
        </w:numPr>
        <w:spacing w:line="480" w:lineRule="auto"/>
        <w:ind w:left="720"/>
        <w:rPr>
          <w:del w:id="6125" w:author="Thar Adale" w:date="2020-07-16T19:53:00Z"/>
          <w:lang w:val="pt-BR"/>
        </w:rPr>
      </w:pPr>
      <w:del w:id="6126" w:author="Thar Adale" w:date="2020-07-16T19:53:00Z">
        <w:r w:rsidDel="00343D9B">
          <w:rPr>
            <w:lang w:val="pt-BR"/>
          </w:rPr>
          <w:delText>LBW</w:delText>
        </w:r>
      </w:del>
    </w:p>
    <w:p w14:paraId="555548C3" w14:textId="2FCF7965" w:rsidR="00F01A52" w:rsidDel="00343D9B" w:rsidRDefault="00F01A52" w:rsidP="00F01A52">
      <w:pPr>
        <w:numPr>
          <w:ilvl w:val="0"/>
          <w:numId w:val="37"/>
        </w:numPr>
        <w:spacing w:line="480" w:lineRule="auto"/>
        <w:ind w:left="720"/>
        <w:rPr>
          <w:del w:id="6127" w:author="Thar Adale" w:date="2020-07-16T19:53:00Z"/>
          <w:lang w:val="pt-BR"/>
        </w:rPr>
      </w:pPr>
      <w:del w:id="6128" w:author="Thar Adale" w:date="2020-07-16T19:53:00Z">
        <w:r w:rsidDel="00343D9B">
          <w:rPr>
            <w:lang w:val="pt-BR"/>
          </w:rPr>
          <w:delText>2,500</w:delText>
        </w:r>
        <w:r w:rsidR="00C9799A" w:rsidDel="00343D9B">
          <w:rPr>
            <w:lang w:val="pt-BR"/>
          </w:rPr>
          <w:delText xml:space="preserve"> to </w:delText>
        </w:r>
        <w:r w:rsidDel="00343D9B">
          <w:rPr>
            <w:lang w:val="pt-BR"/>
          </w:rPr>
          <w:delText>4,000</w:delText>
        </w:r>
      </w:del>
    </w:p>
    <w:p w14:paraId="43D55368" w14:textId="1981597C" w:rsidR="00F01A52" w:rsidDel="00343D9B" w:rsidRDefault="00F01A52" w:rsidP="00F01A52">
      <w:pPr>
        <w:numPr>
          <w:ilvl w:val="0"/>
          <w:numId w:val="37"/>
        </w:numPr>
        <w:spacing w:line="480" w:lineRule="auto"/>
        <w:ind w:left="720"/>
        <w:rPr>
          <w:del w:id="6129" w:author="Thar Adale" w:date="2020-07-16T19:53:00Z"/>
          <w:lang w:val="pt-BR"/>
        </w:rPr>
      </w:pPr>
      <w:del w:id="6130" w:author="Thar Adale" w:date="2020-07-16T19:53:00Z">
        <w:r w:rsidDel="00343D9B">
          <w:rPr>
            <w:lang w:val="pt-BR"/>
          </w:rPr>
          <w:delText>MAS</w:delText>
        </w:r>
      </w:del>
    </w:p>
    <w:p w14:paraId="69ED8C34" w14:textId="09602D9A" w:rsidR="00F01A52" w:rsidDel="00343D9B" w:rsidRDefault="00F01A52" w:rsidP="00F01A52">
      <w:pPr>
        <w:numPr>
          <w:ilvl w:val="0"/>
          <w:numId w:val="37"/>
        </w:numPr>
        <w:spacing w:line="480" w:lineRule="auto"/>
        <w:ind w:left="720"/>
        <w:rPr>
          <w:del w:id="6131" w:author="Thar Adale" w:date="2020-07-16T19:53:00Z"/>
          <w:lang w:val="pt-BR"/>
        </w:rPr>
      </w:pPr>
      <w:del w:id="6132" w:author="Thar Adale" w:date="2020-07-16T19:53:00Z">
        <w:r w:rsidDel="00343D9B">
          <w:rPr>
            <w:lang w:val="pt-BR"/>
          </w:rPr>
          <w:delText>LGA</w:delText>
        </w:r>
      </w:del>
    </w:p>
    <w:p w14:paraId="59289569" w14:textId="371AC424" w:rsidR="00F01A52" w:rsidDel="00343D9B" w:rsidRDefault="00F01A52" w:rsidP="00F01A52">
      <w:pPr>
        <w:numPr>
          <w:ilvl w:val="0"/>
          <w:numId w:val="37"/>
        </w:numPr>
        <w:spacing w:line="480" w:lineRule="auto"/>
        <w:ind w:left="720"/>
        <w:rPr>
          <w:del w:id="6133" w:author="Thar Adale" w:date="2020-07-16T19:53:00Z"/>
          <w:lang w:val="pt-BR"/>
        </w:rPr>
      </w:pPr>
      <w:del w:id="6134" w:author="Thar Adale" w:date="2020-07-16T19:53:00Z">
        <w:r w:rsidDel="00343D9B">
          <w:rPr>
            <w:lang w:val="pt-BR"/>
          </w:rPr>
          <w:delText>birth trauma</w:delText>
        </w:r>
      </w:del>
    </w:p>
    <w:p w14:paraId="04F8B3EA" w14:textId="66DC68A3" w:rsidR="00F01A52" w:rsidDel="00343D9B" w:rsidRDefault="00F01A52" w:rsidP="00F01A52">
      <w:pPr>
        <w:numPr>
          <w:ilvl w:val="0"/>
          <w:numId w:val="37"/>
        </w:numPr>
        <w:spacing w:line="480" w:lineRule="auto"/>
        <w:ind w:left="720"/>
        <w:rPr>
          <w:del w:id="6135" w:author="Thar Adale" w:date="2020-07-16T19:53:00Z"/>
        </w:rPr>
      </w:pPr>
      <w:del w:id="6136" w:author="Thar Adale" w:date="2020-07-16T19:53:00Z">
        <w:r w:rsidDel="00343D9B">
          <w:rPr>
            <w:lang w:val="en"/>
          </w:rPr>
          <w:delText>omphalitis</w:delText>
        </w:r>
      </w:del>
    </w:p>
    <w:p w14:paraId="541AD885" w14:textId="194EC055" w:rsidR="00F01A52" w:rsidDel="00343D9B" w:rsidRDefault="00F01A52" w:rsidP="00F01A52">
      <w:pPr>
        <w:numPr>
          <w:ilvl w:val="0"/>
          <w:numId w:val="37"/>
        </w:numPr>
        <w:spacing w:line="480" w:lineRule="auto"/>
        <w:ind w:left="720"/>
        <w:rPr>
          <w:del w:id="6137" w:author="Thar Adale" w:date="2020-07-16T19:53:00Z"/>
        </w:rPr>
      </w:pPr>
      <w:del w:id="6138" w:author="Thar Adale" w:date="2020-07-16T19:53:00Z">
        <w:r w:rsidDel="00343D9B">
          <w:rPr>
            <w:lang w:val="en"/>
          </w:rPr>
          <w:delText>transitory</w:delText>
        </w:r>
      </w:del>
    </w:p>
    <w:p w14:paraId="24F14F38" w14:textId="7C56472F" w:rsidR="00F01A52" w:rsidDel="00343D9B" w:rsidRDefault="00F01A52" w:rsidP="00F01A52">
      <w:pPr>
        <w:numPr>
          <w:ilvl w:val="0"/>
          <w:numId w:val="37"/>
        </w:numPr>
        <w:spacing w:line="480" w:lineRule="auto"/>
        <w:ind w:left="720"/>
        <w:rPr>
          <w:del w:id="6139" w:author="Thar Adale" w:date="2020-07-16T19:53:00Z"/>
        </w:rPr>
      </w:pPr>
      <w:del w:id="6140" w:author="Thar Adale" w:date="2020-07-16T19:53:00Z">
        <w:r w:rsidDel="00343D9B">
          <w:delText>neonate</w:delText>
        </w:r>
      </w:del>
    </w:p>
    <w:p w14:paraId="5878D635" w14:textId="36583179" w:rsidR="00F01A52" w:rsidDel="00343D9B" w:rsidRDefault="00F01A52" w:rsidP="00F01A52">
      <w:pPr>
        <w:numPr>
          <w:ilvl w:val="0"/>
          <w:numId w:val="37"/>
        </w:numPr>
        <w:spacing w:line="480" w:lineRule="auto"/>
        <w:ind w:left="720"/>
        <w:rPr>
          <w:del w:id="6141" w:author="Thar Adale" w:date="2020-07-16T19:53:00Z"/>
        </w:rPr>
      </w:pPr>
      <w:del w:id="6142" w:author="Thar Adale" w:date="2020-07-16T19:53:00Z">
        <w:r w:rsidDel="00343D9B">
          <w:delText>amni/o</w:delText>
        </w:r>
      </w:del>
    </w:p>
    <w:p w14:paraId="2EBE984E" w14:textId="61F2501F" w:rsidR="00F01A52" w:rsidDel="00343D9B" w:rsidRDefault="00F01A52" w:rsidP="00F01A52">
      <w:pPr>
        <w:numPr>
          <w:ilvl w:val="0"/>
          <w:numId w:val="37"/>
        </w:numPr>
        <w:spacing w:line="480" w:lineRule="auto"/>
        <w:ind w:left="720"/>
        <w:rPr>
          <w:del w:id="6143" w:author="Thar Adale" w:date="2020-07-16T19:53:00Z"/>
        </w:rPr>
      </w:pPr>
      <w:del w:id="6144" w:author="Thar Adale" w:date="2020-07-16T19:53:00Z">
        <w:r w:rsidDel="00343D9B">
          <w:delText>2,500</w:delText>
        </w:r>
      </w:del>
    </w:p>
    <w:p w14:paraId="60E5B523" w14:textId="06995E7B" w:rsidR="00F01A52" w:rsidRPr="00035900" w:rsidDel="00343D9B" w:rsidRDefault="00F01A52" w:rsidP="00B2019F">
      <w:pPr>
        <w:spacing w:line="480" w:lineRule="auto"/>
        <w:rPr>
          <w:del w:id="6145" w:author="Thar Adale" w:date="2020-07-16T19:53:00Z"/>
        </w:rPr>
      </w:pPr>
      <w:del w:id="6146" w:author="Thar Adale" w:date="2020-07-16T19:53:00Z">
        <w:r w:rsidDel="00343D9B">
          <w:rPr>
            <w:b/>
            <w:bCs/>
            <w:szCs w:val="26"/>
          </w:rPr>
          <w:delText>Multiple Choice</w:delText>
        </w:r>
      </w:del>
    </w:p>
    <w:p w14:paraId="6762E085" w14:textId="2116895C" w:rsidR="00F01A52" w:rsidDel="00343D9B" w:rsidRDefault="00F01A52" w:rsidP="00F01A52">
      <w:pPr>
        <w:numPr>
          <w:ilvl w:val="0"/>
          <w:numId w:val="36"/>
        </w:numPr>
        <w:spacing w:line="480" w:lineRule="auto"/>
        <w:ind w:left="720"/>
        <w:rPr>
          <w:del w:id="6147" w:author="Thar Adale" w:date="2020-07-16T19:53:00Z"/>
        </w:rPr>
      </w:pPr>
      <w:del w:id="6148" w:author="Thar Adale" w:date="2020-07-16T19:53:00Z">
        <w:r w:rsidDel="00343D9B">
          <w:delText>C</w:delText>
        </w:r>
      </w:del>
    </w:p>
    <w:p w14:paraId="574C423B" w14:textId="392F0DA8" w:rsidR="00F01A52" w:rsidDel="00343D9B" w:rsidRDefault="00F01A52" w:rsidP="00F01A52">
      <w:pPr>
        <w:numPr>
          <w:ilvl w:val="0"/>
          <w:numId w:val="36"/>
        </w:numPr>
        <w:spacing w:line="480" w:lineRule="auto"/>
        <w:ind w:left="720"/>
        <w:rPr>
          <w:del w:id="6149" w:author="Thar Adale" w:date="2020-07-16T19:53:00Z"/>
        </w:rPr>
      </w:pPr>
      <w:del w:id="6150" w:author="Thar Adale" w:date="2020-07-16T19:53:00Z">
        <w:r w:rsidDel="00343D9B">
          <w:delText>D</w:delText>
        </w:r>
      </w:del>
    </w:p>
    <w:p w14:paraId="2395AB33" w14:textId="6FFFBB9E" w:rsidR="00F01A52" w:rsidDel="00343D9B" w:rsidRDefault="00F01A52" w:rsidP="00F01A52">
      <w:pPr>
        <w:numPr>
          <w:ilvl w:val="0"/>
          <w:numId w:val="36"/>
        </w:numPr>
        <w:spacing w:line="480" w:lineRule="auto"/>
        <w:ind w:left="720"/>
        <w:rPr>
          <w:del w:id="6151" w:author="Thar Adale" w:date="2020-07-16T19:53:00Z"/>
        </w:rPr>
      </w:pPr>
      <w:del w:id="6152" w:author="Thar Adale" w:date="2020-07-16T19:53:00Z">
        <w:r w:rsidDel="00343D9B">
          <w:delText>D</w:delText>
        </w:r>
      </w:del>
    </w:p>
    <w:p w14:paraId="3FD58E3B" w14:textId="2657873C" w:rsidR="00F01A52" w:rsidDel="00343D9B" w:rsidRDefault="00F01A52" w:rsidP="00F01A52">
      <w:pPr>
        <w:numPr>
          <w:ilvl w:val="0"/>
          <w:numId w:val="36"/>
        </w:numPr>
        <w:spacing w:line="480" w:lineRule="auto"/>
        <w:ind w:left="720"/>
        <w:rPr>
          <w:del w:id="6153" w:author="Thar Adale" w:date="2020-07-16T19:53:00Z"/>
        </w:rPr>
      </w:pPr>
      <w:del w:id="6154" w:author="Thar Adale" w:date="2020-07-16T19:53:00Z">
        <w:r w:rsidDel="00343D9B">
          <w:delText>B</w:delText>
        </w:r>
      </w:del>
    </w:p>
    <w:p w14:paraId="7EBE4AF1" w14:textId="2054508E" w:rsidR="00F01A52" w:rsidDel="00343D9B" w:rsidRDefault="00F01A52" w:rsidP="00F01A52">
      <w:pPr>
        <w:numPr>
          <w:ilvl w:val="0"/>
          <w:numId w:val="36"/>
        </w:numPr>
        <w:spacing w:line="480" w:lineRule="auto"/>
        <w:ind w:left="720"/>
        <w:rPr>
          <w:del w:id="6155" w:author="Thar Adale" w:date="2020-07-16T19:53:00Z"/>
        </w:rPr>
      </w:pPr>
      <w:del w:id="6156" w:author="Thar Adale" w:date="2020-07-16T19:53:00Z">
        <w:r w:rsidDel="00343D9B">
          <w:delText>A</w:delText>
        </w:r>
      </w:del>
    </w:p>
    <w:p w14:paraId="654DF3C3" w14:textId="56A3ABAD" w:rsidR="00F01A52" w:rsidDel="00343D9B" w:rsidRDefault="00F01A52" w:rsidP="00F01A52">
      <w:pPr>
        <w:numPr>
          <w:ilvl w:val="0"/>
          <w:numId w:val="36"/>
        </w:numPr>
        <w:spacing w:line="480" w:lineRule="auto"/>
        <w:ind w:left="720"/>
        <w:rPr>
          <w:del w:id="6157" w:author="Thar Adale" w:date="2020-07-16T19:53:00Z"/>
        </w:rPr>
      </w:pPr>
      <w:del w:id="6158" w:author="Thar Adale" w:date="2020-07-16T19:53:00Z">
        <w:r w:rsidDel="00343D9B">
          <w:delText>B</w:delText>
        </w:r>
      </w:del>
    </w:p>
    <w:p w14:paraId="7A8D758D" w14:textId="2CDCA608" w:rsidR="00F01A52" w:rsidDel="00343D9B" w:rsidRDefault="00A86C0E" w:rsidP="00F01A52">
      <w:pPr>
        <w:numPr>
          <w:ilvl w:val="0"/>
          <w:numId w:val="36"/>
        </w:numPr>
        <w:spacing w:line="480" w:lineRule="auto"/>
        <w:ind w:left="720"/>
        <w:rPr>
          <w:del w:id="6159" w:author="Thar Adale" w:date="2020-07-16T19:53:00Z"/>
        </w:rPr>
      </w:pPr>
      <w:del w:id="6160" w:author="Thar Adale" w:date="2020-07-16T19:53:00Z">
        <w:r w:rsidDel="00343D9B">
          <w:delText>D</w:delText>
        </w:r>
      </w:del>
    </w:p>
    <w:p w14:paraId="1FE389C7" w14:textId="7A8574D9" w:rsidR="00F01A52" w:rsidDel="00343D9B" w:rsidRDefault="00F01A52" w:rsidP="00F01A52">
      <w:pPr>
        <w:numPr>
          <w:ilvl w:val="0"/>
          <w:numId w:val="36"/>
        </w:numPr>
        <w:spacing w:line="480" w:lineRule="auto"/>
        <w:ind w:left="720"/>
        <w:rPr>
          <w:del w:id="6161" w:author="Thar Adale" w:date="2020-07-16T19:53:00Z"/>
        </w:rPr>
      </w:pPr>
      <w:del w:id="6162" w:author="Thar Adale" w:date="2020-07-16T19:53:00Z">
        <w:r w:rsidDel="00343D9B">
          <w:delText>B</w:delText>
        </w:r>
      </w:del>
    </w:p>
    <w:p w14:paraId="77294BF7" w14:textId="7DFE9B43" w:rsidR="00F01A52" w:rsidDel="00343D9B" w:rsidRDefault="00F01A52" w:rsidP="00F01A52">
      <w:pPr>
        <w:numPr>
          <w:ilvl w:val="0"/>
          <w:numId w:val="36"/>
        </w:numPr>
        <w:spacing w:line="480" w:lineRule="auto"/>
        <w:ind w:left="720"/>
        <w:rPr>
          <w:del w:id="6163" w:author="Thar Adale" w:date="2020-07-16T19:53:00Z"/>
        </w:rPr>
      </w:pPr>
      <w:del w:id="6164" w:author="Thar Adale" w:date="2020-07-16T19:53:00Z">
        <w:r w:rsidDel="00343D9B">
          <w:delText>D</w:delText>
        </w:r>
      </w:del>
    </w:p>
    <w:p w14:paraId="0654372C" w14:textId="68307CCB" w:rsidR="00F01A52" w:rsidDel="00343D9B" w:rsidRDefault="00F01A52" w:rsidP="00F01A52">
      <w:pPr>
        <w:numPr>
          <w:ilvl w:val="0"/>
          <w:numId w:val="36"/>
        </w:numPr>
        <w:spacing w:line="480" w:lineRule="auto"/>
        <w:ind w:left="720"/>
        <w:rPr>
          <w:del w:id="6165" w:author="Thar Adale" w:date="2020-07-16T19:53:00Z"/>
        </w:rPr>
      </w:pPr>
      <w:del w:id="6166" w:author="Thar Adale" w:date="2020-07-16T19:53:00Z">
        <w:r w:rsidDel="00343D9B">
          <w:delText>C</w:delText>
        </w:r>
      </w:del>
    </w:p>
    <w:p w14:paraId="67D550F3" w14:textId="065A3AC7" w:rsidR="00F01A52" w:rsidDel="00343D9B" w:rsidRDefault="00F01A52" w:rsidP="00B2019F">
      <w:pPr>
        <w:keepNext/>
        <w:keepLines/>
        <w:spacing w:line="480" w:lineRule="auto"/>
        <w:outlineLvl w:val="1"/>
        <w:rPr>
          <w:del w:id="6167" w:author="Thar Adale" w:date="2020-07-16T19:53:00Z"/>
          <w:b/>
          <w:bCs/>
          <w:szCs w:val="26"/>
        </w:rPr>
      </w:pPr>
      <w:del w:id="6168" w:author="Thar Adale" w:date="2020-07-16T19:53:00Z">
        <w:r w:rsidDel="00343D9B">
          <w:rPr>
            <w:b/>
            <w:bCs/>
            <w:szCs w:val="26"/>
          </w:rPr>
          <w:delText>KEEP ON CODING</w:delText>
        </w:r>
      </w:del>
    </w:p>
    <w:p w14:paraId="7D8F5C6E" w14:textId="20D50FE3" w:rsidR="00F01A52" w:rsidDel="00343D9B" w:rsidRDefault="00F01A52" w:rsidP="00B2019F">
      <w:pPr>
        <w:spacing w:line="480" w:lineRule="auto"/>
        <w:ind w:left="720" w:hanging="360"/>
        <w:rPr>
          <w:del w:id="6169" w:author="Thar Adale" w:date="2020-07-16T19:53:00Z"/>
        </w:rPr>
      </w:pPr>
      <w:del w:id="6170" w:author="Thar Adale" w:date="2020-07-16T19:53:00Z">
        <w:r w:rsidDel="00343D9B">
          <w:delText>1.</w:delText>
        </w:r>
        <w:r w:rsidDel="00343D9B">
          <w:tab/>
        </w:r>
        <w:r w:rsidRPr="00FA796D" w:rsidDel="00343D9B">
          <w:rPr>
            <w:rStyle w:val="Emphasis"/>
          </w:rPr>
          <w:delText xml:space="preserve">P94.0 </w:delText>
        </w:r>
        <w:r w:rsidDel="00343D9B">
          <w:delText xml:space="preserve"> (Myasthenia, gravis, neonatal)</w:delText>
        </w:r>
      </w:del>
    </w:p>
    <w:p w14:paraId="7FD9E636" w14:textId="03DDEEA5" w:rsidR="00F01A52" w:rsidDel="00343D9B" w:rsidRDefault="00F01A52" w:rsidP="00B2019F">
      <w:pPr>
        <w:spacing w:line="480" w:lineRule="auto"/>
        <w:ind w:left="720" w:hanging="360"/>
        <w:rPr>
          <w:del w:id="6171" w:author="Thar Adale" w:date="2020-07-16T19:53:00Z"/>
        </w:rPr>
      </w:pPr>
      <w:del w:id="6172" w:author="Thar Adale" w:date="2020-07-16T19:53:00Z">
        <w:r w:rsidDel="00343D9B">
          <w:delText>2.</w:delText>
        </w:r>
        <w:r w:rsidDel="00343D9B">
          <w:tab/>
        </w:r>
        <w:r w:rsidRPr="00FA796D" w:rsidDel="00343D9B">
          <w:rPr>
            <w:rStyle w:val="Emphasis"/>
          </w:rPr>
          <w:delText>P10.0</w:delText>
        </w:r>
        <w:r w:rsidDel="00343D9B">
          <w:delText xml:space="preserve">  (Hematoma, subdural, newborn, birth injury)</w:delText>
        </w:r>
      </w:del>
    </w:p>
    <w:p w14:paraId="6561A85D" w14:textId="02549536" w:rsidR="00F01A52" w:rsidDel="00343D9B" w:rsidRDefault="00F01A52" w:rsidP="00B2019F">
      <w:pPr>
        <w:spacing w:line="480" w:lineRule="auto"/>
        <w:ind w:left="720" w:hanging="360"/>
        <w:rPr>
          <w:del w:id="6173" w:author="Thar Adale" w:date="2020-07-16T19:53:00Z"/>
        </w:rPr>
      </w:pPr>
      <w:del w:id="6174" w:author="Thar Adale" w:date="2020-07-16T19:53:00Z">
        <w:r w:rsidDel="00343D9B">
          <w:delText>3.</w:delText>
        </w:r>
        <w:r w:rsidDel="00343D9B">
          <w:tab/>
        </w:r>
        <w:r w:rsidRPr="00FA796D" w:rsidDel="00343D9B">
          <w:rPr>
            <w:rStyle w:val="Emphasis"/>
          </w:rPr>
          <w:delText>P05.14</w:delText>
        </w:r>
        <w:r w:rsidDel="00343D9B">
          <w:delText xml:space="preserve">  (Small-for-dates, 1000-1249 grams)</w:delText>
        </w:r>
      </w:del>
    </w:p>
    <w:p w14:paraId="6E84F6A3" w14:textId="46A48BBE" w:rsidR="00F01A52" w:rsidDel="00343D9B" w:rsidRDefault="00F01A52" w:rsidP="00B2019F">
      <w:pPr>
        <w:spacing w:line="480" w:lineRule="auto"/>
        <w:ind w:left="720" w:hanging="360"/>
        <w:rPr>
          <w:del w:id="6175" w:author="Thar Adale" w:date="2020-07-16T19:53:00Z"/>
        </w:rPr>
      </w:pPr>
      <w:del w:id="6176" w:author="Thar Adale" w:date="2020-07-16T19:53:00Z">
        <w:r w:rsidDel="00343D9B">
          <w:delText>4.</w:delText>
        </w:r>
        <w:r w:rsidRPr="00FA796D" w:rsidDel="00343D9B">
          <w:rPr>
            <w:rStyle w:val="Emphasis"/>
          </w:rPr>
          <w:tab/>
          <w:delText xml:space="preserve">P54.1 </w:delText>
        </w:r>
        <w:r w:rsidDel="00343D9B">
          <w:delText xml:space="preserve"> (Melena, newborn)</w:delText>
        </w:r>
      </w:del>
    </w:p>
    <w:p w14:paraId="7DF6B8E8" w14:textId="49B42FFF" w:rsidR="00F01A52" w:rsidDel="00343D9B" w:rsidRDefault="00F01A52" w:rsidP="00B2019F">
      <w:pPr>
        <w:spacing w:line="480" w:lineRule="auto"/>
        <w:ind w:left="720" w:hanging="360"/>
        <w:rPr>
          <w:del w:id="6177" w:author="Thar Adale" w:date="2020-07-16T19:53:00Z"/>
          <w:lang w:val="pt-BR"/>
        </w:rPr>
      </w:pPr>
      <w:del w:id="6178" w:author="Thar Adale" w:date="2020-07-16T19:53:00Z">
        <w:r w:rsidDel="00343D9B">
          <w:rPr>
            <w:lang w:val="pt-BR"/>
          </w:rPr>
          <w:delText>5.</w:delText>
        </w:r>
        <w:r w:rsidDel="00343D9B">
          <w:rPr>
            <w:lang w:val="pt-BR"/>
          </w:rPr>
          <w:tab/>
        </w:r>
        <w:r w:rsidRPr="00FA796D" w:rsidDel="00343D9B">
          <w:rPr>
            <w:rStyle w:val="Emphasis"/>
          </w:rPr>
          <w:delText>P23.5</w:delText>
        </w:r>
        <w:r w:rsidDel="00343D9B">
          <w:rPr>
            <w:lang w:val="pt-BR"/>
          </w:rPr>
          <w:delText xml:space="preserve">  (Pneumonia, congenital, due to, Pseudomonas)</w:delText>
        </w:r>
      </w:del>
    </w:p>
    <w:p w14:paraId="7D20997C" w14:textId="536E8370" w:rsidR="00F01A52" w:rsidDel="00343D9B" w:rsidRDefault="00F01A52" w:rsidP="00B2019F">
      <w:pPr>
        <w:spacing w:line="480" w:lineRule="auto"/>
        <w:ind w:left="720" w:hanging="360"/>
        <w:rPr>
          <w:del w:id="6179" w:author="Thar Adale" w:date="2020-07-16T19:53:00Z"/>
        </w:rPr>
      </w:pPr>
      <w:del w:id="6180" w:author="Thar Adale" w:date="2020-07-16T19:53:00Z">
        <w:r w:rsidDel="00343D9B">
          <w:delText>6.</w:delText>
        </w:r>
        <w:r w:rsidDel="00343D9B">
          <w:tab/>
        </w:r>
        <w:r w:rsidRPr="00FA796D" w:rsidDel="00343D9B">
          <w:rPr>
            <w:rStyle w:val="Emphasis"/>
          </w:rPr>
          <w:delText>P08.21</w:delText>
        </w:r>
        <w:r w:rsidDel="00343D9B">
          <w:delText xml:space="preserve">  (Post-term, infant)</w:delText>
        </w:r>
      </w:del>
    </w:p>
    <w:p w14:paraId="66AD17F7" w14:textId="474603D4" w:rsidR="00F01A52" w:rsidDel="00343D9B" w:rsidRDefault="00F01A52" w:rsidP="00B2019F">
      <w:pPr>
        <w:spacing w:line="480" w:lineRule="auto"/>
        <w:ind w:left="720" w:hanging="360"/>
        <w:rPr>
          <w:del w:id="6181" w:author="Thar Adale" w:date="2020-07-16T19:53:00Z"/>
        </w:rPr>
      </w:pPr>
      <w:del w:id="6182" w:author="Thar Adale" w:date="2020-07-16T19:53:00Z">
        <w:r w:rsidDel="00343D9B">
          <w:delText>7.</w:delText>
        </w:r>
        <w:r w:rsidDel="00343D9B">
          <w:tab/>
        </w:r>
        <w:r w:rsidRPr="00FA796D" w:rsidDel="00343D9B">
          <w:rPr>
            <w:rStyle w:val="Emphasis"/>
          </w:rPr>
          <w:delText>P92.4</w:delText>
        </w:r>
        <w:r w:rsidDel="00343D9B">
          <w:delText xml:space="preserve">  (Overfeeding, newborn)</w:delText>
        </w:r>
      </w:del>
    </w:p>
    <w:p w14:paraId="197D4A8E" w14:textId="14673867" w:rsidR="00F01A52" w:rsidDel="00343D9B" w:rsidRDefault="00F01A52" w:rsidP="00B2019F">
      <w:pPr>
        <w:spacing w:line="480" w:lineRule="auto"/>
        <w:ind w:left="720" w:hanging="360"/>
        <w:rPr>
          <w:del w:id="6183" w:author="Thar Adale" w:date="2020-07-16T19:53:00Z"/>
        </w:rPr>
      </w:pPr>
      <w:del w:id="6184" w:author="Thar Adale" w:date="2020-07-16T19:53:00Z">
        <w:r w:rsidDel="00343D9B">
          <w:delText>8.</w:delText>
        </w:r>
        <w:r w:rsidDel="00343D9B">
          <w:tab/>
        </w:r>
        <w:r w:rsidRPr="00FA796D" w:rsidDel="00343D9B">
          <w:rPr>
            <w:rStyle w:val="Emphasis"/>
          </w:rPr>
          <w:delText>P58.3</w:delText>
        </w:r>
        <w:r w:rsidDel="00343D9B">
          <w:delText xml:space="preserve">  (Jaundice, newborn, due to, polycythemia)</w:delText>
        </w:r>
      </w:del>
    </w:p>
    <w:p w14:paraId="76A1EBAB" w14:textId="2D106C1F" w:rsidR="00F01A52" w:rsidDel="00343D9B" w:rsidRDefault="00F01A52" w:rsidP="00B2019F">
      <w:pPr>
        <w:spacing w:line="480" w:lineRule="auto"/>
        <w:ind w:left="720" w:hanging="360"/>
        <w:rPr>
          <w:del w:id="6185" w:author="Thar Adale" w:date="2020-07-16T19:53:00Z"/>
        </w:rPr>
      </w:pPr>
      <w:del w:id="6186" w:author="Thar Adale" w:date="2020-07-16T19:53:00Z">
        <w:r w:rsidDel="00343D9B">
          <w:delText>9.</w:delText>
        </w:r>
        <w:r w:rsidDel="00343D9B">
          <w:tab/>
        </w:r>
        <w:r w:rsidRPr="00FA796D" w:rsidDel="00343D9B">
          <w:rPr>
            <w:rStyle w:val="Emphasis"/>
          </w:rPr>
          <w:delText>P96.3</w:delText>
        </w:r>
        <w:r w:rsidDel="00343D9B">
          <w:delText xml:space="preserve">  (Craniotabes, neonatal)</w:delText>
        </w:r>
      </w:del>
    </w:p>
    <w:p w14:paraId="3CDB0744" w14:textId="616D5B8C" w:rsidR="00F01A52" w:rsidDel="00343D9B" w:rsidRDefault="00F01A52" w:rsidP="00B2019F">
      <w:pPr>
        <w:spacing w:line="480" w:lineRule="auto"/>
        <w:ind w:left="720" w:hanging="360"/>
        <w:rPr>
          <w:del w:id="6187" w:author="Thar Adale" w:date="2020-07-16T19:53:00Z"/>
        </w:rPr>
      </w:pPr>
      <w:del w:id="6188" w:author="Thar Adale" w:date="2020-07-16T19:53:00Z">
        <w:r w:rsidDel="00343D9B">
          <w:delText>10.</w:delText>
        </w:r>
        <w:r w:rsidRPr="00FA796D" w:rsidDel="00343D9B">
          <w:rPr>
            <w:rStyle w:val="Emphasis"/>
          </w:rPr>
          <w:tab/>
          <w:delText>P28.10</w:delText>
        </w:r>
        <w:r w:rsidDel="00343D9B">
          <w:delText xml:space="preserve">  (Atelectasis, newborn)</w:delText>
        </w:r>
      </w:del>
    </w:p>
    <w:p w14:paraId="39B29731" w14:textId="1745779C" w:rsidR="00F01A52" w:rsidDel="00343D9B" w:rsidRDefault="00F01A52" w:rsidP="00B2019F">
      <w:pPr>
        <w:spacing w:line="480" w:lineRule="auto"/>
        <w:ind w:left="720" w:hanging="360"/>
        <w:rPr>
          <w:del w:id="6189" w:author="Thar Adale" w:date="2020-07-16T19:53:00Z"/>
        </w:rPr>
      </w:pPr>
      <w:del w:id="6190" w:author="Thar Adale" w:date="2020-07-16T19:53:00Z">
        <w:r w:rsidDel="00343D9B">
          <w:delText>11.</w:delText>
        </w:r>
        <w:r w:rsidDel="00343D9B">
          <w:tab/>
        </w:r>
        <w:r w:rsidRPr="00FA796D" w:rsidDel="00343D9B">
          <w:rPr>
            <w:rStyle w:val="Emphasis"/>
          </w:rPr>
          <w:delText>P76.1</w:delText>
        </w:r>
        <w:r w:rsidDel="00343D9B">
          <w:delText xml:space="preserve">  (Ileus, newborn, transitory)</w:delText>
        </w:r>
      </w:del>
    </w:p>
    <w:p w14:paraId="135F0453" w14:textId="1505A32E" w:rsidR="00F01A52" w:rsidDel="00343D9B" w:rsidRDefault="00F01A52" w:rsidP="00B2019F">
      <w:pPr>
        <w:spacing w:line="480" w:lineRule="auto"/>
        <w:ind w:left="720" w:hanging="360"/>
        <w:rPr>
          <w:del w:id="6191" w:author="Thar Adale" w:date="2020-07-16T19:53:00Z"/>
        </w:rPr>
      </w:pPr>
      <w:del w:id="6192" w:author="Thar Adale" w:date="2020-07-16T19:53:00Z">
        <w:r w:rsidDel="00343D9B">
          <w:delText>12.</w:delText>
        </w:r>
        <w:r w:rsidRPr="00FA796D" w:rsidDel="00343D9B">
          <w:rPr>
            <w:rStyle w:val="Emphasis"/>
          </w:rPr>
          <w:tab/>
          <w:delText>P24.20</w:delText>
        </w:r>
        <w:r w:rsidDel="00343D9B">
          <w:delText xml:space="preserve">  (Aspiration, blood, newborn)</w:delText>
        </w:r>
      </w:del>
    </w:p>
    <w:p w14:paraId="3F35AF9B" w14:textId="297E0273" w:rsidR="00F01A52" w:rsidDel="00343D9B" w:rsidRDefault="00F01A52" w:rsidP="00B2019F">
      <w:pPr>
        <w:spacing w:line="480" w:lineRule="auto"/>
        <w:ind w:left="720" w:hanging="360"/>
        <w:rPr>
          <w:del w:id="6193" w:author="Thar Adale" w:date="2020-07-16T19:53:00Z"/>
        </w:rPr>
      </w:pPr>
      <w:del w:id="6194" w:author="Thar Adale" w:date="2020-07-16T19:53:00Z">
        <w:r w:rsidDel="00343D9B">
          <w:delText>13.</w:delText>
        </w:r>
        <w:r w:rsidDel="00343D9B">
          <w:tab/>
        </w:r>
        <w:r w:rsidRPr="00FA796D" w:rsidDel="00343D9B">
          <w:rPr>
            <w:rStyle w:val="Emphasis"/>
          </w:rPr>
          <w:delText>P14.2</w:delText>
        </w:r>
        <w:r w:rsidDel="00343D9B">
          <w:delText xml:space="preserve">  (Paralysis, nerve, phrenic)</w:delText>
        </w:r>
      </w:del>
    </w:p>
    <w:p w14:paraId="099EA3C8" w14:textId="2B25A287" w:rsidR="00F01A52" w:rsidDel="00343D9B" w:rsidRDefault="00F01A52" w:rsidP="00B2019F">
      <w:pPr>
        <w:spacing w:line="480" w:lineRule="auto"/>
        <w:ind w:left="720" w:hanging="360"/>
        <w:rPr>
          <w:del w:id="6195" w:author="Thar Adale" w:date="2020-07-16T19:53:00Z"/>
        </w:rPr>
      </w:pPr>
      <w:del w:id="6196" w:author="Thar Adale" w:date="2020-07-16T19:53:00Z">
        <w:r w:rsidDel="00343D9B">
          <w:delText>14.</w:delText>
        </w:r>
        <w:r w:rsidRPr="00FA796D" w:rsidDel="00343D9B">
          <w:rPr>
            <w:rStyle w:val="Emphasis"/>
          </w:rPr>
          <w:tab/>
          <w:delText>P</w:delText>
        </w:r>
        <w:r w:rsidR="0099619E" w:rsidDel="00343D9B">
          <w:rPr>
            <w:rStyle w:val="Emphasis"/>
          </w:rPr>
          <w:delText>03.4</w:delText>
        </w:r>
        <w:r w:rsidDel="00343D9B">
          <w:delText xml:space="preserve">  (Newborn, affected, </w:delText>
        </w:r>
        <w:r w:rsidR="0099619E" w:rsidDel="00343D9B">
          <w:delText>Cesarean delivery</w:delText>
        </w:r>
        <w:r w:rsidDel="00343D9B">
          <w:delText>)</w:delText>
        </w:r>
      </w:del>
    </w:p>
    <w:p w14:paraId="25FDD44C" w14:textId="6A6A5B3A" w:rsidR="00F01A52" w:rsidDel="00343D9B" w:rsidRDefault="00F01A52" w:rsidP="00B2019F">
      <w:pPr>
        <w:spacing w:line="480" w:lineRule="auto"/>
        <w:ind w:left="720" w:hanging="360"/>
        <w:rPr>
          <w:del w:id="6197" w:author="Thar Adale" w:date="2020-07-16T19:53:00Z"/>
        </w:rPr>
      </w:pPr>
      <w:del w:id="6198" w:author="Thar Adale" w:date="2020-07-16T19:53:00Z">
        <w:r w:rsidDel="00343D9B">
          <w:delText>15.</w:delText>
        </w:r>
        <w:r w:rsidRPr="00FA796D" w:rsidDel="00343D9B">
          <w:rPr>
            <w:rStyle w:val="Emphasis"/>
          </w:rPr>
          <w:tab/>
          <w:delText xml:space="preserve">P07.31 </w:delText>
        </w:r>
        <w:r w:rsidDel="00343D9B">
          <w:delText xml:space="preserve"> (Pre-term, newborn, gestational, 28 completed weeks)</w:delText>
        </w:r>
      </w:del>
    </w:p>
    <w:p w14:paraId="15C63AA2" w14:textId="46D44D5F" w:rsidR="00F01A52" w:rsidDel="00343D9B" w:rsidRDefault="00F01A52" w:rsidP="00B2019F">
      <w:pPr>
        <w:spacing w:line="480" w:lineRule="auto"/>
        <w:ind w:left="720" w:hanging="360"/>
        <w:rPr>
          <w:del w:id="6199" w:author="Thar Adale" w:date="2020-07-16T19:53:00Z"/>
        </w:rPr>
      </w:pPr>
      <w:del w:id="6200" w:author="Thar Adale" w:date="2020-07-16T19:53:00Z">
        <w:r w:rsidDel="00343D9B">
          <w:delText>16.</w:delText>
        </w:r>
        <w:r w:rsidDel="00343D9B">
          <w:tab/>
        </w:r>
        <w:r w:rsidRPr="00FA796D" w:rsidDel="00343D9B">
          <w:rPr>
            <w:rStyle w:val="Emphasis"/>
          </w:rPr>
          <w:delText>P78.3</w:delText>
        </w:r>
        <w:r w:rsidDel="00343D9B">
          <w:delText xml:space="preserve">  (Diarrhea, neonatal)</w:delText>
        </w:r>
      </w:del>
    </w:p>
    <w:p w14:paraId="70C41637" w14:textId="0036E700" w:rsidR="00F01A52" w:rsidDel="00343D9B" w:rsidRDefault="00F01A52" w:rsidP="00B2019F">
      <w:pPr>
        <w:spacing w:line="480" w:lineRule="auto"/>
        <w:ind w:left="720" w:hanging="360"/>
        <w:rPr>
          <w:del w:id="6201" w:author="Thar Adale" w:date="2020-07-16T19:53:00Z"/>
        </w:rPr>
      </w:pPr>
      <w:del w:id="6202" w:author="Thar Adale" w:date="2020-07-16T19:53:00Z">
        <w:r w:rsidDel="00343D9B">
          <w:delText>17.</w:delText>
        </w:r>
        <w:r w:rsidDel="00343D9B">
          <w:tab/>
        </w:r>
        <w:r w:rsidRPr="00FA796D" w:rsidDel="00343D9B">
          <w:rPr>
            <w:rStyle w:val="Emphasis"/>
          </w:rPr>
          <w:delText>P70.1</w:delText>
        </w:r>
        <w:r w:rsidDel="00343D9B">
          <w:delText xml:space="preserve">  (Newborn, affected, maternal, diabetes mellitus)</w:delText>
        </w:r>
      </w:del>
    </w:p>
    <w:p w14:paraId="2D95331E" w14:textId="69C87945" w:rsidR="00F01A52" w:rsidDel="00343D9B" w:rsidRDefault="00F01A52" w:rsidP="00B2019F">
      <w:pPr>
        <w:spacing w:line="480" w:lineRule="auto"/>
        <w:ind w:left="720" w:hanging="360"/>
        <w:rPr>
          <w:del w:id="6203" w:author="Thar Adale" w:date="2020-07-16T19:53:00Z"/>
        </w:rPr>
      </w:pPr>
      <w:del w:id="6204" w:author="Thar Adale" w:date="2020-07-16T19:53:00Z">
        <w:r w:rsidDel="00343D9B">
          <w:delText>18.</w:delText>
        </w:r>
        <w:r w:rsidDel="00343D9B">
          <w:tab/>
        </w:r>
        <w:r w:rsidRPr="00FA796D" w:rsidDel="00343D9B">
          <w:rPr>
            <w:rStyle w:val="Emphasis"/>
          </w:rPr>
          <w:delText>P72.0</w:delText>
        </w:r>
        <w:r w:rsidDel="00343D9B">
          <w:delText xml:space="preserve">  (Goiter, neonatal)</w:delText>
        </w:r>
      </w:del>
    </w:p>
    <w:p w14:paraId="4FD6D88B" w14:textId="346ED65E" w:rsidR="00F01A52" w:rsidDel="00343D9B" w:rsidRDefault="00F01A52" w:rsidP="00B2019F">
      <w:pPr>
        <w:spacing w:line="480" w:lineRule="auto"/>
        <w:ind w:left="720" w:hanging="360"/>
        <w:rPr>
          <w:del w:id="6205" w:author="Thar Adale" w:date="2020-07-16T19:53:00Z"/>
        </w:rPr>
      </w:pPr>
      <w:del w:id="6206" w:author="Thar Adale" w:date="2020-07-16T19:53:00Z">
        <w:r w:rsidDel="00343D9B">
          <w:delText>19.</w:delText>
        </w:r>
        <w:r w:rsidDel="00343D9B">
          <w:tab/>
        </w:r>
        <w:r w:rsidRPr="00FA796D" w:rsidDel="00343D9B">
          <w:rPr>
            <w:rStyle w:val="Emphasis"/>
          </w:rPr>
          <w:delText>P61.2</w:delText>
        </w:r>
        <w:r w:rsidDel="00343D9B">
          <w:delText xml:space="preserve">  (Anemia, of prematurity)</w:delText>
        </w:r>
      </w:del>
    </w:p>
    <w:p w14:paraId="003E33C0" w14:textId="2198E037" w:rsidR="00F01A52" w:rsidDel="00343D9B" w:rsidRDefault="00F01A52" w:rsidP="00B2019F">
      <w:pPr>
        <w:spacing w:line="480" w:lineRule="auto"/>
        <w:ind w:left="720" w:hanging="360"/>
        <w:rPr>
          <w:del w:id="6207" w:author="Thar Adale" w:date="2020-07-16T19:53:00Z"/>
        </w:rPr>
      </w:pPr>
      <w:del w:id="6208" w:author="Thar Adale" w:date="2020-07-16T19:53:00Z">
        <w:r w:rsidDel="00343D9B">
          <w:delText>20.</w:delText>
        </w:r>
        <w:r w:rsidDel="00343D9B">
          <w:tab/>
        </w:r>
        <w:r w:rsidRPr="00FA796D" w:rsidDel="00343D9B">
          <w:rPr>
            <w:rStyle w:val="Emphasis"/>
          </w:rPr>
          <w:delText>P83.5</w:delText>
        </w:r>
        <w:r w:rsidDel="00343D9B">
          <w:delText xml:space="preserve">  (Hydrocele, congenital)</w:delText>
        </w:r>
      </w:del>
    </w:p>
    <w:p w14:paraId="6D540BC3" w14:textId="4E287F4F" w:rsidR="00F01A52" w:rsidDel="00343D9B" w:rsidRDefault="00F01A52" w:rsidP="00B2019F">
      <w:pPr>
        <w:spacing w:line="480" w:lineRule="auto"/>
        <w:ind w:left="720" w:hanging="360"/>
        <w:rPr>
          <w:del w:id="6209" w:author="Thar Adale" w:date="2020-07-16T19:53:00Z"/>
        </w:rPr>
      </w:pPr>
      <w:del w:id="6210" w:author="Thar Adale" w:date="2020-07-16T19:53:00Z">
        <w:r w:rsidDel="00343D9B">
          <w:delText>21.</w:delText>
        </w:r>
        <w:r w:rsidDel="00343D9B">
          <w:tab/>
        </w:r>
        <w:r w:rsidRPr="00FA796D" w:rsidDel="00343D9B">
          <w:rPr>
            <w:rStyle w:val="Emphasis"/>
          </w:rPr>
          <w:delText>P55.0</w:delText>
        </w:r>
        <w:r w:rsidDel="00343D9B">
          <w:delText xml:space="preserve">  (Isoimmunization, newborn, Rhesus (Rh) factor)</w:delText>
        </w:r>
      </w:del>
    </w:p>
    <w:p w14:paraId="4C542ED4" w14:textId="6F045084" w:rsidR="00F01A52" w:rsidDel="00343D9B" w:rsidRDefault="00F01A52" w:rsidP="00B2019F">
      <w:pPr>
        <w:spacing w:line="480" w:lineRule="auto"/>
        <w:ind w:left="720" w:hanging="360"/>
        <w:rPr>
          <w:del w:id="6211" w:author="Thar Adale" w:date="2020-07-16T19:53:00Z"/>
        </w:rPr>
      </w:pPr>
      <w:del w:id="6212" w:author="Thar Adale" w:date="2020-07-16T19:53:00Z">
        <w:r w:rsidDel="00343D9B">
          <w:delText>22.</w:delText>
        </w:r>
        <w:r w:rsidDel="00343D9B">
          <w:tab/>
        </w:r>
        <w:r w:rsidRPr="00FA796D" w:rsidDel="00343D9B">
          <w:rPr>
            <w:rStyle w:val="Emphasis"/>
          </w:rPr>
          <w:delText xml:space="preserve">P91.5 </w:delText>
        </w:r>
        <w:r w:rsidDel="00343D9B">
          <w:delText xml:space="preserve"> (Coma, newborn)</w:delText>
        </w:r>
      </w:del>
    </w:p>
    <w:p w14:paraId="54954DF6" w14:textId="00696C10" w:rsidR="00F01A52" w:rsidDel="00343D9B" w:rsidRDefault="00F01A52" w:rsidP="00B2019F">
      <w:pPr>
        <w:spacing w:line="480" w:lineRule="auto"/>
        <w:ind w:left="720" w:hanging="360"/>
        <w:rPr>
          <w:del w:id="6213" w:author="Thar Adale" w:date="2020-07-16T19:53:00Z"/>
        </w:rPr>
      </w:pPr>
      <w:del w:id="6214" w:author="Thar Adale" w:date="2020-07-16T19:53:00Z">
        <w:r w:rsidDel="00343D9B">
          <w:delText>23.</w:delText>
        </w:r>
        <w:r w:rsidDel="00343D9B">
          <w:tab/>
        </w:r>
        <w:r w:rsidRPr="00FA796D" w:rsidDel="00343D9B">
          <w:rPr>
            <w:rStyle w:val="Emphasis"/>
          </w:rPr>
          <w:delText>P29.81</w:delText>
        </w:r>
        <w:r w:rsidDel="00343D9B">
          <w:delText xml:space="preserve">  (Arrest, cardiac, newborn)</w:delText>
        </w:r>
      </w:del>
    </w:p>
    <w:p w14:paraId="7EDCB320" w14:textId="6001D6EE" w:rsidR="00F01A52" w:rsidDel="00343D9B" w:rsidRDefault="00F01A52" w:rsidP="00B2019F">
      <w:pPr>
        <w:spacing w:line="480" w:lineRule="auto"/>
        <w:ind w:left="720" w:hanging="360"/>
        <w:rPr>
          <w:del w:id="6215" w:author="Thar Adale" w:date="2020-07-16T19:53:00Z"/>
        </w:rPr>
      </w:pPr>
      <w:del w:id="6216" w:author="Thar Adale" w:date="2020-07-16T19:53:00Z">
        <w:r w:rsidDel="00343D9B">
          <w:delText>24.</w:delText>
        </w:r>
        <w:r w:rsidDel="00343D9B">
          <w:tab/>
        </w:r>
        <w:r w:rsidRPr="00FA796D" w:rsidDel="00343D9B">
          <w:rPr>
            <w:rStyle w:val="Emphasis"/>
          </w:rPr>
          <w:delText>P51.0</w:delText>
        </w:r>
        <w:r w:rsidDel="00343D9B">
          <w:delText xml:space="preserve">  (Hemorrhage, umbilicus, newborn, massive)</w:delText>
        </w:r>
      </w:del>
    </w:p>
    <w:p w14:paraId="73D0CDE1" w14:textId="70E9587C" w:rsidR="00F01A52" w:rsidDel="00343D9B" w:rsidRDefault="00F01A52" w:rsidP="00B2019F">
      <w:pPr>
        <w:spacing w:line="480" w:lineRule="auto"/>
        <w:ind w:left="720" w:hanging="360"/>
        <w:rPr>
          <w:del w:id="6217" w:author="Thar Adale" w:date="2020-07-16T19:53:00Z"/>
        </w:rPr>
      </w:pPr>
      <w:del w:id="6218" w:author="Thar Adale" w:date="2020-07-16T19:53:00Z">
        <w:r w:rsidDel="00343D9B">
          <w:delText>25.</w:delText>
        </w:r>
        <w:r w:rsidDel="00343D9B">
          <w:tab/>
        </w:r>
        <w:r w:rsidRPr="00FA796D" w:rsidDel="00343D9B">
          <w:rPr>
            <w:rStyle w:val="Emphasis"/>
          </w:rPr>
          <w:delText>P61.5</w:delText>
        </w:r>
        <w:r w:rsidDel="00343D9B">
          <w:delText xml:space="preserve">  (Neutropenia, neonatal)</w:delText>
        </w:r>
      </w:del>
    </w:p>
    <w:p w14:paraId="2C77294D" w14:textId="38DED8F7" w:rsidR="002E45FB" w:rsidDel="00343D9B" w:rsidRDefault="002E45FB" w:rsidP="002E45FB">
      <w:pPr>
        <w:keepNext/>
        <w:keepLines/>
        <w:spacing w:line="480" w:lineRule="auto"/>
        <w:outlineLvl w:val="1"/>
        <w:rPr>
          <w:del w:id="6219" w:author="Thar Adale" w:date="2020-07-16T19:53:00Z"/>
          <w:b/>
          <w:bCs/>
          <w:szCs w:val="26"/>
        </w:rPr>
      </w:pPr>
      <w:del w:id="6220" w:author="Thar Adale" w:date="2020-07-16T19:53:00Z">
        <w:r w:rsidDel="00343D9B">
          <w:rPr>
            <w:b/>
            <w:bCs/>
            <w:szCs w:val="26"/>
          </w:rPr>
          <w:delText>CODING CHALLENGE</w:delText>
        </w:r>
      </w:del>
    </w:p>
    <w:p w14:paraId="72782C7C" w14:textId="7A2A114D" w:rsidR="002E45FB" w:rsidDel="00343D9B" w:rsidRDefault="002E45FB" w:rsidP="002E45FB">
      <w:pPr>
        <w:spacing w:line="480" w:lineRule="auto"/>
        <w:ind w:left="720" w:hanging="360"/>
        <w:rPr>
          <w:del w:id="6221" w:author="Thar Adale" w:date="2020-07-16T19:53:00Z"/>
        </w:rPr>
      </w:pPr>
      <w:del w:id="6222" w:author="Thar Adale" w:date="2020-07-16T19:53:00Z">
        <w:r w:rsidDel="00343D9B">
          <w:delText>1.</w:delText>
        </w:r>
        <w:r w:rsidDel="00343D9B">
          <w:tab/>
        </w:r>
        <w:r w:rsidRPr="00FA796D" w:rsidDel="00343D9B">
          <w:rPr>
            <w:rStyle w:val="Emphasis"/>
          </w:rPr>
          <w:delText xml:space="preserve">Z38.01 </w:delText>
        </w:r>
        <w:r w:rsidDel="00343D9B">
          <w:delText xml:space="preserve"> (Newborn, born in hospital, by cesarean)</w:delText>
        </w:r>
        <w:r w:rsidDel="00343D9B">
          <w:br/>
        </w:r>
        <w:r w:rsidRPr="00FA796D" w:rsidDel="00343D9B">
          <w:rPr>
            <w:rStyle w:val="Emphasis"/>
          </w:rPr>
          <w:delText>P08.0</w:delText>
        </w:r>
        <w:r w:rsidDel="00343D9B">
          <w:delText xml:space="preserve">  (Large-for-dates , exceptionally, 4500 grams or more)</w:delText>
        </w:r>
      </w:del>
    </w:p>
    <w:p w14:paraId="074F9620" w14:textId="4E139B89" w:rsidR="002E45FB" w:rsidDel="00343D9B" w:rsidRDefault="002E45FB" w:rsidP="002E45FB">
      <w:pPr>
        <w:spacing w:line="480" w:lineRule="auto"/>
        <w:ind w:left="720" w:hanging="360"/>
        <w:rPr>
          <w:del w:id="6223" w:author="Thar Adale" w:date="2020-07-16T19:53:00Z"/>
        </w:rPr>
      </w:pPr>
      <w:del w:id="6224" w:author="Thar Adale" w:date="2020-07-16T19:53:00Z">
        <w:r w:rsidDel="00343D9B">
          <w:delText>2.</w:delText>
        </w:r>
        <w:r w:rsidDel="00343D9B">
          <w:tab/>
        </w:r>
        <w:r w:rsidRPr="00FA796D" w:rsidDel="00343D9B">
          <w:rPr>
            <w:rStyle w:val="Emphasis"/>
          </w:rPr>
          <w:delText>Z38.00</w:delText>
        </w:r>
        <w:r w:rsidDel="00343D9B">
          <w:delText xml:space="preserve">  (Newborn, born in hospital)</w:delText>
        </w:r>
        <w:r w:rsidDel="00343D9B">
          <w:br/>
        </w:r>
        <w:r w:rsidRPr="00FA796D" w:rsidDel="00343D9B">
          <w:rPr>
            <w:rStyle w:val="Emphasis"/>
          </w:rPr>
          <w:delText>P08.21</w:delText>
        </w:r>
        <w:r w:rsidDel="00343D9B">
          <w:delText xml:space="preserve">  (Post term, infant)</w:delText>
        </w:r>
      </w:del>
    </w:p>
    <w:p w14:paraId="133EED85" w14:textId="782EF33D" w:rsidR="002E45FB" w:rsidDel="00343D9B" w:rsidRDefault="002E45FB" w:rsidP="002E45FB">
      <w:pPr>
        <w:spacing w:line="480" w:lineRule="auto"/>
        <w:ind w:left="720" w:hanging="360"/>
        <w:rPr>
          <w:del w:id="6225" w:author="Thar Adale" w:date="2020-07-16T19:53:00Z"/>
        </w:rPr>
      </w:pPr>
      <w:del w:id="6226" w:author="Thar Adale" w:date="2020-07-16T19:53:00Z">
        <w:r w:rsidDel="00343D9B">
          <w:delText>3.</w:delText>
        </w:r>
        <w:r w:rsidDel="00343D9B">
          <w:tab/>
        </w:r>
        <w:r w:rsidRPr="00FA796D" w:rsidDel="00343D9B">
          <w:rPr>
            <w:rStyle w:val="Emphasis"/>
          </w:rPr>
          <w:delText xml:space="preserve">T40.1X1A </w:delText>
        </w:r>
        <w:r w:rsidDel="00343D9B">
          <w:delText xml:space="preserve"> (Table of Drugs and Chemicals, heroin, poisoning, accidental, initial encounter)</w:delText>
        </w:r>
        <w:r w:rsidDel="00343D9B">
          <w:br/>
        </w:r>
        <w:r w:rsidRPr="00FA796D" w:rsidDel="00343D9B">
          <w:rPr>
            <w:rStyle w:val="Emphasis"/>
          </w:rPr>
          <w:delText xml:space="preserve">P96.1 </w:delText>
        </w:r>
        <w:r w:rsidDel="00343D9B">
          <w:delText xml:space="preserve"> (Syndrome, withdrawal, drug, infant of dependent mother)</w:delText>
        </w:r>
        <w:r w:rsidDel="00343D9B">
          <w:br/>
        </w:r>
        <w:r w:rsidRPr="00FA796D" w:rsidDel="00343D9B">
          <w:rPr>
            <w:rStyle w:val="Emphasis"/>
          </w:rPr>
          <w:delText>P07.15</w:delText>
        </w:r>
        <w:r w:rsidDel="00343D9B">
          <w:delText xml:space="preserve">  (Low, birthweight, with weight of, 1250-1499 grams)</w:delText>
        </w:r>
        <w:r w:rsidDel="00343D9B">
          <w:br/>
        </w:r>
        <w:r w:rsidRPr="00FA796D" w:rsidDel="00343D9B">
          <w:rPr>
            <w:rStyle w:val="Emphasis"/>
          </w:rPr>
          <w:delText xml:space="preserve">P07.33 </w:delText>
        </w:r>
        <w:r w:rsidDel="00343D9B">
          <w:delText xml:space="preserve"> (Preterm, newborn, gestational age, 30 completed weeks)</w:delText>
        </w:r>
      </w:del>
    </w:p>
    <w:p w14:paraId="702ABB04" w14:textId="2B9D9A47" w:rsidR="002E45FB" w:rsidDel="00343D9B" w:rsidRDefault="002E45FB" w:rsidP="002E45FB">
      <w:pPr>
        <w:spacing w:line="480" w:lineRule="auto"/>
        <w:ind w:left="720" w:hanging="360"/>
        <w:rPr>
          <w:del w:id="6227" w:author="Thar Adale" w:date="2020-07-16T19:53:00Z"/>
        </w:rPr>
      </w:pPr>
      <w:del w:id="6228" w:author="Thar Adale" w:date="2020-07-16T19:53:00Z">
        <w:r w:rsidDel="00343D9B">
          <w:delText>4.</w:delText>
        </w:r>
        <w:r w:rsidDel="00343D9B">
          <w:tab/>
        </w:r>
        <w:r w:rsidRPr="00FA796D" w:rsidDel="00343D9B">
          <w:rPr>
            <w:rStyle w:val="Emphasis"/>
          </w:rPr>
          <w:delText xml:space="preserve">Z38.01 </w:delText>
        </w:r>
        <w:r w:rsidDel="00343D9B">
          <w:delText xml:space="preserve"> (Newborn, born in hospital, by cesarean)</w:delText>
        </w:r>
        <w:r w:rsidDel="00343D9B">
          <w:br/>
        </w:r>
        <w:r w:rsidRPr="00FA796D" w:rsidDel="00343D9B">
          <w:rPr>
            <w:rStyle w:val="Emphasis"/>
          </w:rPr>
          <w:delText>P70.0</w:delText>
        </w:r>
        <w:r w:rsidDel="00343D9B">
          <w:delText xml:space="preserve">  (Newborn, affected by, maternal, gestational diabetes)</w:delText>
        </w:r>
        <w:r w:rsidDel="00343D9B">
          <w:br/>
        </w:r>
        <w:r w:rsidRPr="00237906" w:rsidDel="00343D9B">
          <w:rPr>
            <w:rStyle w:val="Emphasis"/>
          </w:rPr>
          <w:delText>P03.4</w:delText>
        </w:r>
        <w:r w:rsidDel="00343D9B">
          <w:delText xml:space="preserve">  (Newborn, affected by, delivery, cesarean)</w:delText>
        </w:r>
        <w:r w:rsidDel="00343D9B">
          <w:br/>
        </w:r>
        <w:r w:rsidRPr="00FA796D" w:rsidDel="00343D9B">
          <w:rPr>
            <w:rStyle w:val="Emphasis"/>
          </w:rPr>
          <w:delText>P22.0</w:delText>
        </w:r>
        <w:r w:rsidDel="00343D9B">
          <w:delText xml:space="preserve">  (Distress, respiratory, newborn, unspecified)</w:delText>
        </w:r>
      </w:del>
    </w:p>
    <w:p w14:paraId="32556F08" w14:textId="17769A81" w:rsidR="002E45FB" w:rsidDel="00343D9B" w:rsidRDefault="002E45FB" w:rsidP="002E45FB">
      <w:pPr>
        <w:spacing w:line="480" w:lineRule="auto"/>
        <w:ind w:left="720" w:hanging="360"/>
        <w:rPr>
          <w:del w:id="6229" w:author="Thar Adale" w:date="2020-07-16T19:53:00Z"/>
        </w:rPr>
      </w:pPr>
      <w:del w:id="6230" w:author="Thar Adale" w:date="2020-07-16T19:53:00Z">
        <w:r w:rsidDel="00343D9B">
          <w:delText>5.</w:delText>
        </w:r>
        <w:r w:rsidDel="00343D9B">
          <w:tab/>
        </w:r>
        <w:r w:rsidRPr="00FA796D" w:rsidDel="00343D9B">
          <w:rPr>
            <w:rStyle w:val="Emphasis"/>
          </w:rPr>
          <w:delText>Z38.00</w:delText>
        </w:r>
        <w:r w:rsidDel="00343D9B">
          <w:delText xml:space="preserve">  (Newborn, born in hospital)</w:delText>
        </w:r>
        <w:r w:rsidDel="00343D9B">
          <w:br/>
        </w:r>
        <w:r w:rsidRPr="00FA796D" w:rsidDel="00343D9B">
          <w:rPr>
            <w:rStyle w:val="Emphasis"/>
          </w:rPr>
          <w:delText>P03.1</w:delText>
        </w:r>
        <w:r w:rsidDel="00343D9B">
          <w:delText xml:space="preserve">  (Newborn, affected by, malpresentation NEC)</w:delText>
        </w:r>
        <w:r w:rsidDel="00343D9B">
          <w:br/>
        </w:r>
        <w:r w:rsidRPr="00FA796D" w:rsidDel="00343D9B">
          <w:rPr>
            <w:rStyle w:val="Emphasis"/>
          </w:rPr>
          <w:delText>P13.4</w:delText>
        </w:r>
        <w:r w:rsidDel="00343D9B">
          <w:delText xml:space="preserve">  (Fracture, traumatic, clavicle, birth injury)</w:delText>
        </w:r>
      </w:del>
    </w:p>
    <w:p w14:paraId="12915303" w14:textId="430B140E" w:rsidR="002E45FB" w:rsidDel="00343D9B" w:rsidRDefault="002E45FB" w:rsidP="002E45FB">
      <w:pPr>
        <w:spacing w:line="480" w:lineRule="auto"/>
        <w:ind w:left="720" w:hanging="360"/>
        <w:rPr>
          <w:del w:id="6231" w:author="Thar Adale" w:date="2020-07-16T19:53:00Z"/>
        </w:rPr>
      </w:pPr>
      <w:del w:id="6232" w:author="Thar Adale" w:date="2020-07-16T19:53:00Z">
        <w:r w:rsidDel="00343D9B">
          <w:delText>6.</w:delText>
        </w:r>
        <w:r w:rsidDel="00343D9B">
          <w:tab/>
        </w:r>
        <w:r w:rsidRPr="00FA796D" w:rsidDel="00343D9B">
          <w:rPr>
            <w:rStyle w:val="Emphasis"/>
          </w:rPr>
          <w:delText>P38.1</w:delText>
        </w:r>
        <w:r w:rsidDel="00343D9B">
          <w:delText xml:space="preserve">  (Omphalitis, with mild hemorrhage)</w:delText>
        </w:r>
      </w:del>
    </w:p>
    <w:p w14:paraId="6C2A4A0B" w14:textId="68265FE1" w:rsidR="002E45FB" w:rsidDel="00343D9B" w:rsidRDefault="002E45FB" w:rsidP="002E45FB">
      <w:pPr>
        <w:spacing w:line="480" w:lineRule="auto"/>
        <w:ind w:left="720" w:hanging="360"/>
        <w:rPr>
          <w:del w:id="6233" w:author="Thar Adale" w:date="2020-07-16T19:53:00Z"/>
        </w:rPr>
      </w:pPr>
      <w:del w:id="6234" w:author="Thar Adale" w:date="2020-07-16T19:53:00Z">
        <w:r w:rsidDel="00343D9B">
          <w:delText>7.</w:delText>
        </w:r>
        <w:r w:rsidDel="00343D9B">
          <w:tab/>
        </w:r>
        <w:r w:rsidRPr="00FA796D" w:rsidDel="00343D9B">
          <w:rPr>
            <w:rStyle w:val="Emphasis"/>
          </w:rPr>
          <w:delText>Z38.61</w:delText>
        </w:r>
        <w:r w:rsidDel="00343D9B">
          <w:delText xml:space="preserve">  (Newborn, triplet, born in hospital)</w:delText>
        </w:r>
        <w:r w:rsidDel="00343D9B">
          <w:br/>
        </w:r>
        <w:r w:rsidRPr="00FA796D" w:rsidDel="00343D9B">
          <w:rPr>
            <w:rStyle w:val="Emphasis"/>
          </w:rPr>
          <w:delText xml:space="preserve">P07.03 </w:delText>
        </w:r>
        <w:r w:rsidDel="00343D9B">
          <w:delText xml:space="preserve"> (Low, birthweight, extreme, with weight of, 750-799 grams)</w:delText>
        </w:r>
        <w:r w:rsidDel="00343D9B">
          <w:br/>
        </w:r>
        <w:r w:rsidRPr="00FA796D" w:rsidDel="00343D9B">
          <w:rPr>
            <w:rStyle w:val="Emphasis"/>
          </w:rPr>
          <w:delText>P07.31</w:delText>
        </w:r>
        <w:r w:rsidDel="00343D9B">
          <w:delText xml:space="preserve">  (Preterm, newborn, gestational age,  28 completed weeks)</w:delText>
        </w:r>
        <w:r w:rsidDel="00343D9B">
          <w:br/>
        </w:r>
        <w:r w:rsidRPr="00FA796D" w:rsidDel="00343D9B">
          <w:rPr>
            <w:rStyle w:val="Emphasis"/>
          </w:rPr>
          <w:delText>I42.8</w:delText>
        </w:r>
        <w:r w:rsidDel="00343D9B">
          <w:delText xml:space="preserve">  (Newborn, affected by, cardiomyopathy)</w:delText>
        </w:r>
      </w:del>
    </w:p>
    <w:p w14:paraId="2D676B6D" w14:textId="0B78E823" w:rsidR="002E45FB" w:rsidDel="00343D9B" w:rsidRDefault="002E45FB" w:rsidP="002E45FB">
      <w:pPr>
        <w:spacing w:line="480" w:lineRule="auto"/>
        <w:ind w:left="720" w:hanging="360"/>
        <w:rPr>
          <w:del w:id="6235" w:author="Thar Adale" w:date="2020-07-16T19:53:00Z"/>
        </w:rPr>
      </w:pPr>
      <w:del w:id="6236" w:author="Thar Adale" w:date="2020-07-16T19:53:00Z">
        <w:r w:rsidDel="00343D9B">
          <w:delText>8.</w:delText>
        </w:r>
        <w:r w:rsidDel="00343D9B">
          <w:tab/>
        </w:r>
        <w:r w:rsidRPr="00FA796D" w:rsidDel="00343D9B">
          <w:rPr>
            <w:rStyle w:val="Emphasis"/>
          </w:rPr>
          <w:delText>Z38.00</w:delText>
        </w:r>
        <w:r w:rsidDel="00343D9B">
          <w:delText xml:space="preserve">  (Newborn, born in hospital)</w:delText>
        </w:r>
        <w:r w:rsidDel="00343D9B">
          <w:br/>
        </w:r>
        <w:r w:rsidRPr="00FA796D" w:rsidDel="00343D9B">
          <w:rPr>
            <w:rStyle w:val="Emphasis"/>
          </w:rPr>
          <w:delText xml:space="preserve">P14.3 </w:delText>
        </w:r>
        <w:r w:rsidDel="00343D9B">
          <w:delText xml:space="preserve"> (Injury, brachial plexus, newborn)</w:delText>
        </w:r>
      </w:del>
    </w:p>
    <w:p w14:paraId="73910FEF" w14:textId="40C54CB2" w:rsidR="002E45FB" w:rsidDel="00343D9B" w:rsidRDefault="002E45FB" w:rsidP="002E45FB">
      <w:pPr>
        <w:spacing w:line="480" w:lineRule="auto"/>
        <w:ind w:left="720" w:hanging="360"/>
        <w:rPr>
          <w:del w:id="6237" w:author="Thar Adale" w:date="2020-07-16T19:53:00Z"/>
        </w:rPr>
      </w:pPr>
      <w:del w:id="6238" w:author="Thar Adale" w:date="2020-07-16T19:53:00Z">
        <w:r w:rsidDel="00343D9B">
          <w:delText>9.</w:delText>
        </w:r>
        <w:r w:rsidDel="00343D9B">
          <w:tab/>
        </w:r>
        <w:r w:rsidRPr="00FA796D" w:rsidDel="00343D9B">
          <w:rPr>
            <w:rStyle w:val="Emphasis"/>
          </w:rPr>
          <w:delText xml:space="preserve">P36.2  </w:delText>
        </w:r>
        <w:r w:rsidDel="00343D9B">
          <w:delText>(Newborn, sepsis, due to, staphylococcus, aureus)</w:delText>
        </w:r>
      </w:del>
    </w:p>
    <w:p w14:paraId="1F1D2DC6" w14:textId="25E369BE" w:rsidR="002E45FB" w:rsidDel="00343D9B" w:rsidRDefault="002E45FB" w:rsidP="002E45FB">
      <w:pPr>
        <w:spacing w:line="480" w:lineRule="auto"/>
        <w:ind w:left="720"/>
        <w:rPr>
          <w:del w:id="6239" w:author="Thar Adale" w:date="2020-07-16T19:53:00Z"/>
        </w:rPr>
      </w:pPr>
      <w:del w:id="6240" w:author="Thar Adale" w:date="2020-07-16T19:53:00Z">
        <w:r w:rsidRPr="00FA796D" w:rsidDel="00343D9B">
          <w:rPr>
            <w:rStyle w:val="Emphasis"/>
          </w:rPr>
          <w:delText>R65.20</w:delText>
        </w:r>
        <w:r w:rsidDel="00343D9B">
          <w:delText xml:space="preserve"> (Sepsis, severe)</w:delText>
        </w:r>
        <w:r w:rsidDel="00343D9B">
          <w:br/>
        </w:r>
        <w:r w:rsidRPr="00FA796D" w:rsidDel="00343D9B">
          <w:rPr>
            <w:rStyle w:val="Emphasis"/>
          </w:rPr>
          <w:delText>J96.00</w:delText>
        </w:r>
        <w:r w:rsidDel="00343D9B">
          <w:delText xml:space="preserve">  (Failure, respiratory, acute, unspecified)</w:delText>
        </w:r>
        <w:r w:rsidRPr="00005855" w:rsidDel="00343D9B">
          <w:delText xml:space="preserve"> </w:delText>
        </w:r>
      </w:del>
    </w:p>
    <w:p w14:paraId="3D71D8C6" w14:textId="66D46845" w:rsidR="002E45FB" w:rsidDel="00343D9B" w:rsidRDefault="002E45FB" w:rsidP="002E45FB">
      <w:pPr>
        <w:spacing w:line="480" w:lineRule="auto"/>
        <w:rPr>
          <w:del w:id="6241" w:author="Thar Adale" w:date="2020-07-16T19:53:00Z"/>
        </w:rPr>
      </w:pPr>
      <w:del w:id="6242" w:author="Thar Adale" w:date="2020-07-16T19:53:00Z">
        <w:r w:rsidDel="00343D9B">
          <w:rPr>
            <w:rStyle w:val="Emphasis"/>
          </w:rPr>
          <w:tab/>
        </w:r>
        <w:r w:rsidRPr="00FA796D" w:rsidDel="00343D9B">
          <w:rPr>
            <w:rStyle w:val="Emphasis"/>
          </w:rPr>
          <w:delText xml:space="preserve">P02.7  </w:delText>
        </w:r>
        <w:r w:rsidDel="00343D9B">
          <w:delText>(Newborn, affected by, amnionitis)</w:delText>
        </w:r>
        <w:r w:rsidDel="00343D9B">
          <w:br/>
          <w:delText>10.</w:delText>
        </w:r>
        <w:r w:rsidDel="00343D9B">
          <w:tab/>
        </w:r>
        <w:r w:rsidRPr="00FA796D" w:rsidDel="00343D9B">
          <w:rPr>
            <w:rStyle w:val="Emphasis"/>
          </w:rPr>
          <w:delText>P55.1</w:delText>
        </w:r>
        <w:r w:rsidDel="00343D9B">
          <w:delText xml:space="preserve">  (Isoimmunization, newborn, ABO)</w:delText>
        </w:r>
      </w:del>
    </w:p>
    <w:p w14:paraId="53960795" w14:textId="7DB10B56" w:rsidR="00B2019F" w:rsidDel="00343D9B" w:rsidRDefault="00B2019F" w:rsidP="00B2019F">
      <w:pPr>
        <w:spacing w:line="480" w:lineRule="auto"/>
        <w:rPr>
          <w:del w:id="6243" w:author="Thar Adale" w:date="2020-07-16T19:53:00Z"/>
          <w:b/>
        </w:rPr>
      </w:pPr>
    </w:p>
    <w:p w14:paraId="3DADCF4C" w14:textId="2183D0E1" w:rsidR="00F01A52" w:rsidDel="00343D9B" w:rsidRDefault="00F01A52" w:rsidP="00B2019F">
      <w:pPr>
        <w:pStyle w:val="Heading1"/>
        <w:rPr>
          <w:del w:id="6244" w:author="Thar Adale" w:date="2020-07-16T19:53:00Z"/>
        </w:rPr>
      </w:pPr>
      <w:del w:id="6245" w:author="Thar Adale" w:date="2020-07-16T19:53:00Z">
        <w:r w:rsidDel="00343D9B">
          <w:delText xml:space="preserve">CHAPTER </w:delText>
        </w:r>
        <w:r w:rsidR="006749A5" w:rsidDel="00343D9B">
          <w:delText>24</w:delText>
        </w:r>
        <w:r w:rsidDel="00343D9B">
          <w:delText>: CONGENITAL MALFORMATIONS, DEFORMATIONS, AND CHROMOSOMAL ABNORMALITIES (Q00-Q99)</w:delText>
        </w:r>
      </w:del>
    </w:p>
    <w:p w14:paraId="4FF66D3A" w14:textId="32D07CE6" w:rsidR="00F01A52" w:rsidRPr="00B71716" w:rsidDel="00343D9B" w:rsidRDefault="00F01A52" w:rsidP="00B2019F">
      <w:pPr>
        <w:keepNext/>
        <w:keepLines/>
        <w:spacing w:line="480" w:lineRule="auto"/>
        <w:outlineLvl w:val="1"/>
        <w:rPr>
          <w:del w:id="6246" w:author="Thar Adale" w:date="2020-07-16T19:53:00Z"/>
          <w:b/>
        </w:rPr>
      </w:pPr>
      <w:del w:id="6247" w:author="Thar Adale" w:date="2020-07-16T19:53:00Z">
        <w:r w:rsidRPr="00B71716" w:rsidDel="00343D9B">
          <w:rPr>
            <w:b/>
          </w:rPr>
          <w:delText>CODING PRACTICE</w:delText>
        </w:r>
      </w:del>
    </w:p>
    <w:p w14:paraId="3BC92303" w14:textId="33953882" w:rsidR="00F01A52" w:rsidDel="00343D9B" w:rsidRDefault="00F01A52" w:rsidP="00B2019F">
      <w:pPr>
        <w:keepNext/>
        <w:keepLines/>
        <w:spacing w:line="480" w:lineRule="auto"/>
        <w:outlineLvl w:val="1"/>
        <w:rPr>
          <w:del w:id="6248" w:author="Thar Adale" w:date="2020-07-16T19:53:00Z"/>
          <w:b/>
          <w:bCs/>
          <w:szCs w:val="26"/>
        </w:rPr>
      </w:pPr>
      <w:del w:id="6249" w:author="Thar Adale" w:date="2020-07-16T19:53:00Z">
        <w:r w:rsidDel="00343D9B">
          <w:rPr>
            <w:b/>
            <w:bCs/>
            <w:szCs w:val="26"/>
          </w:rPr>
          <w:delText xml:space="preserve">Exercise </w:delText>
        </w:r>
        <w:r w:rsidR="006749A5" w:rsidDel="00343D9B">
          <w:rPr>
            <w:b/>
            <w:bCs/>
            <w:szCs w:val="26"/>
          </w:rPr>
          <w:delText>24</w:delText>
        </w:r>
        <w:r w:rsidDel="00343D9B">
          <w:rPr>
            <w:b/>
            <w:bCs/>
            <w:szCs w:val="26"/>
          </w:rPr>
          <w:delText>.1 Congenital Abnormalities Refresher</w:delText>
        </w:r>
      </w:del>
    </w:p>
    <w:p w14:paraId="2E50F4DF" w14:textId="7BE8A17E" w:rsidR="00F01A52" w:rsidDel="00343D9B" w:rsidRDefault="00F01A52" w:rsidP="00F01A52">
      <w:pPr>
        <w:numPr>
          <w:ilvl w:val="1"/>
          <w:numId w:val="38"/>
        </w:numPr>
        <w:spacing w:line="480" w:lineRule="auto"/>
        <w:ind w:left="720"/>
        <w:rPr>
          <w:del w:id="6250" w:author="Thar Adale" w:date="2020-07-16T19:53:00Z"/>
        </w:rPr>
      </w:pPr>
      <w:del w:id="6251" w:author="Thar Adale" w:date="2020-07-16T19:53:00Z">
        <w:r w:rsidDel="00343D9B">
          <w:delText>ichthy/osis  abnormal condition of scaliness Q80.9</w:delText>
        </w:r>
      </w:del>
    </w:p>
    <w:p w14:paraId="72CECD20" w14:textId="5993846D" w:rsidR="00F01A52" w:rsidDel="00343D9B" w:rsidRDefault="00F01A52" w:rsidP="00F01A52">
      <w:pPr>
        <w:numPr>
          <w:ilvl w:val="1"/>
          <w:numId w:val="38"/>
        </w:numPr>
        <w:spacing w:line="480" w:lineRule="auto"/>
        <w:ind w:left="720"/>
        <w:rPr>
          <w:del w:id="6252" w:author="Thar Adale" w:date="2020-07-16T19:53:00Z"/>
        </w:rPr>
      </w:pPr>
      <w:del w:id="6253" w:author="Thar Adale" w:date="2020-07-16T19:53:00Z">
        <w:r w:rsidDel="00343D9B">
          <w:delText>a/gene/sis  lack of forming (absence) Q60.0</w:delText>
        </w:r>
      </w:del>
    </w:p>
    <w:p w14:paraId="02A034B9" w14:textId="0231FA49" w:rsidR="00F01A52" w:rsidDel="00343D9B" w:rsidRDefault="00F01A52" w:rsidP="00F01A52">
      <w:pPr>
        <w:numPr>
          <w:ilvl w:val="1"/>
          <w:numId w:val="38"/>
        </w:numPr>
        <w:spacing w:line="480" w:lineRule="auto"/>
        <w:ind w:left="720"/>
        <w:rPr>
          <w:del w:id="6254" w:author="Thar Adale" w:date="2020-07-16T19:53:00Z"/>
        </w:rPr>
      </w:pPr>
      <w:del w:id="6255" w:author="Thar Adale" w:date="2020-07-16T19:53:00Z">
        <w:r w:rsidDel="00343D9B">
          <w:delText>en/cephalo/cele  hernia of the brain Q01.0</w:delText>
        </w:r>
      </w:del>
    </w:p>
    <w:p w14:paraId="5713467E" w14:textId="1C17CECD" w:rsidR="00F01A52" w:rsidDel="00343D9B" w:rsidRDefault="00F01A52" w:rsidP="00F01A52">
      <w:pPr>
        <w:numPr>
          <w:ilvl w:val="1"/>
          <w:numId w:val="38"/>
        </w:numPr>
        <w:spacing w:line="480" w:lineRule="auto"/>
        <w:ind w:left="720"/>
        <w:rPr>
          <w:del w:id="6256" w:author="Thar Adale" w:date="2020-07-16T19:53:00Z"/>
        </w:rPr>
      </w:pPr>
      <w:del w:id="6257" w:author="Thar Adale" w:date="2020-07-16T19:53:00Z">
        <w:r w:rsidDel="00343D9B">
          <w:delText>macr/otia  large ear Q17.1</w:delText>
        </w:r>
      </w:del>
    </w:p>
    <w:p w14:paraId="19842CD7" w14:textId="42E17372" w:rsidR="00F01A52" w:rsidDel="00343D9B" w:rsidRDefault="00F01A52" w:rsidP="00F01A52">
      <w:pPr>
        <w:numPr>
          <w:ilvl w:val="1"/>
          <w:numId w:val="38"/>
        </w:numPr>
        <w:spacing w:line="480" w:lineRule="auto"/>
        <w:ind w:left="720"/>
        <w:rPr>
          <w:del w:id="6258" w:author="Thar Adale" w:date="2020-07-16T19:53:00Z"/>
        </w:rPr>
      </w:pPr>
      <w:del w:id="6259" w:author="Thar Adale" w:date="2020-07-16T19:53:00Z">
        <w:r w:rsidDel="00343D9B">
          <w:delText>a/tresia  lack of opening Q52.4</w:delText>
        </w:r>
      </w:del>
    </w:p>
    <w:p w14:paraId="7EB8EF25" w14:textId="27693826" w:rsidR="00F01A52" w:rsidDel="00343D9B" w:rsidRDefault="00F01A52" w:rsidP="00F01A52">
      <w:pPr>
        <w:numPr>
          <w:ilvl w:val="1"/>
          <w:numId w:val="38"/>
        </w:numPr>
        <w:spacing w:line="480" w:lineRule="auto"/>
        <w:ind w:left="720"/>
        <w:rPr>
          <w:del w:id="6260" w:author="Thar Adale" w:date="2020-07-16T19:53:00Z"/>
        </w:rPr>
      </w:pPr>
      <w:del w:id="6261" w:author="Thar Adale" w:date="2020-07-16T19:53:00Z">
        <w:r w:rsidDel="00343D9B">
          <w:delText>crypt/orch/ism  condition of hidden testicles Q53.9</w:delText>
        </w:r>
      </w:del>
    </w:p>
    <w:p w14:paraId="17BB63BE" w14:textId="680C95C4" w:rsidR="00F01A52" w:rsidDel="00343D9B" w:rsidRDefault="00F01A52" w:rsidP="00F01A52">
      <w:pPr>
        <w:numPr>
          <w:ilvl w:val="1"/>
          <w:numId w:val="38"/>
        </w:numPr>
        <w:spacing w:line="480" w:lineRule="auto"/>
        <w:ind w:left="720"/>
        <w:rPr>
          <w:del w:id="6262" w:author="Thar Adale" w:date="2020-07-16T19:53:00Z"/>
        </w:rPr>
      </w:pPr>
      <w:del w:id="6263" w:author="Thar Adale" w:date="2020-07-16T19:53:00Z">
        <w:r w:rsidDel="00343D9B">
          <w:delText>poly/dactyl  many fingers or toes Q69.9</w:delText>
        </w:r>
      </w:del>
    </w:p>
    <w:p w14:paraId="0AEE28E6" w14:textId="6915979E" w:rsidR="00F01A52" w:rsidDel="00343D9B" w:rsidRDefault="00F01A52" w:rsidP="00F01A52">
      <w:pPr>
        <w:numPr>
          <w:ilvl w:val="1"/>
          <w:numId w:val="38"/>
        </w:numPr>
        <w:spacing w:line="480" w:lineRule="auto"/>
        <w:ind w:left="720"/>
        <w:rPr>
          <w:del w:id="6264" w:author="Thar Adale" w:date="2020-07-16T19:53:00Z"/>
        </w:rPr>
      </w:pPr>
      <w:del w:id="6265" w:author="Thar Adale" w:date="2020-07-16T19:53:00Z">
        <w:r w:rsidDel="00343D9B">
          <w:delText>poly/cystic  many cysts Q61.3</w:delText>
        </w:r>
      </w:del>
    </w:p>
    <w:p w14:paraId="6DA3ADDC" w14:textId="0137D44A" w:rsidR="00F01A52" w:rsidDel="00343D9B" w:rsidRDefault="00F01A52" w:rsidP="00F01A52">
      <w:pPr>
        <w:numPr>
          <w:ilvl w:val="1"/>
          <w:numId w:val="38"/>
        </w:numPr>
        <w:spacing w:line="480" w:lineRule="auto"/>
        <w:ind w:left="720"/>
        <w:rPr>
          <w:del w:id="6266" w:author="Thar Adale" w:date="2020-07-16T19:53:00Z"/>
        </w:rPr>
      </w:pPr>
      <w:del w:id="6267" w:author="Thar Adale" w:date="2020-07-16T19:53:00Z">
        <w:r w:rsidDel="00343D9B">
          <w:delText>bi/cornate  two horns or heart shaped Q51.3</w:delText>
        </w:r>
      </w:del>
    </w:p>
    <w:p w14:paraId="3B51B481" w14:textId="53B569DA" w:rsidR="00F01A52" w:rsidDel="00343D9B" w:rsidRDefault="00F01A52" w:rsidP="00F01A52">
      <w:pPr>
        <w:numPr>
          <w:ilvl w:val="1"/>
          <w:numId w:val="38"/>
        </w:numPr>
        <w:spacing w:line="480" w:lineRule="auto"/>
        <w:ind w:left="720"/>
        <w:rPr>
          <w:del w:id="6268" w:author="Thar Adale" w:date="2020-07-16T19:53:00Z"/>
        </w:rPr>
      </w:pPr>
      <w:del w:id="6269" w:author="Thar Adale" w:date="2020-07-16T19:53:00Z">
        <w:r w:rsidDel="00343D9B">
          <w:delText>pseudo/herm/aphrodit/ism  false condition of male and female Q56.3</w:delText>
        </w:r>
      </w:del>
    </w:p>
    <w:p w14:paraId="48867BC6" w14:textId="3F3701D5" w:rsidR="00F01A52" w:rsidDel="00343D9B" w:rsidRDefault="00F01A52" w:rsidP="00B2019F">
      <w:pPr>
        <w:keepNext/>
        <w:keepLines/>
        <w:spacing w:line="480" w:lineRule="auto"/>
        <w:outlineLvl w:val="1"/>
        <w:rPr>
          <w:del w:id="6270" w:author="Thar Adale" w:date="2020-07-16T19:53:00Z"/>
          <w:b/>
          <w:bCs/>
          <w:szCs w:val="26"/>
        </w:rPr>
      </w:pPr>
      <w:del w:id="6271" w:author="Thar Adale" w:date="2020-07-16T19:53:00Z">
        <w:r w:rsidDel="00343D9B">
          <w:rPr>
            <w:b/>
            <w:bCs/>
            <w:szCs w:val="26"/>
          </w:rPr>
          <w:delText xml:space="preserve">Exercise </w:delText>
        </w:r>
        <w:r w:rsidR="006749A5" w:rsidDel="00343D9B">
          <w:rPr>
            <w:b/>
            <w:bCs/>
            <w:szCs w:val="26"/>
          </w:rPr>
          <w:delText>24</w:delText>
        </w:r>
        <w:r w:rsidDel="00343D9B">
          <w:rPr>
            <w:b/>
            <w:bCs/>
            <w:szCs w:val="26"/>
          </w:rPr>
          <w:delText>.2 Abstracting for Congenital Abnormalities</w:delText>
        </w:r>
      </w:del>
    </w:p>
    <w:p w14:paraId="6A473CA2" w14:textId="3C4E193A" w:rsidR="00F01A52" w:rsidDel="00343D9B" w:rsidRDefault="00F01A52" w:rsidP="00F01A52">
      <w:pPr>
        <w:numPr>
          <w:ilvl w:val="0"/>
          <w:numId w:val="39"/>
        </w:numPr>
        <w:spacing w:line="480" w:lineRule="auto"/>
        <w:rPr>
          <w:del w:id="6272" w:author="Thar Adale" w:date="2020-07-16T19:53:00Z"/>
        </w:rPr>
      </w:pPr>
    </w:p>
    <w:p w14:paraId="49EE0DA9" w14:textId="4D371FF6" w:rsidR="00F01A52" w:rsidDel="00343D9B" w:rsidRDefault="00F01A52" w:rsidP="00F01A52">
      <w:pPr>
        <w:numPr>
          <w:ilvl w:val="1"/>
          <w:numId w:val="39"/>
        </w:numPr>
        <w:spacing w:line="480" w:lineRule="auto"/>
        <w:ind w:left="1080"/>
        <w:rPr>
          <w:del w:id="6273" w:author="Thar Adale" w:date="2020-07-16T19:53:00Z"/>
        </w:rPr>
      </w:pPr>
      <w:del w:id="6274" w:author="Thar Adale" w:date="2020-07-16T19:53:00Z">
        <w:r w:rsidDel="00343D9B">
          <w:delText>Marfan’s syndrome</w:delText>
        </w:r>
      </w:del>
    </w:p>
    <w:p w14:paraId="4C8EDB12" w14:textId="537DD223" w:rsidR="00F01A52" w:rsidDel="00343D9B" w:rsidRDefault="00F01A52" w:rsidP="00F01A52">
      <w:pPr>
        <w:numPr>
          <w:ilvl w:val="1"/>
          <w:numId w:val="39"/>
        </w:numPr>
        <w:spacing w:line="480" w:lineRule="auto"/>
        <w:ind w:left="1080"/>
        <w:rPr>
          <w:del w:id="6275" w:author="Thar Adale" w:date="2020-07-16T19:53:00Z"/>
        </w:rPr>
      </w:pPr>
      <w:del w:id="6276" w:author="Thar Adale" w:date="2020-07-16T19:53:00Z">
        <w:r w:rsidDel="00343D9B">
          <w:delText>not applicable</w:delText>
        </w:r>
      </w:del>
    </w:p>
    <w:p w14:paraId="1F7710BE" w14:textId="409FCD2E" w:rsidR="00F01A52" w:rsidDel="00343D9B" w:rsidRDefault="00F01A52" w:rsidP="00F01A52">
      <w:pPr>
        <w:numPr>
          <w:ilvl w:val="1"/>
          <w:numId w:val="39"/>
        </w:numPr>
        <w:spacing w:line="480" w:lineRule="auto"/>
        <w:ind w:left="1080"/>
        <w:rPr>
          <w:del w:id="6277" w:author="Thar Adale" w:date="2020-07-16T19:53:00Z"/>
        </w:rPr>
      </w:pPr>
      <w:del w:id="6278" w:author="Thar Adale" w:date="2020-07-16T19:53:00Z">
        <w:r w:rsidDel="00343D9B">
          <w:delText>yes</w:delText>
        </w:r>
      </w:del>
    </w:p>
    <w:p w14:paraId="35C9FC46" w14:textId="09F9D1E8" w:rsidR="00F01A52" w:rsidDel="00343D9B" w:rsidRDefault="00F01A52" w:rsidP="00F01A52">
      <w:pPr>
        <w:numPr>
          <w:ilvl w:val="1"/>
          <w:numId w:val="39"/>
        </w:numPr>
        <w:spacing w:line="480" w:lineRule="auto"/>
        <w:ind w:left="1080"/>
        <w:rPr>
          <w:del w:id="6279" w:author="Thar Adale" w:date="2020-07-16T19:53:00Z"/>
        </w:rPr>
      </w:pPr>
      <w:del w:id="6280" w:author="Thar Adale" w:date="2020-07-16T19:53:00Z">
        <w:r w:rsidDel="00343D9B">
          <w:delText>mitral valve prolapse</w:delText>
        </w:r>
      </w:del>
    </w:p>
    <w:p w14:paraId="20DFEC90" w14:textId="3C58C312" w:rsidR="00F01A52" w:rsidDel="00343D9B" w:rsidRDefault="00F01A52" w:rsidP="00F01A52">
      <w:pPr>
        <w:numPr>
          <w:ilvl w:val="1"/>
          <w:numId w:val="39"/>
        </w:numPr>
        <w:spacing w:line="480" w:lineRule="auto"/>
        <w:ind w:left="1080"/>
        <w:rPr>
          <w:del w:id="6281" w:author="Thar Adale" w:date="2020-07-16T19:53:00Z"/>
        </w:rPr>
      </w:pPr>
      <w:del w:id="6282" w:author="Thar Adale" w:date="2020-07-16T19:53:00Z">
        <w:r w:rsidDel="00343D9B">
          <w:delText>MVP is not integral to Marfan’s syndrome</w:delText>
        </w:r>
      </w:del>
    </w:p>
    <w:p w14:paraId="49830FB4" w14:textId="2231D471" w:rsidR="00F01A52" w:rsidDel="00343D9B" w:rsidRDefault="00F01A52" w:rsidP="00F01A52">
      <w:pPr>
        <w:numPr>
          <w:ilvl w:val="1"/>
          <w:numId w:val="39"/>
        </w:numPr>
        <w:spacing w:line="480" w:lineRule="auto"/>
        <w:ind w:left="1080"/>
        <w:rPr>
          <w:del w:id="6283" w:author="Thar Adale" w:date="2020-07-16T19:53:00Z"/>
        </w:rPr>
      </w:pPr>
      <w:del w:id="6284" w:author="Thar Adale" w:date="2020-07-16T19:53:00Z">
        <w:r w:rsidDel="00343D9B">
          <w:delText>no others</w:delText>
        </w:r>
      </w:del>
    </w:p>
    <w:p w14:paraId="43FE397E" w14:textId="2D6E4E5C" w:rsidR="00F01A52" w:rsidDel="00343D9B" w:rsidRDefault="00F01A52" w:rsidP="00F01A52">
      <w:pPr>
        <w:numPr>
          <w:ilvl w:val="1"/>
          <w:numId w:val="39"/>
        </w:numPr>
        <w:spacing w:line="480" w:lineRule="auto"/>
        <w:ind w:left="1080"/>
        <w:rPr>
          <w:del w:id="6285" w:author="Thar Adale" w:date="2020-07-16T19:53:00Z"/>
        </w:rPr>
      </w:pPr>
      <w:del w:id="6286" w:author="Thar Adale" w:date="2020-07-16T19:53:00Z">
        <w:r w:rsidDel="00343D9B">
          <w:delText>MVP</w:delText>
        </w:r>
      </w:del>
    </w:p>
    <w:p w14:paraId="0AF06D18" w14:textId="7BC0D870" w:rsidR="00F01A52" w:rsidDel="00343D9B" w:rsidRDefault="00F01A52" w:rsidP="00F01A52">
      <w:pPr>
        <w:numPr>
          <w:ilvl w:val="0"/>
          <w:numId w:val="39"/>
        </w:numPr>
        <w:spacing w:line="480" w:lineRule="auto"/>
        <w:rPr>
          <w:del w:id="6287" w:author="Thar Adale" w:date="2020-07-16T19:53:00Z"/>
        </w:rPr>
      </w:pPr>
    </w:p>
    <w:p w14:paraId="4495EEC9" w14:textId="13E28D5F" w:rsidR="00F01A52" w:rsidDel="00343D9B" w:rsidRDefault="00F01A52" w:rsidP="00F01A52">
      <w:pPr>
        <w:numPr>
          <w:ilvl w:val="1"/>
          <w:numId w:val="39"/>
        </w:numPr>
        <w:spacing w:line="480" w:lineRule="auto"/>
        <w:ind w:left="1080"/>
        <w:rPr>
          <w:del w:id="6288" w:author="Thar Adale" w:date="2020-07-16T19:53:00Z"/>
        </w:rPr>
      </w:pPr>
      <w:del w:id="6289" w:author="Thar Adale" w:date="2020-07-16T19:53:00Z">
        <w:r w:rsidDel="00343D9B">
          <w:delText>renal cyst</w:delText>
        </w:r>
      </w:del>
    </w:p>
    <w:p w14:paraId="46F67048" w14:textId="07D947C8" w:rsidR="00F01A52" w:rsidDel="00343D9B" w:rsidRDefault="00F01A52" w:rsidP="00F01A52">
      <w:pPr>
        <w:numPr>
          <w:ilvl w:val="1"/>
          <w:numId w:val="39"/>
        </w:numPr>
        <w:spacing w:line="480" w:lineRule="auto"/>
        <w:ind w:left="1080"/>
        <w:rPr>
          <w:del w:id="6290" w:author="Thar Adale" w:date="2020-07-16T19:53:00Z"/>
        </w:rPr>
      </w:pPr>
      <w:del w:id="6291" w:author="Thar Adale" w:date="2020-07-16T19:53:00Z">
        <w:r w:rsidDel="00343D9B">
          <w:delText xml:space="preserve">congenital </w:delText>
        </w:r>
      </w:del>
    </w:p>
    <w:p w14:paraId="773E5D22" w14:textId="5A82EC01" w:rsidR="00F01A52" w:rsidDel="00343D9B" w:rsidRDefault="00F01A52" w:rsidP="00F01A52">
      <w:pPr>
        <w:numPr>
          <w:ilvl w:val="1"/>
          <w:numId w:val="39"/>
        </w:numPr>
        <w:spacing w:line="480" w:lineRule="auto"/>
        <w:ind w:left="1080"/>
        <w:rPr>
          <w:del w:id="6292" w:author="Thar Adale" w:date="2020-07-16T19:53:00Z"/>
        </w:rPr>
      </w:pPr>
      <w:del w:id="6293" w:author="Thar Adale" w:date="2020-07-16T19:53:00Z">
        <w:r w:rsidDel="00343D9B">
          <w:delText>yes</w:delText>
        </w:r>
      </w:del>
    </w:p>
    <w:p w14:paraId="2E87DF88" w14:textId="2E5E3451" w:rsidR="00F01A52" w:rsidDel="00343D9B" w:rsidRDefault="00F01A52" w:rsidP="00F01A52">
      <w:pPr>
        <w:numPr>
          <w:ilvl w:val="1"/>
          <w:numId w:val="39"/>
        </w:numPr>
        <w:spacing w:line="480" w:lineRule="auto"/>
        <w:ind w:left="1080"/>
        <w:rPr>
          <w:del w:id="6294" w:author="Thar Adale" w:date="2020-07-16T19:53:00Z"/>
        </w:rPr>
      </w:pPr>
      <w:del w:id="6295" w:author="Thar Adale" w:date="2020-07-16T19:53:00Z">
        <w:r w:rsidDel="00343D9B">
          <w:delText>none</w:delText>
        </w:r>
      </w:del>
    </w:p>
    <w:p w14:paraId="2D9739C0" w14:textId="66BDDA46" w:rsidR="00F01A52" w:rsidDel="00343D9B" w:rsidRDefault="00F01A52" w:rsidP="00F01A52">
      <w:pPr>
        <w:numPr>
          <w:ilvl w:val="1"/>
          <w:numId w:val="39"/>
        </w:numPr>
        <w:spacing w:line="480" w:lineRule="auto"/>
        <w:ind w:left="1080"/>
        <w:rPr>
          <w:del w:id="6296" w:author="Thar Adale" w:date="2020-07-16T19:53:00Z"/>
        </w:rPr>
      </w:pPr>
      <w:del w:id="6297" w:author="Thar Adale" w:date="2020-07-16T19:53:00Z">
        <w:r w:rsidDel="00343D9B">
          <w:delText>not applicable</w:delText>
        </w:r>
      </w:del>
    </w:p>
    <w:p w14:paraId="1D8F5052" w14:textId="666C577E" w:rsidR="00F01A52" w:rsidDel="00343D9B" w:rsidRDefault="00F01A52" w:rsidP="00F01A52">
      <w:pPr>
        <w:numPr>
          <w:ilvl w:val="1"/>
          <w:numId w:val="39"/>
        </w:numPr>
        <w:spacing w:line="480" w:lineRule="auto"/>
        <w:ind w:left="1080"/>
        <w:rPr>
          <w:del w:id="6298" w:author="Thar Adale" w:date="2020-07-16T19:53:00Z"/>
        </w:rPr>
      </w:pPr>
      <w:del w:id="6299" w:author="Thar Adale" w:date="2020-07-16T19:53:00Z">
        <w:r w:rsidDel="00343D9B">
          <w:delText>congenital hydronephrosis</w:delText>
        </w:r>
      </w:del>
    </w:p>
    <w:p w14:paraId="1E091DE7" w14:textId="7EA9B4D2" w:rsidR="00F01A52" w:rsidDel="00343D9B" w:rsidRDefault="00F01A52" w:rsidP="00F01A52">
      <w:pPr>
        <w:numPr>
          <w:ilvl w:val="1"/>
          <w:numId w:val="39"/>
        </w:numPr>
        <w:spacing w:line="480" w:lineRule="auto"/>
        <w:ind w:left="1080"/>
        <w:rPr>
          <w:del w:id="6300" w:author="Thar Adale" w:date="2020-07-16T19:53:00Z"/>
        </w:rPr>
      </w:pPr>
      <w:del w:id="6301" w:author="Thar Adale" w:date="2020-07-16T19:53:00Z">
        <w:r w:rsidDel="00343D9B">
          <w:delText>congenital renal cyst</w:delText>
        </w:r>
      </w:del>
    </w:p>
    <w:p w14:paraId="5ECCDEAA" w14:textId="4F8AD67F" w:rsidR="00F01A52" w:rsidDel="00343D9B" w:rsidRDefault="00F01A52" w:rsidP="00F01A52">
      <w:pPr>
        <w:numPr>
          <w:ilvl w:val="0"/>
          <w:numId w:val="39"/>
        </w:numPr>
        <w:spacing w:line="480" w:lineRule="auto"/>
        <w:rPr>
          <w:del w:id="6302" w:author="Thar Adale" w:date="2020-07-16T19:53:00Z"/>
        </w:rPr>
      </w:pPr>
    </w:p>
    <w:p w14:paraId="7486FEFD" w14:textId="50A87A6C" w:rsidR="00F01A52" w:rsidDel="00343D9B" w:rsidRDefault="00F01A52" w:rsidP="00F01A52">
      <w:pPr>
        <w:numPr>
          <w:ilvl w:val="1"/>
          <w:numId w:val="39"/>
        </w:numPr>
        <w:spacing w:line="480" w:lineRule="auto"/>
        <w:ind w:left="1080"/>
        <w:rPr>
          <w:del w:id="6303" w:author="Thar Adale" w:date="2020-07-16T19:53:00Z"/>
        </w:rPr>
      </w:pPr>
      <w:del w:id="6304" w:author="Thar Adale" w:date="2020-07-16T19:53:00Z">
        <w:r w:rsidDel="00343D9B">
          <w:delText>lack of a uterus</w:delText>
        </w:r>
      </w:del>
    </w:p>
    <w:p w14:paraId="79F12AF0" w14:textId="7F32063F" w:rsidR="00F01A52" w:rsidDel="00343D9B" w:rsidRDefault="00F01A52" w:rsidP="00F01A52">
      <w:pPr>
        <w:numPr>
          <w:ilvl w:val="1"/>
          <w:numId w:val="39"/>
        </w:numPr>
        <w:spacing w:line="480" w:lineRule="auto"/>
        <w:ind w:left="1080"/>
        <w:rPr>
          <w:del w:id="6305" w:author="Thar Adale" w:date="2020-07-16T19:53:00Z"/>
        </w:rPr>
      </w:pPr>
      <w:del w:id="6306" w:author="Thar Adale" w:date="2020-07-16T19:53:00Z">
        <w:r w:rsidDel="00343D9B">
          <w:delText>none</w:delText>
        </w:r>
      </w:del>
    </w:p>
    <w:p w14:paraId="34094348" w14:textId="0AE9272E" w:rsidR="00F01A52" w:rsidDel="00343D9B" w:rsidRDefault="00F01A52" w:rsidP="00F01A52">
      <w:pPr>
        <w:numPr>
          <w:ilvl w:val="1"/>
          <w:numId w:val="39"/>
        </w:numPr>
        <w:spacing w:line="480" w:lineRule="auto"/>
        <w:ind w:left="1080"/>
        <w:rPr>
          <w:del w:id="6307" w:author="Thar Adale" w:date="2020-07-16T19:53:00Z"/>
        </w:rPr>
      </w:pPr>
      <w:del w:id="6308" w:author="Thar Adale" w:date="2020-07-16T19:53:00Z">
        <w:r w:rsidDel="00343D9B">
          <w:delText>yes, it is congenital by definition</w:delText>
        </w:r>
      </w:del>
    </w:p>
    <w:p w14:paraId="6266F201" w14:textId="248606A8" w:rsidR="00F01A52" w:rsidDel="00343D9B" w:rsidRDefault="00F01A52" w:rsidP="00F01A52">
      <w:pPr>
        <w:numPr>
          <w:ilvl w:val="1"/>
          <w:numId w:val="39"/>
        </w:numPr>
        <w:spacing w:line="480" w:lineRule="auto"/>
        <w:ind w:left="1080"/>
        <w:rPr>
          <w:del w:id="6309" w:author="Thar Adale" w:date="2020-07-16T19:53:00Z"/>
        </w:rPr>
      </w:pPr>
      <w:del w:id="6310" w:author="Thar Adale" w:date="2020-07-16T19:53:00Z">
        <w:r w:rsidDel="00343D9B">
          <w:delText>amenorrhea</w:delText>
        </w:r>
      </w:del>
    </w:p>
    <w:p w14:paraId="225EE9D4" w14:textId="332427DF" w:rsidR="00F01A52" w:rsidDel="00343D9B" w:rsidRDefault="00F01A52" w:rsidP="00F01A52">
      <w:pPr>
        <w:numPr>
          <w:ilvl w:val="1"/>
          <w:numId w:val="39"/>
        </w:numPr>
        <w:spacing w:line="480" w:lineRule="auto"/>
        <w:ind w:left="1080"/>
        <w:rPr>
          <w:del w:id="6311" w:author="Thar Adale" w:date="2020-07-16T19:53:00Z"/>
        </w:rPr>
      </w:pPr>
      <w:del w:id="6312" w:author="Thar Adale" w:date="2020-07-16T19:53:00Z">
        <w:r w:rsidDel="00343D9B">
          <w:delText>amenorrhea</w:delText>
        </w:r>
      </w:del>
    </w:p>
    <w:p w14:paraId="2E3D3F36" w14:textId="47988E84" w:rsidR="00F01A52" w:rsidDel="00343D9B" w:rsidRDefault="00F01A52" w:rsidP="00F01A52">
      <w:pPr>
        <w:numPr>
          <w:ilvl w:val="1"/>
          <w:numId w:val="39"/>
        </w:numPr>
        <w:spacing w:line="480" w:lineRule="auto"/>
        <w:ind w:left="1080"/>
        <w:rPr>
          <w:del w:id="6313" w:author="Thar Adale" w:date="2020-07-16T19:53:00Z"/>
        </w:rPr>
      </w:pPr>
      <w:del w:id="6314" w:author="Thar Adale" w:date="2020-07-16T19:53:00Z">
        <w:r w:rsidDel="00343D9B">
          <w:delText>none</w:delText>
        </w:r>
      </w:del>
    </w:p>
    <w:p w14:paraId="7EAEC23F" w14:textId="1A1B7ACE" w:rsidR="00F01A52" w:rsidDel="00343D9B" w:rsidRDefault="00F01A52" w:rsidP="00F01A52">
      <w:pPr>
        <w:numPr>
          <w:ilvl w:val="1"/>
          <w:numId w:val="39"/>
        </w:numPr>
        <w:spacing w:line="480" w:lineRule="auto"/>
        <w:ind w:left="1080"/>
        <w:rPr>
          <w:del w:id="6315" w:author="Thar Adale" w:date="2020-07-16T19:53:00Z"/>
        </w:rPr>
      </w:pPr>
      <w:del w:id="6316" w:author="Thar Adale" w:date="2020-07-16T19:53:00Z">
        <w:r w:rsidDel="00343D9B">
          <w:delText>lack of a uterus</w:delText>
        </w:r>
      </w:del>
    </w:p>
    <w:p w14:paraId="115EDD9B" w14:textId="2B42F339" w:rsidR="00F01A52" w:rsidDel="00343D9B" w:rsidRDefault="00F01A52" w:rsidP="00F01A52">
      <w:pPr>
        <w:numPr>
          <w:ilvl w:val="0"/>
          <w:numId w:val="39"/>
        </w:numPr>
        <w:spacing w:line="480" w:lineRule="auto"/>
        <w:rPr>
          <w:del w:id="6317" w:author="Thar Adale" w:date="2020-07-16T19:53:00Z"/>
        </w:rPr>
      </w:pPr>
    </w:p>
    <w:p w14:paraId="7F683A61" w14:textId="50552FED" w:rsidR="00F01A52" w:rsidDel="00343D9B" w:rsidRDefault="00F01A52" w:rsidP="00F01A52">
      <w:pPr>
        <w:numPr>
          <w:ilvl w:val="1"/>
          <w:numId w:val="39"/>
        </w:numPr>
        <w:spacing w:line="480" w:lineRule="auto"/>
        <w:ind w:left="1080"/>
        <w:rPr>
          <w:del w:id="6318" w:author="Thar Adale" w:date="2020-07-16T19:53:00Z"/>
        </w:rPr>
      </w:pPr>
      <w:del w:id="6319" w:author="Thar Adale" w:date="2020-07-16T19:53:00Z">
        <w:r w:rsidDel="00343D9B">
          <w:delText>esophageal ring</w:delText>
        </w:r>
      </w:del>
    </w:p>
    <w:p w14:paraId="5C94887B" w14:textId="34D44E71" w:rsidR="00F01A52" w:rsidDel="00343D9B" w:rsidRDefault="00F01A52" w:rsidP="00F01A52">
      <w:pPr>
        <w:numPr>
          <w:ilvl w:val="1"/>
          <w:numId w:val="39"/>
        </w:numPr>
        <w:spacing w:line="480" w:lineRule="auto"/>
        <w:ind w:left="1080"/>
        <w:rPr>
          <w:del w:id="6320" w:author="Thar Adale" w:date="2020-07-16T19:53:00Z"/>
        </w:rPr>
      </w:pPr>
      <w:del w:id="6321" w:author="Thar Adale" w:date="2020-07-16T19:53:00Z">
        <w:r w:rsidDel="00343D9B">
          <w:delText>Schatzki</w:delText>
        </w:r>
      </w:del>
    </w:p>
    <w:p w14:paraId="4944D097" w14:textId="49937289" w:rsidR="00F01A52" w:rsidDel="00343D9B" w:rsidRDefault="00F01A52" w:rsidP="00F01A52">
      <w:pPr>
        <w:numPr>
          <w:ilvl w:val="1"/>
          <w:numId w:val="39"/>
        </w:numPr>
        <w:spacing w:line="480" w:lineRule="auto"/>
        <w:ind w:left="1080"/>
        <w:rPr>
          <w:del w:id="6322" w:author="Thar Adale" w:date="2020-07-16T19:53:00Z"/>
        </w:rPr>
      </w:pPr>
      <w:del w:id="6323" w:author="Thar Adale" w:date="2020-07-16T19:53:00Z">
        <w:r w:rsidDel="00343D9B">
          <w:delText>yes, stated as congenital</w:delText>
        </w:r>
      </w:del>
    </w:p>
    <w:p w14:paraId="70031EFF" w14:textId="1A5F1CEA" w:rsidR="00F01A52" w:rsidDel="00343D9B" w:rsidRDefault="00F01A52" w:rsidP="00F01A52">
      <w:pPr>
        <w:numPr>
          <w:ilvl w:val="1"/>
          <w:numId w:val="39"/>
        </w:numPr>
        <w:spacing w:line="480" w:lineRule="auto"/>
        <w:ind w:left="1080"/>
        <w:rPr>
          <w:del w:id="6324" w:author="Thar Adale" w:date="2020-07-16T19:53:00Z"/>
        </w:rPr>
      </w:pPr>
      <w:del w:id="6325" w:author="Thar Adale" w:date="2020-07-16T19:53:00Z">
        <w:r w:rsidDel="00343D9B">
          <w:delText>spitting up</w:delText>
        </w:r>
      </w:del>
    </w:p>
    <w:p w14:paraId="42C91D4A" w14:textId="630195AF" w:rsidR="00F01A52" w:rsidDel="00343D9B" w:rsidRDefault="00F01A52" w:rsidP="00F01A52">
      <w:pPr>
        <w:numPr>
          <w:ilvl w:val="1"/>
          <w:numId w:val="39"/>
        </w:numPr>
        <w:spacing w:line="480" w:lineRule="auto"/>
        <w:ind w:left="1080"/>
        <w:rPr>
          <w:del w:id="6326" w:author="Thar Adale" w:date="2020-07-16T19:53:00Z"/>
        </w:rPr>
      </w:pPr>
      <w:del w:id="6327" w:author="Thar Adale" w:date="2020-07-16T19:53:00Z">
        <w:r w:rsidDel="00343D9B">
          <w:delText>spitting up</w:delText>
        </w:r>
      </w:del>
    </w:p>
    <w:p w14:paraId="38757514" w14:textId="581D4FA5" w:rsidR="00F01A52" w:rsidDel="00343D9B" w:rsidRDefault="00F01A52" w:rsidP="00F01A52">
      <w:pPr>
        <w:numPr>
          <w:ilvl w:val="1"/>
          <w:numId w:val="39"/>
        </w:numPr>
        <w:spacing w:line="480" w:lineRule="auto"/>
        <w:ind w:left="1080"/>
        <w:rPr>
          <w:del w:id="6328" w:author="Thar Adale" w:date="2020-07-16T19:53:00Z"/>
        </w:rPr>
      </w:pPr>
      <w:del w:id="6329" w:author="Thar Adale" w:date="2020-07-16T19:53:00Z">
        <w:r w:rsidDel="00343D9B">
          <w:delText>none</w:delText>
        </w:r>
      </w:del>
    </w:p>
    <w:p w14:paraId="0D1947E7" w14:textId="4E63BF0D" w:rsidR="00F01A52" w:rsidDel="00343D9B" w:rsidRDefault="00F01A52" w:rsidP="00F01A52">
      <w:pPr>
        <w:numPr>
          <w:ilvl w:val="1"/>
          <w:numId w:val="39"/>
        </w:numPr>
        <w:spacing w:line="480" w:lineRule="auto"/>
        <w:ind w:left="1080"/>
        <w:rPr>
          <w:del w:id="6330" w:author="Thar Adale" w:date="2020-07-16T19:53:00Z"/>
        </w:rPr>
      </w:pPr>
      <w:del w:id="6331" w:author="Thar Adale" w:date="2020-07-16T19:53:00Z">
        <w:r w:rsidDel="00343D9B">
          <w:delText>Schatzki esophageal ring</w:delText>
        </w:r>
      </w:del>
    </w:p>
    <w:p w14:paraId="1DE80EE9" w14:textId="63A545BD" w:rsidR="00F01A52" w:rsidDel="00343D9B" w:rsidRDefault="00F01A52" w:rsidP="00F01A52">
      <w:pPr>
        <w:numPr>
          <w:ilvl w:val="0"/>
          <w:numId w:val="39"/>
        </w:numPr>
        <w:spacing w:line="480" w:lineRule="auto"/>
        <w:rPr>
          <w:del w:id="6332" w:author="Thar Adale" w:date="2020-07-16T19:53:00Z"/>
        </w:rPr>
      </w:pPr>
    </w:p>
    <w:p w14:paraId="6A90B7A4" w14:textId="547EA492" w:rsidR="00F01A52" w:rsidDel="00343D9B" w:rsidRDefault="00F01A52" w:rsidP="00F01A52">
      <w:pPr>
        <w:numPr>
          <w:ilvl w:val="1"/>
          <w:numId w:val="39"/>
        </w:numPr>
        <w:spacing w:line="480" w:lineRule="auto"/>
        <w:ind w:left="1080"/>
        <w:rPr>
          <w:del w:id="6333" w:author="Thar Adale" w:date="2020-07-16T19:53:00Z"/>
        </w:rPr>
      </w:pPr>
      <w:del w:id="6334" w:author="Thar Adale" w:date="2020-07-16T19:53:00Z">
        <w:r w:rsidDel="00343D9B">
          <w:delText>polydactyl</w:delText>
        </w:r>
      </w:del>
    </w:p>
    <w:p w14:paraId="4CE1F4DB" w14:textId="544C187B" w:rsidR="00F01A52" w:rsidDel="00343D9B" w:rsidRDefault="00F01A52" w:rsidP="00F01A52">
      <w:pPr>
        <w:numPr>
          <w:ilvl w:val="1"/>
          <w:numId w:val="39"/>
        </w:numPr>
        <w:spacing w:line="480" w:lineRule="auto"/>
        <w:ind w:left="1080"/>
        <w:rPr>
          <w:del w:id="6335" w:author="Thar Adale" w:date="2020-07-16T19:53:00Z"/>
        </w:rPr>
      </w:pPr>
      <w:del w:id="6336" w:author="Thar Adale" w:date="2020-07-16T19:53:00Z">
        <w:r w:rsidDel="00343D9B">
          <w:delText>accessory thumb of right hand</w:delText>
        </w:r>
      </w:del>
    </w:p>
    <w:p w14:paraId="137B4D14" w14:textId="6367DB07" w:rsidR="00F01A52" w:rsidDel="00343D9B" w:rsidRDefault="00F01A52" w:rsidP="00F01A52">
      <w:pPr>
        <w:numPr>
          <w:ilvl w:val="1"/>
          <w:numId w:val="39"/>
        </w:numPr>
        <w:spacing w:line="480" w:lineRule="auto"/>
        <w:ind w:left="1080"/>
        <w:rPr>
          <w:del w:id="6337" w:author="Thar Adale" w:date="2020-07-16T19:53:00Z"/>
        </w:rPr>
      </w:pPr>
      <w:del w:id="6338" w:author="Thar Adale" w:date="2020-07-16T19:53:00Z">
        <w:r w:rsidDel="00343D9B">
          <w:delText>yes, it is congenital by definition</w:delText>
        </w:r>
      </w:del>
    </w:p>
    <w:p w14:paraId="7C48B1BB" w14:textId="1D88E226" w:rsidR="00F01A52" w:rsidDel="00343D9B" w:rsidRDefault="00F01A52" w:rsidP="00F01A52">
      <w:pPr>
        <w:numPr>
          <w:ilvl w:val="1"/>
          <w:numId w:val="39"/>
        </w:numPr>
        <w:spacing w:line="480" w:lineRule="auto"/>
        <w:ind w:left="1080"/>
        <w:rPr>
          <w:del w:id="6339" w:author="Thar Adale" w:date="2020-07-16T19:53:00Z"/>
        </w:rPr>
      </w:pPr>
      <w:del w:id="6340" w:author="Thar Adale" w:date="2020-07-16T19:53:00Z">
        <w:r w:rsidDel="00343D9B">
          <w:delText>none</w:delText>
        </w:r>
      </w:del>
    </w:p>
    <w:p w14:paraId="0BD75F5A" w14:textId="086866B8" w:rsidR="00F01A52" w:rsidDel="00343D9B" w:rsidRDefault="00F01A52" w:rsidP="00F01A52">
      <w:pPr>
        <w:numPr>
          <w:ilvl w:val="1"/>
          <w:numId w:val="39"/>
        </w:numPr>
        <w:spacing w:line="480" w:lineRule="auto"/>
        <w:ind w:left="1080"/>
        <w:rPr>
          <w:del w:id="6341" w:author="Thar Adale" w:date="2020-07-16T19:53:00Z"/>
        </w:rPr>
      </w:pPr>
      <w:del w:id="6342" w:author="Thar Adale" w:date="2020-07-16T19:53:00Z">
        <w:r w:rsidDel="00343D9B">
          <w:delText>none</w:delText>
        </w:r>
      </w:del>
    </w:p>
    <w:p w14:paraId="6071C274" w14:textId="3D80DBA3" w:rsidR="00F01A52" w:rsidDel="00343D9B" w:rsidRDefault="00F01A52" w:rsidP="00F01A52">
      <w:pPr>
        <w:numPr>
          <w:ilvl w:val="1"/>
          <w:numId w:val="39"/>
        </w:numPr>
        <w:spacing w:line="480" w:lineRule="auto"/>
        <w:ind w:left="1080"/>
        <w:rPr>
          <w:del w:id="6343" w:author="Thar Adale" w:date="2020-07-16T19:53:00Z"/>
        </w:rPr>
      </w:pPr>
      <w:del w:id="6344" w:author="Thar Adale" w:date="2020-07-16T19:53:00Z">
        <w:r w:rsidDel="00343D9B">
          <w:delText>none</w:delText>
        </w:r>
      </w:del>
    </w:p>
    <w:p w14:paraId="073DD647" w14:textId="17582CDC" w:rsidR="00F01A52" w:rsidDel="00343D9B" w:rsidRDefault="00F01A52" w:rsidP="00F01A52">
      <w:pPr>
        <w:numPr>
          <w:ilvl w:val="1"/>
          <w:numId w:val="39"/>
        </w:numPr>
        <w:spacing w:line="480" w:lineRule="auto"/>
        <w:ind w:left="1080"/>
        <w:rPr>
          <w:del w:id="6345" w:author="Thar Adale" w:date="2020-07-16T19:53:00Z"/>
        </w:rPr>
      </w:pPr>
      <w:del w:id="6346" w:author="Thar Adale" w:date="2020-07-16T19:53:00Z">
        <w:r w:rsidDel="00343D9B">
          <w:delText>accessory thumb of right hand</w:delText>
        </w:r>
      </w:del>
    </w:p>
    <w:p w14:paraId="6A52181D" w14:textId="2CBDA201" w:rsidR="00F01A52" w:rsidDel="00343D9B" w:rsidRDefault="00F01A52" w:rsidP="00F01A52">
      <w:pPr>
        <w:numPr>
          <w:ilvl w:val="0"/>
          <w:numId w:val="39"/>
        </w:numPr>
        <w:spacing w:line="480" w:lineRule="auto"/>
        <w:rPr>
          <w:del w:id="6347" w:author="Thar Adale" w:date="2020-07-16T19:53:00Z"/>
        </w:rPr>
      </w:pPr>
    </w:p>
    <w:p w14:paraId="6A7404D2" w14:textId="5A9F81D5" w:rsidR="00F01A52" w:rsidDel="00343D9B" w:rsidRDefault="00F01A52" w:rsidP="00F01A52">
      <w:pPr>
        <w:numPr>
          <w:ilvl w:val="1"/>
          <w:numId w:val="39"/>
        </w:numPr>
        <w:spacing w:line="480" w:lineRule="auto"/>
        <w:ind w:left="1080"/>
        <w:rPr>
          <w:del w:id="6348" w:author="Thar Adale" w:date="2020-07-16T19:53:00Z"/>
        </w:rPr>
      </w:pPr>
      <w:del w:id="6349" w:author="Thar Adale" w:date="2020-07-16T19:53:00Z">
        <w:r w:rsidDel="00343D9B">
          <w:delText>Down syndrome</w:delText>
        </w:r>
      </w:del>
    </w:p>
    <w:p w14:paraId="7FE9E8E4" w14:textId="48078768" w:rsidR="00F01A52" w:rsidDel="00343D9B" w:rsidRDefault="00F01A52" w:rsidP="00F01A52">
      <w:pPr>
        <w:numPr>
          <w:ilvl w:val="1"/>
          <w:numId w:val="39"/>
        </w:numPr>
        <w:spacing w:line="480" w:lineRule="auto"/>
        <w:ind w:left="1080"/>
        <w:rPr>
          <w:del w:id="6350" w:author="Thar Adale" w:date="2020-07-16T19:53:00Z"/>
        </w:rPr>
      </w:pPr>
      <w:del w:id="6351" w:author="Thar Adale" w:date="2020-07-16T19:53:00Z">
        <w:r w:rsidDel="00343D9B">
          <w:delText>nonmosaic</w:delText>
        </w:r>
      </w:del>
    </w:p>
    <w:p w14:paraId="4B9875A7" w14:textId="02F43286" w:rsidR="00F01A52" w:rsidDel="00343D9B" w:rsidRDefault="00F01A52" w:rsidP="00F01A52">
      <w:pPr>
        <w:numPr>
          <w:ilvl w:val="1"/>
          <w:numId w:val="39"/>
        </w:numPr>
        <w:spacing w:line="480" w:lineRule="auto"/>
        <w:ind w:left="1080"/>
        <w:rPr>
          <w:del w:id="6352" w:author="Thar Adale" w:date="2020-07-16T19:53:00Z"/>
        </w:rPr>
      </w:pPr>
      <w:del w:id="6353" w:author="Thar Adale" w:date="2020-07-16T19:53:00Z">
        <w:r w:rsidDel="00343D9B">
          <w:delText>yes, Down syndrome is congenital by definition</w:delText>
        </w:r>
      </w:del>
    </w:p>
    <w:p w14:paraId="32E66734" w14:textId="3BC6C06A" w:rsidR="00F01A52" w:rsidDel="00343D9B" w:rsidRDefault="00F01A52" w:rsidP="00F01A52">
      <w:pPr>
        <w:numPr>
          <w:ilvl w:val="1"/>
          <w:numId w:val="39"/>
        </w:numPr>
        <w:spacing w:line="480" w:lineRule="auto"/>
        <w:ind w:left="1080"/>
        <w:rPr>
          <w:del w:id="6354" w:author="Thar Adale" w:date="2020-07-16T19:53:00Z"/>
        </w:rPr>
      </w:pPr>
      <w:del w:id="6355" w:author="Thar Adale" w:date="2020-07-16T19:53:00Z">
        <w:r w:rsidDel="00343D9B">
          <w:delText>hypotonia, sleep apnea due to hypertrophy of tonsils and adenoids, atrial septal defect</w:delText>
        </w:r>
      </w:del>
    </w:p>
    <w:p w14:paraId="4C120012" w14:textId="21C984D2" w:rsidR="00F01A52" w:rsidDel="00343D9B" w:rsidRDefault="00F01A52" w:rsidP="00F01A52">
      <w:pPr>
        <w:numPr>
          <w:ilvl w:val="1"/>
          <w:numId w:val="39"/>
        </w:numPr>
        <w:spacing w:line="480" w:lineRule="auto"/>
        <w:ind w:left="1080"/>
        <w:rPr>
          <w:del w:id="6356" w:author="Thar Adale" w:date="2020-07-16T19:53:00Z"/>
        </w:rPr>
      </w:pPr>
      <w:del w:id="6357" w:author="Thar Adale" w:date="2020-07-16T19:53:00Z">
        <w:r w:rsidDel="00343D9B">
          <w:delText>hypotonia</w:delText>
        </w:r>
      </w:del>
    </w:p>
    <w:p w14:paraId="699985A2" w14:textId="51FF76FA" w:rsidR="00F01A52" w:rsidDel="00343D9B" w:rsidRDefault="00F01A52" w:rsidP="00F01A52">
      <w:pPr>
        <w:numPr>
          <w:ilvl w:val="1"/>
          <w:numId w:val="39"/>
        </w:numPr>
        <w:spacing w:line="480" w:lineRule="auto"/>
        <w:ind w:left="1080"/>
        <w:rPr>
          <w:del w:id="6358" w:author="Thar Adale" w:date="2020-07-16T19:53:00Z"/>
        </w:rPr>
      </w:pPr>
      <w:del w:id="6359" w:author="Thar Adale" w:date="2020-07-16T19:53:00Z">
        <w:r w:rsidDel="00343D9B">
          <w:delText>no others mentioned</w:delText>
        </w:r>
      </w:del>
    </w:p>
    <w:p w14:paraId="41A8828D" w14:textId="7D40758F" w:rsidR="00F01A52" w:rsidDel="00343D9B" w:rsidRDefault="00F01A52" w:rsidP="00F01A52">
      <w:pPr>
        <w:numPr>
          <w:ilvl w:val="1"/>
          <w:numId w:val="39"/>
        </w:numPr>
        <w:spacing w:line="480" w:lineRule="auto"/>
        <w:ind w:left="1080"/>
        <w:rPr>
          <w:del w:id="6360" w:author="Thar Adale" w:date="2020-07-16T19:53:00Z"/>
        </w:rPr>
      </w:pPr>
      <w:del w:id="6361" w:author="Thar Adale" w:date="2020-07-16T19:53:00Z">
        <w:r w:rsidDel="00343D9B">
          <w:delText>Down syndrome</w:delText>
        </w:r>
      </w:del>
    </w:p>
    <w:p w14:paraId="78A527DF" w14:textId="2CEAE8DC" w:rsidR="00F01A52" w:rsidDel="00343D9B" w:rsidRDefault="00F01A52" w:rsidP="00F01A52">
      <w:pPr>
        <w:numPr>
          <w:ilvl w:val="0"/>
          <w:numId w:val="39"/>
        </w:numPr>
        <w:spacing w:line="480" w:lineRule="auto"/>
        <w:rPr>
          <w:del w:id="6362" w:author="Thar Adale" w:date="2020-07-16T19:53:00Z"/>
        </w:rPr>
      </w:pPr>
    </w:p>
    <w:p w14:paraId="72F78F3E" w14:textId="0EDB3E8E" w:rsidR="00F01A52" w:rsidDel="00343D9B" w:rsidRDefault="00F01A52" w:rsidP="00F01A52">
      <w:pPr>
        <w:numPr>
          <w:ilvl w:val="1"/>
          <w:numId w:val="39"/>
        </w:numPr>
        <w:spacing w:line="480" w:lineRule="auto"/>
        <w:ind w:left="1080"/>
        <w:rPr>
          <w:del w:id="6363" w:author="Thar Adale" w:date="2020-07-16T19:53:00Z"/>
        </w:rPr>
      </w:pPr>
      <w:del w:id="6364" w:author="Thar Adale" w:date="2020-07-16T19:53:00Z">
        <w:r w:rsidDel="00343D9B">
          <w:delText>Prader-Willi</w:delText>
        </w:r>
      </w:del>
    </w:p>
    <w:p w14:paraId="1E3F39D5" w14:textId="493FE3BF" w:rsidR="00F01A52" w:rsidDel="00343D9B" w:rsidRDefault="00F01A52" w:rsidP="00F01A52">
      <w:pPr>
        <w:numPr>
          <w:ilvl w:val="1"/>
          <w:numId w:val="39"/>
        </w:numPr>
        <w:spacing w:line="480" w:lineRule="auto"/>
        <w:ind w:left="1080"/>
        <w:rPr>
          <w:del w:id="6365" w:author="Thar Adale" w:date="2020-07-16T19:53:00Z"/>
        </w:rPr>
      </w:pPr>
      <w:del w:id="6366" w:author="Thar Adale" w:date="2020-07-16T19:53:00Z">
        <w:r w:rsidDel="00343D9B">
          <w:delText>none</w:delText>
        </w:r>
      </w:del>
    </w:p>
    <w:p w14:paraId="7A9A610A" w14:textId="29EE48FD" w:rsidR="00F01A52" w:rsidDel="00343D9B" w:rsidRDefault="00F01A52" w:rsidP="00F01A52">
      <w:pPr>
        <w:numPr>
          <w:ilvl w:val="1"/>
          <w:numId w:val="39"/>
        </w:numPr>
        <w:spacing w:line="480" w:lineRule="auto"/>
        <w:ind w:left="1080"/>
        <w:rPr>
          <w:del w:id="6367" w:author="Thar Adale" w:date="2020-07-16T19:53:00Z"/>
        </w:rPr>
      </w:pPr>
      <w:del w:id="6368" w:author="Thar Adale" w:date="2020-07-16T19:53:00Z">
        <w:r w:rsidDel="00343D9B">
          <w:delText>yes</w:delText>
        </w:r>
      </w:del>
    </w:p>
    <w:p w14:paraId="0F89B379" w14:textId="41FF1095" w:rsidR="00F01A52" w:rsidDel="00343D9B" w:rsidRDefault="00F01A52" w:rsidP="00F01A52">
      <w:pPr>
        <w:numPr>
          <w:ilvl w:val="1"/>
          <w:numId w:val="39"/>
        </w:numPr>
        <w:spacing w:line="480" w:lineRule="auto"/>
        <w:ind w:left="1080"/>
        <w:rPr>
          <w:del w:id="6369" w:author="Thar Adale" w:date="2020-07-16T19:53:00Z"/>
        </w:rPr>
      </w:pPr>
      <w:del w:id="6370" w:author="Thar Adale" w:date="2020-07-16T19:53:00Z">
        <w:r w:rsidDel="00343D9B">
          <w:delText>hypotonia, hypogonadism</w:delText>
        </w:r>
      </w:del>
    </w:p>
    <w:p w14:paraId="30B6DFBB" w14:textId="3FDA8358" w:rsidR="00F01A52" w:rsidDel="00343D9B" w:rsidRDefault="00F01A52" w:rsidP="00F01A52">
      <w:pPr>
        <w:numPr>
          <w:ilvl w:val="1"/>
          <w:numId w:val="39"/>
        </w:numPr>
        <w:spacing w:line="480" w:lineRule="auto"/>
        <w:ind w:left="1080"/>
        <w:rPr>
          <w:del w:id="6371" w:author="Thar Adale" w:date="2020-07-16T19:53:00Z"/>
        </w:rPr>
      </w:pPr>
      <w:del w:id="6372" w:author="Thar Adale" w:date="2020-07-16T19:53:00Z">
        <w:r w:rsidDel="00343D9B">
          <w:delText>hypotonia</w:delText>
        </w:r>
      </w:del>
    </w:p>
    <w:p w14:paraId="72B1DA4E" w14:textId="0225438D" w:rsidR="00F01A52" w:rsidDel="00343D9B" w:rsidRDefault="00F01A52" w:rsidP="00F01A52">
      <w:pPr>
        <w:numPr>
          <w:ilvl w:val="1"/>
          <w:numId w:val="39"/>
        </w:numPr>
        <w:spacing w:line="480" w:lineRule="auto"/>
        <w:ind w:left="1080"/>
        <w:rPr>
          <w:del w:id="6373" w:author="Thar Adale" w:date="2020-07-16T19:53:00Z"/>
        </w:rPr>
      </w:pPr>
      <w:del w:id="6374" w:author="Thar Adale" w:date="2020-07-16T19:53:00Z">
        <w:r w:rsidDel="00343D9B">
          <w:delText>small for gestational age</w:delText>
        </w:r>
      </w:del>
    </w:p>
    <w:p w14:paraId="2C10C638" w14:textId="27D963C7" w:rsidR="00F01A52" w:rsidDel="00343D9B" w:rsidRDefault="00F01A52" w:rsidP="00F01A52">
      <w:pPr>
        <w:numPr>
          <w:ilvl w:val="1"/>
          <w:numId w:val="39"/>
        </w:numPr>
        <w:spacing w:line="480" w:lineRule="auto"/>
        <w:ind w:left="1080"/>
        <w:rPr>
          <w:del w:id="6375" w:author="Thar Adale" w:date="2020-07-16T19:53:00Z"/>
        </w:rPr>
      </w:pPr>
      <w:del w:id="6376" w:author="Thar Adale" w:date="2020-07-16T19:53:00Z">
        <w:r w:rsidDel="00343D9B">
          <w:delText>birth</w:delText>
        </w:r>
      </w:del>
    </w:p>
    <w:p w14:paraId="1A910AC4" w14:textId="59D58589" w:rsidR="00F01A52" w:rsidDel="00343D9B" w:rsidRDefault="00F01A52" w:rsidP="00F01A52">
      <w:pPr>
        <w:numPr>
          <w:ilvl w:val="0"/>
          <w:numId w:val="39"/>
        </w:numPr>
        <w:spacing w:line="480" w:lineRule="auto"/>
        <w:rPr>
          <w:del w:id="6377" w:author="Thar Adale" w:date="2020-07-16T19:53:00Z"/>
        </w:rPr>
      </w:pPr>
    </w:p>
    <w:p w14:paraId="4956D26D" w14:textId="51BA59C2" w:rsidR="00F01A52" w:rsidDel="00343D9B" w:rsidRDefault="00F01A52" w:rsidP="00F01A52">
      <w:pPr>
        <w:numPr>
          <w:ilvl w:val="1"/>
          <w:numId w:val="39"/>
        </w:numPr>
        <w:spacing w:line="480" w:lineRule="auto"/>
        <w:ind w:left="1080"/>
        <w:rPr>
          <w:del w:id="6378" w:author="Thar Adale" w:date="2020-07-16T19:53:00Z"/>
        </w:rPr>
      </w:pPr>
      <w:del w:id="6379" w:author="Thar Adale" w:date="2020-07-16T19:53:00Z">
        <w:r w:rsidDel="00343D9B">
          <w:delText>Microgastria</w:delText>
        </w:r>
      </w:del>
    </w:p>
    <w:p w14:paraId="22D3758B" w14:textId="577A9C71" w:rsidR="00F01A52" w:rsidDel="00343D9B" w:rsidRDefault="00F01A52" w:rsidP="00F01A52">
      <w:pPr>
        <w:numPr>
          <w:ilvl w:val="1"/>
          <w:numId w:val="39"/>
        </w:numPr>
        <w:spacing w:line="480" w:lineRule="auto"/>
        <w:ind w:left="1080"/>
        <w:rPr>
          <w:del w:id="6380" w:author="Thar Adale" w:date="2020-07-16T19:53:00Z"/>
        </w:rPr>
      </w:pPr>
      <w:del w:id="6381" w:author="Thar Adale" w:date="2020-07-16T19:53:00Z">
        <w:r w:rsidDel="00343D9B">
          <w:delText>not applicable</w:delText>
        </w:r>
      </w:del>
    </w:p>
    <w:p w14:paraId="25511616" w14:textId="7C7F79B3" w:rsidR="00F01A52" w:rsidDel="00343D9B" w:rsidRDefault="00F01A52" w:rsidP="00F01A52">
      <w:pPr>
        <w:numPr>
          <w:ilvl w:val="1"/>
          <w:numId w:val="39"/>
        </w:numPr>
        <w:spacing w:line="480" w:lineRule="auto"/>
        <w:ind w:left="1080"/>
        <w:rPr>
          <w:del w:id="6382" w:author="Thar Adale" w:date="2020-07-16T19:53:00Z"/>
        </w:rPr>
      </w:pPr>
      <w:del w:id="6383" w:author="Thar Adale" w:date="2020-07-16T19:53:00Z">
        <w:r w:rsidDel="00343D9B">
          <w:delText>yes</w:delText>
        </w:r>
      </w:del>
    </w:p>
    <w:p w14:paraId="32C9137F" w14:textId="03EBA0F6" w:rsidR="00F01A52" w:rsidDel="00343D9B" w:rsidRDefault="00F01A52" w:rsidP="00F01A52">
      <w:pPr>
        <w:numPr>
          <w:ilvl w:val="1"/>
          <w:numId w:val="39"/>
        </w:numPr>
        <w:spacing w:line="480" w:lineRule="auto"/>
        <w:ind w:left="1080"/>
        <w:rPr>
          <w:del w:id="6384" w:author="Thar Adale" w:date="2020-07-16T19:53:00Z"/>
        </w:rPr>
      </w:pPr>
      <w:del w:id="6385" w:author="Thar Adale" w:date="2020-07-16T19:53:00Z">
        <w:r w:rsidDel="00343D9B">
          <w:delText>none</w:delText>
        </w:r>
      </w:del>
    </w:p>
    <w:p w14:paraId="66FDD03E" w14:textId="42446DE8" w:rsidR="00F01A52" w:rsidDel="00343D9B" w:rsidRDefault="00F01A52" w:rsidP="00F01A52">
      <w:pPr>
        <w:numPr>
          <w:ilvl w:val="1"/>
          <w:numId w:val="39"/>
        </w:numPr>
        <w:spacing w:line="480" w:lineRule="auto"/>
        <w:ind w:left="1080"/>
        <w:rPr>
          <w:del w:id="6386" w:author="Thar Adale" w:date="2020-07-16T19:53:00Z"/>
        </w:rPr>
      </w:pPr>
      <w:del w:id="6387" w:author="Thar Adale" w:date="2020-07-16T19:53:00Z">
        <w:r w:rsidDel="00343D9B">
          <w:delText>not applicable</w:delText>
        </w:r>
      </w:del>
    </w:p>
    <w:p w14:paraId="322AC3F3" w14:textId="6B1BA7DF" w:rsidR="00F01A52" w:rsidDel="00343D9B" w:rsidRDefault="00F01A52" w:rsidP="00F01A52">
      <w:pPr>
        <w:numPr>
          <w:ilvl w:val="1"/>
          <w:numId w:val="39"/>
        </w:numPr>
        <w:spacing w:line="480" w:lineRule="auto"/>
        <w:ind w:left="1080"/>
        <w:rPr>
          <w:del w:id="6388" w:author="Thar Adale" w:date="2020-07-16T19:53:00Z"/>
        </w:rPr>
      </w:pPr>
      <w:del w:id="6389" w:author="Thar Adale" w:date="2020-07-16T19:53:00Z">
        <w:r w:rsidDel="00343D9B">
          <w:delText>failure to thrive</w:delText>
        </w:r>
      </w:del>
    </w:p>
    <w:p w14:paraId="2DAC0A8F" w14:textId="77D87020" w:rsidR="00F01A52" w:rsidDel="00343D9B" w:rsidRDefault="00F01A52" w:rsidP="00F01A52">
      <w:pPr>
        <w:numPr>
          <w:ilvl w:val="1"/>
          <w:numId w:val="39"/>
        </w:numPr>
        <w:spacing w:line="480" w:lineRule="auto"/>
        <w:ind w:left="1080"/>
        <w:rPr>
          <w:del w:id="6390" w:author="Thar Adale" w:date="2020-07-16T19:53:00Z"/>
        </w:rPr>
      </w:pPr>
      <w:del w:id="6391" w:author="Thar Adale" w:date="2020-07-16T19:53:00Z">
        <w:r w:rsidDel="00343D9B">
          <w:delText>routine examination</w:delText>
        </w:r>
      </w:del>
    </w:p>
    <w:p w14:paraId="3C1DDC27" w14:textId="45527203" w:rsidR="00F01A52" w:rsidDel="00343D9B" w:rsidRDefault="00F01A52" w:rsidP="00F01A52">
      <w:pPr>
        <w:numPr>
          <w:ilvl w:val="0"/>
          <w:numId w:val="39"/>
        </w:numPr>
        <w:spacing w:line="480" w:lineRule="auto"/>
        <w:rPr>
          <w:del w:id="6392" w:author="Thar Adale" w:date="2020-07-16T19:53:00Z"/>
        </w:rPr>
      </w:pPr>
    </w:p>
    <w:p w14:paraId="60939397" w14:textId="42271AA6" w:rsidR="00F01A52" w:rsidDel="00343D9B" w:rsidRDefault="00F01A52" w:rsidP="00F01A52">
      <w:pPr>
        <w:numPr>
          <w:ilvl w:val="1"/>
          <w:numId w:val="39"/>
        </w:numPr>
        <w:spacing w:line="480" w:lineRule="auto"/>
        <w:ind w:left="1080"/>
        <w:rPr>
          <w:del w:id="6393" w:author="Thar Adale" w:date="2020-07-16T19:53:00Z"/>
        </w:rPr>
      </w:pPr>
      <w:del w:id="6394" w:author="Thar Adale" w:date="2020-07-16T19:53:00Z">
        <w:r w:rsidDel="00343D9B">
          <w:delText>pyloric stenosis</w:delText>
        </w:r>
      </w:del>
    </w:p>
    <w:p w14:paraId="1891F661" w14:textId="48AF7D70" w:rsidR="00F01A52" w:rsidDel="00343D9B" w:rsidRDefault="00F01A52" w:rsidP="00F01A52">
      <w:pPr>
        <w:numPr>
          <w:ilvl w:val="1"/>
          <w:numId w:val="39"/>
        </w:numPr>
        <w:spacing w:line="480" w:lineRule="auto"/>
        <w:ind w:left="1080"/>
        <w:rPr>
          <w:del w:id="6395" w:author="Thar Adale" w:date="2020-07-16T19:53:00Z"/>
        </w:rPr>
      </w:pPr>
      <w:del w:id="6396" w:author="Thar Adale" w:date="2020-07-16T19:53:00Z">
        <w:r w:rsidDel="00343D9B">
          <w:delText>not applicable</w:delText>
        </w:r>
      </w:del>
    </w:p>
    <w:p w14:paraId="32A597A5" w14:textId="3F030BB7" w:rsidR="00F01A52" w:rsidDel="00343D9B" w:rsidRDefault="00F01A52" w:rsidP="00F01A52">
      <w:pPr>
        <w:numPr>
          <w:ilvl w:val="1"/>
          <w:numId w:val="39"/>
        </w:numPr>
        <w:spacing w:line="480" w:lineRule="auto"/>
        <w:ind w:left="1080"/>
        <w:rPr>
          <w:del w:id="6397" w:author="Thar Adale" w:date="2020-07-16T19:53:00Z"/>
        </w:rPr>
      </w:pPr>
      <w:del w:id="6398" w:author="Thar Adale" w:date="2020-07-16T19:53:00Z">
        <w:r w:rsidDel="00343D9B">
          <w:delText>yes</w:delText>
        </w:r>
      </w:del>
    </w:p>
    <w:p w14:paraId="15B75575" w14:textId="608FED3C" w:rsidR="00F01A52" w:rsidDel="00343D9B" w:rsidRDefault="00F01A52" w:rsidP="00F01A52">
      <w:pPr>
        <w:numPr>
          <w:ilvl w:val="1"/>
          <w:numId w:val="39"/>
        </w:numPr>
        <w:spacing w:line="480" w:lineRule="auto"/>
        <w:ind w:left="1080"/>
        <w:rPr>
          <w:del w:id="6399" w:author="Thar Adale" w:date="2020-07-16T19:53:00Z"/>
        </w:rPr>
      </w:pPr>
      <w:del w:id="6400" w:author="Thar Adale" w:date="2020-07-16T19:53:00Z">
        <w:r w:rsidDel="00343D9B">
          <w:delText>vomiting</w:delText>
        </w:r>
      </w:del>
    </w:p>
    <w:p w14:paraId="35562C0B" w14:textId="199BC4FD" w:rsidR="00F01A52" w:rsidDel="00343D9B" w:rsidRDefault="00F01A52" w:rsidP="00F01A52">
      <w:pPr>
        <w:numPr>
          <w:ilvl w:val="1"/>
          <w:numId w:val="39"/>
        </w:numPr>
        <w:spacing w:line="480" w:lineRule="auto"/>
        <w:ind w:left="1080"/>
        <w:rPr>
          <w:del w:id="6401" w:author="Thar Adale" w:date="2020-07-16T19:53:00Z"/>
        </w:rPr>
      </w:pPr>
      <w:del w:id="6402" w:author="Thar Adale" w:date="2020-07-16T19:53:00Z">
        <w:r w:rsidDel="00343D9B">
          <w:delText>vomiting</w:delText>
        </w:r>
      </w:del>
    </w:p>
    <w:p w14:paraId="45E460DC" w14:textId="57DBC87B" w:rsidR="00F01A52" w:rsidDel="00343D9B" w:rsidRDefault="00F01A52" w:rsidP="00F01A52">
      <w:pPr>
        <w:numPr>
          <w:ilvl w:val="1"/>
          <w:numId w:val="39"/>
        </w:numPr>
        <w:spacing w:line="480" w:lineRule="auto"/>
        <w:ind w:left="1080"/>
        <w:rPr>
          <w:del w:id="6403" w:author="Thar Adale" w:date="2020-07-16T19:53:00Z"/>
        </w:rPr>
      </w:pPr>
      <w:del w:id="6404" w:author="Thar Adale" w:date="2020-07-16T19:53:00Z">
        <w:r w:rsidDel="00343D9B">
          <w:delText>Meckel’s diverticulum</w:delText>
        </w:r>
      </w:del>
    </w:p>
    <w:p w14:paraId="6564C0F8" w14:textId="180D2A36" w:rsidR="00F01A52" w:rsidDel="00343D9B" w:rsidRDefault="00F01A52" w:rsidP="00F01A52">
      <w:pPr>
        <w:numPr>
          <w:ilvl w:val="1"/>
          <w:numId w:val="39"/>
        </w:numPr>
        <w:spacing w:line="480" w:lineRule="auto"/>
        <w:ind w:left="1080"/>
        <w:rPr>
          <w:del w:id="6405" w:author="Thar Adale" w:date="2020-07-16T19:53:00Z"/>
        </w:rPr>
      </w:pPr>
      <w:del w:id="6406" w:author="Thar Adale" w:date="2020-07-16T19:53:00Z">
        <w:r w:rsidDel="00343D9B">
          <w:delText>birth; pyloric stenosis was treated during the admission</w:delText>
        </w:r>
      </w:del>
    </w:p>
    <w:p w14:paraId="654BDD42" w14:textId="4C1912DD" w:rsidR="00F01A52" w:rsidDel="00343D9B" w:rsidRDefault="00F01A52" w:rsidP="00F01A52">
      <w:pPr>
        <w:numPr>
          <w:ilvl w:val="0"/>
          <w:numId w:val="39"/>
        </w:numPr>
        <w:spacing w:line="480" w:lineRule="auto"/>
        <w:rPr>
          <w:del w:id="6407" w:author="Thar Adale" w:date="2020-07-16T19:53:00Z"/>
        </w:rPr>
      </w:pPr>
    </w:p>
    <w:p w14:paraId="2A740DC9" w14:textId="7C40664C" w:rsidR="00F01A52" w:rsidDel="00343D9B" w:rsidRDefault="00F01A52" w:rsidP="00F01A52">
      <w:pPr>
        <w:numPr>
          <w:ilvl w:val="1"/>
          <w:numId w:val="39"/>
        </w:numPr>
        <w:spacing w:line="480" w:lineRule="auto"/>
        <w:ind w:left="1080"/>
        <w:rPr>
          <w:del w:id="6408" w:author="Thar Adale" w:date="2020-07-16T19:53:00Z"/>
        </w:rPr>
      </w:pPr>
      <w:del w:id="6409" w:author="Thar Adale" w:date="2020-07-16T19:53:00Z">
        <w:r w:rsidDel="00343D9B">
          <w:delText xml:space="preserve">ventricular septal defect </w:delText>
        </w:r>
      </w:del>
    </w:p>
    <w:p w14:paraId="4141A592" w14:textId="42732E85" w:rsidR="00F01A52" w:rsidDel="00343D9B" w:rsidRDefault="00F01A52" w:rsidP="00F01A52">
      <w:pPr>
        <w:numPr>
          <w:ilvl w:val="1"/>
          <w:numId w:val="39"/>
        </w:numPr>
        <w:spacing w:line="480" w:lineRule="auto"/>
        <w:ind w:left="1080"/>
        <w:rPr>
          <w:del w:id="6410" w:author="Thar Adale" w:date="2020-07-16T19:53:00Z"/>
        </w:rPr>
      </w:pPr>
      <w:del w:id="6411" w:author="Thar Adale" w:date="2020-07-16T19:53:00Z">
        <w:r w:rsidDel="00343D9B">
          <w:delText>none</w:delText>
        </w:r>
      </w:del>
    </w:p>
    <w:p w14:paraId="0E79ABCE" w14:textId="5C7DA5C7" w:rsidR="00F01A52" w:rsidDel="00343D9B" w:rsidRDefault="00F01A52" w:rsidP="00F01A52">
      <w:pPr>
        <w:numPr>
          <w:ilvl w:val="1"/>
          <w:numId w:val="39"/>
        </w:numPr>
        <w:spacing w:line="480" w:lineRule="auto"/>
        <w:ind w:left="1080"/>
        <w:rPr>
          <w:del w:id="6412" w:author="Thar Adale" w:date="2020-07-16T19:53:00Z"/>
        </w:rPr>
      </w:pPr>
      <w:del w:id="6413" w:author="Thar Adale" w:date="2020-07-16T19:53:00Z">
        <w:r w:rsidDel="00343D9B">
          <w:delText>yes</w:delText>
        </w:r>
      </w:del>
    </w:p>
    <w:p w14:paraId="6CC0C889" w14:textId="4D8EBC22" w:rsidR="00F01A52" w:rsidDel="00343D9B" w:rsidRDefault="00F01A52" w:rsidP="00F01A52">
      <w:pPr>
        <w:numPr>
          <w:ilvl w:val="1"/>
          <w:numId w:val="39"/>
        </w:numPr>
        <w:spacing w:line="480" w:lineRule="auto"/>
        <w:ind w:left="1080"/>
        <w:rPr>
          <w:del w:id="6414" w:author="Thar Adale" w:date="2020-07-16T19:53:00Z"/>
        </w:rPr>
      </w:pPr>
      <w:del w:id="6415" w:author="Thar Adale" w:date="2020-07-16T19:53:00Z">
        <w:r w:rsidDel="00343D9B">
          <w:delText>heart murmur</w:delText>
        </w:r>
      </w:del>
    </w:p>
    <w:p w14:paraId="3ADA33A5" w14:textId="243D5128" w:rsidR="00F01A52" w:rsidDel="00343D9B" w:rsidRDefault="00F01A52" w:rsidP="00F01A52">
      <w:pPr>
        <w:numPr>
          <w:ilvl w:val="1"/>
          <w:numId w:val="39"/>
        </w:numPr>
        <w:spacing w:line="480" w:lineRule="auto"/>
        <w:ind w:left="1080"/>
        <w:rPr>
          <w:del w:id="6416" w:author="Thar Adale" w:date="2020-07-16T19:53:00Z"/>
        </w:rPr>
      </w:pPr>
      <w:del w:id="6417" w:author="Thar Adale" w:date="2020-07-16T19:53:00Z">
        <w:r w:rsidDel="00343D9B">
          <w:delText>heart murmur</w:delText>
        </w:r>
      </w:del>
    </w:p>
    <w:p w14:paraId="5FFC0ECA" w14:textId="616E87CA" w:rsidR="00F01A52" w:rsidDel="00343D9B" w:rsidRDefault="00F01A52" w:rsidP="00F01A52">
      <w:pPr>
        <w:numPr>
          <w:ilvl w:val="1"/>
          <w:numId w:val="39"/>
        </w:numPr>
        <w:spacing w:line="480" w:lineRule="auto"/>
        <w:ind w:left="1080"/>
        <w:rPr>
          <w:del w:id="6418" w:author="Thar Adale" w:date="2020-07-16T19:53:00Z"/>
        </w:rPr>
      </w:pPr>
      <w:del w:id="6419" w:author="Thar Adale" w:date="2020-07-16T19:53:00Z">
        <w:r w:rsidDel="00343D9B">
          <w:delText>patent foramen ovale</w:delText>
        </w:r>
      </w:del>
    </w:p>
    <w:p w14:paraId="63D05105" w14:textId="36EE6ECA" w:rsidR="00F01A52" w:rsidDel="00343D9B" w:rsidRDefault="00F01A52" w:rsidP="00F01A52">
      <w:pPr>
        <w:numPr>
          <w:ilvl w:val="1"/>
          <w:numId w:val="39"/>
        </w:numPr>
        <w:spacing w:line="480" w:lineRule="auto"/>
        <w:ind w:left="1080"/>
        <w:rPr>
          <w:del w:id="6420" w:author="Thar Adale" w:date="2020-07-16T19:53:00Z"/>
        </w:rPr>
      </w:pPr>
      <w:del w:id="6421" w:author="Thar Adale" w:date="2020-07-16T19:53:00Z">
        <w:r w:rsidDel="00343D9B">
          <w:delText>VSD was treated so it is the first-listed diagnosis</w:delText>
        </w:r>
      </w:del>
    </w:p>
    <w:p w14:paraId="49C10D66" w14:textId="686F1558" w:rsidR="00F01A52" w:rsidDel="00343D9B" w:rsidRDefault="00F01A52" w:rsidP="00B2019F">
      <w:pPr>
        <w:keepNext/>
        <w:keepLines/>
        <w:spacing w:line="480" w:lineRule="auto"/>
        <w:outlineLvl w:val="1"/>
        <w:rPr>
          <w:del w:id="6422" w:author="Thar Adale" w:date="2020-07-16T19:53:00Z"/>
          <w:b/>
          <w:bCs/>
          <w:szCs w:val="26"/>
        </w:rPr>
      </w:pPr>
      <w:del w:id="6423" w:author="Thar Adale" w:date="2020-07-16T19:53:00Z">
        <w:r w:rsidDel="00343D9B">
          <w:rPr>
            <w:b/>
            <w:bCs/>
            <w:szCs w:val="26"/>
          </w:rPr>
          <w:delText xml:space="preserve">Exercise </w:delText>
        </w:r>
        <w:r w:rsidR="006749A5" w:rsidDel="00343D9B">
          <w:rPr>
            <w:b/>
            <w:bCs/>
            <w:szCs w:val="26"/>
          </w:rPr>
          <w:delText>24</w:delText>
        </w:r>
        <w:r w:rsidDel="00343D9B">
          <w:rPr>
            <w:b/>
            <w:bCs/>
            <w:szCs w:val="26"/>
          </w:rPr>
          <w:delText>.3 Assigning Codes for Congenital Abnormalities</w:delText>
        </w:r>
      </w:del>
    </w:p>
    <w:p w14:paraId="0E2BE111" w14:textId="512F896C" w:rsidR="00F01A52" w:rsidDel="00343D9B" w:rsidRDefault="00E2461D" w:rsidP="00237906">
      <w:pPr>
        <w:spacing w:line="480" w:lineRule="auto"/>
        <w:ind w:left="360"/>
        <w:rPr>
          <w:del w:id="6424" w:author="Thar Adale" w:date="2020-07-16T19:53:00Z"/>
        </w:rPr>
      </w:pPr>
      <w:del w:id="6425" w:author="Thar Adale" w:date="2020-07-16T19:53:00Z">
        <w:r w:rsidRPr="00237906" w:rsidDel="00343D9B">
          <w:delText>1.</w:delText>
        </w:r>
        <w:r w:rsidDel="00343D9B">
          <w:rPr>
            <w:rStyle w:val="Emphasis"/>
          </w:rPr>
          <w:delText xml:space="preserve"> </w:delText>
        </w:r>
        <w:r w:rsidR="00F01A52" w:rsidRPr="00FA796D" w:rsidDel="00343D9B">
          <w:rPr>
            <w:rStyle w:val="Emphasis"/>
          </w:rPr>
          <w:delText xml:space="preserve">Q87.418 </w:delText>
        </w:r>
        <w:r w:rsidR="00F01A52" w:rsidDel="00343D9B">
          <w:delText xml:space="preserve"> (Syndrome, Marfan’s, with, cardiovascular manifestations)</w:delText>
        </w:r>
      </w:del>
    </w:p>
    <w:p w14:paraId="446608F1" w14:textId="618AC9BC" w:rsidR="00F01A52" w:rsidDel="00343D9B" w:rsidRDefault="00E2461D" w:rsidP="00237906">
      <w:pPr>
        <w:spacing w:line="480" w:lineRule="auto"/>
        <w:ind w:left="360"/>
        <w:rPr>
          <w:del w:id="6426" w:author="Thar Adale" w:date="2020-07-16T19:53:00Z"/>
        </w:rPr>
      </w:pPr>
      <w:del w:id="6427" w:author="Thar Adale" w:date="2020-07-16T19:53:00Z">
        <w:r w:rsidRPr="00237906" w:rsidDel="00343D9B">
          <w:delText>2.</w:delText>
        </w:r>
        <w:r w:rsidDel="00343D9B">
          <w:rPr>
            <w:rStyle w:val="Emphasis"/>
          </w:rPr>
          <w:delText xml:space="preserve"> </w:delText>
        </w:r>
        <w:r w:rsidR="00F01A52" w:rsidRPr="00FA796D" w:rsidDel="00343D9B">
          <w:rPr>
            <w:rStyle w:val="Emphasis"/>
          </w:rPr>
          <w:delText>Q61.01</w:delText>
        </w:r>
        <w:r w:rsidR="00F01A52" w:rsidDel="00343D9B">
          <w:delText xml:space="preserve">  (Cyst, kidney, solitary)</w:delText>
        </w:r>
        <w:r w:rsidR="00F01A52" w:rsidDel="00343D9B">
          <w:br/>
        </w:r>
        <w:r w:rsidR="00F01A52" w:rsidRPr="00FA796D" w:rsidDel="00343D9B">
          <w:rPr>
            <w:rStyle w:val="Emphasis"/>
          </w:rPr>
          <w:delText xml:space="preserve">Q62.0 </w:delText>
        </w:r>
        <w:r w:rsidR="00F01A52" w:rsidDel="00343D9B">
          <w:delText xml:space="preserve"> (Hydronephrosis, congenital)</w:delText>
        </w:r>
      </w:del>
    </w:p>
    <w:p w14:paraId="1971CF22" w14:textId="032E0A98" w:rsidR="00F01A52" w:rsidDel="00343D9B" w:rsidRDefault="00E2461D" w:rsidP="00237906">
      <w:pPr>
        <w:spacing w:line="480" w:lineRule="auto"/>
        <w:ind w:left="360"/>
        <w:rPr>
          <w:del w:id="6428" w:author="Thar Adale" w:date="2020-07-16T19:53:00Z"/>
        </w:rPr>
      </w:pPr>
      <w:del w:id="6429" w:author="Thar Adale" w:date="2020-07-16T19:53:00Z">
        <w:r w:rsidRPr="00237906" w:rsidDel="00343D9B">
          <w:delText>3.</w:delText>
        </w:r>
        <w:r w:rsidDel="00343D9B">
          <w:rPr>
            <w:rStyle w:val="Emphasis"/>
          </w:rPr>
          <w:delText xml:space="preserve"> </w:delText>
        </w:r>
        <w:r w:rsidR="00F01A52" w:rsidRPr="00FA796D" w:rsidDel="00343D9B">
          <w:rPr>
            <w:rStyle w:val="Emphasis"/>
          </w:rPr>
          <w:delText xml:space="preserve">Q51.0 </w:delText>
        </w:r>
        <w:r w:rsidR="00F01A52" w:rsidDel="00343D9B">
          <w:delText xml:space="preserve"> (Absence, uterus, congenital)</w:delText>
        </w:r>
      </w:del>
    </w:p>
    <w:p w14:paraId="3E240D10" w14:textId="031C2E51" w:rsidR="00F01A52" w:rsidDel="00343D9B" w:rsidRDefault="00E2461D" w:rsidP="00237906">
      <w:pPr>
        <w:spacing w:line="480" w:lineRule="auto"/>
        <w:ind w:left="360"/>
        <w:rPr>
          <w:del w:id="6430" w:author="Thar Adale" w:date="2020-07-16T19:53:00Z"/>
        </w:rPr>
      </w:pPr>
      <w:del w:id="6431" w:author="Thar Adale" w:date="2020-07-16T19:53:00Z">
        <w:r w:rsidRPr="00237906" w:rsidDel="00343D9B">
          <w:delText>4.</w:delText>
        </w:r>
        <w:r w:rsidDel="00343D9B">
          <w:rPr>
            <w:rStyle w:val="Emphasis"/>
          </w:rPr>
          <w:delText xml:space="preserve"> </w:delText>
        </w:r>
        <w:r w:rsidR="00F01A52" w:rsidRPr="00FA796D" w:rsidDel="00343D9B">
          <w:rPr>
            <w:rStyle w:val="Emphasis"/>
          </w:rPr>
          <w:delText>Q39.3</w:delText>
        </w:r>
        <w:r w:rsidR="00F01A52" w:rsidDel="00343D9B">
          <w:delText xml:space="preserve">  (Ring, Schatzki’s, congenital)</w:delText>
        </w:r>
      </w:del>
    </w:p>
    <w:p w14:paraId="0816041F" w14:textId="6A18D3CB" w:rsidR="00F01A52" w:rsidDel="00343D9B" w:rsidRDefault="00E2461D" w:rsidP="00237906">
      <w:pPr>
        <w:spacing w:line="480" w:lineRule="auto"/>
        <w:ind w:left="360"/>
        <w:rPr>
          <w:del w:id="6432" w:author="Thar Adale" w:date="2020-07-16T19:53:00Z"/>
        </w:rPr>
      </w:pPr>
      <w:del w:id="6433" w:author="Thar Adale" w:date="2020-07-16T19:53:00Z">
        <w:r w:rsidRPr="00237906" w:rsidDel="00343D9B">
          <w:delText>5.</w:delText>
        </w:r>
        <w:r w:rsidDel="00343D9B">
          <w:rPr>
            <w:rStyle w:val="Emphasis"/>
          </w:rPr>
          <w:delText xml:space="preserve"> </w:delText>
        </w:r>
        <w:r w:rsidR="00F01A52" w:rsidRPr="00FA796D" w:rsidDel="00343D9B">
          <w:rPr>
            <w:rStyle w:val="Emphasis"/>
          </w:rPr>
          <w:delText xml:space="preserve">Q69.1  </w:delText>
        </w:r>
        <w:r w:rsidR="00F01A52" w:rsidDel="00343D9B">
          <w:delText>(Accessory, thumb)</w:delText>
        </w:r>
      </w:del>
    </w:p>
    <w:p w14:paraId="4FA8BC8D" w14:textId="405AFC07" w:rsidR="00F01A52" w:rsidDel="00343D9B" w:rsidRDefault="00F01A52" w:rsidP="00B2019F">
      <w:pPr>
        <w:keepNext/>
        <w:keepLines/>
        <w:spacing w:line="480" w:lineRule="auto"/>
        <w:outlineLvl w:val="1"/>
        <w:rPr>
          <w:del w:id="6434" w:author="Thar Adale" w:date="2020-07-16T19:53:00Z"/>
          <w:b/>
          <w:bCs/>
          <w:szCs w:val="26"/>
        </w:rPr>
      </w:pPr>
      <w:del w:id="6435" w:author="Thar Adale" w:date="2020-07-16T19:53:00Z">
        <w:r w:rsidDel="00343D9B">
          <w:rPr>
            <w:b/>
            <w:bCs/>
            <w:szCs w:val="26"/>
          </w:rPr>
          <w:delText xml:space="preserve">Exercise </w:delText>
        </w:r>
        <w:r w:rsidR="006749A5" w:rsidDel="00343D9B">
          <w:rPr>
            <w:b/>
            <w:bCs/>
            <w:szCs w:val="26"/>
          </w:rPr>
          <w:delText>24</w:delText>
        </w:r>
        <w:r w:rsidDel="00343D9B">
          <w:rPr>
            <w:b/>
            <w:bCs/>
            <w:szCs w:val="26"/>
          </w:rPr>
          <w:delText>.4 Arranging Codes for Congenital Abnormalities</w:delText>
        </w:r>
      </w:del>
    </w:p>
    <w:p w14:paraId="17565C45" w14:textId="4063BF77" w:rsidR="00F01A52" w:rsidDel="00343D9B" w:rsidRDefault="00E2461D" w:rsidP="00237906">
      <w:pPr>
        <w:spacing w:line="480" w:lineRule="auto"/>
        <w:ind w:left="360"/>
        <w:rPr>
          <w:del w:id="6436" w:author="Thar Adale" w:date="2020-07-16T19:53:00Z"/>
        </w:rPr>
      </w:pPr>
      <w:del w:id="6437" w:author="Thar Adale" w:date="2020-07-16T19:53:00Z">
        <w:r w:rsidRPr="00237906" w:rsidDel="00343D9B">
          <w:delText xml:space="preserve">1. </w:delText>
        </w:r>
        <w:r w:rsidR="00F01A52" w:rsidRPr="00FA796D" w:rsidDel="00343D9B">
          <w:rPr>
            <w:rStyle w:val="Emphasis"/>
          </w:rPr>
          <w:delText xml:space="preserve">Q90.0 </w:delText>
        </w:r>
        <w:r w:rsidR="00F01A52" w:rsidDel="00343D9B">
          <w:rPr>
            <w:lang w:val="pt-BR"/>
          </w:rPr>
          <w:delText xml:space="preserve"> (Down syndrome, nonmosaicism)</w:delText>
        </w:r>
        <w:r w:rsidR="00F01A52" w:rsidDel="00343D9B">
          <w:rPr>
            <w:lang w:val="pt-BR"/>
          </w:rPr>
          <w:br/>
        </w:r>
        <w:r w:rsidR="00F01A52" w:rsidRPr="00FA796D" w:rsidDel="00343D9B">
          <w:rPr>
            <w:rStyle w:val="Emphasis"/>
          </w:rPr>
          <w:delText>Q21.1</w:delText>
        </w:r>
        <w:r w:rsidR="00F01A52" w:rsidDel="00343D9B">
          <w:rPr>
            <w:lang w:val="pt-BR"/>
          </w:rPr>
          <w:delText xml:space="preserve">  (Defect, septal, atrial)</w:delText>
        </w:r>
        <w:r w:rsidR="00F01A52" w:rsidDel="00343D9B">
          <w:br/>
        </w:r>
        <w:r w:rsidR="00F01A52" w:rsidRPr="00FA796D" w:rsidDel="00343D9B">
          <w:rPr>
            <w:rStyle w:val="Emphasis"/>
          </w:rPr>
          <w:delText>Q34.8</w:delText>
        </w:r>
        <w:r w:rsidR="00F01A52" w:rsidDel="00343D9B">
          <w:delText xml:space="preserve">  (</w:delText>
        </w:r>
        <w:r w:rsidR="000F75A7" w:rsidDel="00343D9B">
          <w:delText>Anomaly</w:delText>
        </w:r>
        <w:r w:rsidR="00F01A52" w:rsidDel="00343D9B">
          <w:delText>, respiratory system, other specified)</w:delText>
        </w:r>
      </w:del>
    </w:p>
    <w:p w14:paraId="671E7DE2" w14:textId="66C8B18B" w:rsidR="00F01A52" w:rsidDel="00343D9B" w:rsidRDefault="00E2461D" w:rsidP="00237906">
      <w:pPr>
        <w:spacing w:line="480" w:lineRule="auto"/>
        <w:ind w:left="360"/>
        <w:rPr>
          <w:del w:id="6438" w:author="Thar Adale" w:date="2020-07-16T19:53:00Z"/>
          <w:lang w:val="pt-BR"/>
        </w:rPr>
      </w:pPr>
      <w:del w:id="6439" w:author="Thar Adale" w:date="2020-07-16T19:53:00Z">
        <w:r w:rsidRPr="00237906" w:rsidDel="00343D9B">
          <w:delText xml:space="preserve">2. </w:delText>
        </w:r>
        <w:r w:rsidR="00F01A52" w:rsidRPr="00FA796D" w:rsidDel="00343D9B">
          <w:rPr>
            <w:rStyle w:val="Emphasis"/>
          </w:rPr>
          <w:delText>Z38.00</w:delText>
        </w:r>
        <w:r w:rsidR="00F01A52" w:rsidDel="00343D9B">
          <w:delText xml:space="preserve">  (Newborn, born in hospital)</w:delText>
        </w:r>
        <w:r w:rsidR="00F01A52" w:rsidDel="00343D9B">
          <w:br/>
        </w:r>
        <w:r w:rsidR="00F01A52" w:rsidRPr="00FA796D" w:rsidDel="00343D9B">
          <w:rPr>
            <w:rStyle w:val="Emphasis"/>
          </w:rPr>
          <w:delText>P05.18</w:delText>
        </w:r>
        <w:r w:rsidR="00F01A52" w:rsidDel="00343D9B">
          <w:delText xml:space="preserve">  (Small-for-dates, 2000-2499 grams)</w:delText>
        </w:r>
        <w:r w:rsidR="00F01A52" w:rsidDel="00343D9B">
          <w:br/>
        </w:r>
        <w:r w:rsidR="003E48B6" w:rsidDel="00343D9B">
          <w:rPr>
            <w:rStyle w:val="Emphasis"/>
          </w:rPr>
          <w:delText>Q87.11</w:delText>
        </w:r>
        <w:r w:rsidR="00F01A52" w:rsidDel="00343D9B">
          <w:rPr>
            <w:lang w:val="pt-BR"/>
          </w:rPr>
          <w:delText xml:space="preserve">  (Prader-Willi syndrome)</w:delText>
        </w:r>
        <w:r w:rsidR="00F01A52" w:rsidDel="00343D9B">
          <w:rPr>
            <w:lang w:val="pt-BR"/>
          </w:rPr>
          <w:br/>
        </w:r>
        <w:r w:rsidR="00F01A52" w:rsidRPr="00FA796D" w:rsidDel="00343D9B">
          <w:rPr>
            <w:rStyle w:val="Emphasis"/>
          </w:rPr>
          <w:delText>Q55.1</w:delText>
        </w:r>
        <w:r w:rsidR="00F01A52" w:rsidDel="00343D9B">
          <w:rPr>
            <w:lang w:val="pt-BR"/>
          </w:rPr>
          <w:delText xml:space="preserve">  (Hypoplasia, testis)</w:delText>
        </w:r>
      </w:del>
    </w:p>
    <w:p w14:paraId="17D0377F" w14:textId="4A8A9AA3" w:rsidR="00F01A52" w:rsidDel="00343D9B" w:rsidRDefault="00E2461D" w:rsidP="00237906">
      <w:pPr>
        <w:spacing w:line="480" w:lineRule="auto"/>
        <w:ind w:left="360"/>
        <w:rPr>
          <w:del w:id="6440" w:author="Thar Adale" w:date="2020-07-16T19:53:00Z"/>
        </w:rPr>
      </w:pPr>
      <w:del w:id="6441" w:author="Thar Adale" w:date="2020-07-16T19:53:00Z">
        <w:r w:rsidRPr="00237906" w:rsidDel="00343D9B">
          <w:delText>3.</w:delText>
        </w:r>
        <w:r w:rsidDel="00343D9B">
          <w:rPr>
            <w:rStyle w:val="Emphasis"/>
          </w:rPr>
          <w:delText xml:space="preserve"> </w:delText>
        </w:r>
        <w:r w:rsidR="00F01A52" w:rsidRPr="00FA796D" w:rsidDel="00343D9B">
          <w:rPr>
            <w:rStyle w:val="Emphasis"/>
          </w:rPr>
          <w:delText xml:space="preserve">Z00.121  </w:delText>
        </w:r>
        <w:r w:rsidR="00F01A52" w:rsidDel="00343D9B">
          <w:delText>(Examination, child, with abnormal findings</w:delText>
        </w:r>
        <w:r w:rsidR="00F01A52" w:rsidDel="00343D9B">
          <w:br/>
        </w:r>
        <w:r w:rsidR="00F01A52" w:rsidRPr="00FA796D" w:rsidDel="00343D9B">
          <w:rPr>
            <w:rStyle w:val="Emphasis"/>
          </w:rPr>
          <w:delText>Q40.2</w:delText>
        </w:r>
        <w:r w:rsidR="00F01A52" w:rsidDel="00343D9B">
          <w:rPr>
            <w:lang w:val="pt-BR"/>
          </w:rPr>
          <w:delText xml:space="preserve"> (Microgastria)</w:delText>
        </w:r>
        <w:r w:rsidR="00F01A52" w:rsidDel="00343D9B">
          <w:br/>
        </w:r>
        <w:r w:rsidR="00F01A52" w:rsidRPr="00FA796D" w:rsidDel="00343D9B">
          <w:rPr>
            <w:rStyle w:val="Emphasis"/>
          </w:rPr>
          <w:delText>R62.51</w:delText>
        </w:r>
        <w:r w:rsidR="00F01A52" w:rsidDel="00343D9B">
          <w:delText xml:space="preserve">  (Failure, to thrive)</w:delText>
        </w:r>
      </w:del>
    </w:p>
    <w:p w14:paraId="29EDC84C" w14:textId="3BC348A2" w:rsidR="00F01A52" w:rsidDel="00343D9B" w:rsidRDefault="00E2461D" w:rsidP="00237906">
      <w:pPr>
        <w:spacing w:line="480" w:lineRule="auto"/>
        <w:ind w:left="360"/>
        <w:rPr>
          <w:del w:id="6442" w:author="Thar Adale" w:date="2020-07-16T19:53:00Z"/>
          <w:lang w:val="pt-BR"/>
        </w:rPr>
      </w:pPr>
      <w:del w:id="6443" w:author="Thar Adale" w:date="2020-07-16T19:53:00Z">
        <w:r w:rsidRPr="00237906" w:rsidDel="00343D9B">
          <w:delText xml:space="preserve">4. </w:delText>
        </w:r>
        <w:r w:rsidR="00F01A52" w:rsidRPr="00FA796D" w:rsidDel="00343D9B">
          <w:rPr>
            <w:rStyle w:val="Emphasis"/>
          </w:rPr>
          <w:delText>Z38.01</w:delText>
        </w:r>
        <w:r w:rsidR="00F01A52" w:rsidDel="00343D9B">
          <w:delText xml:space="preserve">  (Newborn, born in hospital, by cesarean)</w:delText>
        </w:r>
        <w:r w:rsidR="00F01A52" w:rsidDel="00343D9B">
          <w:br/>
        </w:r>
        <w:r w:rsidR="00F01A52" w:rsidRPr="00FA796D" w:rsidDel="00343D9B">
          <w:rPr>
            <w:rStyle w:val="Emphasis"/>
          </w:rPr>
          <w:delText xml:space="preserve">Q40.0 </w:delText>
        </w:r>
        <w:r w:rsidR="00F01A52" w:rsidDel="00343D9B">
          <w:rPr>
            <w:lang w:val="pt-BR"/>
          </w:rPr>
          <w:delText xml:space="preserve"> (Stenosis, pylorus, congenital)</w:delText>
        </w:r>
        <w:r w:rsidR="00F01A52" w:rsidDel="00343D9B">
          <w:rPr>
            <w:lang w:val="pt-BR"/>
          </w:rPr>
          <w:br/>
        </w:r>
        <w:r w:rsidR="00F01A52" w:rsidRPr="00FA796D" w:rsidDel="00343D9B">
          <w:rPr>
            <w:rStyle w:val="Emphasis"/>
          </w:rPr>
          <w:delText xml:space="preserve">Q43.0 </w:delText>
        </w:r>
        <w:r w:rsidR="00F01A52" w:rsidDel="00343D9B">
          <w:rPr>
            <w:lang w:val="pt-BR"/>
          </w:rPr>
          <w:delText xml:space="preserve"> (Meckel’s diverticulitis, diverticulum)</w:delText>
        </w:r>
      </w:del>
    </w:p>
    <w:p w14:paraId="2229D830" w14:textId="2FE848F6" w:rsidR="00F01A52" w:rsidDel="00343D9B" w:rsidRDefault="00E2461D" w:rsidP="00237906">
      <w:pPr>
        <w:spacing w:line="480" w:lineRule="auto"/>
        <w:ind w:left="360"/>
        <w:rPr>
          <w:del w:id="6444" w:author="Thar Adale" w:date="2020-07-16T19:53:00Z"/>
        </w:rPr>
      </w:pPr>
      <w:del w:id="6445" w:author="Thar Adale" w:date="2020-07-16T19:53:00Z">
        <w:r w:rsidRPr="00237906" w:rsidDel="00343D9B">
          <w:delText xml:space="preserve">5. </w:delText>
        </w:r>
        <w:r w:rsidR="00F01A52" w:rsidRPr="00FA796D" w:rsidDel="00343D9B">
          <w:rPr>
            <w:rStyle w:val="Emphasis"/>
          </w:rPr>
          <w:delText>Q21.0</w:delText>
        </w:r>
        <w:r w:rsidR="00F01A52" w:rsidDel="00343D9B">
          <w:delText xml:space="preserve">  (Defect, septal, ventricular)</w:delText>
        </w:r>
        <w:r w:rsidR="00F01A52" w:rsidDel="00343D9B">
          <w:br/>
        </w:r>
        <w:r w:rsidR="00F01A52" w:rsidRPr="00FA796D" w:rsidDel="00343D9B">
          <w:rPr>
            <w:rStyle w:val="Emphasis"/>
          </w:rPr>
          <w:delText>Q21.1</w:delText>
        </w:r>
        <w:r w:rsidR="00F01A52" w:rsidDel="00343D9B">
          <w:delText xml:space="preserve">  (Patent, foramen, ovale)</w:delText>
        </w:r>
      </w:del>
    </w:p>
    <w:p w14:paraId="3A577557" w14:textId="7D43D71C" w:rsidR="00F01A52" w:rsidDel="00343D9B" w:rsidRDefault="00F01A52" w:rsidP="00B2019F">
      <w:pPr>
        <w:rPr>
          <w:del w:id="6446" w:author="Thar Adale" w:date="2020-07-16T19:53:00Z"/>
        </w:rPr>
      </w:pPr>
    </w:p>
    <w:p w14:paraId="483D6485" w14:textId="57BF4272" w:rsidR="00F01A52" w:rsidDel="00343D9B" w:rsidRDefault="00F01A52" w:rsidP="00B2019F">
      <w:pPr>
        <w:keepNext/>
        <w:keepLines/>
        <w:spacing w:line="480" w:lineRule="auto"/>
        <w:outlineLvl w:val="1"/>
        <w:rPr>
          <w:del w:id="6447" w:author="Thar Adale" w:date="2020-07-16T19:53:00Z"/>
          <w:b/>
          <w:bCs/>
          <w:szCs w:val="26"/>
        </w:rPr>
      </w:pPr>
      <w:del w:id="6448" w:author="Thar Adale" w:date="2020-07-16T19:53:00Z">
        <w:r w:rsidDel="00343D9B">
          <w:rPr>
            <w:b/>
            <w:bCs/>
            <w:szCs w:val="26"/>
          </w:rPr>
          <w:delText>CONCEPT QUIZ</w:delText>
        </w:r>
      </w:del>
    </w:p>
    <w:p w14:paraId="76461AF4" w14:textId="3D5DD3E6" w:rsidR="00F01A52" w:rsidDel="00343D9B" w:rsidRDefault="00F01A52" w:rsidP="00B2019F">
      <w:pPr>
        <w:keepNext/>
        <w:keepLines/>
        <w:spacing w:line="480" w:lineRule="auto"/>
        <w:outlineLvl w:val="1"/>
        <w:rPr>
          <w:del w:id="6449" w:author="Thar Adale" w:date="2020-07-16T19:53:00Z"/>
          <w:b/>
          <w:bCs/>
          <w:szCs w:val="26"/>
        </w:rPr>
      </w:pPr>
      <w:del w:id="6450" w:author="Thar Adale" w:date="2020-07-16T19:53:00Z">
        <w:r w:rsidDel="00343D9B">
          <w:rPr>
            <w:b/>
            <w:bCs/>
            <w:szCs w:val="26"/>
          </w:rPr>
          <w:delText>Completion</w:delText>
        </w:r>
      </w:del>
    </w:p>
    <w:p w14:paraId="7A84FE45" w14:textId="5FD8827A" w:rsidR="00F01A52" w:rsidDel="00343D9B" w:rsidRDefault="00F01A52" w:rsidP="00F01A52">
      <w:pPr>
        <w:numPr>
          <w:ilvl w:val="0"/>
          <w:numId w:val="42"/>
        </w:numPr>
        <w:spacing w:line="480" w:lineRule="auto"/>
        <w:rPr>
          <w:del w:id="6451" w:author="Thar Adale" w:date="2020-07-16T19:53:00Z"/>
        </w:rPr>
      </w:pPr>
      <w:del w:id="6452" w:author="Thar Adale" w:date="2020-07-16T19:53:00Z">
        <w:r w:rsidDel="00343D9B">
          <w:delText>chromosomal abnormality</w:delText>
        </w:r>
      </w:del>
    </w:p>
    <w:p w14:paraId="5B1B922E" w14:textId="2D746AE7" w:rsidR="00F01A52" w:rsidDel="00343D9B" w:rsidRDefault="00F01A52" w:rsidP="00F01A52">
      <w:pPr>
        <w:numPr>
          <w:ilvl w:val="0"/>
          <w:numId w:val="42"/>
        </w:numPr>
        <w:spacing w:line="480" w:lineRule="auto"/>
        <w:rPr>
          <w:del w:id="6453" w:author="Thar Adale" w:date="2020-07-16T19:53:00Z"/>
        </w:rPr>
      </w:pPr>
      <w:del w:id="6454" w:author="Thar Adale" w:date="2020-07-16T19:53:00Z">
        <w:r w:rsidDel="00343D9B">
          <w:delText>deformity</w:delText>
        </w:r>
      </w:del>
    </w:p>
    <w:p w14:paraId="4BC3C4F4" w14:textId="3BE16582" w:rsidR="00F01A52" w:rsidDel="00343D9B" w:rsidRDefault="00F01A52" w:rsidP="00F01A52">
      <w:pPr>
        <w:numPr>
          <w:ilvl w:val="0"/>
          <w:numId w:val="42"/>
        </w:numPr>
        <w:spacing w:line="480" w:lineRule="auto"/>
        <w:rPr>
          <w:del w:id="6455" w:author="Thar Adale" w:date="2020-07-16T19:53:00Z"/>
        </w:rPr>
      </w:pPr>
      <w:del w:id="6456" w:author="Thar Adale" w:date="2020-07-16T19:53:00Z">
        <w:r w:rsidDel="00343D9B">
          <w:delText>cleft palate</w:delText>
        </w:r>
      </w:del>
    </w:p>
    <w:p w14:paraId="3067A11A" w14:textId="080136D8" w:rsidR="00F01A52" w:rsidDel="00343D9B" w:rsidRDefault="00F01A52" w:rsidP="00F01A52">
      <w:pPr>
        <w:numPr>
          <w:ilvl w:val="0"/>
          <w:numId w:val="42"/>
        </w:numPr>
        <w:spacing w:line="480" w:lineRule="auto"/>
        <w:rPr>
          <w:del w:id="6457" w:author="Thar Adale" w:date="2020-07-16T19:53:00Z"/>
        </w:rPr>
      </w:pPr>
      <w:del w:id="6458" w:author="Thar Adale" w:date="2020-07-16T19:53:00Z">
        <w:r w:rsidDel="00343D9B">
          <w:delText>hydronephrosis</w:delText>
        </w:r>
      </w:del>
    </w:p>
    <w:p w14:paraId="129C41D5" w14:textId="73029736" w:rsidR="00F01A52" w:rsidDel="00343D9B" w:rsidRDefault="00F01A52" w:rsidP="00F01A52">
      <w:pPr>
        <w:numPr>
          <w:ilvl w:val="0"/>
          <w:numId w:val="42"/>
        </w:numPr>
        <w:spacing w:line="480" w:lineRule="auto"/>
        <w:rPr>
          <w:del w:id="6459" w:author="Thar Adale" w:date="2020-07-16T19:53:00Z"/>
        </w:rPr>
      </w:pPr>
      <w:del w:id="6460" w:author="Thar Adale" w:date="2020-07-16T19:53:00Z">
        <w:r w:rsidDel="00343D9B">
          <w:delText>transposition of the great vessels</w:delText>
        </w:r>
      </w:del>
    </w:p>
    <w:p w14:paraId="0F9644A0" w14:textId="6EB2A2D9" w:rsidR="00F01A52" w:rsidDel="00343D9B" w:rsidRDefault="00F01A52" w:rsidP="00F01A52">
      <w:pPr>
        <w:numPr>
          <w:ilvl w:val="0"/>
          <w:numId w:val="42"/>
        </w:numPr>
        <w:spacing w:line="480" w:lineRule="auto"/>
        <w:rPr>
          <w:del w:id="6461" w:author="Thar Adale" w:date="2020-07-16T19:53:00Z"/>
        </w:rPr>
      </w:pPr>
      <w:del w:id="6462" w:author="Thar Adale" w:date="2020-07-16T19:53:00Z">
        <w:r w:rsidDel="00343D9B">
          <w:delText>mothers</w:delText>
        </w:r>
      </w:del>
    </w:p>
    <w:p w14:paraId="12D3631A" w14:textId="66840A30" w:rsidR="00F01A52" w:rsidDel="00343D9B" w:rsidRDefault="00F01A52" w:rsidP="00F01A52">
      <w:pPr>
        <w:numPr>
          <w:ilvl w:val="0"/>
          <w:numId w:val="42"/>
        </w:numPr>
        <w:spacing w:line="480" w:lineRule="auto"/>
        <w:rPr>
          <w:del w:id="6463" w:author="Thar Adale" w:date="2020-07-16T19:53:00Z"/>
        </w:rPr>
      </w:pPr>
      <w:del w:id="6464" w:author="Thar Adale" w:date="2020-07-16T19:53:00Z">
        <w:r w:rsidDel="00343D9B">
          <w:delText>hypospadias</w:delText>
        </w:r>
      </w:del>
    </w:p>
    <w:p w14:paraId="528DA008" w14:textId="79FB007E" w:rsidR="00F01A52" w:rsidDel="00343D9B" w:rsidRDefault="00F01A52" w:rsidP="00F01A52">
      <w:pPr>
        <w:numPr>
          <w:ilvl w:val="0"/>
          <w:numId w:val="42"/>
        </w:numPr>
        <w:spacing w:line="480" w:lineRule="auto"/>
        <w:rPr>
          <w:del w:id="6465" w:author="Thar Adale" w:date="2020-07-16T19:53:00Z"/>
        </w:rPr>
      </w:pPr>
      <w:del w:id="6466" w:author="Thar Adale" w:date="2020-07-16T19:53:00Z">
        <w:r w:rsidDel="00343D9B">
          <w:delText>Marfan</w:delText>
        </w:r>
        <w:r w:rsidR="00BC26AC" w:rsidDel="00343D9B">
          <w:delText>’s</w:delText>
        </w:r>
        <w:r w:rsidDel="00343D9B">
          <w:delText xml:space="preserve"> syndrome</w:delText>
        </w:r>
      </w:del>
    </w:p>
    <w:p w14:paraId="1E41269B" w14:textId="4354A731" w:rsidR="00F01A52" w:rsidDel="00343D9B" w:rsidRDefault="00F01A52" w:rsidP="00F01A52">
      <w:pPr>
        <w:numPr>
          <w:ilvl w:val="0"/>
          <w:numId w:val="42"/>
        </w:numPr>
        <w:spacing w:line="480" w:lineRule="auto"/>
        <w:rPr>
          <w:del w:id="6467" w:author="Thar Adale" w:date="2020-07-16T19:53:00Z"/>
        </w:rPr>
      </w:pPr>
      <w:del w:id="6468" w:author="Thar Adale" w:date="2020-07-16T19:53:00Z">
        <w:r w:rsidDel="00343D9B">
          <w:delText>Down syndrome</w:delText>
        </w:r>
      </w:del>
    </w:p>
    <w:p w14:paraId="4472B7AA" w14:textId="4E07A525" w:rsidR="00F01A52" w:rsidDel="00343D9B" w:rsidRDefault="00F01A52" w:rsidP="00F01A52">
      <w:pPr>
        <w:numPr>
          <w:ilvl w:val="0"/>
          <w:numId w:val="42"/>
        </w:numPr>
        <w:spacing w:line="480" w:lineRule="auto"/>
        <w:rPr>
          <w:del w:id="6469" w:author="Thar Adale" w:date="2020-07-16T19:53:00Z"/>
        </w:rPr>
      </w:pPr>
      <w:del w:id="6470" w:author="Thar Adale" w:date="2020-07-16T19:53:00Z">
        <w:r w:rsidDel="00343D9B">
          <w:delText>Turner</w:delText>
        </w:r>
        <w:r w:rsidR="00BC26AC" w:rsidDel="00343D9B">
          <w:delText>’s</w:delText>
        </w:r>
        <w:r w:rsidDel="00343D9B">
          <w:delText xml:space="preserve"> syndrome</w:delText>
        </w:r>
      </w:del>
    </w:p>
    <w:p w14:paraId="7FFCC6CD" w14:textId="2F4DFD10" w:rsidR="00F01A52" w:rsidDel="00343D9B" w:rsidRDefault="00F01A52" w:rsidP="00B2019F">
      <w:pPr>
        <w:keepNext/>
        <w:keepLines/>
        <w:spacing w:line="480" w:lineRule="auto"/>
        <w:outlineLvl w:val="1"/>
        <w:rPr>
          <w:del w:id="6471" w:author="Thar Adale" w:date="2020-07-16T19:53:00Z"/>
          <w:b/>
          <w:bCs/>
          <w:szCs w:val="26"/>
        </w:rPr>
      </w:pPr>
      <w:del w:id="6472" w:author="Thar Adale" w:date="2020-07-16T19:53:00Z">
        <w:r w:rsidDel="00343D9B">
          <w:rPr>
            <w:b/>
            <w:bCs/>
            <w:szCs w:val="26"/>
          </w:rPr>
          <w:delText>Multiple Choice</w:delText>
        </w:r>
      </w:del>
    </w:p>
    <w:p w14:paraId="1F63A2B5" w14:textId="2C2E55F0" w:rsidR="00F01A52" w:rsidDel="00343D9B" w:rsidRDefault="00F01A52" w:rsidP="00F01A52">
      <w:pPr>
        <w:numPr>
          <w:ilvl w:val="0"/>
          <w:numId w:val="43"/>
        </w:numPr>
        <w:spacing w:line="480" w:lineRule="auto"/>
        <w:rPr>
          <w:del w:id="6473" w:author="Thar Adale" w:date="2020-07-16T19:53:00Z"/>
        </w:rPr>
      </w:pPr>
      <w:del w:id="6474" w:author="Thar Adale" w:date="2020-07-16T19:53:00Z">
        <w:r w:rsidDel="00343D9B">
          <w:delText>B</w:delText>
        </w:r>
      </w:del>
    </w:p>
    <w:p w14:paraId="4C65B386" w14:textId="0A872D01" w:rsidR="00F01A52" w:rsidDel="00343D9B" w:rsidRDefault="00F01A52" w:rsidP="00F01A52">
      <w:pPr>
        <w:numPr>
          <w:ilvl w:val="0"/>
          <w:numId w:val="43"/>
        </w:numPr>
        <w:spacing w:line="480" w:lineRule="auto"/>
        <w:rPr>
          <w:del w:id="6475" w:author="Thar Adale" w:date="2020-07-16T19:53:00Z"/>
        </w:rPr>
      </w:pPr>
      <w:del w:id="6476" w:author="Thar Adale" w:date="2020-07-16T19:53:00Z">
        <w:r w:rsidDel="00343D9B">
          <w:delText>A</w:delText>
        </w:r>
      </w:del>
    </w:p>
    <w:p w14:paraId="74A4F73D" w14:textId="7A32963B" w:rsidR="00F01A52" w:rsidDel="00343D9B" w:rsidRDefault="00F01A52" w:rsidP="00F01A52">
      <w:pPr>
        <w:numPr>
          <w:ilvl w:val="0"/>
          <w:numId w:val="43"/>
        </w:numPr>
        <w:spacing w:line="480" w:lineRule="auto"/>
        <w:rPr>
          <w:del w:id="6477" w:author="Thar Adale" w:date="2020-07-16T19:53:00Z"/>
        </w:rPr>
      </w:pPr>
      <w:del w:id="6478" w:author="Thar Adale" w:date="2020-07-16T19:53:00Z">
        <w:r w:rsidDel="00343D9B">
          <w:delText>C</w:delText>
        </w:r>
      </w:del>
    </w:p>
    <w:p w14:paraId="77ADDE03" w14:textId="64A21DE4" w:rsidR="00F01A52" w:rsidDel="00343D9B" w:rsidRDefault="00F01A52" w:rsidP="00F01A52">
      <w:pPr>
        <w:numPr>
          <w:ilvl w:val="0"/>
          <w:numId w:val="43"/>
        </w:numPr>
        <w:spacing w:line="480" w:lineRule="auto"/>
        <w:rPr>
          <w:del w:id="6479" w:author="Thar Adale" w:date="2020-07-16T19:53:00Z"/>
        </w:rPr>
      </w:pPr>
      <w:del w:id="6480" w:author="Thar Adale" w:date="2020-07-16T19:53:00Z">
        <w:r w:rsidDel="00343D9B">
          <w:delText>A</w:delText>
        </w:r>
      </w:del>
    </w:p>
    <w:p w14:paraId="642B06DC" w14:textId="4E1CC3EC" w:rsidR="00F01A52" w:rsidDel="00343D9B" w:rsidRDefault="00F01A52" w:rsidP="00F01A52">
      <w:pPr>
        <w:numPr>
          <w:ilvl w:val="0"/>
          <w:numId w:val="43"/>
        </w:numPr>
        <w:spacing w:line="480" w:lineRule="auto"/>
        <w:rPr>
          <w:del w:id="6481" w:author="Thar Adale" w:date="2020-07-16T19:53:00Z"/>
        </w:rPr>
      </w:pPr>
      <w:del w:id="6482" w:author="Thar Adale" w:date="2020-07-16T19:53:00Z">
        <w:r w:rsidDel="00343D9B">
          <w:delText>C</w:delText>
        </w:r>
      </w:del>
    </w:p>
    <w:p w14:paraId="61B303CE" w14:textId="3100F337" w:rsidR="00F01A52" w:rsidDel="00343D9B" w:rsidRDefault="00F01A52" w:rsidP="00F01A52">
      <w:pPr>
        <w:numPr>
          <w:ilvl w:val="0"/>
          <w:numId w:val="43"/>
        </w:numPr>
        <w:spacing w:line="480" w:lineRule="auto"/>
        <w:rPr>
          <w:del w:id="6483" w:author="Thar Adale" w:date="2020-07-16T19:53:00Z"/>
        </w:rPr>
      </w:pPr>
      <w:del w:id="6484" w:author="Thar Adale" w:date="2020-07-16T19:53:00Z">
        <w:r w:rsidDel="00343D9B">
          <w:delText>B</w:delText>
        </w:r>
      </w:del>
    </w:p>
    <w:p w14:paraId="2BA5E688" w14:textId="0A1855FC" w:rsidR="00F01A52" w:rsidDel="00343D9B" w:rsidRDefault="00F01A52" w:rsidP="00F01A52">
      <w:pPr>
        <w:numPr>
          <w:ilvl w:val="0"/>
          <w:numId w:val="43"/>
        </w:numPr>
        <w:spacing w:line="480" w:lineRule="auto"/>
        <w:rPr>
          <w:del w:id="6485" w:author="Thar Adale" w:date="2020-07-16T19:53:00Z"/>
        </w:rPr>
      </w:pPr>
      <w:del w:id="6486" w:author="Thar Adale" w:date="2020-07-16T19:53:00Z">
        <w:r w:rsidDel="00343D9B">
          <w:delText>D</w:delText>
        </w:r>
      </w:del>
    </w:p>
    <w:p w14:paraId="1689AA14" w14:textId="4C300A17" w:rsidR="00F01A52" w:rsidDel="00343D9B" w:rsidRDefault="00F01A52" w:rsidP="00F01A52">
      <w:pPr>
        <w:numPr>
          <w:ilvl w:val="0"/>
          <w:numId w:val="43"/>
        </w:numPr>
        <w:spacing w:line="480" w:lineRule="auto"/>
        <w:rPr>
          <w:del w:id="6487" w:author="Thar Adale" w:date="2020-07-16T19:53:00Z"/>
        </w:rPr>
      </w:pPr>
      <w:del w:id="6488" w:author="Thar Adale" w:date="2020-07-16T19:53:00Z">
        <w:r w:rsidDel="00343D9B">
          <w:delText>B</w:delText>
        </w:r>
      </w:del>
    </w:p>
    <w:p w14:paraId="3A4E7D5C" w14:textId="18341EEE" w:rsidR="00F01A52" w:rsidDel="00343D9B" w:rsidRDefault="00F01A52" w:rsidP="00F01A52">
      <w:pPr>
        <w:numPr>
          <w:ilvl w:val="0"/>
          <w:numId w:val="43"/>
        </w:numPr>
        <w:spacing w:line="480" w:lineRule="auto"/>
        <w:rPr>
          <w:del w:id="6489" w:author="Thar Adale" w:date="2020-07-16T19:53:00Z"/>
        </w:rPr>
      </w:pPr>
      <w:del w:id="6490" w:author="Thar Adale" w:date="2020-07-16T19:53:00Z">
        <w:r w:rsidDel="00343D9B">
          <w:delText>D</w:delText>
        </w:r>
      </w:del>
    </w:p>
    <w:p w14:paraId="702BFFD2" w14:textId="05A52B3E" w:rsidR="00F01A52" w:rsidDel="00343D9B" w:rsidRDefault="00F01A52" w:rsidP="00F01A52">
      <w:pPr>
        <w:numPr>
          <w:ilvl w:val="0"/>
          <w:numId w:val="43"/>
        </w:numPr>
        <w:spacing w:line="480" w:lineRule="auto"/>
        <w:rPr>
          <w:del w:id="6491" w:author="Thar Adale" w:date="2020-07-16T19:53:00Z"/>
        </w:rPr>
      </w:pPr>
      <w:del w:id="6492" w:author="Thar Adale" w:date="2020-07-16T19:53:00Z">
        <w:r w:rsidDel="00343D9B">
          <w:delText>B</w:delText>
        </w:r>
      </w:del>
    </w:p>
    <w:p w14:paraId="63020D7A" w14:textId="2C78ADEF" w:rsidR="00DC7A19" w:rsidDel="00343D9B" w:rsidRDefault="00DC7A19" w:rsidP="00237906">
      <w:pPr>
        <w:spacing w:line="480" w:lineRule="auto"/>
        <w:rPr>
          <w:del w:id="6493" w:author="Thar Adale" w:date="2020-07-16T19:53:00Z"/>
        </w:rPr>
      </w:pPr>
    </w:p>
    <w:p w14:paraId="60CBFAA1" w14:textId="499A4D2A" w:rsidR="006749A5" w:rsidRPr="00237906" w:rsidDel="00343D9B" w:rsidRDefault="006749A5" w:rsidP="00237906">
      <w:pPr>
        <w:keepNext/>
        <w:keepLines/>
        <w:spacing w:line="480" w:lineRule="auto"/>
        <w:outlineLvl w:val="1"/>
        <w:rPr>
          <w:del w:id="6494" w:author="Thar Adale" w:date="2020-07-16T19:53:00Z"/>
          <w:b/>
          <w:bCs/>
          <w:szCs w:val="26"/>
        </w:rPr>
      </w:pPr>
      <w:del w:id="6495" w:author="Thar Adale" w:date="2020-07-16T19:53:00Z">
        <w:r w:rsidRPr="00237906" w:rsidDel="00343D9B">
          <w:rPr>
            <w:b/>
            <w:bCs/>
            <w:szCs w:val="26"/>
          </w:rPr>
          <w:delText>KEEP ON CODING</w:delText>
        </w:r>
      </w:del>
    </w:p>
    <w:p w14:paraId="0C5ACF41" w14:textId="3C7C0027" w:rsidR="006749A5" w:rsidDel="00343D9B" w:rsidRDefault="006749A5" w:rsidP="00237906">
      <w:pPr>
        <w:spacing w:line="480" w:lineRule="auto"/>
        <w:rPr>
          <w:del w:id="6496" w:author="Thar Adale" w:date="2020-07-16T19:53:00Z"/>
        </w:rPr>
      </w:pPr>
      <w:del w:id="6497" w:author="Thar Adale" w:date="2020-07-16T19:53:00Z">
        <w:r w:rsidDel="00343D9B">
          <w:delText>1.</w:delText>
        </w:r>
        <w:r w:rsidDel="00343D9B">
          <w:tab/>
        </w:r>
        <w:r w:rsidRPr="00FA796D" w:rsidDel="00343D9B">
          <w:rPr>
            <w:rStyle w:val="Emphasis"/>
          </w:rPr>
          <w:delText>Q15.0</w:delText>
        </w:r>
        <w:r w:rsidDel="00343D9B">
          <w:delText xml:space="preserve">  (Glaucoma, congenital)</w:delText>
        </w:r>
      </w:del>
    </w:p>
    <w:p w14:paraId="12CD9F26" w14:textId="6A7A2318" w:rsidR="006749A5" w:rsidDel="00343D9B" w:rsidRDefault="006749A5" w:rsidP="00237906">
      <w:pPr>
        <w:spacing w:line="480" w:lineRule="auto"/>
        <w:rPr>
          <w:del w:id="6498" w:author="Thar Adale" w:date="2020-07-16T19:53:00Z"/>
        </w:rPr>
      </w:pPr>
      <w:del w:id="6499" w:author="Thar Adale" w:date="2020-07-16T19:53:00Z">
        <w:r w:rsidDel="00343D9B">
          <w:delText>2.</w:delText>
        </w:r>
        <w:r w:rsidDel="00343D9B">
          <w:tab/>
        </w:r>
        <w:r w:rsidRPr="00FA796D" w:rsidDel="00343D9B">
          <w:rPr>
            <w:rStyle w:val="Emphasis"/>
          </w:rPr>
          <w:delText xml:space="preserve">Q50.31 </w:delText>
        </w:r>
        <w:r w:rsidDel="00343D9B">
          <w:delText xml:space="preserve"> (Accessory, ovary)</w:delText>
        </w:r>
      </w:del>
    </w:p>
    <w:p w14:paraId="755F208F" w14:textId="41E3EA53" w:rsidR="006749A5" w:rsidDel="00343D9B" w:rsidRDefault="006749A5" w:rsidP="00237906">
      <w:pPr>
        <w:spacing w:line="480" w:lineRule="auto"/>
        <w:rPr>
          <w:del w:id="6500" w:author="Thar Adale" w:date="2020-07-16T19:53:00Z"/>
        </w:rPr>
      </w:pPr>
      <w:del w:id="6501" w:author="Thar Adale" w:date="2020-07-16T19:53:00Z">
        <w:r w:rsidDel="00343D9B">
          <w:delText>3.</w:delText>
        </w:r>
        <w:r w:rsidDel="00343D9B">
          <w:tab/>
        </w:r>
        <w:r w:rsidRPr="00FA796D" w:rsidDel="00343D9B">
          <w:rPr>
            <w:rStyle w:val="Emphasis"/>
          </w:rPr>
          <w:delText>Q96.0</w:delText>
        </w:r>
        <w:r w:rsidDel="00343D9B">
          <w:delText xml:space="preserve">  (Karyotype, 45, X)</w:delText>
        </w:r>
      </w:del>
    </w:p>
    <w:p w14:paraId="5D711126" w14:textId="4F3D685F" w:rsidR="006749A5" w:rsidDel="00343D9B" w:rsidRDefault="006749A5" w:rsidP="00237906">
      <w:pPr>
        <w:spacing w:line="480" w:lineRule="auto"/>
        <w:rPr>
          <w:del w:id="6502" w:author="Thar Adale" w:date="2020-07-16T19:53:00Z"/>
        </w:rPr>
      </w:pPr>
      <w:del w:id="6503" w:author="Thar Adale" w:date="2020-07-16T19:53:00Z">
        <w:r w:rsidDel="00343D9B">
          <w:delText>4.</w:delText>
        </w:r>
        <w:r w:rsidDel="00343D9B">
          <w:tab/>
        </w:r>
        <w:r w:rsidRPr="00FA796D" w:rsidDel="00343D9B">
          <w:rPr>
            <w:rStyle w:val="Emphasis"/>
          </w:rPr>
          <w:delText>Q85.03</w:delText>
        </w:r>
        <w:r w:rsidDel="00343D9B">
          <w:delText xml:space="preserve">  (Schwannomatosis)</w:delText>
        </w:r>
      </w:del>
    </w:p>
    <w:p w14:paraId="55ABBABE" w14:textId="51DD95F0" w:rsidR="006749A5" w:rsidDel="00343D9B" w:rsidRDefault="006749A5" w:rsidP="00237906">
      <w:pPr>
        <w:spacing w:line="480" w:lineRule="auto"/>
        <w:rPr>
          <w:del w:id="6504" w:author="Thar Adale" w:date="2020-07-16T19:53:00Z"/>
        </w:rPr>
      </w:pPr>
      <w:del w:id="6505" w:author="Thar Adale" w:date="2020-07-16T19:53:00Z">
        <w:r w:rsidDel="00343D9B">
          <w:delText>5.</w:delText>
        </w:r>
        <w:r w:rsidDel="00343D9B">
          <w:tab/>
        </w:r>
        <w:r w:rsidRPr="00FA796D" w:rsidDel="00343D9B">
          <w:rPr>
            <w:rStyle w:val="Emphasis"/>
          </w:rPr>
          <w:delText>Q71.62</w:delText>
        </w:r>
        <w:r w:rsidDel="00343D9B">
          <w:delText xml:space="preserve">  (Lobster-claw hand, left)</w:delText>
        </w:r>
      </w:del>
    </w:p>
    <w:p w14:paraId="3827DFFE" w14:textId="26A3549D" w:rsidR="006749A5" w:rsidDel="00343D9B" w:rsidRDefault="006749A5" w:rsidP="00237906">
      <w:pPr>
        <w:spacing w:line="480" w:lineRule="auto"/>
        <w:rPr>
          <w:del w:id="6506" w:author="Thar Adale" w:date="2020-07-16T19:53:00Z"/>
        </w:rPr>
      </w:pPr>
      <w:del w:id="6507" w:author="Thar Adale" w:date="2020-07-16T19:53:00Z">
        <w:r w:rsidDel="00343D9B">
          <w:delText>6.</w:delText>
        </w:r>
        <w:r w:rsidDel="00343D9B">
          <w:tab/>
        </w:r>
        <w:r w:rsidRPr="00FA796D" w:rsidDel="00343D9B">
          <w:rPr>
            <w:rStyle w:val="Emphasis"/>
          </w:rPr>
          <w:delText>Q66.89</w:delText>
        </w:r>
        <w:r w:rsidDel="00343D9B">
          <w:delText xml:space="preserve">  (Clawfoot)</w:delText>
        </w:r>
      </w:del>
    </w:p>
    <w:p w14:paraId="6CC8EC5C" w14:textId="58901BB8" w:rsidR="006749A5" w:rsidDel="00343D9B" w:rsidRDefault="006749A5" w:rsidP="00237906">
      <w:pPr>
        <w:spacing w:line="480" w:lineRule="auto"/>
        <w:rPr>
          <w:del w:id="6508" w:author="Thar Adale" w:date="2020-07-16T19:53:00Z"/>
        </w:rPr>
      </w:pPr>
      <w:del w:id="6509" w:author="Thar Adale" w:date="2020-07-16T19:53:00Z">
        <w:r w:rsidDel="00343D9B">
          <w:delText>7.</w:delText>
        </w:r>
        <w:r w:rsidDel="00343D9B">
          <w:tab/>
        </w:r>
        <w:r w:rsidRPr="00FA796D" w:rsidDel="00343D9B">
          <w:rPr>
            <w:rStyle w:val="Emphasis"/>
          </w:rPr>
          <w:delText>Q45.2</w:delText>
        </w:r>
        <w:r w:rsidDel="00343D9B">
          <w:delText xml:space="preserve">  (Cyst, pancreas, congenital)</w:delText>
        </w:r>
      </w:del>
    </w:p>
    <w:p w14:paraId="7320847F" w14:textId="44B0DC61" w:rsidR="006749A5" w:rsidDel="00343D9B" w:rsidRDefault="006749A5" w:rsidP="00237906">
      <w:pPr>
        <w:spacing w:line="480" w:lineRule="auto"/>
        <w:rPr>
          <w:del w:id="6510" w:author="Thar Adale" w:date="2020-07-16T19:53:00Z"/>
        </w:rPr>
      </w:pPr>
      <w:del w:id="6511" w:author="Thar Adale" w:date="2020-07-16T19:53:00Z">
        <w:r w:rsidDel="00343D9B">
          <w:delText>8.</w:delText>
        </w:r>
        <w:r w:rsidDel="00343D9B">
          <w:tab/>
        </w:r>
        <w:r w:rsidRPr="00FA796D" w:rsidDel="00343D9B">
          <w:rPr>
            <w:rStyle w:val="Emphasis"/>
          </w:rPr>
          <w:delText>Q03.0</w:delText>
        </w:r>
        <w:r w:rsidDel="00343D9B">
          <w:delText xml:space="preserve">  (Anomaly, aqueduct of Sylvius)</w:delText>
        </w:r>
      </w:del>
    </w:p>
    <w:p w14:paraId="4187FEBD" w14:textId="16604F74" w:rsidR="006749A5" w:rsidDel="00343D9B" w:rsidRDefault="006749A5" w:rsidP="00237906">
      <w:pPr>
        <w:spacing w:line="480" w:lineRule="auto"/>
        <w:rPr>
          <w:del w:id="6512" w:author="Thar Adale" w:date="2020-07-16T19:53:00Z"/>
        </w:rPr>
      </w:pPr>
      <w:del w:id="6513" w:author="Thar Adale" w:date="2020-07-16T19:53:00Z">
        <w:r w:rsidDel="00343D9B">
          <w:delText>9.</w:delText>
        </w:r>
        <w:r w:rsidDel="00343D9B">
          <w:tab/>
        </w:r>
        <w:r w:rsidRPr="00FA796D" w:rsidDel="00343D9B">
          <w:rPr>
            <w:rStyle w:val="Emphasis"/>
          </w:rPr>
          <w:delText xml:space="preserve">Q63.2 </w:delText>
        </w:r>
        <w:r w:rsidDel="00343D9B">
          <w:delText xml:space="preserve"> (Ectopic, kidney)</w:delText>
        </w:r>
      </w:del>
    </w:p>
    <w:p w14:paraId="19446337" w14:textId="03F86E40" w:rsidR="006749A5" w:rsidDel="00343D9B" w:rsidRDefault="006749A5" w:rsidP="00237906">
      <w:pPr>
        <w:spacing w:line="480" w:lineRule="auto"/>
        <w:rPr>
          <w:del w:id="6514" w:author="Thar Adale" w:date="2020-07-16T19:53:00Z"/>
        </w:rPr>
      </w:pPr>
      <w:del w:id="6515" w:author="Thar Adale" w:date="2020-07-16T19:53:00Z">
        <w:r w:rsidDel="00343D9B">
          <w:delText>10.</w:delText>
        </w:r>
        <w:r w:rsidDel="00343D9B">
          <w:tab/>
        </w:r>
        <w:r w:rsidRPr="00FA796D" w:rsidDel="00343D9B">
          <w:rPr>
            <w:rStyle w:val="Emphasis"/>
          </w:rPr>
          <w:delText>Q83.3</w:delText>
        </w:r>
        <w:r w:rsidDel="00343D9B">
          <w:delText xml:space="preserve">  (Supernumerary, nipple)</w:delText>
        </w:r>
      </w:del>
    </w:p>
    <w:p w14:paraId="6F9F048D" w14:textId="1C14794D" w:rsidR="006749A5" w:rsidDel="00343D9B" w:rsidRDefault="006749A5" w:rsidP="00237906">
      <w:pPr>
        <w:spacing w:line="480" w:lineRule="auto"/>
        <w:rPr>
          <w:del w:id="6516" w:author="Thar Adale" w:date="2020-07-16T19:53:00Z"/>
        </w:rPr>
      </w:pPr>
      <w:del w:id="6517" w:author="Thar Adale" w:date="2020-07-16T19:53:00Z">
        <w:r w:rsidDel="00343D9B">
          <w:delText>11.</w:delText>
        </w:r>
        <w:r w:rsidRPr="00FA796D" w:rsidDel="00343D9B">
          <w:rPr>
            <w:rStyle w:val="Emphasis"/>
          </w:rPr>
          <w:tab/>
          <w:delText>Q31.3</w:delText>
        </w:r>
        <w:r w:rsidDel="00343D9B">
          <w:delText xml:space="preserve">  (Laryngocele)</w:delText>
        </w:r>
      </w:del>
    </w:p>
    <w:p w14:paraId="427E91AE" w14:textId="76973531" w:rsidR="006749A5" w:rsidDel="00343D9B" w:rsidRDefault="006749A5" w:rsidP="00237906">
      <w:pPr>
        <w:spacing w:line="480" w:lineRule="auto"/>
        <w:rPr>
          <w:del w:id="6518" w:author="Thar Adale" w:date="2020-07-16T19:53:00Z"/>
        </w:rPr>
      </w:pPr>
      <w:del w:id="6519" w:author="Thar Adale" w:date="2020-07-16T19:53:00Z">
        <w:r w:rsidDel="00343D9B">
          <w:delText>12.</w:delText>
        </w:r>
        <w:r w:rsidDel="00343D9B">
          <w:tab/>
        </w:r>
        <w:r w:rsidRPr="00FA796D" w:rsidDel="00343D9B">
          <w:rPr>
            <w:rStyle w:val="Emphasis"/>
          </w:rPr>
          <w:delText>Q36.1</w:delText>
        </w:r>
        <w:r w:rsidDel="00343D9B">
          <w:delText xml:space="preserve">  (Cleft, lip, median)</w:delText>
        </w:r>
      </w:del>
    </w:p>
    <w:p w14:paraId="0CA78ED0" w14:textId="352108FE" w:rsidR="006749A5" w:rsidDel="00343D9B" w:rsidRDefault="006749A5" w:rsidP="00237906">
      <w:pPr>
        <w:spacing w:line="480" w:lineRule="auto"/>
        <w:rPr>
          <w:del w:id="6520" w:author="Thar Adale" w:date="2020-07-16T19:53:00Z"/>
        </w:rPr>
      </w:pPr>
      <w:del w:id="6521" w:author="Thar Adale" w:date="2020-07-16T19:53:00Z">
        <w:r w:rsidDel="00343D9B">
          <w:delText>13.</w:delText>
        </w:r>
        <w:r w:rsidDel="00343D9B">
          <w:tab/>
        </w:r>
        <w:r w:rsidRPr="00FA796D" w:rsidDel="00343D9B">
          <w:rPr>
            <w:rStyle w:val="Emphasis"/>
          </w:rPr>
          <w:delText>Q17.4</w:delText>
        </w:r>
        <w:r w:rsidDel="00343D9B">
          <w:delText xml:space="preserve">  (Low, set ears)</w:delText>
        </w:r>
      </w:del>
    </w:p>
    <w:p w14:paraId="131E89CC" w14:textId="274C9F54" w:rsidR="006749A5" w:rsidDel="00343D9B" w:rsidRDefault="006749A5" w:rsidP="00237906">
      <w:pPr>
        <w:spacing w:line="480" w:lineRule="auto"/>
        <w:rPr>
          <w:del w:id="6522" w:author="Thar Adale" w:date="2020-07-16T19:53:00Z"/>
        </w:rPr>
      </w:pPr>
      <w:del w:id="6523" w:author="Thar Adale" w:date="2020-07-16T19:53:00Z">
        <w:r w:rsidDel="00343D9B">
          <w:delText>14.</w:delText>
        </w:r>
        <w:r w:rsidRPr="00FA796D" w:rsidDel="00343D9B">
          <w:rPr>
            <w:rStyle w:val="Emphasis"/>
          </w:rPr>
          <w:tab/>
          <w:delText>Q00.0</w:delText>
        </w:r>
        <w:r w:rsidDel="00343D9B">
          <w:delText xml:space="preserve">  (Anencephalus)</w:delText>
        </w:r>
      </w:del>
    </w:p>
    <w:p w14:paraId="15990E7C" w14:textId="5789A3C0" w:rsidR="006749A5" w:rsidDel="00343D9B" w:rsidRDefault="006749A5" w:rsidP="00237906">
      <w:pPr>
        <w:spacing w:line="480" w:lineRule="auto"/>
        <w:rPr>
          <w:del w:id="6524" w:author="Thar Adale" w:date="2020-07-16T19:53:00Z"/>
        </w:rPr>
      </w:pPr>
      <w:del w:id="6525" w:author="Thar Adale" w:date="2020-07-16T19:53:00Z">
        <w:r w:rsidDel="00343D9B">
          <w:delText>15.</w:delText>
        </w:r>
        <w:r w:rsidDel="00343D9B">
          <w:tab/>
        </w:r>
        <w:r w:rsidRPr="00FA796D" w:rsidDel="00343D9B">
          <w:rPr>
            <w:rStyle w:val="Emphasis"/>
          </w:rPr>
          <w:delText>Q07.02</w:delText>
        </w:r>
        <w:r w:rsidDel="00343D9B">
          <w:delText xml:space="preserve">  (Arnold-Chiari disease, obstruction or syndrome, with, hydrocephalus)</w:delText>
        </w:r>
      </w:del>
    </w:p>
    <w:p w14:paraId="2BCD6771" w14:textId="4685152D" w:rsidR="006749A5" w:rsidDel="00343D9B" w:rsidRDefault="006749A5" w:rsidP="00237906">
      <w:pPr>
        <w:spacing w:line="480" w:lineRule="auto"/>
        <w:rPr>
          <w:del w:id="6526" w:author="Thar Adale" w:date="2020-07-16T19:53:00Z"/>
        </w:rPr>
      </w:pPr>
      <w:del w:id="6527" w:author="Thar Adale" w:date="2020-07-16T19:53:00Z">
        <w:r w:rsidDel="00343D9B">
          <w:delText>16.</w:delText>
        </w:r>
        <w:r w:rsidRPr="00FA796D" w:rsidDel="00343D9B">
          <w:rPr>
            <w:rStyle w:val="Emphasis"/>
          </w:rPr>
          <w:tab/>
          <w:delText>Q67.3</w:delText>
        </w:r>
        <w:r w:rsidDel="00343D9B">
          <w:delText xml:space="preserve">  (Plagiocephaly)</w:delText>
        </w:r>
      </w:del>
    </w:p>
    <w:p w14:paraId="02061CF7" w14:textId="4C36C47D" w:rsidR="006749A5" w:rsidDel="00343D9B" w:rsidRDefault="006749A5" w:rsidP="00237906">
      <w:pPr>
        <w:spacing w:line="480" w:lineRule="auto"/>
        <w:rPr>
          <w:del w:id="6528" w:author="Thar Adale" w:date="2020-07-16T19:53:00Z"/>
        </w:rPr>
      </w:pPr>
      <w:del w:id="6529" w:author="Thar Adale" w:date="2020-07-16T19:53:00Z">
        <w:r w:rsidDel="00343D9B">
          <w:delText>17.</w:delText>
        </w:r>
        <w:r w:rsidDel="00343D9B">
          <w:tab/>
        </w:r>
        <w:r w:rsidRPr="00FA796D" w:rsidDel="00343D9B">
          <w:rPr>
            <w:rStyle w:val="Emphasis"/>
          </w:rPr>
          <w:delText>Q87.40</w:delText>
        </w:r>
        <w:r w:rsidDel="00343D9B">
          <w:delText xml:space="preserve">  (Syndrome, Marfan’s)</w:delText>
        </w:r>
      </w:del>
    </w:p>
    <w:p w14:paraId="3F91EB13" w14:textId="32D98857" w:rsidR="006749A5" w:rsidDel="00343D9B" w:rsidRDefault="006749A5" w:rsidP="00237906">
      <w:pPr>
        <w:spacing w:line="480" w:lineRule="auto"/>
        <w:rPr>
          <w:del w:id="6530" w:author="Thar Adale" w:date="2020-07-16T19:53:00Z"/>
        </w:rPr>
      </w:pPr>
      <w:del w:id="6531" w:author="Thar Adale" w:date="2020-07-16T19:53:00Z">
        <w:r w:rsidDel="00343D9B">
          <w:delText>18.</w:delText>
        </w:r>
        <w:r w:rsidDel="00343D9B">
          <w:tab/>
        </w:r>
        <w:r w:rsidRPr="00FA796D" w:rsidDel="00343D9B">
          <w:rPr>
            <w:rStyle w:val="Emphasis"/>
          </w:rPr>
          <w:delText>Q13.5</w:delText>
        </w:r>
        <w:r w:rsidDel="00343D9B">
          <w:delText xml:space="preserve">  (Blue, sclera)</w:delText>
        </w:r>
      </w:del>
    </w:p>
    <w:p w14:paraId="5BF40C59" w14:textId="75292E14" w:rsidR="006749A5" w:rsidDel="00343D9B" w:rsidRDefault="006749A5" w:rsidP="00237906">
      <w:pPr>
        <w:spacing w:line="480" w:lineRule="auto"/>
        <w:rPr>
          <w:del w:id="6532" w:author="Thar Adale" w:date="2020-07-16T19:53:00Z"/>
        </w:rPr>
      </w:pPr>
      <w:del w:id="6533" w:author="Thar Adale" w:date="2020-07-16T19:53:00Z">
        <w:r w:rsidDel="00343D9B">
          <w:delText>19.</w:delText>
        </w:r>
        <w:r w:rsidDel="00343D9B">
          <w:tab/>
        </w:r>
        <w:r w:rsidRPr="00FA796D" w:rsidDel="00343D9B">
          <w:rPr>
            <w:rStyle w:val="Emphasis"/>
          </w:rPr>
          <w:delText>Q22.5</w:delText>
        </w:r>
        <w:r w:rsidDel="00343D9B">
          <w:delText xml:space="preserve">  (Ebstein’s anomaly or syndrome)</w:delText>
        </w:r>
      </w:del>
    </w:p>
    <w:p w14:paraId="3C8A9803" w14:textId="582670E9" w:rsidR="006749A5" w:rsidDel="00343D9B" w:rsidRDefault="006749A5" w:rsidP="00237906">
      <w:pPr>
        <w:spacing w:line="480" w:lineRule="auto"/>
        <w:rPr>
          <w:del w:id="6534" w:author="Thar Adale" w:date="2020-07-16T19:53:00Z"/>
        </w:rPr>
      </w:pPr>
      <w:del w:id="6535" w:author="Thar Adale" w:date="2020-07-16T19:53:00Z">
        <w:r w:rsidDel="00343D9B">
          <w:delText>20.</w:delText>
        </w:r>
        <w:r w:rsidDel="00343D9B">
          <w:tab/>
        </w:r>
        <w:r w:rsidRPr="00FA796D" w:rsidDel="00343D9B">
          <w:rPr>
            <w:rStyle w:val="Emphasis"/>
          </w:rPr>
          <w:delText>Q25.2</w:delText>
        </w:r>
        <w:r w:rsidR="00BC26AC" w:rsidDel="00343D9B">
          <w:rPr>
            <w:rStyle w:val="Emphasis"/>
          </w:rPr>
          <w:delText>9</w:delText>
        </w:r>
        <w:r w:rsidDel="00343D9B">
          <w:delText xml:space="preserve">  (Atresia, aorta)</w:delText>
        </w:r>
      </w:del>
    </w:p>
    <w:p w14:paraId="2BF67139" w14:textId="4F999858" w:rsidR="006749A5" w:rsidDel="00343D9B" w:rsidRDefault="006749A5" w:rsidP="00237906">
      <w:pPr>
        <w:spacing w:line="480" w:lineRule="auto"/>
        <w:rPr>
          <w:del w:id="6536" w:author="Thar Adale" w:date="2020-07-16T19:53:00Z"/>
        </w:rPr>
      </w:pPr>
      <w:del w:id="6537" w:author="Thar Adale" w:date="2020-07-16T19:53:00Z">
        <w:r w:rsidDel="00343D9B">
          <w:delText>21.</w:delText>
        </w:r>
        <w:r w:rsidDel="00343D9B">
          <w:tab/>
        </w:r>
        <w:r w:rsidRPr="00FA796D" w:rsidDel="00343D9B">
          <w:rPr>
            <w:rStyle w:val="Emphasis"/>
          </w:rPr>
          <w:delText>Q77.2</w:delText>
        </w:r>
        <w:r w:rsidDel="00343D9B">
          <w:delText xml:space="preserve">  (Syndrome, short, rib)</w:delText>
        </w:r>
      </w:del>
    </w:p>
    <w:p w14:paraId="28627226" w14:textId="2908FA40" w:rsidR="006749A5" w:rsidDel="00343D9B" w:rsidRDefault="006749A5" w:rsidP="00237906">
      <w:pPr>
        <w:spacing w:line="480" w:lineRule="auto"/>
        <w:rPr>
          <w:del w:id="6538" w:author="Thar Adale" w:date="2020-07-16T19:53:00Z"/>
        </w:rPr>
      </w:pPr>
      <w:del w:id="6539" w:author="Thar Adale" w:date="2020-07-16T19:53:00Z">
        <w:r w:rsidDel="00343D9B">
          <w:delText>22.</w:delText>
        </w:r>
        <w:r w:rsidDel="00343D9B">
          <w:tab/>
        </w:r>
        <w:r w:rsidRPr="00FA796D" w:rsidDel="00343D9B">
          <w:rPr>
            <w:rStyle w:val="Emphasis"/>
          </w:rPr>
          <w:delText xml:space="preserve">Q76.2 </w:delText>
        </w:r>
        <w:r w:rsidDel="00343D9B">
          <w:delText xml:space="preserve"> (Spondylolysis, congenital)</w:delText>
        </w:r>
      </w:del>
    </w:p>
    <w:p w14:paraId="63C1D87F" w14:textId="7FFBB390" w:rsidR="006749A5" w:rsidDel="00343D9B" w:rsidRDefault="006749A5" w:rsidP="00237906">
      <w:pPr>
        <w:spacing w:line="480" w:lineRule="auto"/>
        <w:rPr>
          <w:del w:id="6540" w:author="Thar Adale" w:date="2020-07-16T19:53:00Z"/>
        </w:rPr>
      </w:pPr>
      <w:del w:id="6541" w:author="Thar Adale" w:date="2020-07-16T19:53:00Z">
        <w:r w:rsidDel="00343D9B">
          <w:delText>23.</w:delText>
        </w:r>
        <w:r w:rsidDel="00343D9B">
          <w:tab/>
        </w:r>
        <w:r w:rsidRPr="00FA796D" w:rsidDel="00343D9B">
          <w:rPr>
            <w:rStyle w:val="Emphasis"/>
          </w:rPr>
          <w:delText xml:space="preserve">Q82.5 </w:delText>
        </w:r>
        <w:r w:rsidDel="00343D9B">
          <w:delText xml:space="preserve"> (Strawberry, mark)</w:delText>
        </w:r>
      </w:del>
    </w:p>
    <w:p w14:paraId="1E9B5EEC" w14:textId="30F1F527" w:rsidR="006749A5" w:rsidDel="00343D9B" w:rsidRDefault="006749A5" w:rsidP="00237906">
      <w:pPr>
        <w:spacing w:line="480" w:lineRule="auto"/>
        <w:rPr>
          <w:del w:id="6542" w:author="Thar Adale" w:date="2020-07-16T19:53:00Z"/>
        </w:rPr>
      </w:pPr>
      <w:del w:id="6543" w:author="Thar Adale" w:date="2020-07-16T19:53:00Z">
        <w:r w:rsidDel="00343D9B">
          <w:delText>24.</w:delText>
        </w:r>
        <w:r w:rsidDel="00343D9B">
          <w:tab/>
        </w:r>
        <w:r w:rsidRPr="00FA796D" w:rsidDel="00343D9B">
          <w:rPr>
            <w:rStyle w:val="Emphasis"/>
          </w:rPr>
          <w:delText>Q81.1</w:delText>
        </w:r>
        <w:r w:rsidDel="00343D9B">
          <w:delText xml:space="preserve">  (Epidermolysis, bullosa, letalis)</w:delText>
        </w:r>
      </w:del>
    </w:p>
    <w:p w14:paraId="499554F5" w14:textId="4B536485" w:rsidR="006749A5" w:rsidDel="00343D9B" w:rsidRDefault="006749A5" w:rsidP="00237906">
      <w:pPr>
        <w:spacing w:line="480" w:lineRule="auto"/>
        <w:rPr>
          <w:del w:id="6544" w:author="Thar Adale" w:date="2020-07-16T19:53:00Z"/>
        </w:rPr>
      </w:pPr>
      <w:del w:id="6545" w:author="Thar Adale" w:date="2020-07-16T19:53:00Z">
        <w:r w:rsidDel="00343D9B">
          <w:delText>25.</w:delText>
        </w:r>
        <w:r w:rsidDel="00343D9B">
          <w:tab/>
        </w:r>
        <w:r w:rsidRPr="00FA796D" w:rsidDel="00343D9B">
          <w:rPr>
            <w:rStyle w:val="Emphasis"/>
          </w:rPr>
          <w:delText>Q40.1</w:delText>
        </w:r>
        <w:r w:rsidDel="00343D9B">
          <w:delText xml:space="preserve">  (Hernia, hiatal, congenital)</w:delText>
        </w:r>
      </w:del>
    </w:p>
    <w:p w14:paraId="00E910F3" w14:textId="24580373" w:rsidR="00F01A52" w:rsidDel="00343D9B" w:rsidRDefault="00F01A52" w:rsidP="00B2019F">
      <w:pPr>
        <w:keepNext/>
        <w:keepLines/>
        <w:spacing w:line="480" w:lineRule="auto"/>
        <w:outlineLvl w:val="1"/>
        <w:rPr>
          <w:del w:id="6546" w:author="Thar Adale" w:date="2020-07-16T19:53:00Z"/>
          <w:b/>
          <w:bCs/>
          <w:szCs w:val="26"/>
        </w:rPr>
      </w:pPr>
      <w:del w:id="6547" w:author="Thar Adale" w:date="2020-07-16T19:53:00Z">
        <w:r w:rsidDel="00343D9B">
          <w:rPr>
            <w:b/>
            <w:bCs/>
            <w:szCs w:val="26"/>
          </w:rPr>
          <w:delText>CODING CHALLENGE</w:delText>
        </w:r>
      </w:del>
    </w:p>
    <w:p w14:paraId="083BFADF" w14:textId="573AD4C6" w:rsidR="00F01A52" w:rsidDel="00343D9B" w:rsidRDefault="0018435B" w:rsidP="00237906">
      <w:pPr>
        <w:spacing w:line="480" w:lineRule="auto"/>
        <w:ind w:left="360"/>
        <w:rPr>
          <w:del w:id="6548" w:author="Thar Adale" w:date="2020-07-16T19:53:00Z"/>
        </w:rPr>
      </w:pPr>
      <w:del w:id="6549" w:author="Thar Adale" w:date="2020-07-16T19:53:00Z">
        <w:r w:rsidRPr="00237906" w:rsidDel="00343D9B">
          <w:delText>1.</w:delText>
        </w:r>
        <w:r w:rsidDel="00343D9B">
          <w:rPr>
            <w:rStyle w:val="Emphasis"/>
          </w:rPr>
          <w:delText xml:space="preserve"> </w:delText>
        </w:r>
        <w:r w:rsidR="00F01A52" w:rsidRPr="00FA796D" w:rsidDel="00343D9B">
          <w:rPr>
            <w:rStyle w:val="Emphasis"/>
          </w:rPr>
          <w:delText>Z38.00</w:delText>
        </w:r>
        <w:r w:rsidR="00F01A52" w:rsidDel="00343D9B">
          <w:delText xml:space="preserve">  (Newborn, born in hospital)</w:delText>
        </w:r>
        <w:r w:rsidR="00F01A52" w:rsidDel="00343D9B">
          <w:br/>
        </w:r>
        <w:r w:rsidR="00F01A52" w:rsidRPr="00FA796D" w:rsidDel="00343D9B">
          <w:rPr>
            <w:rStyle w:val="Emphasis"/>
          </w:rPr>
          <w:delText>Q37.1</w:delText>
        </w:r>
        <w:r w:rsidR="00F01A52" w:rsidDel="00343D9B">
          <w:delText xml:space="preserve">  (Cleft, lip, with cleft palate, hard)</w:delText>
        </w:r>
      </w:del>
    </w:p>
    <w:p w14:paraId="0013E029" w14:textId="64423A4D" w:rsidR="00F01A52" w:rsidDel="00343D9B" w:rsidRDefault="0018435B" w:rsidP="00237906">
      <w:pPr>
        <w:spacing w:line="480" w:lineRule="auto"/>
        <w:ind w:left="360"/>
        <w:rPr>
          <w:del w:id="6550" w:author="Thar Adale" w:date="2020-07-16T19:53:00Z"/>
        </w:rPr>
      </w:pPr>
      <w:del w:id="6551" w:author="Thar Adale" w:date="2020-07-16T19:53:00Z">
        <w:r w:rsidRPr="00237906" w:rsidDel="00343D9B">
          <w:delText xml:space="preserve">2. </w:delText>
        </w:r>
        <w:r w:rsidR="00F01A52" w:rsidRPr="00FA796D" w:rsidDel="00343D9B">
          <w:rPr>
            <w:rStyle w:val="Emphasis"/>
          </w:rPr>
          <w:delText>S67.10XA</w:delText>
        </w:r>
        <w:r w:rsidR="00F01A52" w:rsidDel="00343D9B">
          <w:delText xml:space="preserve">  (Crush, fingers, unspecified, initial encounter)</w:delText>
        </w:r>
        <w:r w:rsidR="00F01A52" w:rsidDel="00343D9B">
          <w:br/>
        </w:r>
        <w:r w:rsidR="00F01A52" w:rsidRPr="00FA796D" w:rsidDel="00343D9B">
          <w:rPr>
            <w:rStyle w:val="Emphasis"/>
          </w:rPr>
          <w:delText>Q74.0</w:delText>
        </w:r>
        <w:r w:rsidR="00F01A52" w:rsidDel="00343D9B">
          <w:delText xml:space="preserve">  (Development, defective, congenital, </w:delText>
        </w:r>
        <w:r w:rsidR="00F01A52" w:rsidDel="00343D9B">
          <w:rPr>
            <w:i/>
          </w:rPr>
          <w:delText>see</w:delText>
        </w:r>
        <w:r w:rsidR="00F01A52" w:rsidDel="00343D9B">
          <w:delText xml:space="preserve"> Anomaly, by site, Anomaly, hand)</w:delText>
        </w:r>
      </w:del>
    </w:p>
    <w:p w14:paraId="158B24C8" w14:textId="7529971E" w:rsidR="00F01A52" w:rsidDel="00343D9B" w:rsidRDefault="00F01A52" w:rsidP="00237906">
      <w:pPr>
        <w:spacing w:line="480" w:lineRule="auto"/>
        <w:ind w:left="1080"/>
        <w:rPr>
          <w:del w:id="6552" w:author="Thar Adale" w:date="2020-07-16T19:53:00Z"/>
        </w:rPr>
      </w:pPr>
      <w:del w:id="6553" w:author="Thar Adale" w:date="2020-07-16T19:53:00Z">
        <w:r w:rsidDel="00343D9B">
          <w:delText>Index to External Causes:</w:delText>
        </w:r>
      </w:del>
    </w:p>
    <w:p w14:paraId="160EB802" w14:textId="5827D20D" w:rsidR="00F01A52" w:rsidDel="00343D9B" w:rsidRDefault="00F01A52" w:rsidP="006D0F1A">
      <w:pPr>
        <w:spacing w:line="480" w:lineRule="auto"/>
        <w:ind w:left="360"/>
        <w:rPr>
          <w:del w:id="6554" w:author="Thar Adale" w:date="2020-07-16T19:53:00Z"/>
        </w:rPr>
      </w:pPr>
      <w:del w:id="6555" w:author="Thar Adale" w:date="2020-07-16T19:53:00Z">
        <w:r w:rsidRPr="00FA796D" w:rsidDel="00343D9B">
          <w:rPr>
            <w:rStyle w:val="Emphasis"/>
          </w:rPr>
          <w:delText>W49.9XXA</w:delText>
        </w:r>
        <w:r w:rsidDel="00343D9B">
          <w:delText xml:space="preserve">  (Exposure, mechanical forces NEC , inanimate NEC, initial encounter)</w:delText>
        </w:r>
        <w:r w:rsidDel="00343D9B">
          <w:br/>
        </w:r>
        <w:r w:rsidRPr="00FA796D" w:rsidDel="00343D9B">
          <w:rPr>
            <w:rStyle w:val="Emphasis"/>
          </w:rPr>
          <w:delText>Y99.0</w:delText>
        </w:r>
        <w:r w:rsidDel="00343D9B">
          <w:delText xml:space="preserve">  (Status of external cause, civilian activity done for financial or other compensation)</w:delText>
        </w:r>
      </w:del>
    </w:p>
    <w:p w14:paraId="4DB5D5B6" w14:textId="4A1F86EB" w:rsidR="00F01A52" w:rsidDel="00343D9B" w:rsidRDefault="0018435B" w:rsidP="00237906">
      <w:pPr>
        <w:spacing w:line="480" w:lineRule="auto"/>
        <w:ind w:left="360"/>
        <w:rPr>
          <w:del w:id="6556" w:author="Thar Adale" w:date="2020-07-16T19:53:00Z"/>
        </w:rPr>
      </w:pPr>
      <w:del w:id="6557" w:author="Thar Adale" w:date="2020-07-16T19:53:00Z">
        <w:r w:rsidRPr="00237906" w:rsidDel="00343D9B">
          <w:delText xml:space="preserve">3. </w:delText>
        </w:r>
        <w:r w:rsidR="00F01A52" w:rsidRPr="00FA796D" w:rsidDel="00343D9B">
          <w:rPr>
            <w:rStyle w:val="Emphasis"/>
          </w:rPr>
          <w:delText>Q23.0</w:delText>
        </w:r>
        <w:r w:rsidR="00F01A52" w:rsidDel="00343D9B">
          <w:delText xml:space="preserve">  (Syndrome, Shone’s, code to specific anomalies, Stenosis, aortic, congenital)</w:delText>
        </w:r>
        <w:r w:rsidR="00F01A52" w:rsidDel="00343D9B">
          <w:br/>
        </w:r>
        <w:r w:rsidR="00F01A52" w:rsidRPr="00FA796D" w:rsidDel="00343D9B">
          <w:rPr>
            <w:rStyle w:val="Emphasis"/>
          </w:rPr>
          <w:delText>Q24.4</w:delText>
        </w:r>
        <w:r w:rsidR="00F01A52" w:rsidDel="00343D9B">
          <w:delText xml:space="preserve">  (Stenosis, subaortic)</w:delText>
        </w:r>
        <w:r w:rsidR="00F01A52" w:rsidDel="00343D9B">
          <w:br/>
        </w:r>
        <w:r w:rsidR="00F01A52" w:rsidRPr="00FA796D" w:rsidDel="00343D9B">
          <w:rPr>
            <w:rStyle w:val="Emphasis"/>
          </w:rPr>
          <w:delText>Q25.1</w:delText>
        </w:r>
        <w:r w:rsidR="00F01A52" w:rsidDel="00343D9B">
          <w:delText xml:space="preserve">  (Coarctation,  aorta)</w:delText>
        </w:r>
        <w:r w:rsidR="00F01A52" w:rsidDel="00343D9B">
          <w:br/>
        </w:r>
        <w:r w:rsidR="00F01A52" w:rsidRPr="00FA796D" w:rsidDel="00343D9B">
          <w:rPr>
            <w:rStyle w:val="Emphasis"/>
          </w:rPr>
          <w:delText>Q23.1</w:delText>
        </w:r>
        <w:r w:rsidR="00F01A52" w:rsidDel="00343D9B">
          <w:delText xml:space="preserve">  (Bicuspid aortic valve)</w:delText>
        </w:r>
      </w:del>
    </w:p>
    <w:p w14:paraId="53D480DD" w14:textId="0A92C73C" w:rsidR="00F01A52" w:rsidDel="00343D9B" w:rsidRDefault="0018435B" w:rsidP="00237906">
      <w:pPr>
        <w:spacing w:line="480" w:lineRule="auto"/>
        <w:ind w:left="360"/>
        <w:rPr>
          <w:del w:id="6558" w:author="Thar Adale" w:date="2020-07-16T19:53:00Z"/>
        </w:rPr>
      </w:pPr>
      <w:del w:id="6559" w:author="Thar Adale" w:date="2020-07-16T19:53:00Z">
        <w:r w:rsidRPr="00237906" w:rsidDel="00343D9B">
          <w:delText xml:space="preserve">4. </w:delText>
        </w:r>
        <w:r w:rsidR="00F01A52" w:rsidRPr="00FA796D" w:rsidDel="00343D9B">
          <w:rPr>
            <w:rStyle w:val="Emphasis"/>
          </w:rPr>
          <w:delText>Q05.6</w:delText>
        </w:r>
        <w:r w:rsidR="00F01A52" w:rsidDel="00343D9B">
          <w:delText xml:space="preserve">  (Spina bifida, thoracic)</w:delText>
        </w:r>
      </w:del>
    </w:p>
    <w:p w14:paraId="1A6070DC" w14:textId="381ED011" w:rsidR="00F01A52" w:rsidDel="00343D9B" w:rsidRDefault="0018435B" w:rsidP="00237906">
      <w:pPr>
        <w:spacing w:line="480" w:lineRule="auto"/>
        <w:ind w:left="360"/>
        <w:rPr>
          <w:del w:id="6560" w:author="Thar Adale" w:date="2020-07-16T19:53:00Z"/>
        </w:rPr>
      </w:pPr>
      <w:del w:id="6561" w:author="Thar Adale" w:date="2020-07-16T19:53:00Z">
        <w:r w:rsidRPr="00237906" w:rsidDel="00343D9B">
          <w:delText xml:space="preserve">5. </w:delText>
        </w:r>
        <w:r w:rsidR="00F01A52" w:rsidRPr="00FA796D" w:rsidDel="00343D9B">
          <w:rPr>
            <w:rStyle w:val="Emphasis"/>
          </w:rPr>
          <w:delText xml:space="preserve">Q38.1 </w:delText>
        </w:r>
        <w:r w:rsidR="00F01A52" w:rsidDel="00343D9B">
          <w:delText xml:space="preserve"> (Frenum, tongue) </w:delText>
        </w:r>
      </w:del>
    </w:p>
    <w:p w14:paraId="00D661D8" w14:textId="7E5FF992" w:rsidR="00F01A52" w:rsidDel="00343D9B" w:rsidRDefault="0018435B" w:rsidP="00237906">
      <w:pPr>
        <w:spacing w:line="480" w:lineRule="auto"/>
        <w:ind w:left="360"/>
        <w:rPr>
          <w:del w:id="6562" w:author="Thar Adale" w:date="2020-07-16T19:53:00Z"/>
        </w:rPr>
      </w:pPr>
      <w:del w:id="6563" w:author="Thar Adale" w:date="2020-07-16T19:53:00Z">
        <w:r w:rsidRPr="00237906" w:rsidDel="00343D9B">
          <w:delText xml:space="preserve">6. </w:delText>
        </w:r>
        <w:r w:rsidR="00F01A52" w:rsidRPr="00FA796D" w:rsidDel="00343D9B">
          <w:rPr>
            <w:rStyle w:val="Emphasis"/>
          </w:rPr>
          <w:delText xml:space="preserve">Q39.4 </w:delText>
        </w:r>
        <w:r w:rsidR="00F01A52" w:rsidDel="00343D9B">
          <w:delText xml:space="preserve"> (Web, esophagus)</w:delText>
        </w:r>
        <w:r w:rsidR="00F01A52" w:rsidDel="00343D9B">
          <w:br/>
        </w:r>
        <w:r w:rsidR="00F01A52" w:rsidRPr="00FA796D" w:rsidDel="00343D9B">
          <w:rPr>
            <w:rStyle w:val="Emphasis"/>
          </w:rPr>
          <w:delText>K22.4</w:delText>
        </w:r>
        <w:r w:rsidR="00F01A52" w:rsidDel="00343D9B">
          <w:delText xml:space="preserve">  (Spasm, esophagus)</w:delText>
        </w:r>
        <w:r w:rsidR="00F01A52" w:rsidDel="00343D9B">
          <w:br/>
        </w:r>
        <w:r w:rsidR="00F01A52" w:rsidRPr="00FA796D" w:rsidDel="00343D9B">
          <w:rPr>
            <w:rStyle w:val="Emphasis"/>
          </w:rPr>
          <w:delText>K21.0</w:delText>
        </w:r>
        <w:r w:rsidR="00F01A52" w:rsidDel="00343D9B">
          <w:delText xml:space="preserve">  (Esophagitis, reflux)</w:delText>
        </w:r>
      </w:del>
    </w:p>
    <w:p w14:paraId="3B745E9B" w14:textId="484BEDE7" w:rsidR="00F01A52" w:rsidDel="00343D9B" w:rsidRDefault="0018435B" w:rsidP="00237906">
      <w:pPr>
        <w:spacing w:line="480" w:lineRule="auto"/>
        <w:ind w:left="360"/>
        <w:rPr>
          <w:del w:id="6564" w:author="Thar Adale" w:date="2020-07-16T19:53:00Z"/>
        </w:rPr>
      </w:pPr>
      <w:del w:id="6565" w:author="Thar Adale" w:date="2020-07-16T19:53:00Z">
        <w:r w:rsidRPr="00237906" w:rsidDel="00343D9B">
          <w:delText xml:space="preserve">7. </w:delText>
        </w:r>
        <w:r w:rsidR="00F01A52" w:rsidRPr="00FA796D" w:rsidDel="00343D9B">
          <w:rPr>
            <w:rStyle w:val="Emphasis"/>
          </w:rPr>
          <w:delText xml:space="preserve">Z01.818 </w:delText>
        </w:r>
        <w:r w:rsidR="00F01A52" w:rsidDel="00343D9B">
          <w:delText xml:space="preserve"> (Examination, pre-procedural, specified NEC)</w:delText>
        </w:r>
        <w:r w:rsidR="00F01A52" w:rsidDel="00343D9B">
          <w:br/>
        </w:r>
        <w:r w:rsidR="00F01A52" w:rsidRPr="00FA796D" w:rsidDel="00343D9B">
          <w:rPr>
            <w:rStyle w:val="Emphasis"/>
          </w:rPr>
          <w:delText>Q53.22</w:delText>
        </w:r>
        <w:r w:rsidR="00F01A52" w:rsidDel="00343D9B">
          <w:delText xml:space="preserve">  (</w:delText>
        </w:r>
        <w:r w:rsidR="000F75A7" w:rsidDel="00343D9B">
          <w:delText>Cryptorchid/</w:delText>
        </w:r>
        <w:r w:rsidR="00F01A52" w:rsidDel="00343D9B">
          <w:delText>Cryptorchism</w:delText>
        </w:r>
        <w:r w:rsidR="000F75A7" w:rsidDel="00343D9B">
          <w:delText>/</w:delText>
        </w:r>
        <w:r w:rsidR="000F75A7" w:rsidRPr="000F75A7" w:rsidDel="00343D9B">
          <w:delText xml:space="preserve"> </w:delText>
        </w:r>
        <w:r w:rsidR="000F75A7" w:rsidDel="00343D9B">
          <w:delText>Cryptorchidism</w:delText>
        </w:r>
        <w:r w:rsidR="00F01A52" w:rsidDel="00343D9B">
          <w:delText>, bilateral, perineal)</w:delText>
        </w:r>
      </w:del>
    </w:p>
    <w:p w14:paraId="7A5E308E" w14:textId="294C0263" w:rsidR="00F01A52" w:rsidDel="00343D9B" w:rsidRDefault="0018435B" w:rsidP="00237906">
      <w:pPr>
        <w:spacing w:line="480" w:lineRule="auto"/>
        <w:ind w:left="360"/>
        <w:rPr>
          <w:del w:id="6566" w:author="Thar Adale" w:date="2020-07-16T19:53:00Z"/>
        </w:rPr>
      </w:pPr>
      <w:del w:id="6567" w:author="Thar Adale" w:date="2020-07-16T19:53:00Z">
        <w:r w:rsidRPr="00237906" w:rsidDel="00343D9B">
          <w:delText xml:space="preserve">8. </w:delText>
        </w:r>
        <w:r w:rsidR="00F01A52" w:rsidRPr="00FA796D" w:rsidDel="00343D9B">
          <w:rPr>
            <w:rStyle w:val="Emphasis"/>
          </w:rPr>
          <w:delText xml:space="preserve">Z46.89 </w:delText>
        </w:r>
        <w:r w:rsidR="00F01A52" w:rsidDel="00343D9B">
          <w:delText xml:space="preserve"> (Fitting, orthopedic device) </w:delText>
        </w:r>
        <w:r w:rsidR="00F01A52" w:rsidDel="00343D9B">
          <w:br/>
        </w:r>
        <w:r w:rsidR="00F01A52" w:rsidRPr="00FA796D" w:rsidDel="00343D9B">
          <w:rPr>
            <w:rStyle w:val="Emphasis"/>
          </w:rPr>
          <w:delText>Q68.2</w:delText>
        </w:r>
        <w:r w:rsidR="00F01A52" w:rsidDel="00343D9B">
          <w:delText xml:space="preserve">  (Genu, recurvatum, congenital)</w:delText>
        </w:r>
      </w:del>
    </w:p>
    <w:p w14:paraId="0A79B17F" w14:textId="4FF45398" w:rsidR="00F01A52" w:rsidDel="00343D9B" w:rsidRDefault="0018435B" w:rsidP="00237906">
      <w:pPr>
        <w:spacing w:line="480" w:lineRule="auto"/>
        <w:ind w:left="360"/>
        <w:rPr>
          <w:del w:id="6568" w:author="Thar Adale" w:date="2020-07-16T19:53:00Z"/>
        </w:rPr>
      </w:pPr>
      <w:del w:id="6569" w:author="Thar Adale" w:date="2020-07-16T19:53:00Z">
        <w:r w:rsidRPr="00237906" w:rsidDel="00343D9B">
          <w:delText xml:space="preserve">9. </w:delText>
        </w:r>
        <w:r w:rsidR="00F01A52" w:rsidRPr="00FA796D" w:rsidDel="00343D9B">
          <w:rPr>
            <w:rStyle w:val="Emphasis"/>
          </w:rPr>
          <w:delText>Z38.00</w:delText>
        </w:r>
        <w:r w:rsidR="00F01A52" w:rsidDel="00343D9B">
          <w:delText xml:space="preserve">  (Newborn, born in hospital)</w:delText>
        </w:r>
        <w:r w:rsidR="00F01A52" w:rsidDel="00343D9B">
          <w:br/>
        </w:r>
        <w:r w:rsidR="00F01A52" w:rsidRPr="00FA796D" w:rsidDel="00343D9B">
          <w:rPr>
            <w:rStyle w:val="Emphasis"/>
          </w:rPr>
          <w:delText>Q54.2</w:delText>
        </w:r>
        <w:r w:rsidR="00F01A52" w:rsidDel="00343D9B">
          <w:delText xml:space="preserve">  (Hypospadias, penoscrotal)</w:delText>
        </w:r>
      </w:del>
    </w:p>
    <w:p w14:paraId="799B1CFD" w14:textId="15BFE3F8" w:rsidR="00F01A52" w:rsidDel="00343D9B" w:rsidRDefault="0018435B" w:rsidP="00237906">
      <w:pPr>
        <w:spacing w:line="480" w:lineRule="auto"/>
        <w:ind w:left="360"/>
        <w:rPr>
          <w:del w:id="6570" w:author="Thar Adale" w:date="2020-07-16T19:53:00Z"/>
        </w:rPr>
      </w:pPr>
      <w:del w:id="6571" w:author="Thar Adale" w:date="2020-07-16T19:53:00Z">
        <w:r w:rsidRPr="00237906" w:rsidDel="00343D9B">
          <w:delText xml:space="preserve">10. </w:delText>
        </w:r>
        <w:r w:rsidR="00F01A52" w:rsidRPr="00FA796D" w:rsidDel="00343D9B">
          <w:rPr>
            <w:rStyle w:val="Emphasis"/>
          </w:rPr>
          <w:delText>Q20.3</w:delText>
        </w:r>
        <w:r w:rsidR="00F01A52" w:rsidDel="00343D9B">
          <w:delText xml:space="preserve">  (Transposition, great vessels)</w:delText>
        </w:r>
      </w:del>
    </w:p>
    <w:p w14:paraId="4EB41D88" w14:textId="7D99668D" w:rsidR="00F01A52" w:rsidDel="00343D9B" w:rsidRDefault="00F01A52" w:rsidP="00A67602">
      <w:pPr>
        <w:rPr>
          <w:del w:id="6572" w:author="Thar Adale" w:date="2020-07-16T19:53:00Z"/>
        </w:rPr>
      </w:pPr>
    </w:p>
    <w:p w14:paraId="6EDDBB8D" w14:textId="010017AD" w:rsidR="00F01A52" w:rsidDel="00343D9B" w:rsidRDefault="00F01A52" w:rsidP="00215F97">
      <w:pPr>
        <w:spacing w:line="480" w:lineRule="auto"/>
        <w:contextualSpacing/>
        <w:rPr>
          <w:del w:id="6573" w:author="Thar Adale" w:date="2020-07-16T19:53:00Z"/>
          <w:b/>
        </w:rPr>
      </w:pPr>
    </w:p>
    <w:p w14:paraId="4B71058F" w14:textId="77777777" w:rsidR="0084785B" w:rsidRDefault="0084785B" w:rsidP="00FA796D">
      <w:pPr>
        <w:tabs>
          <w:tab w:val="left" w:pos="360"/>
        </w:tabs>
        <w:spacing w:line="480" w:lineRule="auto"/>
        <w:contextualSpacing/>
      </w:pPr>
    </w:p>
    <w:sectPr w:rsidR="008478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Garamond 3">
    <w:altName w:val="Calibri"/>
    <w:panose1 w:val="00000000000000000000"/>
    <w:charset w:val="00"/>
    <w:family w:val="auto"/>
    <w:notTrueType/>
    <w:pitch w:val="default"/>
    <w:sig w:usb0="00000003" w:usb1="00000000" w:usb2="00000000" w:usb3="00000000" w:csb0="00000001" w:csb1="00000000"/>
  </w:font>
  <w:font w:name="H Avenir Heavy">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Times-Bold">
    <w:panose1 w:val="00000000000000000000"/>
    <w:charset w:val="00"/>
    <w:family w:val="auto"/>
    <w:notTrueType/>
    <w:pitch w:val="default"/>
    <w:sig w:usb0="00000003" w:usb1="00000000" w:usb2="00000000" w:usb3="00000000" w:csb0="00000001" w:csb1="00000000"/>
  </w:font>
  <w:font w:name="TektonPro-Regular">
    <w:altName w:val="Calibri"/>
    <w:panose1 w:val="00000000000000000000"/>
    <w:charset w:val="4D"/>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685D04"/>
    <w:multiLevelType w:val="hybridMultilevel"/>
    <w:tmpl w:val="66703308"/>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 w15:restartNumberingAfterBreak="0">
    <w:nsid w:val="0AF63849"/>
    <w:multiLevelType w:val="hybridMultilevel"/>
    <w:tmpl w:val="FBBCEEF2"/>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C083E3E"/>
    <w:multiLevelType w:val="hybridMultilevel"/>
    <w:tmpl w:val="A1F25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1C1CA0"/>
    <w:multiLevelType w:val="hybridMultilevel"/>
    <w:tmpl w:val="0394A8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7A2D6F"/>
    <w:multiLevelType w:val="hybridMultilevel"/>
    <w:tmpl w:val="7840B35C"/>
    <w:lvl w:ilvl="0" w:tplc="45C87EDE">
      <w:start w:val="1"/>
      <w:numFmt w:val="lowerLetter"/>
      <w:lvlText w:val="%1."/>
      <w:lvlJc w:val="left"/>
      <w:pPr>
        <w:ind w:left="144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10B0391"/>
    <w:multiLevelType w:val="hybridMultilevel"/>
    <w:tmpl w:val="FCFAA6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C11798"/>
    <w:multiLevelType w:val="hybridMultilevel"/>
    <w:tmpl w:val="D3DEAD86"/>
    <w:lvl w:ilvl="0" w:tplc="D98EB9DA">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E25EB4"/>
    <w:multiLevelType w:val="hybridMultilevel"/>
    <w:tmpl w:val="BD3EA3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CA2900"/>
    <w:multiLevelType w:val="hybridMultilevel"/>
    <w:tmpl w:val="2472B11C"/>
    <w:lvl w:ilvl="0" w:tplc="D98EB9DA">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81763FC"/>
    <w:multiLevelType w:val="hybridMultilevel"/>
    <w:tmpl w:val="0DEA33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7C4140"/>
    <w:multiLevelType w:val="hybridMultilevel"/>
    <w:tmpl w:val="0EA65AEE"/>
    <w:lvl w:ilvl="0" w:tplc="04090001">
      <w:start w:val="1"/>
      <w:numFmt w:val="bullet"/>
      <w:lvlText w:val=""/>
      <w:lvlJc w:val="left"/>
      <w:pPr>
        <w:ind w:left="720" w:hanging="360"/>
      </w:pPr>
      <w:rPr>
        <w:rFonts w:ascii="Symbol" w:hAnsi="Symbol" w:hint="default"/>
      </w:rPr>
    </w:lvl>
    <w:lvl w:ilvl="1" w:tplc="CEE2635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C5E7ED9"/>
    <w:multiLevelType w:val="hybridMultilevel"/>
    <w:tmpl w:val="928EE972"/>
    <w:lvl w:ilvl="0" w:tplc="03ECEC4E">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B745BC"/>
    <w:multiLevelType w:val="hybridMultilevel"/>
    <w:tmpl w:val="E0DCD2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EA96099"/>
    <w:multiLevelType w:val="hybridMultilevel"/>
    <w:tmpl w:val="48EE5CE8"/>
    <w:lvl w:ilvl="0" w:tplc="45C87EDE">
      <w:start w:val="1"/>
      <w:numFmt w:val="lowerLetter"/>
      <w:lvlText w:val="%1."/>
      <w:lvlJc w:val="left"/>
      <w:pPr>
        <w:ind w:left="144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1FC61F90"/>
    <w:multiLevelType w:val="hybridMultilevel"/>
    <w:tmpl w:val="5E24F10C"/>
    <w:lvl w:ilvl="0" w:tplc="0409000F">
      <w:start w:val="1"/>
      <w:numFmt w:val="decimal"/>
      <w:lvlText w:val="%1."/>
      <w:lvlJc w:val="left"/>
      <w:pPr>
        <w:tabs>
          <w:tab w:val="num" w:pos="788"/>
        </w:tabs>
        <w:ind w:left="788" w:hanging="360"/>
      </w:pPr>
    </w:lvl>
    <w:lvl w:ilvl="1" w:tplc="04090019">
      <w:start w:val="1"/>
      <w:numFmt w:val="lowerLetter"/>
      <w:lvlText w:val="%2."/>
      <w:lvlJc w:val="left"/>
      <w:pPr>
        <w:tabs>
          <w:tab w:val="num" w:pos="1508"/>
        </w:tabs>
        <w:ind w:left="1508" w:hanging="360"/>
      </w:pPr>
    </w:lvl>
    <w:lvl w:ilvl="2" w:tplc="0409001B">
      <w:start w:val="1"/>
      <w:numFmt w:val="lowerRoman"/>
      <w:lvlText w:val="%3."/>
      <w:lvlJc w:val="right"/>
      <w:pPr>
        <w:tabs>
          <w:tab w:val="num" w:pos="2228"/>
        </w:tabs>
        <w:ind w:left="2228" w:hanging="180"/>
      </w:pPr>
    </w:lvl>
    <w:lvl w:ilvl="3" w:tplc="0409000F">
      <w:start w:val="1"/>
      <w:numFmt w:val="decimal"/>
      <w:lvlText w:val="%4."/>
      <w:lvlJc w:val="left"/>
      <w:pPr>
        <w:tabs>
          <w:tab w:val="num" w:pos="2948"/>
        </w:tabs>
        <w:ind w:left="2948" w:hanging="360"/>
      </w:pPr>
    </w:lvl>
    <w:lvl w:ilvl="4" w:tplc="04090019" w:tentative="1">
      <w:start w:val="1"/>
      <w:numFmt w:val="lowerLetter"/>
      <w:lvlText w:val="%5."/>
      <w:lvlJc w:val="left"/>
      <w:pPr>
        <w:tabs>
          <w:tab w:val="num" w:pos="3668"/>
        </w:tabs>
        <w:ind w:left="3668" w:hanging="360"/>
      </w:pPr>
    </w:lvl>
    <w:lvl w:ilvl="5" w:tplc="0409001B" w:tentative="1">
      <w:start w:val="1"/>
      <w:numFmt w:val="lowerRoman"/>
      <w:lvlText w:val="%6."/>
      <w:lvlJc w:val="right"/>
      <w:pPr>
        <w:tabs>
          <w:tab w:val="num" w:pos="4388"/>
        </w:tabs>
        <w:ind w:left="4388" w:hanging="180"/>
      </w:pPr>
    </w:lvl>
    <w:lvl w:ilvl="6" w:tplc="0409000F" w:tentative="1">
      <w:start w:val="1"/>
      <w:numFmt w:val="decimal"/>
      <w:lvlText w:val="%7."/>
      <w:lvlJc w:val="left"/>
      <w:pPr>
        <w:tabs>
          <w:tab w:val="num" w:pos="5108"/>
        </w:tabs>
        <w:ind w:left="5108" w:hanging="360"/>
      </w:pPr>
    </w:lvl>
    <w:lvl w:ilvl="7" w:tplc="04090019" w:tentative="1">
      <w:start w:val="1"/>
      <w:numFmt w:val="lowerLetter"/>
      <w:lvlText w:val="%8."/>
      <w:lvlJc w:val="left"/>
      <w:pPr>
        <w:tabs>
          <w:tab w:val="num" w:pos="5828"/>
        </w:tabs>
        <w:ind w:left="5828" w:hanging="360"/>
      </w:pPr>
    </w:lvl>
    <w:lvl w:ilvl="8" w:tplc="0409001B" w:tentative="1">
      <w:start w:val="1"/>
      <w:numFmt w:val="lowerRoman"/>
      <w:lvlText w:val="%9."/>
      <w:lvlJc w:val="right"/>
      <w:pPr>
        <w:tabs>
          <w:tab w:val="num" w:pos="6548"/>
        </w:tabs>
        <w:ind w:left="6548" w:hanging="180"/>
      </w:pPr>
    </w:lvl>
  </w:abstractNum>
  <w:abstractNum w:abstractNumId="15" w15:restartNumberingAfterBreak="0">
    <w:nsid w:val="257116AF"/>
    <w:multiLevelType w:val="hybridMultilevel"/>
    <w:tmpl w:val="DEDA1278"/>
    <w:lvl w:ilvl="0" w:tplc="D98EB9DA">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7FA6101"/>
    <w:multiLevelType w:val="hybridMultilevel"/>
    <w:tmpl w:val="0D946102"/>
    <w:lvl w:ilvl="0" w:tplc="0F661DA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A31543D"/>
    <w:multiLevelType w:val="hybridMultilevel"/>
    <w:tmpl w:val="C06EAE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ACB68B4"/>
    <w:multiLevelType w:val="hybridMultilevel"/>
    <w:tmpl w:val="F98C20F8"/>
    <w:lvl w:ilvl="0" w:tplc="03ECEC4E">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D500BBD"/>
    <w:multiLevelType w:val="hybridMultilevel"/>
    <w:tmpl w:val="8B92D7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FD00267"/>
    <w:multiLevelType w:val="hybridMultilevel"/>
    <w:tmpl w:val="AB8EE8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0101A34"/>
    <w:multiLevelType w:val="hybridMultilevel"/>
    <w:tmpl w:val="DF3CC3FC"/>
    <w:lvl w:ilvl="0" w:tplc="D98EB9DA">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2297B10"/>
    <w:multiLevelType w:val="hybridMultilevel"/>
    <w:tmpl w:val="79CE3B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51E7A08"/>
    <w:multiLevelType w:val="hybridMultilevel"/>
    <w:tmpl w:val="9BD01E0A"/>
    <w:lvl w:ilvl="0" w:tplc="D98EB9DA">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BD81E7D"/>
    <w:multiLevelType w:val="hybridMultilevel"/>
    <w:tmpl w:val="BD6A0C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EA57A62"/>
    <w:multiLevelType w:val="hybridMultilevel"/>
    <w:tmpl w:val="A44A12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283616A"/>
    <w:multiLevelType w:val="hybridMultilevel"/>
    <w:tmpl w:val="F7EA76D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2F5643A"/>
    <w:multiLevelType w:val="hybridMultilevel"/>
    <w:tmpl w:val="3A3C92E6"/>
    <w:lvl w:ilvl="0" w:tplc="0409000F">
      <w:start w:val="1"/>
      <w:numFmt w:val="decimal"/>
      <w:lvlText w:val="%1."/>
      <w:lvlJc w:val="left"/>
      <w:pPr>
        <w:tabs>
          <w:tab w:val="num" w:pos="788"/>
        </w:tabs>
        <w:ind w:left="788" w:hanging="360"/>
      </w:pPr>
    </w:lvl>
    <w:lvl w:ilvl="1" w:tplc="04090019">
      <w:start w:val="1"/>
      <w:numFmt w:val="lowerLetter"/>
      <w:lvlText w:val="%2."/>
      <w:lvlJc w:val="left"/>
      <w:pPr>
        <w:tabs>
          <w:tab w:val="num" w:pos="1508"/>
        </w:tabs>
        <w:ind w:left="1508" w:hanging="360"/>
      </w:pPr>
    </w:lvl>
    <w:lvl w:ilvl="2" w:tplc="0409001B" w:tentative="1">
      <w:start w:val="1"/>
      <w:numFmt w:val="lowerRoman"/>
      <w:lvlText w:val="%3."/>
      <w:lvlJc w:val="right"/>
      <w:pPr>
        <w:tabs>
          <w:tab w:val="num" w:pos="2228"/>
        </w:tabs>
        <w:ind w:left="2228" w:hanging="180"/>
      </w:pPr>
    </w:lvl>
    <w:lvl w:ilvl="3" w:tplc="0409000F" w:tentative="1">
      <w:start w:val="1"/>
      <w:numFmt w:val="decimal"/>
      <w:lvlText w:val="%4."/>
      <w:lvlJc w:val="left"/>
      <w:pPr>
        <w:tabs>
          <w:tab w:val="num" w:pos="2948"/>
        </w:tabs>
        <w:ind w:left="2948" w:hanging="360"/>
      </w:pPr>
    </w:lvl>
    <w:lvl w:ilvl="4" w:tplc="04090019" w:tentative="1">
      <w:start w:val="1"/>
      <w:numFmt w:val="lowerLetter"/>
      <w:lvlText w:val="%5."/>
      <w:lvlJc w:val="left"/>
      <w:pPr>
        <w:tabs>
          <w:tab w:val="num" w:pos="3668"/>
        </w:tabs>
        <w:ind w:left="3668" w:hanging="360"/>
      </w:pPr>
    </w:lvl>
    <w:lvl w:ilvl="5" w:tplc="0409001B" w:tentative="1">
      <w:start w:val="1"/>
      <w:numFmt w:val="lowerRoman"/>
      <w:lvlText w:val="%6."/>
      <w:lvlJc w:val="right"/>
      <w:pPr>
        <w:tabs>
          <w:tab w:val="num" w:pos="4388"/>
        </w:tabs>
        <w:ind w:left="4388" w:hanging="180"/>
      </w:pPr>
    </w:lvl>
    <w:lvl w:ilvl="6" w:tplc="0409000F" w:tentative="1">
      <w:start w:val="1"/>
      <w:numFmt w:val="decimal"/>
      <w:lvlText w:val="%7."/>
      <w:lvlJc w:val="left"/>
      <w:pPr>
        <w:tabs>
          <w:tab w:val="num" w:pos="5108"/>
        </w:tabs>
        <w:ind w:left="5108" w:hanging="360"/>
      </w:pPr>
    </w:lvl>
    <w:lvl w:ilvl="7" w:tplc="04090019" w:tentative="1">
      <w:start w:val="1"/>
      <w:numFmt w:val="lowerLetter"/>
      <w:lvlText w:val="%8."/>
      <w:lvlJc w:val="left"/>
      <w:pPr>
        <w:tabs>
          <w:tab w:val="num" w:pos="5828"/>
        </w:tabs>
        <w:ind w:left="5828" w:hanging="360"/>
      </w:pPr>
    </w:lvl>
    <w:lvl w:ilvl="8" w:tplc="0409001B" w:tentative="1">
      <w:start w:val="1"/>
      <w:numFmt w:val="lowerRoman"/>
      <w:lvlText w:val="%9."/>
      <w:lvlJc w:val="right"/>
      <w:pPr>
        <w:tabs>
          <w:tab w:val="num" w:pos="6548"/>
        </w:tabs>
        <w:ind w:left="6548" w:hanging="180"/>
      </w:pPr>
    </w:lvl>
  </w:abstractNum>
  <w:abstractNum w:abstractNumId="28" w15:restartNumberingAfterBreak="0">
    <w:nsid w:val="44023F0C"/>
    <w:multiLevelType w:val="hybridMultilevel"/>
    <w:tmpl w:val="F2E288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72A4DA1"/>
    <w:multiLevelType w:val="hybridMultilevel"/>
    <w:tmpl w:val="BDAAD5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C4E00A9"/>
    <w:multiLevelType w:val="hybridMultilevel"/>
    <w:tmpl w:val="25743C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039542B"/>
    <w:multiLevelType w:val="hybridMultilevel"/>
    <w:tmpl w:val="895AECC0"/>
    <w:lvl w:ilvl="0" w:tplc="EC82BE8C">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A5250A4"/>
    <w:multiLevelType w:val="hybridMultilevel"/>
    <w:tmpl w:val="BDDE6578"/>
    <w:lvl w:ilvl="0" w:tplc="14FC6176">
      <w:start w:val="1"/>
      <w:numFmt w:val="lowerLetter"/>
      <w:lvlText w:val="%1."/>
      <w:lvlJc w:val="left"/>
      <w:pPr>
        <w:ind w:left="1440" w:hanging="360"/>
      </w:pPr>
      <w:rPr>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5C6971AA"/>
    <w:multiLevelType w:val="hybridMultilevel"/>
    <w:tmpl w:val="98FEAE7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1997684"/>
    <w:multiLevelType w:val="hybridMultilevel"/>
    <w:tmpl w:val="DD7C835A"/>
    <w:lvl w:ilvl="0" w:tplc="D98EB9DA">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40977CD"/>
    <w:multiLevelType w:val="hybridMultilevel"/>
    <w:tmpl w:val="1444E6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5F360DF"/>
    <w:multiLevelType w:val="hybridMultilevel"/>
    <w:tmpl w:val="2E5AA9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6B3388F"/>
    <w:multiLevelType w:val="hybridMultilevel"/>
    <w:tmpl w:val="30EE8668"/>
    <w:lvl w:ilvl="0" w:tplc="0409000F">
      <w:start w:val="1"/>
      <w:numFmt w:val="decimal"/>
      <w:lvlText w:val="%1."/>
      <w:lvlJc w:val="left"/>
      <w:pPr>
        <w:ind w:left="720" w:hanging="360"/>
      </w:pPr>
    </w:lvl>
    <w:lvl w:ilvl="1" w:tplc="B784F8E8">
      <w:start w:val="1"/>
      <w:numFmt w:val="lowerLetter"/>
      <w:lvlText w:val="%2."/>
      <w:lvlJc w:val="left"/>
      <w:pPr>
        <w:ind w:left="1440" w:hanging="360"/>
      </w:pPr>
      <w:rPr>
        <w:rFonts w:hint="default"/>
        <w:i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AEA5E36"/>
    <w:multiLevelType w:val="hybridMultilevel"/>
    <w:tmpl w:val="EFF6586A"/>
    <w:lvl w:ilvl="0" w:tplc="45C87EDE">
      <w:start w:val="1"/>
      <w:numFmt w:val="lowerLetter"/>
      <w:lvlText w:val="%1."/>
      <w:lvlJc w:val="left"/>
      <w:pPr>
        <w:ind w:left="144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6E3E7D6B"/>
    <w:multiLevelType w:val="hybridMultilevel"/>
    <w:tmpl w:val="85FEF9BA"/>
    <w:lvl w:ilvl="0" w:tplc="D98EB9DA">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ED125B5"/>
    <w:multiLevelType w:val="hybridMultilevel"/>
    <w:tmpl w:val="9372193E"/>
    <w:lvl w:ilvl="0" w:tplc="04090019">
      <w:start w:val="1"/>
      <w:numFmt w:val="lowerLetter"/>
      <w:lvlText w:val="%1."/>
      <w:lvlJc w:val="left"/>
      <w:pPr>
        <w:ind w:left="1508" w:hanging="360"/>
      </w:pPr>
    </w:lvl>
    <w:lvl w:ilvl="1" w:tplc="04090019" w:tentative="1">
      <w:start w:val="1"/>
      <w:numFmt w:val="lowerLetter"/>
      <w:lvlText w:val="%2."/>
      <w:lvlJc w:val="left"/>
      <w:pPr>
        <w:ind w:left="2228" w:hanging="360"/>
      </w:pPr>
    </w:lvl>
    <w:lvl w:ilvl="2" w:tplc="0409001B" w:tentative="1">
      <w:start w:val="1"/>
      <w:numFmt w:val="lowerRoman"/>
      <w:lvlText w:val="%3."/>
      <w:lvlJc w:val="right"/>
      <w:pPr>
        <w:ind w:left="2948" w:hanging="180"/>
      </w:pPr>
    </w:lvl>
    <w:lvl w:ilvl="3" w:tplc="0409000F" w:tentative="1">
      <w:start w:val="1"/>
      <w:numFmt w:val="decimal"/>
      <w:lvlText w:val="%4."/>
      <w:lvlJc w:val="left"/>
      <w:pPr>
        <w:ind w:left="3668" w:hanging="360"/>
      </w:pPr>
    </w:lvl>
    <w:lvl w:ilvl="4" w:tplc="04090019" w:tentative="1">
      <w:start w:val="1"/>
      <w:numFmt w:val="lowerLetter"/>
      <w:lvlText w:val="%5."/>
      <w:lvlJc w:val="left"/>
      <w:pPr>
        <w:ind w:left="4388" w:hanging="360"/>
      </w:pPr>
    </w:lvl>
    <w:lvl w:ilvl="5" w:tplc="0409001B" w:tentative="1">
      <w:start w:val="1"/>
      <w:numFmt w:val="lowerRoman"/>
      <w:lvlText w:val="%6."/>
      <w:lvlJc w:val="right"/>
      <w:pPr>
        <w:ind w:left="5108" w:hanging="180"/>
      </w:pPr>
    </w:lvl>
    <w:lvl w:ilvl="6" w:tplc="0409000F" w:tentative="1">
      <w:start w:val="1"/>
      <w:numFmt w:val="decimal"/>
      <w:lvlText w:val="%7."/>
      <w:lvlJc w:val="left"/>
      <w:pPr>
        <w:ind w:left="5828" w:hanging="360"/>
      </w:pPr>
    </w:lvl>
    <w:lvl w:ilvl="7" w:tplc="04090019" w:tentative="1">
      <w:start w:val="1"/>
      <w:numFmt w:val="lowerLetter"/>
      <w:lvlText w:val="%8."/>
      <w:lvlJc w:val="left"/>
      <w:pPr>
        <w:ind w:left="6548" w:hanging="360"/>
      </w:pPr>
    </w:lvl>
    <w:lvl w:ilvl="8" w:tplc="0409001B" w:tentative="1">
      <w:start w:val="1"/>
      <w:numFmt w:val="lowerRoman"/>
      <w:lvlText w:val="%9."/>
      <w:lvlJc w:val="right"/>
      <w:pPr>
        <w:ind w:left="7268" w:hanging="180"/>
      </w:pPr>
    </w:lvl>
  </w:abstractNum>
  <w:abstractNum w:abstractNumId="41" w15:restartNumberingAfterBreak="0">
    <w:nsid w:val="6FE43CF5"/>
    <w:multiLevelType w:val="multilevel"/>
    <w:tmpl w:val="3B0ED970"/>
    <w:lvl w:ilvl="0">
      <w:start w:val="1"/>
      <w:numFmt w:val="none"/>
      <w:pStyle w:val="H1Heading1"/>
      <w:suff w:val="nothing"/>
      <w:lvlText w:val="%1[H1]"/>
      <w:lvlJc w:val="left"/>
      <w:pPr>
        <w:ind w:left="1440" w:firstLine="0"/>
      </w:pPr>
      <w:rPr>
        <w:rFonts w:ascii="Times New Roman" w:hAnsi="Times New Roman" w:hint="default"/>
        <w:b/>
        <w:i w:val="0"/>
        <w:sz w:val="24"/>
        <w:u w:val="none"/>
      </w:rPr>
    </w:lvl>
    <w:lvl w:ilvl="1">
      <w:start w:val="1"/>
      <w:numFmt w:val="none"/>
      <w:lvlRestart w:val="0"/>
      <w:pStyle w:val="H2Heading2"/>
      <w:suff w:val="nothing"/>
      <w:lvlText w:val="%2[H2]"/>
      <w:lvlJc w:val="left"/>
      <w:pPr>
        <w:ind w:left="540" w:firstLine="0"/>
      </w:pPr>
      <w:rPr>
        <w:rFonts w:ascii="Times New Roman" w:hAnsi="Times New Roman" w:hint="default"/>
        <w:b/>
        <w:sz w:val="24"/>
      </w:rPr>
    </w:lvl>
    <w:lvl w:ilvl="2">
      <w:start w:val="1"/>
      <w:numFmt w:val="none"/>
      <w:lvlRestart w:val="0"/>
      <w:pStyle w:val="H3Heading3"/>
      <w:suff w:val="nothing"/>
      <w:lvlText w:val="%3[H3]"/>
      <w:lvlJc w:val="left"/>
      <w:pPr>
        <w:ind w:left="0" w:firstLine="0"/>
      </w:pPr>
      <w:rPr>
        <w:rFonts w:ascii="Times New Roman" w:hAnsi="Times New Roman" w:hint="default"/>
        <w:b/>
        <w:i w:val="0"/>
        <w:sz w:val="24"/>
      </w:rPr>
    </w:lvl>
    <w:lvl w:ilvl="3">
      <w:start w:val="1"/>
      <w:numFmt w:val="none"/>
      <w:lvlRestart w:val="0"/>
      <w:suff w:val="nothing"/>
      <w:lvlText w:val="[H4]"/>
      <w:lvlJc w:val="left"/>
      <w:pPr>
        <w:ind w:left="0" w:firstLine="0"/>
      </w:pPr>
      <w:rPr>
        <w:rFonts w:ascii="Times New Roman" w:hAnsi="Times New Roman" w:hint="default"/>
        <w:b/>
        <w:i w:val="0"/>
        <w:sz w:val="24"/>
        <w:u w:val="none"/>
      </w:rPr>
    </w:lvl>
    <w:lvl w:ilvl="4">
      <w:start w:val="1"/>
      <w:numFmt w:val="none"/>
      <w:lvlText w:val="(%5)"/>
      <w:lvlJc w:val="left"/>
      <w:pPr>
        <w:ind w:left="0" w:firstLine="0"/>
      </w:pPr>
      <w:rPr>
        <w:rFonts w:hint="default"/>
        <w:b/>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42" w15:restartNumberingAfterBreak="0">
    <w:nsid w:val="70122344"/>
    <w:multiLevelType w:val="hybridMultilevel"/>
    <w:tmpl w:val="E166A1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1CD0A48"/>
    <w:multiLevelType w:val="hybridMultilevel"/>
    <w:tmpl w:val="AD5AF816"/>
    <w:lvl w:ilvl="0" w:tplc="0409000F">
      <w:start w:val="1"/>
      <w:numFmt w:val="decimal"/>
      <w:lvlText w:val="%1."/>
      <w:lvlJc w:val="left"/>
      <w:pPr>
        <w:ind w:left="720" w:hanging="360"/>
      </w:pPr>
    </w:lvl>
    <w:lvl w:ilvl="1" w:tplc="0B76F0BC">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2C4153B"/>
    <w:multiLevelType w:val="hybridMultilevel"/>
    <w:tmpl w:val="6220DF1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78436EDE"/>
    <w:multiLevelType w:val="hybridMultilevel"/>
    <w:tmpl w:val="159C55E2"/>
    <w:lvl w:ilvl="0" w:tplc="D98EB9DA">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90057E3"/>
    <w:multiLevelType w:val="hybridMultilevel"/>
    <w:tmpl w:val="4DC623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FA11C5F"/>
    <w:multiLevelType w:val="hybridMultilevel"/>
    <w:tmpl w:val="4C1AF380"/>
    <w:lvl w:ilvl="0" w:tplc="45C87EDE">
      <w:start w:val="1"/>
      <w:numFmt w:val="lowerLetter"/>
      <w:lvlText w:val="%1."/>
      <w:lvlJc w:val="left"/>
      <w:pPr>
        <w:ind w:left="144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1"/>
  </w:num>
  <w:num w:numId="2">
    <w:abstractNumId w:val="0"/>
  </w:num>
  <w:num w:numId="3">
    <w:abstractNumId w:val="31"/>
  </w:num>
  <w:num w:numId="4">
    <w:abstractNumId w:val="35"/>
  </w:num>
  <w:num w:numId="5">
    <w:abstractNumId w:val="14"/>
  </w:num>
  <w:num w:numId="6">
    <w:abstractNumId w:val="27"/>
  </w:num>
  <w:num w:numId="7">
    <w:abstractNumId w:val="1"/>
  </w:num>
  <w:num w:numId="8">
    <w:abstractNumId w:val="40"/>
  </w:num>
  <w:num w:numId="9">
    <w:abstractNumId w:val="46"/>
  </w:num>
  <w:num w:numId="10">
    <w:abstractNumId w:val="37"/>
  </w:num>
  <w:num w:numId="11">
    <w:abstractNumId w:val="5"/>
  </w:num>
  <w:num w:numId="12">
    <w:abstractNumId w:val="3"/>
  </w:num>
  <w:num w:numId="13">
    <w:abstractNumId w:val="30"/>
  </w:num>
  <w:num w:numId="14">
    <w:abstractNumId w:val="2"/>
  </w:num>
  <w:num w:numId="15">
    <w:abstractNumId w:val="19"/>
  </w:num>
  <w:num w:numId="16">
    <w:abstractNumId w:val="7"/>
  </w:num>
  <w:num w:numId="17">
    <w:abstractNumId w:val="17"/>
  </w:num>
  <w:num w:numId="18">
    <w:abstractNumId w:val="38"/>
  </w:num>
  <w:num w:numId="19">
    <w:abstractNumId w:val="47"/>
  </w:num>
  <w:num w:numId="20">
    <w:abstractNumId w:val="4"/>
  </w:num>
  <w:num w:numId="21">
    <w:abstractNumId w:val="13"/>
  </w:num>
  <w:num w:numId="22">
    <w:abstractNumId w:val="32"/>
  </w:num>
  <w:num w:numId="23">
    <w:abstractNumId w:val="16"/>
  </w:num>
  <w:num w:numId="24">
    <w:abstractNumId w:val="25"/>
  </w:num>
  <w:num w:numId="25">
    <w:abstractNumId w:val="28"/>
  </w:num>
  <w:num w:numId="26">
    <w:abstractNumId w:val="42"/>
  </w:num>
  <w:num w:numId="27">
    <w:abstractNumId w:val="44"/>
  </w:num>
  <w:num w:numId="28">
    <w:abstractNumId w:val="8"/>
  </w:num>
  <w:num w:numId="29">
    <w:abstractNumId w:val="45"/>
  </w:num>
  <w:num w:numId="30">
    <w:abstractNumId w:val="21"/>
  </w:num>
  <w:num w:numId="31">
    <w:abstractNumId w:val="39"/>
  </w:num>
  <w:num w:numId="32">
    <w:abstractNumId w:val="15"/>
  </w:num>
  <w:num w:numId="33">
    <w:abstractNumId w:val="23"/>
  </w:num>
  <w:num w:numId="34">
    <w:abstractNumId w:val="34"/>
  </w:num>
  <w:num w:numId="35">
    <w:abstractNumId w:val="6"/>
  </w:num>
  <w:num w:numId="36">
    <w:abstractNumId w:val="18"/>
  </w:num>
  <w:num w:numId="37">
    <w:abstractNumId w:val="11"/>
  </w:num>
  <w:num w:numId="38">
    <w:abstractNumId w:val="10"/>
  </w:num>
  <w:num w:numId="39">
    <w:abstractNumId w:val="43"/>
  </w:num>
  <w:num w:numId="40">
    <w:abstractNumId w:val="36"/>
  </w:num>
  <w:num w:numId="41">
    <w:abstractNumId w:val="9"/>
  </w:num>
  <w:num w:numId="42">
    <w:abstractNumId w:val="29"/>
  </w:num>
  <w:num w:numId="43">
    <w:abstractNumId w:val="22"/>
  </w:num>
  <w:num w:numId="44">
    <w:abstractNumId w:val="12"/>
  </w:num>
  <w:num w:numId="45">
    <w:abstractNumId w:val="20"/>
  </w:num>
  <w:num w:numId="46">
    <w:abstractNumId w:val="33"/>
  </w:num>
  <w:num w:numId="47">
    <w:abstractNumId w:val="24"/>
  </w:num>
  <w:num w:numId="48">
    <w:abstractNumId w:val="26"/>
  </w:num>
  <w:numIdMacAtCleanup w:val="4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Thar Adale">
    <w15:presenceInfo w15:providerId="Windows Live" w15:userId="32ec1f762ace91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15F97"/>
    <w:rsid w:val="000053D4"/>
    <w:rsid w:val="0000568D"/>
    <w:rsid w:val="00005EE9"/>
    <w:rsid w:val="0001141B"/>
    <w:rsid w:val="0001244E"/>
    <w:rsid w:val="00013D44"/>
    <w:rsid w:val="00034358"/>
    <w:rsid w:val="000358CC"/>
    <w:rsid w:val="00060037"/>
    <w:rsid w:val="00064E1D"/>
    <w:rsid w:val="00070055"/>
    <w:rsid w:val="0007249F"/>
    <w:rsid w:val="000771B0"/>
    <w:rsid w:val="00080759"/>
    <w:rsid w:val="00086E67"/>
    <w:rsid w:val="00090D80"/>
    <w:rsid w:val="00095881"/>
    <w:rsid w:val="000A52C2"/>
    <w:rsid w:val="000A7134"/>
    <w:rsid w:val="000B39CA"/>
    <w:rsid w:val="000C7668"/>
    <w:rsid w:val="000C7E78"/>
    <w:rsid w:val="000D5FD2"/>
    <w:rsid w:val="000E3B4F"/>
    <w:rsid w:val="000E40E9"/>
    <w:rsid w:val="000E4F8C"/>
    <w:rsid w:val="000E53A2"/>
    <w:rsid w:val="000F2795"/>
    <w:rsid w:val="000F5AEA"/>
    <w:rsid w:val="000F75A7"/>
    <w:rsid w:val="001066B5"/>
    <w:rsid w:val="0011276A"/>
    <w:rsid w:val="00114BE6"/>
    <w:rsid w:val="00122D3D"/>
    <w:rsid w:val="00136C42"/>
    <w:rsid w:val="0014258B"/>
    <w:rsid w:val="00142FDE"/>
    <w:rsid w:val="00144992"/>
    <w:rsid w:val="001558CB"/>
    <w:rsid w:val="00164B72"/>
    <w:rsid w:val="00172761"/>
    <w:rsid w:val="00183BBF"/>
    <w:rsid w:val="0018435B"/>
    <w:rsid w:val="001918FC"/>
    <w:rsid w:val="00192BE5"/>
    <w:rsid w:val="00194B60"/>
    <w:rsid w:val="00195148"/>
    <w:rsid w:val="001A142E"/>
    <w:rsid w:val="001B221A"/>
    <w:rsid w:val="001B70B6"/>
    <w:rsid w:val="001C32E1"/>
    <w:rsid w:val="001C353A"/>
    <w:rsid w:val="001C4059"/>
    <w:rsid w:val="001D1F12"/>
    <w:rsid w:val="001D4848"/>
    <w:rsid w:val="001D685C"/>
    <w:rsid w:val="001E6CCC"/>
    <w:rsid w:val="001F64D3"/>
    <w:rsid w:val="00200F2D"/>
    <w:rsid w:val="00213002"/>
    <w:rsid w:val="00213D3F"/>
    <w:rsid w:val="00215F97"/>
    <w:rsid w:val="00223FB6"/>
    <w:rsid w:val="0022618D"/>
    <w:rsid w:val="00237906"/>
    <w:rsid w:val="002451BA"/>
    <w:rsid w:val="00250290"/>
    <w:rsid w:val="002619ED"/>
    <w:rsid w:val="00263A2F"/>
    <w:rsid w:val="002669E0"/>
    <w:rsid w:val="00270DBD"/>
    <w:rsid w:val="0027498F"/>
    <w:rsid w:val="002750CC"/>
    <w:rsid w:val="00283CAD"/>
    <w:rsid w:val="00284351"/>
    <w:rsid w:val="00295403"/>
    <w:rsid w:val="00297E03"/>
    <w:rsid w:val="002A3D4F"/>
    <w:rsid w:val="002A50D5"/>
    <w:rsid w:val="002B577A"/>
    <w:rsid w:val="002B7A05"/>
    <w:rsid w:val="002C6A28"/>
    <w:rsid w:val="002C6F1A"/>
    <w:rsid w:val="002D1F3A"/>
    <w:rsid w:val="002D4670"/>
    <w:rsid w:val="002E3488"/>
    <w:rsid w:val="002E45FB"/>
    <w:rsid w:val="002E6309"/>
    <w:rsid w:val="002E7D6B"/>
    <w:rsid w:val="00304AC1"/>
    <w:rsid w:val="00304FBD"/>
    <w:rsid w:val="00306772"/>
    <w:rsid w:val="00312B2E"/>
    <w:rsid w:val="00313709"/>
    <w:rsid w:val="003165CB"/>
    <w:rsid w:val="003263BD"/>
    <w:rsid w:val="003433DF"/>
    <w:rsid w:val="00343D9B"/>
    <w:rsid w:val="003511B1"/>
    <w:rsid w:val="00351547"/>
    <w:rsid w:val="00356539"/>
    <w:rsid w:val="003621DF"/>
    <w:rsid w:val="0036295E"/>
    <w:rsid w:val="00362BF6"/>
    <w:rsid w:val="00366895"/>
    <w:rsid w:val="003669B9"/>
    <w:rsid w:val="003714EF"/>
    <w:rsid w:val="00375BAC"/>
    <w:rsid w:val="003772F2"/>
    <w:rsid w:val="00382B36"/>
    <w:rsid w:val="003868C5"/>
    <w:rsid w:val="00390877"/>
    <w:rsid w:val="00392D3C"/>
    <w:rsid w:val="0039731B"/>
    <w:rsid w:val="003A2A01"/>
    <w:rsid w:val="003A2FBC"/>
    <w:rsid w:val="003B16FD"/>
    <w:rsid w:val="003B186E"/>
    <w:rsid w:val="003B33BF"/>
    <w:rsid w:val="003D13CA"/>
    <w:rsid w:val="003D468F"/>
    <w:rsid w:val="003E18FB"/>
    <w:rsid w:val="003E2769"/>
    <w:rsid w:val="003E3416"/>
    <w:rsid w:val="003E48B6"/>
    <w:rsid w:val="003E5D8C"/>
    <w:rsid w:val="003F1D07"/>
    <w:rsid w:val="003F341C"/>
    <w:rsid w:val="00406678"/>
    <w:rsid w:val="00410324"/>
    <w:rsid w:val="00411941"/>
    <w:rsid w:val="00415EAF"/>
    <w:rsid w:val="004206EB"/>
    <w:rsid w:val="004267F4"/>
    <w:rsid w:val="0042795E"/>
    <w:rsid w:val="00432F82"/>
    <w:rsid w:val="00433F3E"/>
    <w:rsid w:val="00435AE9"/>
    <w:rsid w:val="00436DDF"/>
    <w:rsid w:val="00442732"/>
    <w:rsid w:val="00445BE9"/>
    <w:rsid w:val="00446337"/>
    <w:rsid w:val="00447E98"/>
    <w:rsid w:val="004607F7"/>
    <w:rsid w:val="00462A45"/>
    <w:rsid w:val="00464535"/>
    <w:rsid w:val="004668E5"/>
    <w:rsid w:val="00472A19"/>
    <w:rsid w:val="004811AB"/>
    <w:rsid w:val="004814AF"/>
    <w:rsid w:val="00481DF2"/>
    <w:rsid w:val="00491FE0"/>
    <w:rsid w:val="004A4C51"/>
    <w:rsid w:val="004C3C97"/>
    <w:rsid w:val="004E4EE1"/>
    <w:rsid w:val="0050507B"/>
    <w:rsid w:val="0050519D"/>
    <w:rsid w:val="00506262"/>
    <w:rsid w:val="00511964"/>
    <w:rsid w:val="00511D42"/>
    <w:rsid w:val="00527A0C"/>
    <w:rsid w:val="00531D60"/>
    <w:rsid w:val="00532448"/>
    <w:rsid w:val="00542C0C"/>
    <w:rsid w:val="00553CFD"/>
    <w:rsid w:val="00555C72"/>
    <w:rsid w:val="00576C6C"/>
    <w:rsid w:val="00580232"/>
    <w:rsid w:val="005877F1"/>
    <w:rsid w:val="00587814"/>
    <w:rsid w:val="00591EA0"/>
    <w:rsid w:val="00597900"/>
    <w:rsid w:val="005979C2"/>
    <w:rsid w:val="005A230A"/>
    <w:rsid w:val="005A6567"/>
    <w:rsid w:val="005B0779"/>
    <w:rsid w:val="005C409A"/>
    <w:rsid w:val="005C5B83"/>
    <w:rsid w:val="005D65C3"/>
    <w:rsid w:val="005D7F02"/>
    <w:rsid w:val="005E09DF"/>
    <w:rsid w:val="005E6855"/>
    <w:rsid w:val="005E7A20"/>
    <w:rsid w:val="005F2EE3"/>
    <w:rsid w:val="005F6DCD"/>
    <w:rsid w:val="006065B4"/>
    <w:rsid w:val="00611D48"/>
    <w:rsid w:val="00615C34"/>
    <w:rsid w:val="00623D36"/>
    <w:rsid w:val="00627EC3"/>
    <w:rsid w:val="0064214E"/>
    <w:rsid w:val="0065250B"/>
    <w:rsid w:val="006729A5"/>
    <w:rsid w:val="006749A5"/>
    <w:rsid w:val="00676311"/>
    <w:rsid w:val="00683628"/>
    <w:rsid w:val="00685103"/>
    <w:rsid w:val="0069179A"/>
    <w:rsid w:val="006B3914"/>
    <w:rsid w:val="006B6FBC"/>
    <w:rsid w:val="006C6C48"/>
    <w:rsid w:val="006D03ED"/>
    <w:rsid w:val="006D0F1A"/>
    <w:rsid w:val="006D5F49"/>
    <w:rsid w:val="006E3518"/>
    <w:rsid w:val="006F4566"/>
    <w:rsid w:val="006F7D72"/>
    <w:rsid w:val="007022CE"/>
    <w:rsid w:val="007102E1"/>
    <w:rsid w:val="0071289C"/>
    <w:rsid w:val="007233F2"/>
    <w:rsid w:val="00736485"/>
    <w:rsid w:val="00744D4E"/>
    <w:rsid w:val="00754E7A"/>
    <w:rsid w:val="00756C3B"/>
    <w:rsid w:val="007679FA"/>
    <w:rsid w:val="0077268E"/>
    <w:rsid w:val="00796AD9"/>
    <w:rsid w:val="007A14AC"/>
    <w:rsid w:val="007A4240"/>
    <w:rsid w:val="007A5C52"/>
    <w:rsid w:val="007B5750"/>
    <w:rsid w:val="007C0E88"/>
    <w:rsid w:val="007D57C4"/>
    <w:rsid w:val="007E0231"/>
    <w:rsid w:val="007E281F"/>
    <w:rsid w:val="007E61EA"/>
    <w:rsid w:val="007F351B"/>
    <w:rsid w:val="00804C39"/>
    <w:rsid w:val="0080524E"/>
    <w:rsid w:val="00813351"/>
    <w:rsid w:val="0081347A"/>
    <w:rsid w:val="0081436E"/>
    <w:rsid w:val="00831880"/>
    <w:rsid w:val="008336C3"/>
    <w:rsid w:val="008354F4"/>
    <w:rsid w:val="008463F3"/>
    <w:rsid w:val="0084785B"/>
    <w:rsid w:val="0087284C"/>
    <w:rsid w:val="008743FF"/>
    <w:rsid w:val="0087516A"/>
    <w:rsid w:val="008751C6"/>
    <w:rsid w:val="00887C83"/>
    <w:rsid w:val="008B3D1D"/>
    <w:rsid w:val="008C0494"/>
    <w:rsid w:val="008C23B8"/>
    <w:rsid w:val="008D12E9"/>
    <w:rsid w:val="008D2B97"/>
    <w:rsid w:val="008D2F0B"/>
    <w:rsid w:val="008E1BB9"/>
    <w:rsid w:val="008E2190"/>
    <w:rsid w:val="008F1097"/>
    <w:rsid w:val="008F1E83"/>
    <w:rsid w:val="009013A4"/>
    <w:rsid w:val="00902D63"/>
    <w:rsid w:val="009054A6"/>
    <w:rsid w:val="0090724B"/>
    <w:rsid w:val="0091416D"/>
    <w:rsid w:val="0092506A"/>
    <w:rsid w:val="00950873"/>
    <w:rsid w:val="00950F01"/>
    <w:rsid w:val="009536B3"/>
    <w:rsid w:val="0096211A"/>
    <w:rsid w:val="0096360F"/>
    <w:rsid w:val="00964A5A"/>
    <w:rsid w:val="00966583"/>
    <w:rsid w:val="009833C4"/>
    <w:rsid w:val="009846E1"/>
    <w:rsid w:val="0099522C"/>
    <w:rsid w:val="0099619E"/>
    <w:rsid w:val="00997AF9"/>
    <w:rsid w:val="009A5C72"/>
    <w:rsid w:val="009A6605"/>
    <w:rsid w:val="009A7E9F"/>
    <w:rsid w:val="009B5C8B"/>
    <w:rsid w:val="009C0DB8"/>
    <w:rsid w:val="009C1AB6"/>
    <w:rsid w:val="009C1C94"/>
    <w:rsid w:val="009C2D7D"/>
    <w:rsid w:val="009E2D7E"/>
    <w:rsid w:val="009E6BCC"/>
    <w:rsid w:val="009F2399"/>
    <w:rsid w:val="009F553A"/>
    <w:rsid w:val="00A014CE"/>
    <w:rsid w:val="00A14764"/>
    <w:rsid w:val="00A24D42"/>
    <w:rsid w:val="00A260FF"/>
    <w:rsid w:val="00A34C4E"/>
    <w:rsid w:val="00A354B9"/>
    <w:rsid w:val="00A41B75"/>
    <w:rsid w:val="00A41C96"/>
    <w:rsid w:val="00A44E1D"/>
    <w:rsid w:val="00A4735C"/>
    <w:rsid w:val="00A61084"/>
    <w:rsid w:val="00A6659A"/>
    <w:rsid w:val="00A67602"/>
    <w:rsid w:val="00A72ECE"/>
    <w:rsid w:val="00A8407C"/>
    <w:rsid w:val="00A868B6"/>
    <w:rsid w:val="00A86C0E"/>
    <w:rsid w:val="00A922CC"/>
    <w:rsid w:val="00A975E0"/>
    <w:rsid w:val="00AA43B1"/>
    <w:rsid w:val="00AA5590"/>
    <w:rsid w:val="00AA6B29"/>
    <w:rsid w:val="00AB0419"/>
    <w:rsid w:val="00AD00D9"/>
    <w:rsid w:val="00AD6D0A"/>
    <w:rsid w:val="00AE4EC3"/>
    <w:rsid w:val="00AF17C6"/>
    <w:rsid w:val="00AF2EE7"/>
    <w:rsid w:val="00AF35A0"/>
    <w:rsid w:val="00AF6C38"/>
    <w:rsid w:val="00B14B6F"/>
    <w:rsid w:val="00B2019F"/>
    <w:rsid w:val="00B20648"/>
    <w:rsid w:val="00B40BD2"/>
    <w:rsid w:val="00B43494"/>
    <w:rsid w:val="00B46D51"/>
    <w:rsid w:val="00B51F75"/>
    <w:rsid w:val="00B52C1C"/>
    <w:rsid w:val="00B56C7B"/>
    <w:rsid w:val="00B71452"/>
    <w:rsid w:val="00B831D5"/>
    <w:rsid w:val="00B86E4B"/>
    <w:rsid w:val="00B90198"/>
    <w:rsid w:val="00B9128A"/>
    <w:rsid w:val="00B94612"/>
    <w:rsid w:val="00BA6633"/>
    <w:rsid w:val="00BA6F08"/>
    <w:rsid w:val="00BB55E8"/>
    <w:rsid w:val="00BC26AC"/>
    <w:rsid w:val="00BC3F40"/>
    <w:rsid w:val="00BD1FB8"/>
    <w:rsid w:val="00BD2085"/>
    <w:rsid w:val="00BD2755"/>
    <w:rsid w:val="00BD4572"/>
    <w:rsid w:val="00BD6E0D"/>
    <w:rsid w:val="00BF1368"/>
    <w:rsid w:val="00BF217A"/>
    <w:rsid w:val="00BF37F5"/>
    <w:rsid w:val="00BF5195"/>
    <w:rsid w:val="00BF558F"/>
    <w:rsid w:val="00C06568"/>
    <w:rsid w:val="00C07876"/>
    <w:rsid w:val="00C07AE8"/>
    <w:rsid w:val="00C1681C"/>
    <w:rsid w:val="00C27329"/>
    <w:rsid w:val="00C33CD4"/>
    <w:rsid w:val="00C3669E"/>
    <w:rsid w:val="00C46302"/>
    <w:rsid w:val="00C47DB2"/>
    <w:rsid w:val="00C53D2F"/>
    <w:rsid w:val="00C53DF7"/>
    <w:rsid w:val="00C63C60"/>
    <w:rsid w:val="00C6711C"/>
    <w:rsid w:val="00C67517"/>
    <w:rsid w:val="00C71E3F"/>
    <w:rsid w:val="00C720CE"/>
    <w:rsid w:val="00C742F6"/>
    <w:rsid w:val="00C80589"/>
    <w:rsid w:val="00C9799A"/>
    <w:rsid w:val="00CA6CE5"/>
    <w:rsid w:val="00CC4B65"/>
    <w:rsid w:val="00CE76CF"/>
    <w:rsid w:val="00CE7E2A"/>
    <w:rsid w:val="00CF3276"/>
    <w:rsid w:val="00D02541"/>
    <w:rsid w:val="00D0420F"/>
    <w:rsid w:val="00D0679D"/>
    <w:rsid w:val="00D1005E"/>
    <w:rsid w:val="00D20ED7"/>
    <w:rsid w:val="00D445C7"/>
    <w:rsid w:val="00D44FB4"/>
    <w:rsid w:val="00D46BBB"/>
    <w:rsid w:val="00D54ACC"/>
    <w:rsid w:val="00D57F7B"/>
    <w:rsid w:val="00D62CBE"/>
    <w:rsid w:val="00D634DD"/>
    <w:rsid w:val="00D672A1"/>
    <w:rsid w:val="00D727C0"/>
    <w:rsid w:val="00D825B6"/>
    <w:rsid w:val="00D87173"/>
    <w:rsid w:val="00D91FCD"/>
    <w:rsid w:val="00DA08DA"/>
    <w:rsid w:val="00DB489B"/>
    <w:rsid w:val="00DB7438"/>
    <w:rsid w:val="00DC7A19"/>
    <w:rsid w:val="00DD4492"/>
    <w:rsid w:val="00DE48DD"/>
    <w:rsid w:val="00E00F95"/>
    <w:rsid w:val="00E02389"/>
    <w:rsid w:val="00E0454A"/>
    <w:rsid w:val="00E06DE3"/>
    <w:rsid w:val="00E1633A"/>
    <w:rsid w:val="00E21EE0"/>
    <w:rsid w:val="00E2290A"/>
    <w:rsid w:val="00E2461D"/>
    <w:rsid w:val="00E2666E"/>
    <w:rsid w:val="00E41082"/>
    <w:rsid w:val="00E51402"/>
    <w:rsid w:val="00E521B4"/>
    <w:rsid w:val="00E556EA"/>
    <w:rsid w:val="00E57CBF"/>
    <w:rsid w:val="00E63A4F"/>
    <w:rsid w:val="00E65264"/>
    <w:rsid w:val="00E65FDF"/>
    <w:rsid w:val="00E70221"/>
    <w:rsid w:val="00E71F7B"/>
    <w:rsid w:val="00E72627"/>
    <w:rsid w:val="00E73B6C"/>
    <w:rsid w:val="00E9073C"/>
    <w:rsid w:val="00E92525"/>
    <w:rsid w:val="00EB2707"/>
    <w:rsid w:val="00EB4D68"/>
    <w:rsid w:val="00EB6E4C"/>
    <w:rsid w:val="00EB74E5"/>
    <w:rsid w:val="00EC15DF"/>
    <w:rsid w:val="00EC1DB5"/>
    <w:rsid w:val="00ED6B93"/>
    <w:rsid w:val="00EE30D0"/>
    <w:rsid w:val="00EE4D86"/>
    <w:rsid w:val="00EF4A5D"/>
    <w:rsid w:val="00F01587"/>
    <w:rsid w:val="00F01A52"/>
    <w:rsid w:val="00F04546"/>
    <w:rsid w:val="00F04DAF"/>
    <w:rsid w:val="00F11474"/>
    <w:rsid w:val="00F13E8D"/>
    <w:rsid w:val="00F14EEF"/>
    <w:rsid w:val="00F16A7C"/>
    <w:rsid w:val="00F22E5F"/>
    <w:rsid w:val="00F25B81"/>
    <w:rsid w:val="00F26C87"/>
    <w:rsid w:val="00F33A03"/>
    <w:rsid w:val="00F40E75"/>
    <w:rsid w:val="00F4122A"/>
    <w:rsid w:val="00F5256A"/>
    <w:rsid w:val="00F547E6"/>
    <w:rsid w:val="00F56457"/>
    <w:rsid w:val="00F70FF3"/>
    <w:rsid w:val="00F75BE0"/>
    <w:rsid w:val="00F7607F"/>
    <w:rsid w:val="00F858AA"/>
    <w:rsid w:val="00F90E14"/>
    <w:rsid w:val="00F92603"/>
    <w:rsid w:val="00FA2FE9"/>
    <w:rsid w:val="00FA796D"/>
    <w:rsid w:val="00FB1337"/>
    <w:rsid w:val="00FC2AC9"/>
    <w:rsid w:val="00FC333A"/>
    <w:rsid w:val="00FE29C8"/>
    <w:rsid w:val="00FE335B"/>
    <w:rsid w:val="00FE765A"/>
    <w:rsid w:val="00FF115D"/>
    <w:rsid w:val="00FF26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31B10C"/>
  <w15:docId w15:val="{1FA3FC9B-B3B8-4893-B5B2-1A5B74C0A4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5"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15F97"/>
    <w:rPr>
      <w:rFonts w:eastAsia="Times New Roman"/>
      <w:sz w:val="24"/>
      <w:szCs w:val="24"/>
    </w:rPr>
  </w:style>
  <w:style w:type="paragraph" w:styleId="Heading1">
    <w:name w:val="heading 1"/>
    <w:aliases w:val="CM Level 1 Header,Level 1 Header"/>
    <w:basedOn w:val="Normal"/>
    <w:next w:val="Normal"/>
    <w:link w:val="Heading1Char"/>
    <w:qFormat/>
    <w:rsid w:val="00FB1337"/>
    <w:pPr>
      <w:keepNext/>
      <w:spacing w:line="480" w:lineRule="auto"/>
      <w:outlineLvl w:val="0"/>
    </w:pPr>
    <w:rPr>
      <w:rFonts w:eastAsiaTheme="minorHAnsi" w:cstheme="minorBidi"/>
      <w:b/>
      <w:bCs/>
      <w:kern w:val="32"/>
      <w:szCs w:val="32"/>
    </w:rPr>
  </w:style>
  <w:style w:type="paragraph" w:styleId="Heading2">
    <w:name w:val="heading 2"/>
    <w:aliases w:val="Level 2 Header,Level 2 Headaer"/>
    <w:basedOn w:val="Normal"/>
    <w:next w:val="Normal"/>
    <w:link w:val="Heading2Char"/>
    <w:uiPriority w:val="1"/>
    <w:qFormat/>
    <w:rsid w:val="000B39CA"/>
    <w:pPr>
      <w:keepNext/>
      <w:spacing w:line="480" w:lineRule="auto"/>
      <w:outlineLvl w:val="1"/>
    </w:pPr>
    <w:rPr>
      <w:rFonts w:eastAsiaTheme="majorEastAsia" w:cstheme="majorBidi"/>
      <w:b/>
      <w:bCs/>
      <w:iCs/>
      <w:szCs w:val="28"/>
    </w:rPr>
  </w:style>
  <w:style w:type="paragraph" w:styleId="Heading3">
    <w:name w:val="heading 3"/>
    <w:basedOn w:val="Normal"/>
    <w:next w:val="Normal"/>
    <w:link w:val="Heading3Char"/>
    <w:qFormat/>
    <w:rsid w:val="00FB1337"/>
    <w:pPr>
      <w:keepNext/>
      <w:spacing w:line="480" w:lineRule="auto"/>
      <w:outlineLvl w:val="2"/>
    </w:pPr>
    <w:rPr>
      <w:rFonts w:asciiTheme="majorHAnsi" w:eastAsiaTheme="majorEastAsia" w:hAnsiTheme="majorHAnsi" w:cstheme="majorBidi"/>
      <w:b/>
      <w:bCs/>
      <w:i/>
      <w:szCs w:val="26"/>
      <w:u w:val="single"/>
    </w:rPr>
  </w:style>
  <w:style w:type="paragraph" w:styleId="Heading4">
    <w:name w:val="heading 4"/>
    <w:basedOn w:val="Normal"/>
    <w:next w:val="Normal"/>
    <w:link w:val="Heading4Char"/>
    <w:qFormat/>
    <w:rsid w:val="00FB1337"/>
    <w:pPr>
      <w:keepNext/>
      <w:spacing w:line="480" w:lineRule="auto"/>
      <w:outlineLvl w:val="3"/>
    </w:pPr>
    <w:rPr>
      <w:rFonts w:eastAsiaTheme="minorEastAsia" w:cstheme="minorBidi"/>
      <w:b/>
      <w:bCs/>
      <w:i/>
      <w:szCs w:val="28"/>
      <w:u w:val="single"/>
    </w:rPr>
  </w:style>
  <w:style w:type="paragraph" w:styleId="Heading5">
    <w:name w:val="heading 5"/>
    <w:basedOn w:val="Normal"/>
    <w:next w:val="Normal"/>
    <w:link w:val="Heading5Char"/>
    <w:qFormat/>
    <w:rsid w:val="00FB1337"/>
    <w:pPr>
      <w:spacing w:line="480" w:lineRule="auto"/>
      <w:outlineLvl w:val="4"/>
    </w:pPr>
    <w:rPr>
      <w:rFonts w:asciiTheme="minorHAnsi" w:eastAsiaTheme="minorEastAsia" w:hAnsiTheme="minorHAnsi" w:cstheme="minorBidi"/>
      <w:b/>
      <w:bCs/>
      <w:iCs/>
      <w:szCs w:val="26"/>
    </w:rPr>
  </w:style>
  <w:style w:type="paragraph" w:styleId="Heading6">
    <w:name w:val="heading 6"/>
    <w:basedOn w:val="Normal"/>
    <w:next w:val="Normal"/>
    <w:link w:val="Heading6Char"/>
    <w:qFormat/>
    <w:rsid w:val="00FB1337"/>
    <w:pPr>
      <w:keepNext/>
      <w:keepLines/>
      <w:spacing w:line="480" w:lineRule="auto"/>
      <w:outlineLvl w:val="5"/>
    </w:pPr>
    <w:rPr>
      <w:rFonts w:asciiTheme="minorHAnsi" w:eastAsiaTheme="majorEastAsia" w:hAnsiTheme="minorHAnsi" w:cstheme="majorBidi"/>
      <w:i/>
      <w:i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semiHidden/>
    <w:unhideWhenUsed/>
    <w:qFormat/>
    <w:rsid w:val="00531D60"/>
    <w:pPr>
      <w:spacing w:line="480" w:lineRule="auto"/>
    </w:pPr>
    <w:rPr>
      <w:rFonts w:eastAsiaTheme="minorHAnsi" w:cstheme="minorBidi"/>
      <w:b/>
      <w:bCs/>
    </w:rPr>
  </w:style>
  <w:style w:type="character" w:customStyle="1" w:styleId="definition">
    <w:name w:val="definition"/>
    <w:basedOn w:val="DefaultParagraphFont"/>
    <w:uiPriority w:val="5"/>
    <w:qFormat/>
    <w:rsid w:val="00531D60"/>
    <w:rPr>
      <w:rFonts w:ascii="Times New Roman" w:hAnsi="Times New Roman" w:cs="Times New Roman"/>
      <w:i/>
      <w:sz w:val="24"/>
      <w:szCs w:val="24"/>
    </w:rPr>
  </w:style>
  <w:style w:type="character" w:styleId="Emphasis">
    <w:name w:val="Emphasis"/>
    <w:aliases w:val="Codes &amp; titles"/>
    <w:uiPriority w:val="5"/>
    <w:qFormat/>
    <w:rsid w:val="0050507B"/>
    <w:rPr>
      <w:rFonts w:ascii="Bookman Old Style" w:hAnsi="Bookman Old Style"/>
      <w:b/>
      <w:i w:val="0"/>
      <w:iCs/>
      <w:sz w:val="24"/>
    </w:rPr>
  </w:style>
  <w:style w:type="character" w:customStyle="1" w:styleId="Keyword">
    <w:name w:val="Keyword"/>
    <w:basedOn w:val="DefaultParagraphFont"/>
    <w:qFormat/>
    <w:rsid w:val="00531D60"/>
    <w:rPr>
      <w:rFonts w:ascii="Times New Roman" w:hAnsi="Times New Roman" w:cs="Times New Roman"/>
      <w:b/>
      <w:sz w:val="24"/>
      <w:szCs w:val="24"/>
    </w:rPr>
  </w:style>
  <w:style w:type="paragraph" w:customStyle="1" w:styleId="MedicalRecord">
    <w:name w:val="Medical Record"/>
    <w:basedOn w:val="Normal"/>
    <w:next w:val="Normal"/>
    <w:link w:val="MedicalRecordChar"/>
    <w:autoRedefine/>
    <w:uiPriority w:val="4"/>
    <w:qFormat/>
    <w:rsid w:val="00531D60"/>
    <w:pPr>
      <w:spacing w:line="480" w:lineRule="auto"/>
    </w:pPr>
    <w:rPr>
      <w:rFonts w:ascii="Comic Sans MS" w:eastAsiaTheme="minorHAnsi" w:hAnsi="Comic Sans MS" w:cstheme="minorBidi"/>
    </w:rPr>
  </w:style>
  <w:style w:type="character" w:customStyle="1" w:styleId="MedicalRecordChar">
    <w:name w:val="Medical Record Char"/>
    <w:basedOn w:val="DefaultParagraphFont"/>
    <w:link w:val="MedicalRecord"/>
    <w:uiPriority w:val="4"/>
    <w:rsid w:val="00531D60"/>
    <w:rPr>
      <w:rFonts w:ascii="Comic Sans MS" w:hAnsi="Comic Sans MS" w:cstheme="minorBidi"/>
      <w:sz w:val="24"/>
      <w:szCs w:val="24"/>
    </w:rPr>
  </w:style>
  <w:style w:type="character" w:customStyle="1" w:styleId="GlossaryTerm">
    <w:name w:val="Glossary_Term"/>
    <w:basedOn w:val="Keyword"/>
    <w:uiPriority w:val="5"/>
    <w:qFormat/>
    <w:rsid w:val="00531D60"/>
    <w:rPr>
      <w:rFonts w:ascii="Times New Roman" w:hAnsi="Times New Roman" w:cs="Times New Roman"/>
      <w:b/>
      <w:color w:val="76923C" w:themeColor="accent3" w:themeShade="BF"/>
      <w:sz w:val="24"/>
      <w:szCs w:val="24"/>
    </w:rPr>
  </w:style>
  <w:style w:type="paragraph" w:customStyle="1" w:styleId="H1Heading1">
    <w:name w:val="[H1]Heading 1"/>
    <w:basedOn w:val="Heading1"/>
    <w:next w:val="Normal"/>
    <w:qFormat/>
    <w:rsid w:val="00531D60"/>
    <w:pPr>
      <w:numPr>
        <w:numId w:val="1"/>
      </w:numPr>
    </w:pPr>
    <w:rPr>
      <w:rFonts w:eastAsia="Calibri" w:cs="Times New Roman"/>
      <w:caps/>
    </w:rPr>
  </w:style>
  <w:style w:type="paragraph" w:customStyle="1" w:styleId="H3Heading3">
    <w:name w:val="[H3]Heading 3"/>
    <w:basedOn w:val="Normal"/>
    <w:next w:val="Normal"/>
    <w:qFormat/>
    <w:rsid w:val="00531D60"/>
    <w:pPr>
      <w:keepNext/>
      <w:numPr>
        <w:ilvl w:val="2"/>
        <w:numId w:val="1"/>
      </w:numPr>
      <w:spacing w:line="480" w:lineRule="auto"/>
      <w:outlineLvl w:val="2"/>
    </w:pPr>
    <w:rPr>
      <w:rFonts w:eastAsiaTheme="minorHAnsi" w:cstheme="minorBidi"/>
      <w:b/>
      <w:i/>
      <w:kern w:val="32"/>
      <w:szCs w:val="32"/>
    </w:rPr>
  </w:style>
  <w:style w:type="paragraph" w:customStyle="1" w:styleId="NormalIndented">
    <w:name w:val="Normal Indented"/>
    <w:basedOn w:val="Normal"/>
    <w:qFormat/>
    <w:rsid w:val="00531D60"/>
    <w:pPr>
      <w:spacing w:line="480" w:lineRule="auto"/>
      <w:ind w:firstLine="720"/>
    </w:pPr>
    <w:rPr>
      <w:rFonts w:eastAsiaTheme="minorHAnsi" w:cstheme="minorBidi"/>
    </w:rPr>
  </w:style>
  <w:style w:type="paragraph" w:customStyle="1" w:styleId="nostyle">
    <w:name w:val="(no style)"/>
    <w:basedOn w:val="Normal"/>
    <w:qFormat/>
    <w:rsid w:val="00531D60"/>
    <w:pPr>
      <w:spacing w:line="480" w:lineRule="auto"/>
    </w:pPr>
    <w:rPr>
      <w:rFonts w:eastAsiaTheme="minorHAnsi" w:cstheme="minorBidi"/>
    </w:rPr>
  </w:style>
  <w:style w:type="paragraph" w:customStyle="1" w:styleId="Normx1">
    <w:name w:val="Norm x1"/>
    <w:basedOn w:val="Normal"/>
    <w:qFormat/>
    <w:rsid w:val="00531D60"/>
    <w:pPr>
      <w:spacing w:line="480" w:lineRule="auto"/>
    </w:pPr>
    <w:rPr>
      <w:rFonts w:eastAsiaTheme="minorHAnsi" w:cstheme="minorBidi"/>
    </w:rPr>
  </w:style>
  <w:style w:type="paragraph" w:customStyle="1" w:styleId="H4Heading4">
    <w:name w:val="[H4]Heading 4"/>
    <w:basedOn w:val="H3Heading3"/>
    <w:next w:val="Normal"/>
    <w:qFormat/>
    <w:rsid w:val="00531D60"/>
    <w:pPr>
      <w:numPr>
        <w:ilvl w:val="0"/>
        <w:numId w:val="0"/>
      </w:numPr>
      <w:outlineLvl w:val="3"/>
    </w:pPr>
    <w:rPr>
      <w:u w:val="single"/>
    </w:rPr>
  </w:style>
  <w:style w:type="paragraph" w:customStyle="1" w:styleId="H2Heading2">
    <w:name w:val="[H2]Heading2"/>
    <w:basedOn w:val="H1Heading1"/>
    <w:next w:val="Normal"/>
    <w:qFormat/>
    <w:rsid w:val="00531D60"/>
    <w:pPr>
      <w:numPr>
        <w:ilvl w:val="1"/>
      </w:numPr>
      <w:outlineLvl w:val="1"/>
    </w:pPr>
    <w:rPr>
      <w:caps w:val="0"/>
    </w:rPr>
  </w:style>
  <w:style w:type="character" w:customStyle="1" w:styleId="Heading1Char">
    <w:name w:val="Heading 1 Char"/>
    <w:aliases w:val="CM Level 1 Header Char,Level 1 Header Char"/>
    <w:link w:val="Heading1"/>
    <w:rsid w:val="00FB1337"/>
    <w:rPr>
      <w:rFonts w:cstheme="minorBidi"/>
      <w:b/>
      <w:bCs/>
      <w:kern w:val="32"/>
      <w:sz w:val="24"/>
      <w:szCs w:val="32"/>
    </w:rPr>
  </w:style>
  <w:style w:type="character" w:customStyle="1" w:styleId="Heading3Char">
    <w:name w:val="Heading 3 Char"/>
    <w:link w:val="Heading3"/>
    <w:rsid w:val="00FB1337"/>
    <w:rPr>
      <w:rFonts w:asciiTheme="majorHAnsi" w:eastAsiaTheme="majorEastAsia" w:hAnsiTheme="majorHAnsi" w:cstheme="majorBidi"/>
      <w:b/>
      <w:bCs/>
      <w:i/>
      <w:sz w:val="24"/>
      <w:szCs w:val="26"/>
      <w:u w:val="single"/>
    </w:rPr>
  </w:style>
  <w:style w:type="character" w:customStyle="1" w:styleId="Heading2Char">
    <w:name w:val="Heading 2 Char"/>
    <w:aliases w:val="Level 2 Header Char,Level 2 Headaer Char"/>
    <w:link w:val="Heading2"/>
    <w:uiPriority w:val="1"/>
    <w:rsid w:val="000B39CA"/>
    <w:rPr>
      <w:rFonts w:eastAsiaTheme="majorEastAsia" w:cstheme="majorBidi"/>
      <w:b/>
      <w:bCs/>
      <w:iCs/>
      <w:sz w:val="24"/>
      <w:szCs w:val="28"/>
    </w:rPr>
  </w:style>
  <w:style w:type="character" w:customStyle="1" w:styleId="Heading4Char">
    <w:name w:val="Heading 4 Char"/>
    <w:link w:val="Heading4"/>
    <w:rsid w:val="00FB1337"/>
    <w:rPr>
      <w:rFonts w:eastAsiaTheme="minorEastAsia" w:cstheme="minorBidi"/>
      <w:b/>
      <w:bCs/>
      <w:i/>
      <w:sz w:val="24"/>
      <w:szCs w:val="28"/>
      <w:u w:val="single"/>
    </w:rPr>
  </w:style>
  <w:style w:type="character" w:customStyle="1" w:styleId="Heading5Char">
    <w:name w:val="Heading 5 Char"/>
    <w:link w:val="Heading5"/>
    <w:rsid w:val="00FB1337"/>
    <w:rPr>
      <w:rFonts w:asciiTheme="minorHAnsi" w:eastAsiaTheme="minorEastAsia" w:hAnsiTheme="minorHAnsi" w:cstheme="minorBidi"/>
      <w:b/>
      <w:bCs/>
      <w:iCs/>
      <w:sz w:val="24"/>
      <w:szCs w:val="26"/>
    </w:rPr>
  </w:style>
  <w:style w:type="paragraph" w:styleId="NoSpacing">
    <w:name w:val="No Spacing"/>
    <w:aliases w:val="Indented Paragraph"/>
    <w:uiPriority w:val="1"/>
    <w:qFormat/>
    <w:rsid w:val="00531D60"/>
    <w:pPr>
      <w:overflowPunct w:val="0"/>
      <w:autoSpaceDE w:val="0"/>
      <w:autoSpaceDN w:val="0"/>
      <w:adjustRightInd w:val="0"/>
      <w:textAlignment w:val="baseline"/>
    </w:pPr>
    <w:rPr>
      <w:rFonts w:ascii="Garamond 3" w:hAnsi="Garamond 3"/>
    </w:rPr>
  </w:style>
  <w:style w:type="paragraph" w:styleId="NormalIndent">
    <w:name w:val="Normal Indent"/>
    <w:basedOn w:val="Normal"/>
    <w:next w:val="Normal"/>
    <w:rsid w:val="00531D60"/>
    <w:pPr>
      <w:spacing w:line="480" w:lineRule="auto"/>
      <w:ind w:left="720"/>
    </w:pPr>
    <w:rPr>
      <w:rFonts w:eastAsiaTheme="minorHAnsi" w:cstheme="minorBidi"/>
    </w:rPr>
  </w:style>
  <w:style w:type="paragraph" w:customStyle="1" w:styleId="IndentParagraph">
    <w:name w:val="Indent Paragraph"/>
    <w:basedOn w:val="Normal"/>
    <w:qFormat/>
    <w:rsid w:val="00531D60"/>
    <w:pPr>
      <w:spacing w:line="480" w:lineRule="auto"/>
      <w:ind w:firstLine="720"/>
    </w:pPr>
    <w:rPr>
      <w:rFonts w:eastAsiaTheme="minorHAnsi" w:cstheme="minorBidi"/>
    </w:rPr>
  </w:style>
  <w:style w:type="table" w:customStyle="1" w:styleId="StandardTable">
    <w:name w:val="Standard Table"/>
    <w:basedOn w:val="TableNormal"/>
    <w:uiPriority w:val="99"/>
    <w:rsid w:val="00531D60"/>
    <w:tblPr/>
    <w:tblStylePr w:type="firstRow">
      <w:pPr>
        <w:jc w:val="center"/>
      </w:pPr>
      <w:rPr>
        <w:rFonts w:ascii="Times New Roman" w:hAnsi="Times New Roman"/>
        <w:b/>
        <w:sz w:val="24"/>
      </w:rPr>
    </w:tblStylePr>
  </w:style>
  <w:style w:type="paragraph" w:customStyle="1" w:styleId="Heading40">
    <w:name w:val="Heading4"/>
    <w:basedOn w:val="H3Heading3"/>
    <w:next w:val="Normal"/>
    <w:uiPriority w:val="99"/>
    <w:rsid w:val="00531D60"/>
    <w:pPr>
      <w:numPr>
        <w:ilvl w:val="0"/>
        <w:numId w:val="0"/>
      </w:numPr>
      <w:outlineLvl w:val="3"/>
    </w:pPr>
    <w:rPr>
      <w:u w:val="single"/>
    </w:rPr>
  </w:style>
  <w:style w:type="character" w:customStyle="1" w:styleId="Normal1">
    <w:name w:val="Normal1"/>
    <w:rsid w:val="00531D60"/>
    <w:rPr>
      <w:rFonts w:ascii="Garamond 3" w:hAnsi="Garamond 3"/>
    </w:rPr>
  </w:style>
  <w:style w:type="paragraph" w:customStyle="1" w:styleId="HEADFIRST">
    <w:name w:val="HEADFIRST"/>
    <w:basedOn w:val="Normal"/>
    <w:rsid w:val="00FB1337"/>
    <w:pPr>
      <w:keepLines/>
      <w:overflowPunct w:val="0"/>
      <w:autoSpaceDE w:val="0"/>
      <w:autoSpaceDN w:val="0"/>
      <w:adjustRightInd w:val="0"/>
      <w:spacing w:line="480" w:lineRule="auto"/>
      <w:jc w:val="both"/>
      <w:textAlignment w:val="baseline"/>
    </w:pPr>
    <w:rPr>
      <w:rFonts w:eastAsiaTheme="minorHAnsi" w:cstheme="minorBidi"/>
      <w:b/>
      <w:caps/>
      <w:noProof/>
    </w:rPr>
  </w:style>
  <w:style w:type="character" w:customStyle="1" w:styleId="KT">
    <w:name w:val="KT"/>
    <w:rsid w:val="00531D60"/>
    <w:rPr>
      <w:rFonts w:ascii="H Avenir Heavy" w:hAnsi="H Avenir Heavy"/>
      <w:sz w:val="19"/>
    </w:rPr>
  </w:style>
  <w:style w:type="paragraph" w:styleId="CommentText">
    <w:name w:val="annotation text"/>
    <w:basedOn w:val="Normal"/>
    <w:link w:val="CommentTextChar"/>
    <w:uiPriority w:val="99"/>
    <w:rsid w:val="00531D60"/>
    <w:pPr>
      <w:spacing w:line="480" w:lineRule="auto"/>
    </w:pPr>
    <w:rPr>
      <w:rFonts w:eastAsiaTheme="minorHAnsi" w:cstheme="minorBidi"/>
    </w:rPr>
  </w:style>
  <w:style w:type="character" w:customStyle="1" w:styleId="CommentTextChar">
    <w:name w:val="Comment Text Char"/>
    <w:link w:val="CommentText"/>
    <w:uiPriority w:val="99"/>
    <w:rsid w:val="00531D60"/>
    <w:rPr>
      <w:rFonts w:cstheme="minorBidi"/>
      <w:sz w:val="24"/>
      <w:szCs w:val="24"/>
    </w:rPr>
  </w:style>
  <w:style w:type="character" w:styleId="CommentReference">
    <w:name w:val="annotation reference"/>
    <w:uiPriority w:val="99"/>
    <w:rsid w:val="00531D60"/>
    <w:rPr>
      <w:sz w:val="16"/>
      <w:szCs w:val="16"/>
    </w:rPr>
  </w:style>
  <w:style w:type="paragraph" w:styleId="CommentSubject">
    <w:name w:val="annotation subject"/>
    <w:basedOn w:val="CommentText"/>
    <w:next w:val="CommentText"/>
    <w:link w:val="CommentSubjectChar"/>
    <w:rsid w:val="00531D60"/>
    <w:rPr>
      <w:b/>
      <w:bCs/>
    </w:rPr>
  </w:style>
  <w:style w:type="character" w:customStyle="1" w:styleId="CommentSubjectChar">
    <w:name w:val="Comment Subject Char"/>
    <w:link w:val="CommentSubject"/>
    <w:rsid w:val="00531D60"/>
    <w:rPr>
      <w:rFonts w:cstheme="minorBidi"/>
      <w:b/>
      <w:bCs/>
      <w:sz w:val="24"/>
      <w:szCs w:val="24"/>
    </w:rPr>
  </w:style>
  <w:style w:type="paragraph" w:styleId="BalloonText">
    <w:name w:val="Balloon Text"/>
    <w:basedOn w:val="Normal"/>
    <w:link w:val="BalloonTextChar"/>
    <w:rsid w:val="00531D60"/>
    <w:pPr>
      <w:spacing w:line="480" w:lineRule="auto"/>
    </w:pPr>
    <w:rPr>
      <w:rFonts w:ascii="Tahoma" w:eastAsiaTheme="minorHAnsi" w:hAnsi="Tahoma" w:cs="Tahoma"/>
      <w:sz w:val="16"/>
      <w:szCs w:val="16"/>
    </w:rPr>
  </w:style>
  <w:style w:type="character" w:customStyle="1" w:styleId="BalloonTextChar">
    <w:name w:val="Balloon Text Char"/>
    <w:link w:val="BalloonText"/>
    <w:rsid w:val="00531D60"/>
    <w:rPr>
      <w:rFonts w:ascii="Tahoma" w:hAnsi="Tahoma" w:cs="Tahoma"/>
      <w:sz w:val="16"/>
      <w:szCs w:val="16"/>
    </w:rPr>
  </w:style>
  <w:style w:type="character" w:customStyle="1" w:styleId="Heading6Char">
    <w:name w:val="Heading 6 Char"/>
    <w:basedOn w:val="DefaultParagraphFont"/>
    <w:link w:val="Heading6"/>
    <w:rsid w:val="00FB1337"/>
    <w:rPr>
      <w:rFonts w:asciiTheme="minorHAnsi" w:eastAsiaTheme="majorEastAsia" w:hAnsiTheme="minorHAnsi" w:cstheme="majorBidi"/>
      <w:i/>
      <w:iCs/>
      <w:sz w:val="24"/>
      <w:szCs w:val="24"/>
      <w:u w:val="single"/>
    </w:rPr>
  </w:style>
  <w:style w:type="character" w:customStyle="1" w:styleId="st">
    <w:name w:val="st"/>
    <w:basedOn w:val="DefaultParagraphFont"/>
    <w:rsid w:val="00E41082"/>
  </w:style>
  <w:style w:type="paragraph" w:styleId="Footer">
    <w:name w:val="footer"/>
    <w:basedOn w:val="Normal"/>
    <w:link w:val="FooterChar"/>
    <w:uiPriority w:val="99"/>
    <w:rsid w:val="00BD2755"/>
    <w:pPr>
      <w:tabs>
        <w:tab w:val="center" w:pos="4680"/>
        <w:tab w:val="right" w:pos="9360"/>
      </w:tabs>
    </w:pPr>
  </w:style>
  <w:style w:type="character" w:customStyle="1" w:styleId="FooterChar">
    <w:name w:val="Footer Char"/>
    <w:basedOn w:val="DefaultParagraphFont"/>
    <w:link w:val="Footer"/>
    <w:uiPriority w:val="99"/>
    <w:rsid w:val="00BD2755"/>
    <w:rPr>
      <w:rFonts w:eastAsia="Times New Roman"/>
      <w:sz w:val="24"/>
      <w:szCs w:val="24"/>
    </w:rPr>
  </w:style>
  <w:style w:type="paragraph" w:customStyle="1" w:styleId="Default">
    <w:name w:val="Default"/>
    <w:rsid w:val="00756C3B"/>
    <w:pPr>
      <w:autoSpaceDE w:val="0"/>
      <w:autoSpaceDN w:val="0"/>
      <w:adjustRightInd w:val="0"/>
      <w:spacing w:line="480" w:lineRule="auto"/>
    </w:pPr>
    <w:rPr>
      <w:rFonts w:ascii="Calibri" w:eastAsia="Times New Roman" w:hAnsi="Calibri" w:cs="Arial"/>
      <w:color w:val="000000"/>
      <w:sz w:val="24"/>
      <w:szCs w:val="24"/>
    </w:rPr>
  </w:style>
  <w:style w:type="character" w:customStyle="1" w:styleId="KTCOLOR">
    <w:name w:val="KT_COLOR"/>
    <w:uiPriority w:val="99"/>
    <w:rsid w:val="00432F82"/>
    <w:rPr>
      <w:rFonts w:ascii="Times-Bold" w:hAnsi="Times-Bold" w:cs="Times-Bold"/>
      <w:b/>
      <w:bCs/>
      <w:color w:val="000000"/>
    </w:rPr>
  </w:style>
  <w:style w:type="paragraph" w:styleId="Revision">
    <w:name w:val="Revision"/>
    <w:hidden/>
    <w:uiPriority w:val="99"/>
    <w:semiHidden/>
    <w:rsid w:val="00A14764"/>
    <w:rPr>
      <w:rFonts w:eastAsia="Times New Roman"/>
      <w:sz w:val="24"/>
      <w:szCs w:val="24"/>
    </w:rPr>
  </w:style>
  <w:style w:type="character" w:customStyle="1" w:styleId="E1">
    <w:name w:val="E1"/>
    <w:uiPriority w:val="99"/>
    <w:qFormat/>
    <w:rsid w:val="00A868B6"/>
    <w:rPr>
      <w:rFonts w:ascii="Times New Roman" w:hAnsi="Times New Roman" w:cs="TektonPro-Regular"/>
      <w:color w:val="0052A5"/>
      <w:spacing w:val="2"/>
      <w:sz w:val="24"/>
      <w:szCs w:val="21"/>
    </w:rPr>
  </w:style>
  <w:style w:type="paragraph" w:styleId="ListParagraph">
    <w:name w:val="List Paragraph"/>
    <w:basedOn w:val="Normal"/>
    <w:uiPriority w:val="34"/>
    <w:qFormat/>
    <w:rsid w:val="006749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23640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20165</Words>
  <Characters>114941</Characters>
  <Application>Microsoft Office Word</Application>
  <DocSecurity>0</DocSecurity>
  <Lines>957</Lines>
  <Paragraphs>269</Paragraphs>
  <ScaleCrop>false</ScaleCrop>
  <HeadingPairs>
    <vt:vector size="4" baseType="variant">
      <vt:variant>
        <vt:lpstr>Title</vt:lpstr>
      </vt:variant>
      <vt:variant>
        <vt:i4>1</vt:i4>
      </vt:variant>
      <vt:variant>
        <vt:lpstr>Headings</vt:lpstr>
      </vt:variant>
      <vt:variant>
        <vt:i4>100</vt:i4>
      </vt:variant>
    </vt:vector>
  </HeadingPairs>
  <TitlesOfParts>
    <vt:vector size="101" baseType="lpstr">
      <vt:lpstr/>
      <vt:lpstr>CHAPTER 1: YOUR CODING CAREER </vt:lpstr>
      <vt:lpstr>    CODING PRACTICE</vt:lpstr>
      <vt:lpstr>    Exercise 1.1 What Is Coding?</vt:lpstr>
      <vt:lpstr>    Exercise 1.2 Understanding Patient Encounters</vt:lpstr>
      <vt:lpstr>    Exercise 1.3 Certification</vt:lpstr>
      <vt:lpstr>    Exercise 1.4 Coding Careers</vt:lpstr>
      <vt:lpstr>    CONCEPT QUIZ </vt:lpstr>
      <vt:lpstr>    Completion</vt:lpstr>
      <vt:lpstr>    Multiple Choice</vt:lpstr>
      <vt:lpstr>CHAPTER 2: CODING AND REIMBURSEMENT</vt:lpstr>
      <vt:lpstr>    CODING PRACTICE</vt:lpstr>
      <vt:lpstr>    Exercise 2.1 Healthcare Payers</vt:lpstr>
      <vt:lpstr>    Exercise 2.2 Documentation</vt:lpstr>
      <vt:lpstr>    Exercise 2.3 Life Cycle Of An Insurance Claim</vt:lpstr>
      <vt:lpstr>    Exercise 2.4 Reimbursement Methods</vt:lpstr>
      <vt:lpstr>    Exercise 2.5 Healthcare Claims</vt:lpstr>
      <vt:lpstr>    Exercise 2.6 Federal Compliance</vt:lpstr>
      <vt:lpstr>    Exercise 2.7 Health Information Technology</vt:lpstr>
      <vt:lpstr>    CONCEPT QUIZ</vt:lpstr>
      <vt:lpstr>    Completion</vt:lpstr>
      <vt:lpstr>    Multiple Choice</vt:lpstr>
      <vt:lpstr>CHAPTER 3: INTRODUCTION TO ICD-10-CM DIAGNOSIS CODING</vt:lpstr>
      <vt:lpstr>    CODING PRACTICE</vt:lpstr>
      <vt:lpstr>    Exercise 3.1 Organization of ICD-10-CM</vt:lpstr>
      <vt:lpstr>    Exercise 3.2 Conventions: Exclusion Notes</vt:lpstr>
      <vt:lpstr>    Exercise 3.3 Conventions: Use Additional Characters, Extensions, and Placeholder</vt:lpstr>
      <vt:lpstr>    Exercise 3.4 Locating the Main Term</vt:lpstr>
      <vt:lpstr>    Exercise 3.5 Abstracting, Assigning, and Arranging Diagnosis Codes</vt:lpstr>
      <vt:lpstr>    CONCEPT QUIZ</vt:lpstr>
      <vt:lpstr>    Completion</vt:lpstr>
      <vt:lpstr>    Multiple Choice</vt:lpstr>
      <vt:lpstr>    KEEP ON CODING</vt:lpstr>
      <vt:lpstr>    1. M21.42 (Flat, foot, see Deformity, limb, flat foot, left)</vt:lpstr>
      <vt:lpstr>    CODING CHALLENGE</vt:lpstr>
      <vt:lpstr>CHAPTER 4: SYMPTOMS, SIGNS, AND ABNORMAL CLINICAL AND LABORATORY FINDINGS, NOT E</vt:lpstr>
      <vt:lpstr>    CODING PRACTICE</vt:lpstr>
      <vt:lpstr>    Exercise 4.1 Symptoms and Signs Refresher</vt:lpstr>
      <vt:lpstr>    Exercise 4.2 Abstracting Symptoms and Signs</vt:lpstr>
      <vt:lpstr>    Exercise 4.3 Assigning Codes for Symptoms and Signs</vt:lpstr>
      <vt:lpstr>    Exercise 4.4 Arranging Codes for Symptoms and Signs</vt:lpstr>
      <vt:lpstr>    CONCEPT QUIZ</vt:lpstr>
      <vt:lpstr>    Completion</vt:lpstr>
      <vt:lpstr>    Multiple Choice</vt:lpstr>
      <vt:lpstr>    KEEP ON CODING</vt:lpstr>
      <vt:lpstr>    CODING CHALLENGE</vt:lpstr>
      <vt:lpstr>CHAPTER 5: NEOPLASMS (C00-D49)</vt:lpstr>
      <vt:lpstr>    CODING PRACTICE</vt:lpstr>
      <vt:lpstr>    Exercise 5.1 Neoplasm Refresher</vt:lpstr>
      <vt:lpstr>    Exercise 5.2 Abstracting Diagnoses for Neoplasms</vt:lpstr>
      <vt:lpstr>    Exercise 5.3 Assigning Codes for Neoplasms</vt:lpstr>
      <vt:lpstr>    Exercise 5.4 Arranging Codes for Neoplasms</vt:lpstr>
      <vt:lpstr>    CONCEPT QUIZ </vt:lpstr>
      <vt:lpstr>    Completion</vt:lpstr>
      <vt:lpstr>    KEEP ON CODING</vt:lpstr>
      <vt:lpstr>    CODING CHALLENGE</vt:lpstr>
      <vt:lpstr>CHAPTER 6:  FACTORS INFLUENCING HEALTH STATUS AND CONTACT WITH HEALTH SERVICES (</vt:lpstr>
      <vt:lpstr>    CODING PRACTICE</vt:lpstr>
      <vt:lpstr>    Exercise 6.1 Introduction to Z Codes  </vt:lpstr>
      <vt:lpstr>    Exercise 6.2.  Abstracting for Z Codes</vt:lpstr>
      <vt:lpstr>    Exercise 6.3. Assigning Z Codes</vt:lpstr>
      <vt:lpstr>    Exercise 6.4. Arranging Z Codes </vt:lpstr>
      <vt:lpstr>    CONCEPT QUIZ </vt:lpstr>
      <vt:lpstr>    Completion</vt:lpstr>
      <vt:lpstr>    Multiple Choice</vt:lpstr>
      <vt:lpstr>    KEEP ON CODING</vt:lpstr>
      <vt:lpstr>    CODING CHALLENGE</vt:lpstr>
      <vt:lpstr/>
      <vt:lpstr>CHAPTER 7:  EXTERNAL CAUSES OF MORBIDITY (V00-Y99)</vt:lpstr>
      <vt:lpstr>    CODING PRACTICE</vt:lpstr>
      <vt:lpstr>    Exercise 7.1 Abstracting for External Causes</vt:lpstr>
      <vt:lpstr>    Exercise 7.2 Assigning Codes for External Causes</vt:lpstr>
      <vt:lpstr>    Exercise 7.3 Arranging Codes for External Causes</vt:lpstr>
      <vt:lpstr>    CONCEPT QUIZ </vt:lpstr>
      <vt:lpstr>    Completion</vt:lpstr>
      <vt:lpstr>    Multiple Choice</vt:lpstr>
      <vt:lpstr>    KEEP ON CODING</vt:lpstr>
      <vt:lpstr>    CODING CHALLENGE</vt:lpstr>
      <vt:lpstr>CHAPTER 8:  DISEASES OF THE DIGESTIVE SYSTEM (K00-K94)</vt:lpstr>
      <vt:lpstr>    CODING PRACTICE</vt:lpstr>
      <vt:lpstr>    Exercise 8.1 Digestive System Refresher</vt:lpstr>
      <vt:lpstr>    Exercise 8.2 Abstracting for Digestive System Conditions</vt:lpstr>
      <vt:lpstr>    Exercise 8.3 Assigning Codes for Digestive System Conditions</vt:lpstr>
      <vt:lpstr>    Exercise 8.4 Arranging Codes for Digestive System Conditions</vt:lpstr>
      <vt:lpstr>    Exercise 8.5 Coding Neoplasms of the Digestive System</vt:lpstr>
      <vt:lpstr>    CONCEPT QUIZ </vt:lpstr>
      <vt:lpstr>    Completion</vt:lpstr>
      <vt:lpstr>    Multiple Choice</vt:lpstr>
      <vt:lpstr>    KEEP ON CODING</vt:lpstr>
      <vt:lpstr>    CODING CHALLENGE</vt:lpstr>
      <vt:lpstr>CHAPTER 9: ENDOCRINE, NUTRITIONAL, AND METABOLIC DISEASES (E00-E89)</vt:lpstr>
      <vt:lpstr>    CODING PRACTICE</vt:lpstr>
      <vt:lpstr>    Exercise 9.1 Endocrine System Refresher</vt:lpstr>
      <vt:lpstr>    Exercise 9.2 Abstracting for Endocrine System Conditions</vt:lpstr>
      <vt:lpstr>    Exercise 9.3 Assigning Codes for Endocrine System Conditions</vt:lpstr>
      <vt:lpstr>    Exercise 9.4 Arranging Codes for Endocrine System Conditions</vt:lpstr>
      <vt:lpstr>    Exercise 9.5 Coding Neoplasms of the Endocrine System</vt:lpstr>
      <vt:lpstr>    Multiple Choice</vt:lpstr>
      <vt:lpstr>    KEEP ON CODING</vt:lpstr>
      <vt:lpstr>    CODING CHALLENGE</vt:lpstr>
      <vt:lpstr>CHAPTER 10: DISEASES OF THE SKIN AND SUBCUTANEOUS TISSUE (L00-L99)</vt:lpstr>
    </vt:vector>
  </TitlesOfParts>
  <Company>Hewlett-Packard</Company>
  <LinksUpToDate>false</LinksUpToDate>
  <CharactersWithSpaces>134837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Lorraine</dc:creator>
  <cp:lastModifiedBy>Thar Adale</cp:lastModifiedBy>
  <cp:revision>4</cp:revision>
  <dcterms:created xsi:type="dcterms:W3CDTF">2020-04-20T18:36:00Z</dcterms:created>
  <dcterms:modified xsi:type="dcterms:W3CDTF">2020-07-16T16:53:00Z</dcterms:modified>
</cp:coreProperties>
</file>